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8885" w:type="dxa"/>
        <w:tblInd w:w="-5" w:type="dxa"/>
        <w:tblLook w:val="04A0" w:firstRow="1" w:lastRow="0" w:firstColumn="1" w:lastColumn="0" w:noHBand="0" w:noVBand="1"/>
      </w:tblPr>
      <w:tblGrid>
        <w:gridCol w:w="3955"/>
        <w:gridCol w:w="4930"/>
      </w:tblGrid>
      <w:tr w:rsidR="00081DBD" w:rsidRPr="0095728F" w14:paraId="0F173ACA" w14:textId="77777777" w:rsidTr="500967A7">
        <w:tc>
          <w:tcPr>
            <w:tcW w:w="8885" w:type="dxa"/>
            <w:gridSpan w:val="2"/>
            <w:shd w:val="clear" w:color="auto" w:fill="D9D9D9" w:themeFill="background1" w:themeFillShade="D9"/>
          </w:tcPr>
          <w:p w14:paraId="5F478380" w14:textId="77777777" w:rsidR="00081DBD" w:rsidRPr="0095728F" w:rsidRDefault="00081DBD" w:rsidP="00081DBD">
            <w:pPr>
              <w:spacing w:before="120"/>
              <w:rPr>
                <w:rFonts w:ascii="Times New Roman" w:hAnsi="Times New Roman" w:cs="Times New Roman"/>
                <w:b/>
              </w:rPr>
            </w:pPr>
            <w:r w:rsidRPr="0095728F">
              <w:rPr>
                <w:rFonts w:ascii="Times New Roman" w:hAnsi="Times New Roman" w:cs="Times New Roman"/>
                <w:b/>
              </w:rPr>
              <w:t>US Radiocommunication Sector</w:t>
            </w:r>
          </w:p>
          <w:p w14:paraId="558CA15C" w14:textId="77777777" w:rsidR="00081DBD" w:rsidRPr="0095728F" w:rsidRDefault="00081DBD" w:rsidP="00081DBD">
            <w:pPr>
              <w:spacing w:before="120"/>
              <w:rPr>
                <w:rFonts w:ascii="Times New Roman" w:hAnsi="Times New Roman" w:cs="Times New Roman"/>
              </w:rPr>
            </w:pPr>
            <w:r w:rsidRPr="0095728F">
              <w:rPr>
                <w:rFonts w:ascii="Times New Roman" w:hAnsi="Times New Roman" w:cs="Times New Roman"/>
                <w:b/>
              </w:rPr>
              <w:t>FACT SHEET</w:t>
            </w:r>
          </w:p>
        </w:tc>
      </w:tr>
      <w:tr w:rsidR="00081DBD" w:rsidRPr="0095728F" w14:paraId="7D951CAF" w14:textId="77777777" w:rsidTr="500967A7">
        <w:trPr>
          <w:trHeight w:val="566"/>
        </w:trPr>
        <w:tc>
          <w:tcPr>
            <w:tcW w:w="3955" w:type="dxa"/>
          </w:tcPr>
          <w:p w14:paraId="09370E3C" w14:textId="56ECC84A" w:rsidR="00081DBD" w:rsidRPr="0095728F" w:rsidRDefault="002F60B4" w:rsidP="00081DBD">
            <w:pPr>
              <w:jc w:val="both"/>
              <w:rPr>
                <w:rFonts w:ascii="Times New Roman" w:hAnsi="Times New Roman" w:cs="Times New Roman"/>
                <w:sz w:val="24"/>
                <w:szCs w:val="24"/>
              </w:rPr>
            </w:pPr>
            <w:r w:rsidRPr="0095728F">
              <w:rPr>
                <w:rFonts w:ascii="Times New Roman" w:hAnsi="Times New Roman" w:cs="Times New Roman"/>
                <w:b/>
                <w:sz w:val="24"/>
                <w:szCs w:val="24"/>
              </w:rPr>
              <w:t xml:space="preserve">Working Party: </w:t>
            </w:r>
            <w:r w:rsidRPr="0095728F">
              <w:rPr>
                <w:rFonts w:ascii="Times New Roman" w:hAnsi="Times New Roman" w:cs="Times New Roman"/>
                <w:bCs/>
                <w:sz w:val="24"/>
                <w:szCs w:val="24"/>
              </w:rPr>
              <w:t>ITU-R WP 5B</w:t>
            </w:r>
          </w:p>
        </w:tc>
        <w:tc>
          <w:tcPr>
            <w:tcW w:w="4930" w:type="dxa"/>
          </w:tcPr>
          <w:p w14:paraId="6BD59E87" w14:textId="77777777" w:rsidR="00081DBD" w:rsidRDefault="00081DBD" w:rsidP="00190631">
            <w:pPr>
              <w:jc w:val="left"/>
              <w:rPr>
                <w:rFonts w:ascii="Times New Roman" w:hAnsi="Times New Roman" w:cs="Times New Roman"/>
                <w:sz w:val="24"/>
                <w:szCs w:val="24"/>
              </w:rPr>
            </w:pPr>
            <w:r w:rsidRPr="0095728F">
              <w:rPr>
                <w:rFonts w:ascii="Times New Roman" w:hAnsi="Times New Roman" w:cs="Times New Roman"/>
                <w:b/>
                <w:sz w:val="24"/>
                <w:szCs w:val="24"/>
              </w:rPr>
              <w:t>Document No:</w:t>
            </w:r>
            <w:r w:rsidR="00092DC8" w:rsidRPr="0095728F">
              <w:rPr>
                <w:rFonts w:ascii="Times New Roman" w:hAnsi="Times New Roman" w:cs="Times New Roman"/>
                <w:sz w:val="24"/>
                <w:szCs w:val="24"/>
              </w:rPr>
              <w:t xml:space="preserve"> USWP</w:t>
            </w:r>
            <w:r w:rsidR="007117CD" w:rsidRPr="0095728F">
              <w:rPr>
                <w:rFonts w:ascii="Times New Roman" w:hAnsi="Times New Roman" w:cs="Times New Roman"/>
                <w:sz w:val="24"/>
                <w:szCs w:val="24"/>
              </w:rPr>
              <w:t>5</w:t>
            </w:r>
            <w:r w:rsidR="00092DC8" w:rsidRPr="0095728F">
              <w:rPr>
                <w:rFonts w:ascii="Times New Roman" w:hAnsi="Times New Roman" w:cs="Times New Roman"/>
                <w:sz w:val="24"/>
                <w:szCs w:val="24"/>
              </w:rPr>
              <w:t>B</w:t>
            </w:r>
            <w:r w:rsidR="007B2FCD">
              <w:rPr>
                <w:rFonts w:ascii="Times New Roman" w:hAnsi="Times New Roman" w:cs="Times New Roman"/>
                <w:sz w:val="24"/>
                <w:szCs w:val="24"/>
              </w:rPr>
              <w:t>2</w:t>
            </w:r>
            <w:r w:rsidR="00AE1429">
              <w:rPr>
                <w:rFonts w:ascii="Times New Roman" w:hAnsi="Times New Roman" w:cs="Times New Roman"/>
                <w:sz w:val="24"/>
                <w:szCs w:val="24"/>
              </w:rPr>
              <w:t>9</w:t>
            </w:r>
            <w:r w:rsidR="00B70D21">
              <w:rPr>
                <w:rFonts w:ascii="Times New Roman" w:hAnsi="Times New Roman" w:cs="Times New Roman"/>
                <w:sz w:val="24"/>
                <w:szCs w:val="24"/>
              </w:rPr>
              <w:t>-</w:t>
            </w:r>
            <w:r w:rsidR="00864B7A">
              <w:rPr>
                <w:rFonts w:ascii="Times New Roman" w:hAnsi="Times New Roman" w:cs="Times New Roman"/>
                <w:sz w:val="24"/>
                <w:szCs w:val="24"/>
              </w:rPr>
              <w:t>07</w:t>
            </w:r>
          </w:p>
          <w:p w14:paraId="2029C5C7" w14:textId="339B6745" w:rsidR="00864B7A" w:rsidRPr="0095728F" w:rsidRDefault="00864B7A" w:rsidP="00190631">
            <w:pPr>
              <w:jc w:val="left"/>
              <w:rPr>
                <w:rFonts w:ascii="Times New Roman" w:hAnsi="Times New Roman" w:cs="Times New Roman"/>
                <w:sz w:val="24"/>
                <w:szCs w:val="24"/>
              </w:rPr>
            </w:pPr>
          </w:p>
        </w:tc>
      </w:tr>
      <w:tr w:rsidR="00081DBD" w:rsidRPr="0095728F" w14:paraId="48CF3556" w14:textId="77777777" w:rsidTr="500967A7">
        <w:trPr>
          <w:trHeight w:val="539"/>
        </w:trPr>
        <w:tc>
          <w:tcPr>
            <w:tcW w:w="3955" w:type="dxa"/>
          </w:tcPr>
          <w:p w14:paraId="5C7A6B05" w14:textId="765E4DD1" w:rsidR="00081DBD" w:rsidRPr="0095728F" w:rsidRDefault="00081DBD" w:rsidP="00081DBD">
            <w:pPr>
              <w:jc w:val="left"/>
              <w:rPr>
                <w:rFonts w:ascii="Times New Roman" w:hAnsi="Times New Roman" w:cs="Times New Roman"/>
                <w:b/>
                <w:sz w:val="24"/>
                <w:szCs w:val="24"/>
              </w:rPr>
            </w:pPr>
            <w:r w:rsidRPr="0095728F">
              <w:rPr>
                <w:rFonts w:ascii="Times New Roman" w:hAnsi="Times New Roman" w:cs="Times New Roman"/>
                <w:b/>
                <w:sz w:val="24"/>
                <w:szCs w:val="24"/>
              </w:rPr>
              <w:t>Reference:</w:t>
            </w:r>
            <w:r w:rsidR="00F90E74" w:rsidRPr="0095728F">
              <w:rPr>
                <w:rFonts w:ascii="Times New Roman" w:hAnsi="Times New Roman" w:cs="Times New Roman"/>
                <w:b/>
                <w:sz w:val="24"/>
                <w:szCs w:val="24"/>
              </w:rPr>
              <w:t xml:space="preserve"> </w:t>
            </w:r>
            <w:r w:rsidR="00B70D21">
              <w:rPr>
                <w:rFonts w:ascii="Times New Roman" w:hAnsi="Times New Roman" w:cs="Times New Roman"/>
                <w:sz w:val="24"/>
                <w:szCs w:val="24"/>
              </w:rPr>
              <w:t>5B/</w:t>
            </w:r>
            <w:r w:rsidR="00AE1429">
              <w:rPr>
                <w:rFonts w:ascii="Times New Roman" w:hAnsi="Times New Roman" w:cs="Times New Roman"/>
                <w:sz w:val="24"/>
                <w:szCs w:val="24"/>
              </w:rPr>
              <w:t>531</w:t>
            </w:r>
            <w:r w:rsidR="00B70D21">
              <w:rPr>
                <w:rFonts w:ascii="Times New Roman" w:hAnsi="Times New Roman" w:cs="Times New Roman"/>
                <w:sz w:val="24"/>
                <w:szCs w:val="24"/>
              </w:rPr>
              <w:t xml:space="preserve"> Annex </w:t>
            </w:r>
            <w:r w:rsidR="00723F79">
              <w:rPr>
                <w:rFonts w:ascii="Times New Roman" w:hAnsi="Times New Roman" w:cs="Times New Roman"/>
                <w:sz w:val="24"/>
                <w:szCs w:val="24"/>
              </w:rPr>
              <w:t>5</w:t>
            </w:r>
          </w:p>
        </w:tc>
        <w:tc>
          <w:tcPr>
            <w:tcW w:w="4930" w:type="dxa"/>
          </w:tcPr>
          <w:p w14:paraId="5F688BFC" w14:textId="78894557" w:rsidR="00081DBD" w:rsidRPr="0095728F" w:rsidRDefault="00081DBD" w:rsidP="76397241">
            <w:pPr>
              <w:jc w:val="left"/>
              <w:rPr>
                <w:rFonts w:ascii="Times New Roman" w:eastAsia="Times New Roman" w:hAnsi="Times New Roman" w:cs="Times New Roman"/>
                <w:sz w:val="24"/>
                <w:szCs w:val="24"/>
              </w:rPr>
            </w:pPr>
            <w:r w:rsidRPr="76397241">
              <w:rPr>
                <w:rFonts w:ascii="Times New Roman" w:hAnsi="Times New Roman" w:cs="Times New Roman"/>
                <w:b/>
                <w:bCs/>
                <w:sz w:val="24"/>
                <w:szCs w:val="24"/>
              </w:rPr>
              <w:t xml:space="preserve">Date: </w:t>
            </w:r>
            <w:r w:rsidR="002B5828" w:rsidRPr="002B5828">
              <w:rPr>
                <w:rFonts w:ascii="Times New Roman" w:hAnsi="Times New Roman" w:cs="Times New Roman"/>
                <w:sz w:val="24"/>
                <w:szCs w:val="24"/>
              </w:rPr>
              <w:t>17</w:t>
            </w:r>
            <w:r w:rsidR="00656F3B" w:rsidRPr="00656F3B">
              <w:rPr>
                <w:rFonts w:ascii="Times New Roman" w:hAnsi="Times New Roman" w:cs="Times New Roman"/>
                <w:sz w:val="24"/>
                <w:szCs w:val="24"/>
              </w:rPr>
              <w:t xml:space="preserve"> May</w:t>
            </w:r>
            <w:r w:rsidR="000A79DC">
              <w:rPr>
                <w:rFonts w:ascii="Times New Roman" w:eastAsia="Times New Roman" w:hAnsi="Times New Roman" w:cs="Times New Roman"/>
                <w:sz w:val="24"/>
                <w:szCs w:val="24"/>
                <w:lang w:val="fr"/>
              </w:rPr>
              <w:t xml:space="preserve"> 2022</w:t>
            </w:r>
          </w:p>
        </w:tc>
      </w:tr>
      <w:tr w:rsidR="00081DBD" w:rsidRPr="0095728F" w14:paraId="76DBAB31" w14:textId="77777777" w:rsidTr="500967A7">
        <w:trPr>
          <w:trHeight w:val="890"/>
        </w:trPr>
        <w:tc>
          <w:tcPr>
            <w:tcW w:w="8885" w:type="dxa"/>
            <w:gridSpan w:val="2"/>
            <w:tcBorders>
              <w:bottom w:val="single" w:sz="4" w:space="0" w:color="auto"/>
            </w:tcBorders>
          </w:tcPr>
          <w:p w14:paraId="503E0892" w14:textId="307C3C67" w:rsidR="00081DBD" w:rsidRPr="0095728F" w:rsidRDefault="00081DBD" w:rsidP="00081DBD">
            <w:pPr>
              <w:jc w:val="left"/>
              <w:rPr>
                <w:rFonts w:ascii="Times New Roman" w:hAnsi="Times New Roman" w:cs="Times New Roman"/>
                <w:b/>
                <w:sz w:val="24"/>
                <w:szCs w:val="24"/>
              </w:rPr>
            </w:pPr>
            <w:r w:rsidRPr="0095728F">
              <w:rPr>
                <w:rFonts w:ascii="Times New Roman" w:hAnsi="Times New Roman" w:cs="Times New Roman"/>
                <w:b/>
                <w:sz w:val="24"/>
                <w:szCs w:val="24"/>
              </w:rPr>
              <w:t xml:space="preserve">Document Title: </w:t>
            </w:r>
            <w:r w:rsidR="005913F4" w:rsidRPr="005913F4">
              <w:rPr>
                <w:rFonts w:ascii="Times New Roman" w:hAnsi="Times New Roman" w:cs="Times New Roman"/>
                <w:bCs/>
                <w:sz w:val="24"/>
                <w:szCs w:val="24"/>
              </w:rPr>
              <w:t>Working document towards a draft CPM text for WRC-23 agenda item 1.10</w:t>
            </w:r>
          </w:p>
        </w:tc>
      </w:tr>
      <w:tr w:rsidR="00832B1E" w:rsidRPr="0095728F" w14:paraId="49C6EF8C" w14:textId="77777777" w:rsidTr="500967A7">
        <w:trPr>
          <w:trHeight w:val="890"/>
        </w:trPr>
        <w:tc>
          <w:tcPr>
            <w:tcW w:w="3955" w:type="dxa"/>
            <w:tcBorders>
              <w:bottom w:val="single" w:sz="4" w:space="0" w:color="auto"/>
            </w:tcBorders>
          </w:tcPr>
          <w:p w14:paraId="1C7109D6" w14:textId="77777777" w:rsidR="00832B1E" w:rsidRPr="0095728F" w:rsidRDefault="00832B1E" w:rsidP="00832B1E">
            <w:pPr>
              <w:jc w:val="left"/>
              <w:rPr>
                <w:rFonts w:ascii="Times New Roman" w:hAnsi="Times New Roman" w:cs="Times New Roman"/>
                <w:b/>
                <w:sz w:val="24"/>
                <w:szCs w:val="24"/>
              </w:rPr>
            </w:pPr>
            <w:r w:rsidRPr="0095728F">
              <w:rPr>
                <w:rFonts w:ascii="Times New Roman" w:hAnsi="Times New Roman" w:cs="Times New Roman"/>
                <w:b/>
                <w:sz w:val="24"/>
                <w:szCs w:val="24"/>
              </w:rPr>
              <w:t>Author(s)/Contributor(s):</w:t>
            </w:r>
          </w:p>
          <w:p w14:paraId="37931E60" w14:textId="77777777" w:rsidR="00832B1E" w:rsidRDefault="00832B1E" w:rsidP="00832B1E">
            <w:pPr>
              <w:jc w:val="left"/>
              <w:rPr>
                <w:rFonts w:ascii="Times New Roman" w:hAnsi="Times New Roman" w:cs="Times New Roman"/>
                <w:bCs/>
                <w:sz w:val="24"/>
                <w:szCs w:val="24"/>
              </w:rPr>
            </w:pPr>
          </w:p>
          <w:p w14:paraId="2201153B" w14:textId="77777777" w:rsidR="00832B1E" w:rsidRPr="0095728F"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Andrew Meadows</w:t>
            </w:r>
          </w:p>
          <w:p w14:paraId="1E982F6F" w14:textId="77777777" w:rsidR="00832B1E" w:rsidRPr="0095728F" w:rsidRDefault="00832B1E" w:rsidP="00832B1E">
            <w:pPr>
              <w:jc w:val="left"/>
              <w:rPr>
                <w:rFonts w:ascii="Times New Roman" w:hAnsi="Times New Roman" w:cs="Times New Roman"/>
                <w:bCs/>
                <w:sz w:val="24"/>
                <w:szCs w:val="24"/>
              </w:rPr>
            </w:pPr>
            <w:r>
              <w:rPr>
                <w:rFonts w:ascii="Times New Roman" w:hAnsi="Times New Roman" w:cs="Times New Roman"/>
                <w:bCs/>
                <w:sz w:val="24"/>
                <w:szCs w:val="24"/>
              </w:rPr>
              <w:t>Air Force</w:t>
            </w:r>
          </w:p>
          <w:p w14:paraId="4F60753D" w14:textId="77777777" w:rsidR="00832B1E" w:rsidRPr="0095728F" w:rsidRDefault="00832B1E" w:rsidP="00832B1E">
            <w:pPr>
              <w:jc w:val="left"/>
              <w:rPr>
                <w:rFonts w:ascii="Times New Roman" w:hAnsi="Times New Roman" w:cs="Times New Roman"/>
                <w:bCs/>
                <w:sz w:val="24"/>
                <w:szCs w:val="24"/>
              </w:rPr>
            </w:pPr>
          </w:p>
          <w:p w14:paraId="427E7CAD" w14:textId="77777777" w:rsidR="00832B1E" w:rsidRPr="0095728F"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Dominic Nguyen</w:t>
            </w:r>
          </w:p>
          <w:p w14:paraId="0981D8AF" w14:textId="77777777" w:rsidR="00832B1E" w:rsidRPr="004E3840"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 xml:space="preserve">eSimplicity for </w:t>
            </w:r>
            <w:r>
              <w:rPr>
                <w:rFonts w:ascii="Times New Roman" w:hAnsi="Times New Roman" w:cs="Times New Roman"/>
                <w:bCs/>
                <w:sz w:val="24"/>
                <w:szCs w:val="24"/>
              </w:rPr>
              <w:t>AFSMO</w:t>
            </w:r>
          </w:p>
          <w:p w14:paraId="55627143" w14:textId="77777777" w:rsidR="00832B1E" w:rsidRDefault="00832B1E" w:rsidP="00832B1E">
            <w:pPr>
              <w:jc w:val="left"/>
              <w:rPr>
                <w:rFonts w:ascii="Times New Roman" w:hAnsi="Times New Roman" w:cs="Times New Roman"/>
                <w:b/>
                <w:sz w:val="24"/>
                <w:szCs w:val="24"/>
              </w:rPr>
            </w:pPr>
          </w:p>
          <w:p w14:paraId="3CA00051" w14:textId="77777777" w:rsidR="00832B1E" w:rsidRPr="00860A6B" w:rsidRDefault="00832B1E" w:rsidP="00832B1E">
            <w:pPr>
              <w:jc w:val="left"/>
              <w:rPr>
                <w:rFonts w:ascii="Times New Roman" w:hAnsi="Times New Roman" w:cs="Times New Roman"/>
                <w:bCs/>
                <w:sz w:val="24"/>
                <w:szCs w:val="24"/>
              </w:rPr>
            </w:pPr>
            <w:r w:rsidRPr="00860A6B">
              <w:rPr>
                <w:rFonts w:ascii="Times New Roman" w:hAnsi="Times New Roman" w:cs="Times New Roman"/>
                <w:bCs/>
                <w:sz w:val="24"/>
                <w:szCs w:val="24"/>
              </w:rPr>
              <w:t>Daniel Bishop, NASA</w:t>
            </w:r>
          </w:p>
          <w:p w14:paraId="6138E942" w14:textId="77777777" w:rsidR="00832B1E" w:rsidRPr="00860A6B" w:rsidRDefault="00832B1E" w:rsidP="00832B1E">
            <w:pPr>
              <w:jc w:val="left"/>
              <w:rPr>
                <w:rFonts w:ascii="Times New Roman" w:hAnsi="Times New Roman" w:cs="Times New Roman"/>
                <w:bCs/>
                <w:sz w:val="24"/>
                <w:szCs w:val="24"/>
              </w:rPr>
            </w:pPr>
          </w:p>
          <w:p w14:paraId="5F596DE7" w14:textId="77777777" w:rsidR="00832B1E" w:rsidRDefault="00832B1E" w:rsidP="00832B1E">
            <w:pPr>
              <w:jc w:val="left"/>
              <w:rPr>
                <w:rFonts w:ascii="Times New Roman" w:hAnsi="Times New Roman" w:cs="Times New Roman"/>
                <w:bCs/>
                <w:sz w:val="24"/>
                <w:szCs w:val="24"/>
              </w:rPr>
            </w:pPr>
          </w:p>
          <w:p w14:paraId="4ED80C19" w14:textId="04DA2A76" w:rsidR="00832B1E" w:rsidRPr="0095728F" w:rsidRDefault="00832B1E" w:rsidP="00832B1E">
            <w:pPr>
              <w:jc w:val="left"/>
              <w:rPr>
                <w:rFonts w:ascii="Times New Roman" w:hAnsi="Times New Roman" w:cs="Times New Roman"/>
                <w:b/>
                <w:sz w:val="24"/>
                <w:szCs w:val="24"/>
              </w:rPr>
            </w:pPr>
            <w:r w:rsidRPr="00860A6B">
              <w:rPr>
                <w:rFonts w:ascii="Times New Roman" w:hAnsi="Times New Roman" w:cs="Times New Roman"/>
                <w:bCs/>
                <w:sz w:val="24"/>
                <w:szCs w:val="24"/>
              </w:rPr>
              <w:t>Ryan S. McDonough, NASA</w:t>
            </w:r>
          </w:p>
        </w:tc>
        <w:tc>
          <w:tcPr>
            <w:tcW w:w="4930" w:type="dxa"/>
            <w:tcBorders>
              <w:bottom w:val="single" w:sz="4" w:space="0" w:color="auto"/>
            </w:tcBorders>
          </w:tcPr>
          <w:p w14:paraId="2E80CFB1" w14:textId="77777777" w:rsidR="00832B1E" w:rsidRPr="0095728F" w:rsidRDefault="00832B1E" w:rsidP="00832B1E">
            <w:pPr>
              <w:jc w:val="left"/>
              <w:rPr>
                <w:rFonts w:ascii="Times New Roman" w:hAnsi="Times New Roman" w:cs="Times New Roman"/>
                <w:b/>
                <w:sz w:val="24"/>
                <w:szCs w:val="24"/>
              </w:rPr>
            </w:pPr>
          </w:p>
          <w:p w14:paraId="1EAC94F1" w14:textId="77777777" w:rsidR="00832B1E" w:rsidRPr="0095728F" w:rsidRDefault="00832B1E" w:rsidP="00832B1E">
            <w:pPr>
              <w:jc w:val="left"/>
              <w:rPr>
                <w:rFonts w:ascii="Times New Roman" w:hAnsi="Times New Roman" w:cs="Times New Roman"/>
                <w:b/>
                <w:sz w:val="24"/>
                <w:szCs w:val="24"/>
              </w:rPr>
            </w:pPr>
          </w:p>
          <w:p w14:paraId="5DDA9AA5" w14:textId="77777777" w:rsidR="00832B1E" w:rsidRPr="0095728F"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Phone: 334-467-4720</w:t>
            </w:r>
          </w:p>
          <w:p w14:paraId="266B9584" w14:textId="77777777" w:rsidR="00832B1E"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E</w:t>
            </w:r>
            <w:r>
              <w:rPr>
                <w:rFonts w:ascii="Times New Roman" w:hAnsi="Times New Roman" w:cs="Times New Roman"/>
                <w:bCs/>
                <w:sz w:val="24"/>
                <w:szCs w:val="24"/>
              </w:rPr>
              <w:t>-</w:t>
            </w:r>
            <w:r w:rsidRPr="0095728F">
              <w:rPr>
                <w:rFonts w:ascii="Times New Roman" w:hAnsi="Times New Roman" w:cs="Times New Roman"/>
                <w:bCs/>
                <w:sz w:val="24"/>
                <w:szCs w:val="24"/>
              </w:rPr>
              <w:t xml:space="preserve">mail: </w:t>
            </w:r>
            <w:hyperlink r:id="rId10" w:history="1">
              <w:r w:rsidRPr="0095728F">
                <w:rPr>
                  <w:rStyle w:val="Hyperlink"/>
                  <w:rFonts w:ascii="Times New Roman" w:hAnsi="Times New Roman" w:cs="Times New Roman"/>
                  <w:bCs/>
                  <w:sz w:val="24"/>
                  <w:szCs w:val="24"/>
                </w:rPr>
                <w:t>andrew.meadows.1@us.af.mil</w:t>
              </w:r>
            </w:hyperlink>
          </w:p>
          <w:p w14:paraId="0853C02C" w14:textId="77777777" w:rsidR="00832B1E" w:rsidRPr="0095728F"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 xml:space="preserve">          </w:t>
            </w:r>
          </w:p>
          <w:p w14:paraId="10001BF3" w14:textId="77777777" w:rsidR="00832B1E" w:rsidRPr="0095728F"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Phone: 703-606-7394</w:t>
            </w:r>
          </w:p>
          <w:p w14:paraId="6F3CE316" w14:textId="77777777" w:rsidR="00832B1E" w:rsidRDefault="00832B1E" w:rsidP="00832B1E">
            <w:pPr>
              <w:jc w:val="left"/>
              <w:rPr>
                <w:rStyle w:val="Hyperlink"/>
                <w:rFonts w:ascii="Times New Roman" w:hAnsi="Times New Roman" w:cs="Times New Roman"/>
                <w:bCs/>
                <w:sz w:val="24"/>
                <w:szCs w:val="24"/>
              </w:rPr>
            </w:pPr>
            <w:r w:rsidRPr="0095728F">
              <w:rPr>
                <w:rFonts w:ascii="Times New Roman" w:hAnsi="Times New Roman" w:cs="Times New Roman"/>
                <w:bCs/>
                <w:sz w:val="24"/>
                <w:szCs w:val="24"/>
              </w:rPr>
              <w:t>E</w:t>
            </w:r>
            <w:r>
              <w:rPr>
                <w:rFonts w:ascii="Times New Roman" w:hAnsi="Times New Roman" w:cs="Times New Roman"/>
                <w:bCs/>
                <w:sz w:val="24"/>
                <w:szCs w:val="24"/>
              </w:rPr>
              <w:t>-</w:t>
            </w:r>
            <w:r w:rsidRPr="0095728F">
              <w:rPr>
                <w:rFonts w:ascii="Times New Roman" w:hAnsi="Times New Roman" w:cs="Times New Roman"/>
                <w:bCs/>
                <w:sz w:val="24"/>
                <w:szCs w:val="24"/>
              </w:rPr>
              <w:t xml:space="preserve">mail: </w:t>
            </w:r>
            <w:hyperlink r:id="rId11" w:history="1">
              <w:r w:rsidRPr="0095728F">
                <w:rPr>
                  <w:rStyle w:val="Hyperlink"/>
                  <w:rFonts w:ascii="Times New Roman" w:hAnsi="Times New Roman" w:cs="Times New Roman"/>
                  <w:bCs/>
                  <w:sz w:val="24"/>
                  <w:szCs w:val="24"/>
                </w:rPr>
                <w:t>dominic.nguyen@esimplicity.com</w:t>
              </w:r>
            </w:hyperlink>
          </w:p>
          <w:p w14:paraId="0DE0AA79" w14:textId="77777777" w:rsidR="00832B1E" w:rsidRDefault="00832B1E" w:rsidP="00832B1E">
            <w:pPr>
              <w:jc w:val="left"/>
              <w:rPr>
                <w:rStyle w:val="Hyperlink"/>
              </w:rPr>
            </w:pPr>
          </w:p>
          <w:p w14:paraId="7EF89196" w14:textId="77777777" w:rsidR="00832B1E" w:rsidRPr="0064001E" w:rsidRDefault="00832B1E" w:rsidP="00832B1E">
            <w:pPr>
              <w:jc w:val="left"/>
              <w:rPr>
                <w:rFonts w:ascii="Times New Roman" w:hAnsi="Times New Roman" w:cs="Times New Roman"/>
                <w:bCs/>
                <w:sz w:val="24"/>
                <w:szCs w:val="24"/>
              </w:rPr>
            </w:pPr>
            <w:r w:rsidRPr="0064001E">
              <w:rPr>
                <w:rFonts w:ascii="Times New Roman" w:hAnsi="Times New Roman" w:cs="Times New Roman"/>
                <w:bCs/>
                <w:sz w:val="24"/>
                <w:szCs w:val="24"/>
              </w:rPr>
              <w:t>Phone:</w:t>
            </w:r>
            <w:r>
              <w:t xml:space="preserve"> </w:t>
            </w:r>
            <w:r w:rsidRPr="002E76B1">
              <w:rPr>
                <w:rFonts w:ascii="Times New Roman" w:hAnsi="Times New Roman" w:cs="Times New Roman"/>
                <w:bCs/>
                <w:sz w:val="24"/>
                <w:szCs w:val="24"/>
              </w:rPr>
              <w:t>216</w:t>
            </w:r>
            <w:r>
              <w:rPr>
                <w:rFonts w:ascii="Times New Roman" w:hAnsi="Times New Roman" w:cs="Times New Roman"/>
                <w:bCs/>
                <w:sz w:val="24"/>
                <w:szCs w:val="24"/>
              </w:rPr>
              <w:t>-</w:t>
            </w:r>
            <w:r w:rsidRPr="002E76B1">
              <w:rPr>
                <w:rFonts w:ascii="Times New Roman" w:hAnsi="Times New Roman" w:cs="Times New Roman"/>
                <w:bCs/>
                <w:sz w:val="24"/>
                <w:szCs w:val="24"/>
              </w:rPr>
              <w:t>210-5486</w:t>
            </w:r>
          </w:p>
          <w:p w14:paraId="20F61916" w14:textId="77777777" w:rsidR="00832B1E" w:rsidRPr="006074E9" w:rsidRDefault="00832B1E" w:rsidP="00832B1E">
            <w:pPr>
              <w:jc w:val="left"/>
              <w:rPr>
                <w:rFonts w:ascii="Times New Roman" w:hAnsi="Times New Roman" w:cs="Times New Roman"/>
                <w:bCs/>
                <w:sz w:val="24"/>
                <w:szCs w:val="24"/>
              </w:rPr>
            </w:pPr>
            <w:r w:rsidRPr="0095728F">
              <w:rPr>
                <w:rFonts w:ascii="Times New Roman" w:hAnsi="Times New Roman" w:cs="Times New Roman"/>
                <w:bCs/>
                <w:sz w:val="24"/>
                <w:szCs w:val="24"/>
              </w:rPr>
              <w:t>E</w:t>
            </w:r>
            <w:r>
              <w:rPr>
                <w:rFonts w:ascii="Times New Roman" w:hAnsi="Times New Roman" w:cs="Times New Roman"/>
                <w:bCs/>
                <w:sz w:val="24"/>
                <w:szCs w:val="24"/>
              </w:rPr>
              <w:t>-</w:t>
            </w:r>
            <w:r w:rsidRPr="0095728F">
              <w:rPr>
                <w:rFonts w:ascii="Times New Roman" w:hAnsi="Times New Roman" w:cs="Times New Roman"/>
                <w:bCs/>
                <w:sz w:val="24"/>
                <w:szCs w:val="24"/>
              </w:rPr>
              <w:t xml:space="preserve">mail: </w:t>
            </w:r>
            <w:hyperlink r:id="rId12" w:history="1">
              <w:r w:rsidRPr="006074E9">
                <w:rPr>
                  <w:rStyle w:val="Hyperlink"/>
                  <w:rFonts w:ascii="Times New Roman" w:hAnsi="Times New Roman" w:cs="Times New Roman"/>
                  <w:bCs/>
                  <w:sz w:val="24"/>
                  <w:szCs w:val="24"/>
                </w:rPr>
                <w:t>daniel.w.bishop@nasa.gov</w:t>
              </w:r>
            </w:hyperlink>
          </w:p>
          <w:p w14:paraId="1C2D228F" w14:textId="77777777" w:rsidR="00832B1E" w:rsidRDefault="00832B1E" w:rsidP="00832B1E">
            <w:pPr>
              <w:jc w:val="left"/>
              <w:rPr>
                <w:rFonts w:ascii="Times New Roman" w:hAnsi="Times New Roman" w:cs="Times New Roman"/>
                <w:bCs/>
                <w:sz w:val="24"/>
                <w:szCs w:val="24"/>
              </w:rPr>
            </w:pPr>
          </w:p>
          <w:p w14:paraId="0A9378F5" w14:textId="77777777" w:rsidR="00832B1E" w:rsidRPr="006074E9" w:rsidRDefault="00832B1E" w:rsidP="00832B1E">
            <w:pPr>
              <w:jc w:val="left"/>
              <w:rPr>
                <w:rFonts w:ascii="Times New Roman" w:hAnsi="Times New Roman" w:cs="Times New Roman"/>
                <w:bCs/>
                <w:sz w:val="24"/>
                <w:szCs w:val="24"/>
              </w:rPr>
            </w:pPr>
            <w:r>
              <w:rPr>
                <w:rFonts w:ascii="Times New Roman" w:hAnsi="Times New Roman" w:cs="Times New Roman"/>
                <w:bCs/>
                <w:sz w:val="24"/>
                <w:szCs w:val="24"/>
              </w:rPr>
              <w:t>Phone:</w:t>
            </w:r>
            <w:r>
              <w:t xml:space="preserve"> </w:t>
            </w:r>
            <w:r w:rsidRPr="00A62B7F">
              <w:rPr>
                <w:rFonts w:ascii="Times New Roman" w:hAnsi="Times New Roman" w:cs="Times New Roman"/>
                <w:bCs/>
                <w:sz w:val="24"/>
                <w:szCs w:val="24"/>
              </w:rPr>
              <w:t>216</w:t>
            </w:r>
            <w:r>
              <w:rPr>
                <w:rFonts w:ascii="Times New Roman" w:hAnsi="Times New Roman" w:cs="Times New Roman"/>
                <w:bCs/>
                <w:sz w:val="24"/>
                <w:szCs w:val="24"/>
              </w:rPr>
              <w:t>-</w:t>
            </w:r>
            <w:r w:rsidRPr="00A62B7F">
              <w:rPr>
                <w:rFonts w:ascii="Times New Roman" w:hAnsi="Times New Roman" w:cs="Times New Roman"/>
                <w:bCs/>
                <w:sz w:val="24"/>
                <w:szCs w:val="24"/>
              </w:rPr>
              <w:t>433-2862</w:t>
            </w:r>
          </w:p>
          <w:p w14:paraId="173AE745" w14:textId="5693FA89" w:rsidR="00832B1E" w:rsidRPr="0095728F" w:rsidRDefault="00832B1E" w:rsidP="00832B1E">
            <w:pPr>
              <w:jc w:val="left"/>
              <w:rPr>
                <w:rFonts w:ascii="Times New Roman" w:hAnsi="Times New Roman" w:cs="Times New Roman"/>
                <w:b/>
                <w:sz w:val="24"/>
                <w:szCs w:val="24"/>
              </w:rPr>
            </w:pPr>
            <w:r w:rsidRPr="0095728F">
              <w:rPr>
                <w:rFonts w:ascii="Times New Roman" w:hAnsi="Times New Roman" w:cs="Times New Roman"/>
                <w:bCs/>
                <w:sz w:val="24"/>
                <w:szCs w:val="24"/>
              </w:rPr>
              <w:t>E</w:t>
            </w:r>
            <w:r>
              <w:rPr>
                <w:rFonts w:ascii="Times New Roman" w:hAnsi="Times New Roman" w:cs="Times New Roman"/>
                <w:bCs/>
                <w:sz w:val="24"/>
                <w:szCs w:val="24"/>
              </w:rPr>
              <w:t>-</w:t>
            </w:r>
            <w:r w:rsidRPr="0095728F">
              <w:rPr>
                <w:rFonts w:ascii="Times New Roman" w:hAnsi="Times New Roman" w:cs="Times New Roman"/>
                <w:bCs/>
                <w:sz w:val="24"/>
                <w:szCs w:val="24"/>
              </w:rPr>
              <w:t xml:space="preserve">mail: </w:t>
            </w:r>
            <w:hyperlink r:id="rId13" w:history="1">
              <w:r w:rsidRPr="006074E9">
                <w:rPr>
                  <w:rStyle w:val="Hyperlink"/>
                  <w:rFonts w:ascii="Times New Roman" w:hAnsi="Times New Roman" w:cs="Times New Roman"/>
                  <w:bCs/>
                  <w:sz w:val="24"/>
                  <w:szCs w:val="24"/>
                </w:rPr>
                <w:t>Ryan.S.McDonough@nasa.gov</w:t>
              </w:r>
            </w:hyperlink>
          </w:p>
        </w:tc>
      </w:tr>
      <w:tr w:rsidR="00081DBD" w:rsidRPr="0095728F" w14:paraId="2D62C14F" w14:textId="77777777" w:rsidTr="500967A7">
        <w:trPr>
          <w:trHeight w:val="818"/>
        </w:trPr>
        <w:tc>
          <w:tcPr>
            <w:tcW w:w="8885" w:type="dxa"/>
            <w:gridSpan w:val="2"/>
          </w:tcPr>
          <w:p w14:paraId="004ABA53" w14:textId="58FEB081" w:rsidR="006C6499" w:rsidRPr="0095728F" w:rsidRDefault="00081DBD" w:rsidP="00081DBD">
            <w:pPr>
              <w:jc w:val="left"/>
              <w:rPr>
                <w:rFonts w:ascii="Times New Roman" w:hAnsi="Times New Roman" w:cs="Times New Roman"/>
                <w:sz w:val="24"/>
                <w:szCs w:val="24"/>
              </w:rPr>
            </w:pPr>
            <w:r w:rsidRPr="76397241">
              <w:rPr>
                <w:rFonts w:ascii="Times New Roman" w:hAnsi="Times New Roman" w:cs="Times New Roman"/>
                <w:b/>
                <w:bCs/>
                <w:sz w:val="24"/>
                <w:szCs w:val="24"/>
              </w:rPr>
              <w:t>Purpose</w:t>
            </w:r>
            <w:r w:rsidR="006C6499" w:rsidRPr="76397241">
              <w:rPr>
                <w:rFonts w:ascii="Times New Roman" w:hAnsi="Times New Roman" w:cs="Times New Roman"/>
                <w:b/>
                <w:bCs/>
                <w:sz w:val="24"/>
                <w:szCs w:val="24"/>
              </w:rPr>
              <w:t>/</w:t>
            </w:r>
            <w:r w:rsidRPr="76397241">
              <w:rPr>
                <w:rFonts w:ascii="Times New Roman" w:hAnsi="Times New Roman" w:cs="Times New Roman"/>
                <w:b/>
                <w:bCs/>
                <w:sz w:val="24"/>
                <w:szCs w:val="24"/>
              </w:rPr>
              <w:t>Objective:</w:t>
            </w:r>
            <w:r w:rsidR="003B6390" w:rsidRPr="76397241">
              <w:rPr>
                <w:rFonts w:ascii="Times New Roman" w:hAnsi="Times New Roman" w:cs="Times New Roman"/>
                <w:b/>
                <w:bCs/>
                <w:sz w:val="24"/>
                <w:szCs w:val="24"/>
              </w:rPr>
              <w:t xml:space="preserve"> </w:t>
            </w:r>
            <w:r w:rsidR="006633C4" w:rsidRPr="76397241">
              <w:rPr>
                <w:rFonts w:ascii="Times New Roman" w:hAnsi="Times New Roman" w:cs="Times New Roman"/>
                <w:sz w:val="24"/>
                <w:szCs w:val="24"/>
              </w:rPr>
              <w:t xml:space="preserve">The purpose of this document is </w:t>
            </w:r>
            <w:r w:rsidR="00AE1429">
              <w:rPr>
                <w:rFonts w:ascii="Times New Roman" w:hAnsi="Times New Roman" w:cs="Times New Roman"/>
                <w:sz w:val="24"/>
                <w:szCs w:val="24"/>
              </w:rPr>
              <w:t xml:space="preserve">to </w:t>
            </w:r>
            <w:r w:rsidR="00E02656">
              <w:rPr>
                <w:rFonts w:ascii="Times New Roman" w:hAnsi="Times New Roman" w:cs="Times New Roman"/>
                <w:sz w:val="24"/>
                <w:szCs w:val="24"/>
              </w:rPr>
              <w:t>continue the development of</w:t>
            </w:r>
            <w:r w:rsidR="006633C4" w:rsidRPr="76397241">
              <w:rPr>
                <w:rFonts w:ascii="Times New Roman" w:hAnsi="Times New Roman" w:cs="Times New Roman"/>
                <w:sz w:val="24"/>
                <w:szCs w:val="24"/>
              </w:rPr>
              <w:t xml:space="preserve"> </w:t>
            </w:r>
            <w:r w:rsidR="00433FA6">
              <w:rPr>
                <w:rFonts w:ascii="Times New Roman" w:hAnsi="Times New Roman" w:cs="Times New Roman"/>
                <w:sz w:val="24"/>
                <w:szCs w:val="24"/>
              </w:rPr>
              <w:t>a</w:t>
            </w:r>
            <w:r w:rsidR="009005A3">
              <w:rPr>
                <w:rFonts w:ascii="Times New Roman" w:hAnsi="Times New Roman" w:cs="Times New Roman"/>
                <w:sz w:val="24"/>
                <w:szCs w:val="24"/>
              </w:rPr>
              <w:t xml:space="preserve"> </w:t>
            </w:r>
            <w:r w:rsidR="00433FA6">
              <w:rPr>
                <w:rFonts w:ascii="Times New Roman" w:hAnsi="Times New Roman" w:cs="Times New Roman"/>
                <w:sz w:val="24"/>
                <w:szCs w:val="24"/>
              </w:rPr>
              <w:t>working document</w:t>
            </w:r>
            <w:r w:rsidR="009005A3">
              <w:rPr>
                <w:rFonts w:ascii="Times New Roman" w:hAnsi="Times New Roman" w:cs="Times New Roman"/>
                <w:sz w:val="24"/>
                <w:szCs w:val="24"/>
              </w:rPr>
              <w:t xml:space="preserve"> towards a draft CPM text for WRC-23 AI 1.10</w:t>
            </w:r>
            <w:r w:rsidR="006633C4" w:rsidRPr="76397241">
              <w:rPr>
                <w:rFonts w:ascii="Times New Roman" w:hAnsi="Times New Roman" w:cs="Times New Roman"/>
                <w:sz w:val="24"/>
                <w:szCs w:val="24"/>
              </w:rPr>
              <w:t>.</w:t>
            </w:r>
          </w:p>
          <w:p w14:paraId="52C01141" w14:textId="77777777" w:rsidR="00081DBD" w:rsidRPr="0095728F" w:rsidRDefault="00081DBD" w:rsidP="00081DBD">
            <w:pPr>
              <w:jc w:val="left"/>
              <w:rPr>
                <w:rFonts w:ascii="Times New Roman" w:hAnsi="Times New Roman" w:cs="Times New Roman"/>
                <w:b/>
                <w:sz w:val="24"/>
                <w:szCs w:val="24"/>
              </w:rPr>
            </w:pPr>
          </w:p>
        </w:tc>
      </w:tr>
      <w:tr w:rsidR="00CE02A7" w:rsidRPr="0095728F" w14:paraId="33AC895A" w14:textId="77777777" w:rsidTr="500967A7">
        <w:trPr>
          <w:trHeight w:val="2015"/>
        </w:trPr>
        <w:tc>
          <w:tcPr>
            <w:tcW w:w="8885" w:type="dxa"/>
            <w:gridSpan w:val="2"/>
          </w:tcPr>
          <w:p w14:paraId="2269108C" w14:textId="275EB8E3" w:rsidR="00CE02A7" w:rsidRPr="00CA1BC4" w:rsidRDefault="00CE02A7" w:rsidP="003F7EF3">
            <w:pPr>
              <w:jc w:val="left"/>
              <w:rPr>
                <w:rFonts w:ascii="Times New Roman" w:hAnsi="Times New Roman" w:cs="Times New Roman"/>
                <w:sz w:val="24"/>
                <w:szCs w:val="24"/>
              </w:rPr>
            </w:pPr>
            <w:r w:rsidRPr="500967A7">
              <w:rPr>
                <w:rFonts w:ascii="Times New Roman" w:hAnsi="Times New Roman" w:cs="Times New Roman"/>
                <w:b/>
                <w:bCs/>
                <w:sz w:val="24"/>
                <w:szCs w:val="24"/>
              </w:rPr>
              <w:t>Abstract:</w:t>
            </w:r>
            <w:r w:rsidR="003B6390" w:rsidRPr="500967A7">
              <w:rPr>
                <w:rFonts w:ascii="Times New Roman" w:hAnsi="Times New Roman" w:cs="Times New Roman"/>
                <w:b/>
                <w:bCs/>
                <w:sz w:val="24"/>
                <w:szCs w:val="24"/>
              </w:rPr>
              <w:t xml:space="preserve"> </w:t>
            </w:r>
            <w:r w:rsidR="00F90E74" w:rsidRPr="500967A7">
              <w:rPr>
                <w:rFonts w:ascii="Times New Roman" w:hAnsi="Times New Roman" w:cs="Times New Roman"/>
                <w:sz w:val="24"/>
                <w:szCs w:val="24"/>
              </w:rPr>
              <w:t>WRC-19 approved AI 1.1</w:t>
            </w:r>
            <w:r w:rsidR="00A16460" w:rsidRPr="500967A7">
              <w:rPr>
                <w:rFonts w:ascii="Times New Roman" w:hAnsi="Times New Roman" w:cs="Times New Roman"/>
                <w:sz w:val="24"/>
                <w:szCs w:val="24"/>
              </w:rPr>
              <w:t>0</w:t>
            </w:r>
            <w:r w:rsidR="00F90E74" w:rsidRPr="500967A7">
              <w:rPr>
                <w:rFonts w:ascii="Times New Roman" w:hAnsi="Times New Roman" w:cs="Times New Roman"/>
                <w:sz w:val="24"/>
                <w:szCs w:val="24"/>
              </w:rPr>
              <w:t xml:space="preserve"> for the WRC-23 study cycle</w:t>
            </w:r>
            <w:r w:rsidR="00987C43" w:rsidRPr="500967A7">
              <w:rPr>
                <w:rFonts w:ascii="Times New Roman" w:hAnsi="Times New Roman" w:cs="Times New Roman"/>
                <w:sz w:val="24"/>
                <w:szCs w:val="24"/>
              </w:rPr>
              <w:t xml:space="preserve"> to consider </w:t>
            </w:r>
            <w:r w:rsidR="00F90E74" w:rsidRPr="500967A7">
              <w:rPr>
                <w:rFonts w:ascii="Times New Roman" w:hAnsi="Times New Roman" w:cs="Times New Roman"/>
                <w:sz w:val="24"/>
                <w:szCs w:val="24"/>
              </w:rPr>
              <w:t xml:space="preserve">a possible </w:t>
            </w:r>
            <w:r w:rsidR="00A16460" w:rsidRPr="500967A7">
              <w:rPr>
                <w:rFonts w:ascii="Times New Roman" w:hAnsi="Times New Roman" w:cs="Times New Roman"/>
                <w:sz w:val="24"/>
                <w:szCs w:val="24"/>
              </w:rPr>
              <w:t>introduction of new non-safety</w:t>
            </w:r>
            <w:r w:rsidR="006633C4" w:rsidRPr="500967A7">
              <w:rPr>
                <w:rFonts w:ascii="Times New Roman" w:hAnsi="Times New Roman" w:cs="Times New Roman"/>
                <w:sz w:val="24"/>
                <w:szCs w:val="24"/>
              </w:rPr>
              <w:t xml:space="preserve"> </w:t>
            </w:r>
            <w:r w:rsidR="008F494D" w:rsidRPr="500967A7">
              <w:rPr>
                <w:rFonts w:ascii="Times New Roman" w:hAnsi="Times New Roman" w:cs="Times New Roman"/>
                <w:sz w:val="24"/>
                <w:szCs w:val="24"/>
              </w:rPr>
              <w:t>AMS</w:t>
            </w:r>
            <w:r w:rsidR="00A16460" w:rsidRPr="500967A7">
              <w:rPr>
                <w:rFonts w:ascii="Times New Roman" w:hAnsi="Times New Roman" w:cs="Times New Roman"/>
                <w:sz w:val="24"/>
                <w:szCs w:val="24"/>
              </w:rPr>
              <w:t xml:space="preserve"> applications </w:t>
            </w:r>
            <w:r w:rsidR="00E33B67" w:rsidRPr="500967A7">
              <w:rPr>
                <w:rFonts w:ascii="Times New Roman" w:hAnsi="Times New Roman" w:cs="Times New Roman"/>
                <w:sz w:val="24"/>
                <w:szCs w:val="24"/>
              </w:rPr>
              <w:t>in the 1</w:t>
            </w:r>
            <w:r w:rsidR="00A16460" w:rsidRPr="500967A7">
              <w:rPr>
                <w:rFonts w:ascii="Times New Roman" w:hAnsi="Times New Roman" w:cs="Times New Roman"/>
                <w:sz w:val="24"/>
                <w:szCs w:val="24"/>
              </w:rPr>
              <w:t>5</w:t>
            </w:r>
            <w:r w:rsidR="00E33B67" w:rsidRPr="500967A7">
              <w:rPr>
                <w:rFonts w:ascii="Times New Roman" w:hAnsi="Times New Roman" w:cs="Times New Roman"/>
                <w:sz w:val="24"/>
                <w:szCs w:val="24"/>
              </w:rPr>
              <w:t>.</w:t>
            </w:r>
            <w:r w:rsidR="00A16460" w:rsidRPr="500967A7">
              <w:rPr>
                <w:rFonts w:ascii="Times New Roman" w:hAnsi="Times New Roman" w:cs="Times New Roman"/>
                <w:sz w:val="24"/>
                <w:szCs w:val="24"/>
              </w:rPr>
              <w:t>4</w:t>
            </w:r>
            <w:r w:rsidR="00E33B67" w:rsidRPr="500967A7">
              <w:rPr>
                <w:rFonts w:ascii="Times New Roman" w:hAnsi="Times New Roman" w:cs="Times New Roman"/>
                <w:sz w:val="24"/>
                <w:szCs w:val="24"/>
              </w:rPr>
              <w:t>-15.</w:t>
            </w:r>
            <w:r w:rsidR="00A16460" w:rsidRPr="500967A7">
              <w:rPr>
                <w:rFonts w:ascii="Times New Roman" w:hAnsi="Times New Roman" w:cs="Times New Roman"/>
                <w:sz w:val="24"/>
                <w:szCs w:val="24"/>
              </w:rPr>
              <w:t>7</w:t>
            </w:r>
            <w:r w:rsidR="00E33B67" w:rsidRPr="500967A7">
              <w:rPr>
                <w:rFonts w:ascii="Times New Roman" w:hAnsi="Times New Roman" w:cs="Times New Roman"/>
                <w:sz w:val="24"/>
                <w:szCs w:val="24"/>
              </w:rPr>
              <w:t xml:space="preserve"> GHz </w:t>
            </w:r>
            <w:r w:rsidR="0085708E">
              <w:rPr>
                <w:rFonts w:ascii="Times New Roman" w:hAnsi="Times New Roman" w:cs="Times New Roman"/>
                <w:sz w:val="24"/>
                <w:szCs w:val="24"/>
              </w:rPr>
              <w:t xml:space="preserve">and 22-22.21 GHz </w:t>
            </w:r>
            <w:r w:rsidR="0085708E" w:rsidRPr="500967A7">
              <w:rPr>
                <w:rFonts w:ascii="Times New Roman" w:hAnsi="Times New Roman" w:cs="Times New Roman"/>
                <w:sz w:val="24"/>
                <w:szCs w:val="24"/>
              </w:rPr>
              <w:t>band</w:t>
            </w:r>
            <w:r w:rsidR="0085708E">
              <w:rPr>
                <w:rFonts w:ascii="Times New Roman" w:hAnsi="Times New Roman" w:cs="Times New Roman"/>
                <w:sz w:val="24"/>
                <w:szCs w:val="24"/>
              </w:rPr>
              <w:t>s</w:t>
            </w:r>
            <w:r w:rsidR="00F700FA" w:rsidRPr="500967A7">
              <w:rPr>
                <w:rFonts w:ascii="Times New Roman" w:hAnsi="Times New Roman" w:cs="Times New Roman"/>
                <w:sz w:val="24"/>
                <w:szCs w:val="24"/>
              </w:rPr>
              <w:t xml:space="preserve">. </w:t>
            </w:r>
            <w:r w:rsidR="000B14D7" w:rsidRPr="500967A7">
              <w:rPr>
                <w:rFonts w:ascii="Times New Roman" w:hAnsi="Times New Roman" w:cs="Times New Roman"/>
                <w:sz w:val="24"/>
                <w:szCs w:val="24"/>
              </w:rPr>
              <w:t xml:space="preserve">This contribution </w:t>
            </w:r>
            <w:r w:rsidR="00E02656" w:rsidRPr="00E02656">
              <w:rPr>
                <w:rFonts w:ascii="Times New Roman" w:hAnsi="Times New Roman" w:cs="Times New Roman"/>
                <w:sz w:val="24"/>
                <w:szCs w:val="24"/>
              </w:rPr>
              <w:t>continue</w:t>
            </w:r>
            <w:r w:rsidR="00E02656">
              <w:rPr>
                <w:rFonts w:ascii="Times New Roman" w:hAnsi="Times New Roman" w:cs="Times New Roman"/>
                <w:sz w:val="24"/>
                <w:szCs w:val="24"/>
              </w:rPr>
              <w:t>s</w:t>
            </w:r>
            <w:r w:rsidR="00E02656" w:rsidRPr="00E02656">
              <w:rPr>
                <w:rFonts w:ascii="Times New Roman" w:hAnsi="Times New Roman" w:cs="Times New Roman"/>
                <w:sz w:val="24"/>
                <w:szCs w:val="24"/>
              </w:rPr>
              <w:t xml:space="preserve"> the development of a </w:t>
            </w:r>
            <w:r w:rsidR="002E76F4">
              <w:rPr>
                <w:rFonts w:ascii="Times New Roman" w:hAnsi="Times New Roman" w:cs="Times New Roman"/>
                <w:sz w:val="24"/>
                <w:szCs w:val="24"/>
              </w:rPr>
              <w:t>working document</w:t>
            </w:r>
            <w:r w:rsidR="009005A3">
              <w:rPr>
                <w:rFonts w:ascii="Times New Roman" w:hAnsi="Times New Roman" w:cs="Times New Roman"/>
                <w:sz w:val="24"/>
                <w:szCs w:val="24"/>
              </w:rPr>
              <w:t xml:space="preserve"> towards a draft CPM text for WRC-23 AI 1.10</w:t>
            </w:r>
            <w:r w:rsidR="4E04AB9F" w:rsidRPr="500967A7">
              <w:rPr>
                <w:rFonts w:ascii="Times New Roman" w:hAnsi="Times New Roman" w:cs="Times New Roman"/>
                <w:sz w:val="24"/>
                <w:szCs w:val="24"/>
              </w:rPr>
              <w:t>.</w:t>
            </w:r>
          </w:p>
        </w:tc>
      </w:tr>
      <w:tr w:rsidR="00CE02A7" w:rsidRPr="0095728F" w14:paraId="28F2F117" w14:textId="77777777" w:rsidTr="500967A7">
        <w:tc>
          <w:tcPr>
            <w:tcW w:w="8885" w:type="dxa"/>
            <w:gridSpan w:val="2"/>
          </w:tcPr>
          <w:p w14:paraId="7D1E07E6" w14:textId="39691380" w:rsidR="00CE02A7" w:rsidRPr="0095728F" w:rsidRDefault="00CE02A7" w:rsidP="00CE02A7">
            <w:pPr>
              <w:jc w:val="left"/>
              <w:rPr>
                <w:rFonts w:ascii="Times New Roman" w:hAnsi="Times New Roman" w:cs="Times New Roman"/>
                <w:sz w:val="24"/>
                <w:szCs w:val="24"/>
              </w:rPr>
            </w:pPr>
            <w:r w:rsidRPr="0095728F">
              <w:rPr>
                <w:rFonts w:ascii="Times New Roman" w:hAnsi="Times New Roman" w:cs="Times New Roman"/>
                <w:b/>
                <w:sz w:val="24"/>
                <w:szCs w:val="24"/>
              </w:rPr>
              <w:t>Fact Sheet Preparer:</w:t>
            </w:r>
            <w:r w:rsidR="005461FE" w:rsidRPr="005461FE">
              <w:rPr>
                <w:rFonts w:ascii="Times New Roman" w:hAnsi="Times New Roman" w:cs="Times New Roman"/>
                <w:sz w:val="24"/>
                <w:szCs w:val="24"/>
              </w:rPr>
              <w:t xml:space="preserve"> Ryan McDonough</w:t>
            </w:r>
            <w:r w:rsidR="00723F79">
              <w:rPr>
                <w:rFonts w:ascii="Times New Roman" w:hAnsi="Times New Roman" w:cs="Times New Roman"/>
                <w:sz w:val="24"/>
                <w:szCs w:val="24"/>
              </w:rPr>
              <w:t>,</w:t>
            </w:r>
            <w:r w:rsidR="00723F79" w:rsidRPr="0095728F">
              <w:rPr>
                <w:rFonts w:ascii="Times New Roman" w:hAnsi="Times New Roman" w:cs="Times New Roman"/>
                <w:sz w:val="24"/>
                <w:szCs w:val="24"/>
              </w:rPr>
              <w:t xml:space="preserve"> Dominic Nguyen</w:t>
            </w:r>
          </w:p>
          <w:p w14:paraId="04220A54" w14:textId="77777777" w:rsidR="003B6390" w:rsidRPr="0095728F" w:rsidRDefault="003B6390" w:rsidP="00CE02A7">
            <w:pPr>
              <w:jc w:val="left"/>
              <w:rPr>
                <w:rFonts w:ascii="Times New Roman" w:hAnsi="Times New Roman" w:cs="Times New Roman"/>
                <w:b/>
                <w:sz w:val="24"/>
                <w:szCs w:val="24"/>
              </w:rPr>
            </w:pPr>
          </w:p>
        </w:tc>
      </w:tr>
    </w:tbl>
    <w:p w14:paraId="0B17B828" w14:textId="34B487CF" w:rsidR="00E43BCF" w:rsidRPr="0095728F" w:rsidRDefault="00E43BCF" w:rsidP="003A3320">
      <w:pPr>
        <w:spacing w:line="240" w:lineRule="auto"/>
        <w:jc w:val="both"/>
        <w:rPr>
          <w:rFonts w:ascii="Times New Roman" w:hAnsi="Times New Roman" w:cs="Times New Roman"/>
          <w:sz w:val="24"/>
          <w:szCs w:val="24"/>
        </w:rPr>
      </w:pPr>
    </w:p>
    <w:p w14:paraId="61FA39DA" w14:textId="77777777" w:rsidR="00E310AD" w:rsidRPr="0095728F" w:rsidRDefault="002B5828" w:rsidP="00B75CE0">
      <w:pPr>
        <w:rPr>
          <w:rFonts w:ascii="Times New Roman" w:hAnsi="Times New Roman" w:cs="Times New Roman"/>
          <w:sz w:val="24"/>
          <w:szCs w:val="24"/>
          <w:lang w:eastAsia="zh-CN"/>
        </w:rPr>
      </w:pPr>
      <w:r>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E310AD" w:rsidRPr="006732A7" w14:paraId="451F9DB1" w14:textId="77777777" w:rsidTr="000415A8">
        <w:trPr>
          <w:cantSplit/>
        </w:trPr>
        <w:tc>
          <w:tcPr>
            <w:tcW w:w="6487" w:type="dxa"/>
            <w:vAlign w:val="center"/>
          </w:tcPr>
          <w:p w14:paraId="578A3DA1" w14:textId="77777777" w:rsidR="00E310AD" w:rsidRPr="006732A7" w:rsidRDefault="00E310AD" w:rsidP="000415A8">
            <w:pPr>
              <w:shd w:val="solid" w:color="FFFFFF" w:fill="FFFFFF"/>
              <w:jc w:val="both"/>
              <w:rPr>
                <w:rFonts w:ascii="Times New Roman" w:hAnsi="Times New Roman" w:cs="Times New Roman"/>
                <w:b/>
                <w:bCs/>
                <w:sz w:val="24"/>
                <w:szCs w:val="24"/>
              </w:rPr>
            </w:pPr>
            <w:r w:rsidRPr="006732A7">
              <w:rPr>
                <w:rFonts w:ascii="Times New Roman" w:hAnsi="Times New Roman" w:cs="Times New Roman"/>
                <w:b/>
                <w:bCs/>
                <w:sz w:val="24"/>
                <w:szCs w:val="24"/>
              </w:rPr>
              <w:lastRenderedPageBreak/>
              <w:t>Radiocommunication Study Groups</w:t>
            </w:r>
          </w:p>
        </w:tc>
        <w:tc>
          <w:tcPr>
            <w:tcW w:w="3402" w:type="dxa"/>
          </w:tcPr>
          <w:p w14:paraId="6D6B36BB" w14:textId="77777777" w:rsidR="00E310AD" w:rsidRPr="006732A7" w:rsidRDefault="00E310AD" w:rsidP="000415A8">
            <w:pPr>
              <w:shd w:val="solid" w:color="FFFFFF" w:fill="FFFFFF"/>
              <w:spacing w:line="240" w:lineRule="atLeast"/>
              <w:jc w:val="both"/>
              <w:rPr>
                <w:rFonts w:ascii="Times New Roman" w:hAnsi="Times New Roman" w:cs="Times New Roman"/>
                <w:sz w:val="24"/>
                <w:szCs w:val="24"/>
              </w:rPr>
            </w:pPr>
            <w:bookmarkStart w:id="0" w:name="ditulogo"/>
            <w:bookmarkEnd w:id="0"/>
            <w:r w:rsidRPr="006732A7">
              <w:rPr>
                <w:rFonts w:ascii="Times New Roman" w:hAnsi="Times New Roman" w:cs="Times New Roman"/>
                <w:noProof/>
                <w:sz w:val="24"/>
                <w:szCs w:val="24"/>
              </w:rPr>
              <w:drawing>
                <wp:inline distT="0" distB="0" distL="0" distR="0" wp14:anchorId="55382C54" wp14:editId="6709793E">
                  <wp:extent cx="765175" cy="765175"/>
                  <wp:effectExtent l="0" t="0" r="0" b="0"/>
                  <wp:docPr id="1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descr="Logo&#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E310AD" w:rsidRPr="006732A7" w14:paraId="278340BD" w14:textId="77777777" w:rsidTr="000415A8">
        <w:trPr>
          <w:cantSplit/>
        </w:trPr>
        <w:tc>
          <w:tcPr>
            <w:tcW w:w="6487" w:type="dxa"/>
            <w:tcBorders>
              <w:bottom w:val="single" w:sz="12" w:space="0" w:color="auto"/>
            </w:tcBorders>
          </w:tcPr>
          <w:p w14:paraId="68F16F95" w14:textId="77777777" w:rsidR="00E310AD" w:rsidRPr="006732A7" w:rsidRDefault="00E310AD" w:rsidP="000415A8">
            <w:pPr>
              <w:shd w:val="solid" w:color="FFFFFF" w:fill="FFFFFF"/>
              <w:spacing w:after="48"/>
              <w:jc w:val="both"/>
              <w:rPr>
                <w:rFonts w:ascii="Times New Roman" w:hAnsi="Times New Roman" w:cs="Times New Roman"/>
                <w:b/>
                <w:sz w:val="24"/>
                <w:szCs w:val="24"/>
              </w:rPr>
            </w:pPr>
          </w:p>
        </w:tc>
        <w:tc>
          <w:tcPr>
            <w:tcW w:w="3402" w:type="dxa"/>
            <w:tcBorders>
              <w:bottom w:val="single" w:sz="12" w:space="0" w:color="auto"/>
            </w:tcBorders>
          </w:tcPr>
          <w:p w14:paraId="115290A2" w14:textId="77777777" w:rsidR="00E310AD" w:rsidRPr="006732A7" w:rsidRDefault="00E310AD" w:rsidP="000415A8">
            <w:pPr>
              <w:shd w:val="solid" w:color="FFFFFF" w:fill="FFFFFF"/>
              <w:spacing w:after="48" w:line="240" w:lineRule="atLeast"/>
              <w:jc w:val="both"/>
              <w:rPr>
                <w:rFonts w:ascii="Times New Roman" w:hAnsi="Times New Roman" w:cs="Times New Roman"/>
                <w:sz w:val="24"/>
                <w:szCs w:val="24"/>
              </w:rPr>
            </w:pPr>
          </w:p>
        </w:tc>
      </w:tr>
      <w:tr w:rsidR="00E310AD" w:rsidRPr="006732A7" w14:paraId="3AE3355D" w14:textId="77777777" w:rsidTr="000415A8">
        <w:trPr>
          <w:cantSplit/>
        </w:trPr>
        <w:tc>
          <w:tcPr>
            <w:tcW w:w="6487" w:type="dxa"/>
            <w:tcBorders>
              <w:top w:val="single" w:sz="12" w:space="0" w:color="auto"/>
            </w:tcBorders>
          </w:tcPr>
          <w:p w14:paraId="71575ABD" w14:textId="77777777" w:rsidR="00E310AD" w:rsidRPr="006732A7" w:rsidRDefault="00E310AD" w:rsidP="000415A8">
            <w:pPr>
              <w:shd w:val="solid" w:color="FFFFFF" w:fill="FFFFFF"/>
              <w:spacing w:after="48"/>
              <w:jc w:val="both"/>
              <w:rPr>
                <w:rFonts w:ascii="Times New Roman" w:hAnsi="Times New Roman" w:cs="Times New Roman"/>
                <w:bCs/>
                <w:sz w:val="24"/>
                <w:szCs w:val="24"/>
              </w:rPr>
            </w:pPr>
          </w:p>
        </w:tc>
        <w:tc>
          <w:tcPr>
            <w:tcW w:w="3402" w:type="dxa"/>
            <w:tcBorders>
              <w:top w:val="single" w:sz="12" w:space="0" w:color="auto"/>
            </w:tcBorders>
          </w:tcPr>
          <w:p w14:paraId="3F40FAD3" w14:textId="77777777" w:rsidR="00E310AD" w:rsidRPr="006732A7" w:rsidRDefault="00E310AD" w:rsidP="000415A8">
            <w:pPr>
              <w:shd w:val="solid" w:color="FFFFFF" w:fill="FFFFFF"/>
              <w:spacing w:after="48" w:line="240" w:lineRule="atLeast"/>
              <w:jc w:val="both"/>
              <w:rPr>
                <w:rFonts w:ascii="Times New Roman" w:hAnsi="Times New Roman" w:cs="Times New Roman"/>
                <w:sz w:val="24"/>
                <w:szCs w:val="24"/>
              </w:rPr>
            </w:pPr>
          </w:p>
        </w:tc>
      </w:tr>
      <w:tr w:rsidR="00E310AD" w:rsidRPr="006732A7" w14:paraId="386F93A9" w14:textId="77777777" w:rsidTr="000415A8">
        <w:trPr>
          <w:cantSplit/>
        </w:trPr>
        <w:tc>
          <w:tcPr>
            <w:tcW w:w="6487" w:type="dxa"/>
            <w:vMerge w:val="restart"/>
          </w:tcPr>
          <w:p w14:paraId="3982F9EA" w14:textId="7678866C" w:rsidR="00E310AD" w:rsidRPr="006732A7" w:rsidRDefault="00E310AD" w:rsidP="000415A8">
            <w:pPr>
              <w:shd w:val="solid" w:color="FFFFFF" w:fill="FFFFFF"/>
              <w:spacing w:after="240"/>
              <w:ind w:left="1134" w:hanging="1134"/>
              <w:jc w:val="both"/>
              <w:rPr>
                <w:rFonts w:ascii="Times New Roman" w:hAnsi="Times New Roman" w:cs="Times New Roman"/>
                <w:sz w:val="24"/>
                <w:szCs w:val="24"/>
                <w:lang w:val="fr-FR"/>
              </w:rPr>
            </w:pPr>
            <w:proofErr w:type="gramStart"/>
            <w:r w:rsidRPr="006732A7">
              <w:rPr>
                <w:rFonts w:ascii="Times New Roman" w:hAnsi="Times New Roman" w:cs="Times New Roman"/>
                <w:sz w:val="24"/>
                <w:szCs w:val="24"/>
                <w:lang w:val="fr-FR"/>
              </w:rPr>
              <w:t>Source:</w:t>
            </w:r>
            <w:proofErr w:type="gramEnd"/>
            <w:r w:rsidRPr="006732A7">
              <w:rPr>
                <w:rFonts w:ascii="Times New Roman" w:hAnsi="Times New Roman" w:cs="Times New Roman"/>
                <w:sz w:val="24"/>
                <w:szCs w:val="24"/>
                <w:lang w:val="fr-FR"/>
              </w:rPr>
              <w:tab/>
              <w:t>Document 5B/</w:t>
            </w:r>
            <w:r>
              <w:rPr>
                <w:rFonts w:ascii="Times New Roman" w:hAnsi="Times New Roman" w:cs="Times New Roman"/>
                <w:sz w:val="24"/>
                <w:szCs w:val="24"/>
                <w:lang w:val="fr-FR"/>
              </w:rPr>
              <w:t>531</w:t>
            </w:r>
            <w:r w:rsidRPr="006732A7">
              <w:rPr>
                <w:rFonts w:ascii="Times New Roman" w:hAnsi="Times New Roman" w:cs="Times New Roman"/>
                <w:sz w:val="24"/>
                <w:szCs w:val="24"/>
                <w:lang w:val="fr-FR"/>
              </w:rPr>
              <w:t xml:space="preserve"> Annex </w:t>
            </w:r>
            <w:r>
              <w:rPr>
                <w:rFonts w:ascii="Times New Roman" w:hAnsi="Times New Roman" w:cs="Times New Roman"/>
                <w:sz w:val="24"/>
                <w:szCs w:val="24"/>
                <w:lang w:val="fr-FR"/>
              </w:rPr>
              <w:t>5</w:t>
            </w:r>
          </w:p>
          <w:p w14:paraId="70BA6AA2" w14:textId="77777777" w:rsidR="00E310AD" w:rsidRPr="006732A7" w:rsidRDefault="00E310AD" w:rsidP="000415A8">
            <w:pPr>
              <w:shd w:val="solid" w:color="FFFFFF" w:fill="FFFFFF"/>
              <w:spacing w:after="240"/>
              <w:ind w:left="1134" w:hanging="1134"/>
              <w:jc w:val="both"/>
              <w:rPr>
                <w:rFonts w:ascii="Times New Roman" w:hAnsi="Times New Roman" w:cs="Times New Roman"/>
                <w:sz w:val="24"/>
                <w:szCs w:val="24"/>
                <w:lang w:val="fr-FR"/>
              </w:rPr>
            </w:pPr>
            <w:proofErr w:type="spellStart"/>
            <w:proofErr w:type="gramStart"/>
            <w:r w:rsidRPr="006732A7">
              <w:rPr>
                <w:rFonts w:ascii="Times New Roman" w:hAnsi="Times New Roman" w:cs="Times New Roman"/>
                <w:sz w:val="24"/>
                <w:szCs w:val="24"/>
                <w:lang w:val="fr-FR"/>
              </w:rPr>
              <w:t>Subject</w:t>
            </w:r>
            <w:proofErr w:type="spellEnd"/>
            <w:r w:rsidRPr="006732A7">
              <w:rPr>
                <w:rFonts w:ascii="Times New Roman" w:hAnsi="Times New Roman" w:cs="Times New Roman"/>
                <w:sz w:val="24"/>
                <w:szCs w:val="24"/>
                <w:lang w:val="fr-FR"/>
              </w:rPr>
              <w:t>:</w:t>
            </w:r>
            <w:proofErr w:type="gramEnd"/>
            <w:r w:rsidRPr="006732A7">
              <w:rPr>
                <w:rFonts w:ascii="Times New Roman" w:hAnsi="Times New Roman" w:cs="Times New Roman"/>
                <w:sz w:val="24"/>
                <w:szCs w:val="24"/>
                <w:lang w:val="fr-FR"/>
              </w:rPr>
              <w:tab/>
              <w:t>WRC-23 agenda item 1.10</w:t>
            </w:r>
          </w:p>
        </w:tc>
        <w:tc>
          <w:tcPr>
            <w:tcW w:w="3402" w:type="dxa"/>
          </w:tcPr>
          <w:p w14:paraId="3A99C6E2" w14:textId="77777777" w:rsidR="00E310AD" w:rsidRPr="006732A7" w:rsidRDefault="00E310AD" w:rsidP="000415A8">
            <w:pPr>
              <w:shd w:val="solid" w:color="FFFFFF" w:fill="FFFFFF"/>
              <w:spacing w:line="240" w:lineRule="atLeast"/>
              <w:jc w:val="both"/>
              <w:rPr>
                <w:rFonts w:ascii="Times New Roman" w:hAnsi="Times New Roman" w:cs="Times New Roman"/>
                <w:sz w:val="24"/>
                <w:szCs w:val="24"/>
                <w:lang w:eastAsia="zh-CN"/>
              </w:rPr>
            </w:pPr>
            <w:r w:rsidRPr="006732A7">
              <w:rPr>
                <w:rFonts w:ascii="Times New Roman" w:hAnsi="Times New Roman" w:cs="Times New Roman"/>
                <w:b/>
                <w:sz w:val="24"/>
                <w:szCs w:val="24"/>
                <w:lang w:eastAsia="zh-CN"/>
              </w:rPr>
              <w:t>Document 5B/XX</w:t>
            </w:r>
          </w:p>
        </w:tc>
      </w:tr>
      <w:tr w:rsidR="00E310AD" w:rsidRPr="006732A7" w14:paraId="16E64FD6" w14:textId="77777777" w:rsidTr="000415A8">
        <w:trPr>
          <w:cantSplit/>
        </w:trPr>
        <w:tc>
          <w:tcPr>
            <w:tcW w:w="6487" w:type="dxa"/>
            <w:vMerge/>
          </w:tcPr>
          <w:p w14:paraId="2B807FC8" w14:textId="77777777" w:rsidR="00E310AD" w:rsidRPr="006732A7" w:rsidRDefault="00E310AD" w:rsidP="000415A8">
            <w:pPr>
              <w:spacing w:before="60"/>
              <w:jc w:val="both"/>
              <w:rPr>
                <w:rFonts w:ascii="Times New Roman" w:hAnsi="Times New Roman" w:cs="Times New Roman"/>
                <w:b/>
                <w:smallCaps/>
                <w:sz w:val="24"/>
                <w:szCs w:val="24"/>
                <w:lang w:eastAsia="zh-CN"/>
              </w:rPr>
            </w:pPr>
          </w:p>
        </w:tc>
        <w:tc>
          <w:tcPr>
            <w:tcW w:w="3402" w:type="dxa"/>
          </w:tcPr>
          <w:p w14:paraId="7BB2D6C5" w14:textId="4155929D" w:rsidR="00E310AD" w:rsidRPr="006732A7" w:rsidRDefault="00E310AD" w:rsidP="000415A8">
            <w:pPr>
              <w:shd w:val="solid" w:color="FFFFFF" w:fill="FFFFFF"/>
              <w:spacing w:line="240" w:lineRule="atLeast"/>
              <w:jc w:val="both"/>
              <w:rPr>
                <w:rFonts w:ascii="Times New Roman" w:hAnsi="Times New Roman" w:cs="Times New Roman"/>
                <w:sz w:val="24"/>
                <w:szCs w:val="24"/>
                <w:lang w:eastAsia="zh-CN"/>
              </w:rPr>
            </w:pPr>
            <w:r w:rsidRPr="006732A7">
              <w:rPr>
                <w:rFonts w:ascii="Times New Roman" w:hAnsi="Times New Roman" w:cs="Times New Roman"/>
                <w:b/>
                <w:sz w:val="24"/>
                <w:szCs w:val="24"/>
                <w:lang w:eastAsia="zh-CN"/>
              </w:rPr>
              <w:t xml:space="preserve">XX </w:t>
            </w:r>
            <w:r w:rsidR="000E68A0">
              <w:rPr>
                <w:rFonts w:ascii="Times New Roman" w:hAnsi="Times New Roman" w:cs="Times New Roman"/>
                <w:b/>
                <w:sz w:val="24"/>
                <w:szCs w:val="24"/>
                <w:lang w:eastAsia="zh-CN"/>
              </w:rPr>
              <w:t>July</w:t>
            </w:r>
            <w:r w:rsidRPr="006732A7">
              <w:rPr>
                <w:rFonts w:ascii="Times New Roman" w:hAnsi="Times New Roman" w:cs="Times New Roman"/>
                <w:b/>
                <w:sz w:val="24"/>
                <w:szCs w:val="24"/>
                <w:lang w:eastAsia="zh-CN"/>
              </w:rPr>
              <w:t xml:space="preserve"> 2022</w:t>
            </w:r>
          </w:p>
        </w:tc>
      </w:tr>
      <w:tr w:rsidR="00E310AD" w:rsidRPr="006732A7" w14:paraId="57FBE718" w14:textId="77777777" w:rsidTr="000415A8">
        <w:trPr>
          <w:cantSplit/>
        </w:trPr>
        <w:tc>
          <w:tcPr>
            <w:tcW w:w="6487" w:type="dxa"/>
            <w:vMerge/>
          </w:tcPr>
          <w:p w14:paraId="1C91796B" w14:textId="77777777" w:rsidR="00E310AD" w:rsidRPr="006732A7" w:rsidRDefault="00E310AD" w:rsidP="000415A8">
            <w:pPr>
              <w:spacing w:before="60"/>
              <w:jc w:val="both"/>
              <w:rPr>
                <w:rFonts w:ascii="Times New Roman" w:hAnsi="Times New Roman" w:cs="Times New Roman"/>
                <w:b/>
                <w:smallCaps/>
                <w:sz w:val="24"/>
                <w:szCs w:val="24"/>
                <w:lang w:eastAsia="zh-CN"/>
              </w:rPr>
            </w:pPr>
          </w:p>
        </w:tc>
        <w:tc>
          <w:tcPr>
            <w:tcW w:w="3402" w:type="dxa"/>
          </w:tcPr>
          <w:p w14:paraId="13EBCBF3" w14:textId="77777777" w:rsidR="00E310AD" w:rsidRPr="006732A7" w:rsidRDefault="00E310AD" w:rsidP="000415A8">
            <w:pPr>
              <w:shd w:val="solid" w:color="FFFFFF" w:fill="FFFFFF"/>
              <w:spacing w:line="240" w:lineRule="atLeast"/>
              <w:jc w:val="both"/>
              <w:rPr>
                <w:rFonts w:ascii="Times New Roman" w:eastAsia="SimSun" w:hAnsi="Times New Roman" w:cs="Times New Roman"/>
                <w:sz w:val="24"/>
                <w:szCs w:val="24"/>
                <w:lang w:eastAsia="zh-CN"/>
              </w:rPr>
            </w:pPr>
            <w:r w:rsidRPr="006732A7">
              <w:rPr>
                <w:rFonts w:ascii="Times New Roman" w:eastAsia="SimSun" w:hAnsi="Times New Roman" w:cs="Times New Roman"/>
                <w:b/>
                <w:sz w:val="24"/>
                <w:szCs w:val="24"/>
                <w:lang w:eastAsia="zh-CN"/>
              </w:rPr>
              <w:t>English only</w:t>
            </w:r>
          </w:p>
        </w:tc>
      </w:tr>
      <w:tr w:rsidR="00E310AD" w:rsidRPr="006732A7" w14:paraId="319250F2" w14:textId="77777777" w:rsidTr="000415A8">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E310AD" w:rsidRPr="006732A7" w14:paraId="47837252" w14:textId="77777777" w:rsidTr="000415A8">
              <w:trPr>
                <w:cantSplit/>
              </w:trPr>
              <w:tc>
                <w:tcPr>
                  <w:tcW w:w="9889" w:type="dxa"/>
                </w:tcPr>
                <w:p w14:paraId="75DD57EF" w14:textId="77777777" w:rsidR="00E310AD" w:rsidRPr="00055AB5" w:rsidRDefault="00E310AD" w:rsidP="000415A8">
                  <w:pPr>
                    <w:pStyle w:val="Source"/>
                    <w:rPr>
                      <w:bCs/>
                      <w:sz w:val="32"/>
                      <w:szCs w:val="32"/>
                      <w:lang w:eastAsia="zh-CN"/>
                    </w:rPr>
                  </w:pPr>
                  <w:r w:rsidRPr="00055AB5">
                    <w:rPr>
                      <w:bCs/>
                      <w:sz w:val="32"/>
                      <w:szCs w:val="32"/>
                      <w:lang w:eastAsia="zh-CN"/>
                    </w:rPr>
                    <w:t>United States of America</w:t>
                  </w:r>
                </w:p>
              </w:tc>
            </w:tr>
            <w:tr w:rsidR="00E310AD" w:rsidRPr="006732A7" w14:paraId="6E1C280E" w14:textId="77777777" w:rsidTr="000415A8">
              <w:trPr>
                <w:cantSplit/>
              </w:trPr>
              <w:tc>
                <w:tcPr>
                  <w:tcW w:w="9889" w:type="dxa"/>
                </w:tcPr>
                <w:p w14:paraId="18C58F6E" w14:textId="77777777" w:rsidR="00E310AD" w:rsidRPr="00055AB5" w:rsidRDefault="00E310AD" w:rsidP="000415A8">
                  <w:pPr>
                    <w:pStyle w:val="Title1"/>
                    <w:rPr>
                      <w:sz w:val="32"/>
                      <w:szCs w:val="32"/>
                    </w:rPr>
                  </w:pPr>
                  <w:r w:rsidRPr="00055AB5">
                    <w:rPr>
                      <w:rStyle w:val="href"/>
                      <w:sz w:val="32"/>
                      <w:szCs w:val="32"/>
                    </w:rPr>
                    <w:t>Working document towards a draft CPM text for WRC-23 agenda item 1.10</w:t>
                  </w:r>
                </w:p>
              </w:tc>
            </w:tr>
          </w:tbl>
          <w:p w14:paraId="49398AA9" w14:textId="77777777" w:rsidR="00E310AD" w:rsidRPr="006732A7" w:rsidRDefault="00E310AD" w:rsidP="000415A8">
            <w:pPr>
              <w:keepNext/>
              <w:keepLines/>
              <w:spacing w:after="120"/>
              <w:jc w:val="both"/>
              <w:outlineLvl w:val="0"/>
              <w:rPr>
                <w:rFonts w:ascii="Times New Roman" w:hAnsi="Times New Roman" w:cs="Times New Roman"/>
                <w:b/>
                <w:sz w:val="24"/>
                <w:szCs w:val="24"/>
              </w:rPr>
            </w:pPr>
          </w:p>
          <w:p w14:paraId="3F894CB0" w14:textId="77777777" w:rsidR="00E310AD" w:rsidRPr="006732A7" w:rsidRDefault="00E310AD" w:rsidP="000415A8">
            <w:pPr>
              <w:keepNext/>
              <w:keepLines/>
              <w:spacing w:after="120"/>
              <w:jc w:val="both"/>
              <w:outlineLvl w:val="0"/>
              <w:rPr>
                <w:rFonts w:ascii="Times New Roman" w:hAnsi="Times New Roman" w:cs="Times New Roman"/>
                <w:b/>
                <w:sz w:val="24"/>
                <w:szCs w:val="24"/>
              </w:rPr>
            </w:pPr>
            <w:r w:rsidRPr="006732A7">
              <w:rPr>
                <w:rFonts w:ascii="Times New Roman" w:hAnsi="Times New Roman" w:cs="Times New Roman"/>
                <w:b/>
                <w:sz w:val="24"/>
                <w:szCs w:val="24"/>
              </w:rPr>
              <w:t>1</w:t>
            </w:r>
            <w:r w:rsidRPr="006732A7">
              <w:rPr>
                <w:rFonts w:ascii="Times New Roman" w:hAnsi="Times New Roman" w:cs="Times New Roman"/>
                <w:b/>
                <w:sz w:val="24"/>
                <w:szCs w:val="24"/>
              </w:rPr>
              <w:tab/>
              <w:t>Introduction</w:t>
            </w:r>
          </w:p>
          <w:p w14:paraId="114FC6DE" w14:textId="77777777" w:rsidR="00E310AD" w:rsidRPr="006732A7" w:rsidRDefault="00E310AD" w:rsidP="000415A8">
            <w:pPr>
              <w:jc w:val="both"/>
              <w:rPr>
                <w:rFonts w:ascii="Times New Roman" w:hAnsi="Times New Roman" w:cs="Times New Roman"/>
                <w:sz w:val="24"/>
                <w:szCs w:val="24"/>
              </w:rPr>
            </w:pPr>
          </w:p>
          <w:p w14:paraId="3C8CFEB4" w14:textId="49B770E6" w:rsidR="00E310AD" w:rsidRPr="006732A7" w:rsidRDefault="00E310AD" w:rsidP="000415A8">
            <w:pPr>
              <w:shd w:val="clear" w:color="auto" w:fill="FFFFFF"/>
              <w:jc w:val="both"/>
              <w:rPr>
                <w:rFonts w:ascii="Times New Roman" w:hAnsi="Times New Roman" w:cs="Times New Roman"/>
                <w:bCs/>
                <w:sz w:val="24"/>
                <w:szCs w:val="24"/>
              </w:rPr>
            </w:pPr>
            <w:r w:rsidRPr="006732A7">
              <w:rPr>
                <w:rFonts w:ascii="Times New Roman" w:hAnsi="Times New Roman" w:cs="Times New Roman"/>
                <w:sz w:val="24"/>
                <w:szCs w:val="24"/>
              </w:rPr>
              <w:t xml:space="preserve">The United States of America would like to </w:t>
            </w:r>
            <w:r w:rsidR="000E68A0">
              <w:rPr>
                <w:rFonts w:ascii="Times New Roman" w:hAnsi="Times New Roman" w:cs="Times New Roman"/>
                <w:sz w:val="24"/>
                <w:szCs w:val="24"/>
              </w:rPr>
              <w:t>continue</w:t>
            </w:r>
            <w:r w:rsidRPr="006732A7">
              <w:rPr>
                <w:rFonts w:ascii="Times New Roman" w:hAnsi="Times New Roman" w:cs="Times New Roman"/>
                <w:sz w:val="24"/>
                <w:szCs w:val="24"/>
              </w:rPr>
              <w:t xml:space="preserve"> the </w:t>
            </w:r>
            <w:r>
              <w:rPr>
                <w:rFonts w:ascii="Times New Roman" w:hAnsi="Times New Roman" w:cs="Times New Roman"/>
                <w:sz w:val="24"/>
                <w:szCs w:val="24"/>
              </w:rPr>
              <w:t>development of a w</w:t>
            </w:r>
            <w:r w:rsidRPr="006732A7">
              <w:rPr>
                <w:rFonts w:ascii="Times New Roman" w:hAnsi="Times New Roman" w:cs="Times New Roman"/>
                <w:sz w:val="24"/>
                <w:szCs w:val="24"/>
              </w:rPr>
              <w:t>orking document towards a draft CPM text for WRC-23 agenda item 1.10</w:t>
            </w:r>
            <w:r>
              <w:rPr>
                <w:rFonts w:ascii="Times New Roman" w:hAnsi="Times New Roman" w:cs="Times New Roman"/>
                <w:sz w:val="24"/>
                <w:szCs w:val="24"/>
              </w:rPr>
              <w:t>.</w:t>
            </w:r>
            <w:r>
              <w:t xml:space="preserve"> </w:t>
            </w:r>
            <w:r w:rsidRPr="00D6463A">
              <w:rPr>
                <w:rFonts w:ascii="Times New Roman" w:hAnsi="Times New Roman" w:cs="Times New Roman"/>
                <w:sz w:val="24"/>
                <w:szCs w:val="24"/>
              </w:rPr>
              <w:t xml:space="preserve">The intent of this contribution is to aid Working Party (WP) 5B </w:t>
            </w:r>
            <w:r>
              <w:rPr>
                <w:rFonts w:ascii="Times New Roman" w:hAnsi="Times New Roman" w:cs="Times New Roman"/>
                <w:sz w:val="24"/>
                <w:szCs w:val="24"/>
              </w:rPr>
              <w:t xml:space="preserve">as the responsible group </w:t>
            </w:r>
            <w:r w:rsidRPr="00D6463A">
              <w:rPr>
                <w:rFonts w:ascii="Times New Roman" w:hAnsi="Times New Roman" w:cs="Times New Roman"/>
                <w:sz w:val="24"/>
                <w:szCs w:val="24"/>
              </w:rPr>
              <w:t>in progressing the work on draft CPM text and should not be viewed as the United States of America supporting one method over any other at this time.</w:t>
            </w:r>
          </w:p>
          <w:p w14:paraId="081400E2" w14:textId="77777777" w:rsidR="00E310AD" w:rsidRPr="006732A7" w:rsidRDefault="00E310AD" w:rsidP="000415A8">
            <w:pPr>
              <w:pStyle w:val="Source"/>
              <w:jc w:val="both"/>
              <w:rPr>
                <w:sz w:val="24"/>
                <w:szCs w:val="24"/>
              </w:rPr>
            </w:pPr>
            <w:r>
              <w:rPr>
                <w:sz w:val="24"/>
                <w:szCs w:val="24"/>
              </w:rPr>
              <w:t>Attachment: 1</w:t>
            </w:r>
          </w:p>
          <w:p w14:paraId="02728824" w14:textId="77777777" w:rsidR="00E310AD" w:rsidRPr="006732A7" w:rsidRDefault="00E310AD" w:rsidP="000415A8">
            <w:pPr>
              <w:pStyle w:val="Source"/>
              <w:jc w:val="both"/>
              <w:rPr>
                <w:sz w:val="24"/>
                <w:szCs w:val="24"/>
              </w:rPr>
            </w:pPr>
          </w:p>
          <w:p w14:paraId="7EDD7CBB" w14:textId="77777777" w:rsidR="00E310AD" w:rsidRPr="006732A7" w:rsidRDefault="00E310AD" w:rsidP="000415A8">
            <w:pPr>
              <w:pStyle w:val="Source"/>
              <w:jc w:val="both"/>
              <w:rPr>
                <w:sz w:val="24"/>
                <w:szCs w:val="24"/>
              </w:rPr>
            </w:pPr>
          </w:p>
          <w:p w14:paraId="1206FFDC" w14:textId="77777777" w:rsidR="00E310AD" w:rsidRPr="006732A7" w:rsidRDefault="00E310AD" w:rsidP="000415A8">
            <w:pPr>
              <w:pStyle w:val="Source"/>
              <w:jc w:val="both"/>
              <w:rPr>
                <w:sz w:val="24"/>
                <w:szCs w:val="24"/>
              </w:rPr>
            </w:pPr>
          </w:p>
        </w:tc>
      </w:tr>
    </w:tbl>
    <w:p w14:paraId="2AB8B2F2" w14:textId="0813C0C5" w:rsidR="000E68A0" w:rsidRDefault="000E68A0" w:rsidP="00B75CE0">
      <w:pPr>
        <w:rPr>
          <w:rFonts w:ascii="Times New Roman" w:hAnsi="Times New Roman" w:cs="Times New Roman"/>
          <w:sz w:val="24"/>
          <w:szCs w:val="24"/>
          <w:lang w:eastAsia="zh-CN"/>
        </w:rPr>
      </w:pPr>
    </w:p>
    <w:p w14:paraId="78D6F0F2" w14:textId="77777777" w:rsidR="000E68A0" w:rsidRDefault="000E68A0">
      <w:pPr>
        <w:rPr>
          <w:rFonts w:ascii="Times New Roman" w:hAnsi="Times New Roman" w:cs="Times New Roman"/>
          <w:sz w:val="24"/>
          <w:szCs w:val="24"/>
          <w:lang w:eastAsia="zh-CN"/>
        </w:rPr>
      </w:pPr>
      <w:r>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F62BD2" w:rsidRPr="00F62BD2" w14:paraId="31C2A2E5" w14:textId="77777777" w:rsidTr="000415A8">
        <w:trPr>
          <w:cantSplit/>
        </w:trPr>
        <w:tc>
          <w:tcPr>
            <w:tcW w:w="9889" w:type="dxa"/>
          </w:tcPr>
          <w:p w14:paraId="35AFBBC1" w14:textId="77777777" w:rsidR="00F62BD2" w:rsidRPr="00F62BD2" w:rsidRDefault="00F62BD2" w:rsidP="00F62BD2">
            <w:pPr>
              <w:tabs>
                <w:tab w:val="left" w:pos="1134"/>
                <w:tab w:val="left" w:pos="1871"/>
                <w:tab w:val="left" w:pos="2268"/>
              </w:tabs>
              <w:overflowPunct w:val="0"/>
              <w:autoSpaceDE w:val="0"/>
              <w:autoSpaceDN w:val="0"/>
              <w:adjustRightInd w:val="0"/>
              <w:spacing w:before="840" w:line="240" w:lineRule="auto"/>
              <w:textAlignment w:val="baseline"/>
              <w:rPr>
                <w:rFonts w:ascii="Times New Roman" w:eastAsia="Times New Roman" w:hAnsi="Times New Roman" w:cs="Times New Roman"/>
                <w:b/>
                <w:sz w:val="28"/>
                <w:szCs w:val="20"/>
                <w:lang w:val="en-GB" w:eastAsia="zh-CN"/>
              </w:rPr>
            </w:pPr>
            <w:bookmarkStart w:id="1" w:name="dsource" w:colFirst="0" w:colLast="0"/>
            <w:r w:rsidRPr="00F62BD2">
              <w:rPr>
                <w:rFonts w:ascii="Times New Roman" w:eastAsia="Times New Roman" w:hAnsi="Times New Roman" w:cs="Times New Roman"/>
                <w:b/>
                <w:sz w:val="28"/>
                <w:szCs w:val="20"/>
                <w:lang w:val="en-GB" w:eastAsia="zh-CN"/>
              </w:rPr>
              <w:lastRenderedPageBreak/>
              <w:t>Annex 5 to Working Party 5B Chairman’s Report</w:t>
            </w:r>
          </w:p>
        </w:tc>
      </w:tr>
      <w:tr w:rsidR="00F62BD2" w:rsidRPr="00F62BD2" w14:paraId="1D0F14CE" w14:textId="77777777" w:rsidTr="000415A8">
        <w:trPr>
          <w:cantSplit/>
        </w:trPr>
        <w:tc>
          <w:tcPr>
            <w:tcW w:w="9889" w:type="dxa"/>
          </w:tcPr>
          <w:p w14:paraId="12F0057C" w14:textId="77777777" w:rsidR="00F62BD2" w:rsidRPr="00F62BD2" w:rsidRDefault="00F62BD2" w:rsidP="00F62BD2">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bookmarkStart w:id="2" w:name="drec" w:colFirst="0" w:colLast="0"/>
            <w:bookmarkEnd w:id="1"/>
            <w:r w:rsidRPr="00F62BD2">
              <w:rPr>
                <w:rFonts w:ascii="Times New Roman" w:eastAsia="Times New Roman" w:hAnsi="Times New Roman" w:cs="Times New Roman"/>
                <w:caps/>
                <w:sz w:val="32"/>
                <w:szCs w:val="32"/>
                <w:lang w:val="en-GB"/>
              </w:rPr>
              <w:t>draft CPM text for WRC-23 agenda item 1.10</w:t>
            </w:r>
          </w:p>
        </w:tc>
      </w:tr>
      <w:tr w:rsidR="00F62BD2" w:rsidRPr="00F62BD2" w14:paraId="522D75F9" w14:textId="77777777" w:rsidTr="000415A8">
        <w:trPr>
          <w:cantSplit/>
        </w:trPr>
        <w:tc>
          <w:tcPr>
            <w:tcW w:w="9889" w:type="dxa"/>
          </w:tcPr>
          <w:p w14:paraId="669DE37F" w14:textId="77777777" w:rsidR="00F62BD2" w:rsidRPr="00F62BD2" w:rsidRDefault="00F62BD2" w:rsidP="00F62BD2">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textAlignment w:val="baseline"/>
              <w:rPr>
                <w:rFonts w:ascii="Times New Roman" w:eastAsia="Times New Roman" w:hAnsi="Times New Roman" w:cs="Times New Roman"/>
                <w:caps/>
                <w:sz w:val="28"/>
                <w:szCs w:val="20"/>
                <w:lang w:val="en-GB" w:eastAsia="zh-CN"/>
              </w:rPr>
            </w:pPr>
            <w:bookmarkStart w:id="3" w:name="dtitle1" w:colFirst="0" w:colLast="0"/>
            <w:bookmarkEnd w:id="2"/>
          </w:p>
        </w:tc>
      </w:tr>
    </w:tbl>
    <w:p w14:paraId="3513AE72"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Bold" w:eastAsia="Times New Roman" w:hAnsi="Times New Roman Bold" w:cs="Times New Roman"/>
          <w:b/>
          <w:caps/>
          <w:sz w:val="28"/>
          <w:szCs w:val="20"/>
          <w:lang w:val="en-GB"/>
        </w:rPr>
      </w:pPr>
      <w:bookmarkStart w:id="4" w:name="dbreak"/>
      <w:bookmarkEnd w:id="3"/>
      <w:bookmarkEnd w:id="4"/>
      <w:r w:rsidRPr="00F62BD2">
        <w:rPr>
          <w:rFonts w:ascii="Times New Roman Bold" w:eastAsia="Times New Roman" w:hAnsi="Times New Roman Bold" w:cs="Times New Roman"/>
          <w:b/>
          <w:caps/>
          <w:sz w:val="28"/>
          <w:szCs w:val="20"/>
          <w:lang w:val="en-GB"/>
        </w:rPr>
        <w:t>CHAPTER 2</w:t>
      </w:r>
    </w:p>
    <w:p w14:paraId="4F180ED9"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40" w:line="240" w:lineRule="auto"/>
        <w:textAlignment w:val="baseline"/>
        <w:rPr>
          <w:rFonts w:ascii="Times New Roman" w:eastAsia="Times New Roman" w:hAnsi="Times New Roman" w:cs="Times New Roman"/>
          <w:b/>
          <w:sz w:val="28"/>
          <w:szCs w:val="20"/>
          <w:lang w:val="en-GB"/>
        </w:rPr>
      </w:pPr>
      <w:r w:rsidRPr="00F62BD2">
        <w:rPr>
          <w:rFonts w:ascii="Times New Roman" w:eastAsia="Times New Roman" w:hAnsi="Times New Roman" w:cs="Times New Roman"/>
          <w:b/>
          <w:sz w:val="28"/>
          <w:szCs w:val="20"/>
          <w:lang w:val="en-GB"/>
        </w:rPr>
        <w:t>Aeronautical and maritime issues</w:t>
      </w:r>
    </w:p>
    <w:p w14:paraId="68FE86F4" w14:textId="77777777" w:rsidR="00F62BD2" w:rsidRPr="00F62BD2" w:rsidRDefault="00F62BD2" w:rsidP="00F62BD2">
      <w:pPr>
        <w:tabs>
          <w:tab w:val="left" w:pos="1134"/>
          <w:tab w:val="left" w:pos="1871"/>
          <w:tab w:val="left" w:pos="2268"/>
        </w:tabs>
        <w:overflowPunct w:val="0"/>
        <w:autoSpaceDE w:val="0"/>
        <w:autoSpaceDN w:val="0"/>
        <w:adjustRightInd w:val="0"/>
        <w:spacing w:line="240" w:lineRule="auto"/>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(Agenda items 1.6, 1.7, 1.8, 1.9, 1.10, 1.11)</w:t>
      </w:r>
    </w:p>
    <w:p w14:paraId="078C1C9B" w14:textId="77777777" w:rsidR="00F62BD2" w:rsidRPr="00F62BD2" w:rsidRDefault="00F62BD2" w:rsidP="00F62BD2">
      <w:pPr>
        <w:tabs>
          <w:tab w:val="left" w:pos="1134"/>
          <w:tab w:val="left" w:pos="1871"/>
          <w:tab w:val="left" w:pos="2268"/>
        </w:tabs>
        <w:spacing w:before="240" w:line="240" w:lineRule="auto"/>
        <w:rPr>
          <w:rFonts w:ascii="Times New Roman" w:eastAsia="Times New Roman" w:hAnsi="Times New Roman" w:cs="Times New Roman"/>
          <w:sz w:val="28"/>
          <w:szCs w:val="20"/>
          <w:lang w:val="en-GB"/>
        </w:rPr>
      </w:pPr>
      <w:r w:rsidRPr="00F62BD2">
        <w:rPr>
          <w:rFonts w:ascii="Times New Roman" w:eastAsia="Times New Roman" w:hAnsi="Times New Roman" w:cs="Times New Roman"/>
          <w:sz w:val="28"/>
          <w:szCs w:val="20"/>
          <w:lang w:val="en-GB"/>
        </w:rPr>
        <w:t>Agenda item 1.10</w:t>
      </w:r>
    </w:p>
    <w:p w14:paraId="2532113F"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textAlignment w:val="baseline"/>
        <w:rPr>
          <w:rFonts w:ascii="Times New Roman" w:eastAsia="Times New Roman" w:hAnsi="Times New Roman" w:cs="Times New Roman"/>
          <w:b/>
          <w:bCs/>
          <w:sz w:val="24"/>
          <w:szCs w:val="20"/>
          <w:lang w:val="en-GB"/>
        </w:rPr>
      </w:pPr>
      <w:r w:rsidRPr="00F62BD2">
        <w:rPr>
          <w:rFonts w:ascii="Times New Roman" w:eastAsia="Times New Roman" w:hAnsi="Times New Roman" w:cs="Times New Roman"/>
          <w:b/>
          <w:bCs/>
          <w:sz w:val="24"/>
          <w:szCs w:val="20"/>
          <w:lang w:val="en-GB"/>
        </w:rPr>
        <w:t>(WP 5B</w:t>
      </w:r>
      <w:del w:id="5" w:author="France" w:date="2022-03-29T10:17:00Z">
        <w:r w:rsidRPr="00F62BD2">
          <w:rPr>
            <w:rFonts w:ascii="Times New Roman" w:eastAsia="Times New Roman" w:hAnsi="Times New Roman" w:cs="Times New Roman"/>
            <w:b/>
            <w:bCs/>
            <w:position w:val="6"/>
            <w:sz w:val="24"/>
            <w:szCs w:val="20"/>
            <w:lang w:val="en-GB"/>
          </w:rPr>
          <w:footnoteReference w:customMarkFollows="1" w:id="1"/>
          <w:delText>*</w:delText>
        </w:r>
      </w:del>
      <w:r w:rsidRPr="00F62BD2">
        <w:rPr>
          <w:rFonts w:ascii="Times New Roman" w:eastAsia="Times New Roman" w:hAnsi="Times New Roman" w:cs="Times New Roman"/>
          <w:b/>
          <w:bCs/>
          <w:sz w:val="24"/>
          <w:szCs w:val="20"/>
          <w:lang w:val="en-GB"/>
        </w:rPr>
        <w:t xml:space="preserve"> / WP 3K, WP 3M, WP 4A, WP 5A, WP 5C, WP 7C, WP 7D)</w:t>
      </w:r>
    </w:p>
    <w:p w14:paraId="0CCC5470" w14:textId="77777777" w:rsidR="00F62BD2" w:rsidRPr="00F62BD2" w:rsidRDefault="00F62BD2" w:rsidP="00F62BD2">
      <w:pPr>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w:eastAsia="Times New Roman" w:hAnsi="Times New Roman" w:cs="Times New Roman"/>
          <w:b/>
          <w:i/>
          <w:iCs/>
          <w:sz w:val="24"/>
          <w:szCs w:val="20"/>
          <w:lang w:val="en-GB"/>
        </w:rPr>
      </w:pPr>
      <w:r w:rsidRPr="00F62BD2">
        <w:rPr>
          <w:rFonts w:ascii="Times New Roman" w:eastAsia="Times New Roman" w:hAnsi="Times New Roman" w:cs="Times New Roman"/>
          <w:i/>
          <w:iCs/>
          <w:sz w:val="24"/>
          <w:szCs w:val="20"/>
          <w:lang w:val="en-GB"/>
        </w:rPr>
        <w:t>1.10</w:t>
      </w:r>
      <w:r w:rsidRPr="00F62BD2">
        <w:rPr>
          <w:rFonts w:ascii="Times New Roman" w:eastAsia="Times New Roman" w:hAnsi="Times New Roman" w:cs="Times New Roman"/>
          <w:i/>
          <w:iCs/>
          <w:sz w:val="24"/>
          <w:szCs w:val="20"/>
          <w:lang w:val="en-GB"/>
        </w:rPr>
        <w:tab/>
        <w:t xml:space="preserve">to conduct studies on spectrum needs, coexistence with radiocommunication services and regulatory measures for possible new allocations for the aeronautical mobile service for the use of non-safety aeronautical mobile applications, in accordance with Resolution </w:t>
      </w:r>
      <w:r w:rsidRPr="00F62BD2">
        <w:rPr>
          <w:rFonts w:ascii="Times New Roman" w:eastAsia="Times New Roman" w:hAnsi="Times New Roman" w:cs="Times New Roman"/>
          <w:b/>
          <w:bCs/>
          <w:i/>
          <w:iCs/>
          <w:sz w:val="24"/>
          <w:szCs w:val="20"/>
          <w:lang w:val="en-GB"/>
        </w:rPr>
        <w:t>430 (WRC</w:t>
      </w:r>
      <w:r w:rsidRPr="00F62BD2">
        <w:rPr>
          <w:rFonts w:ascii="Times New Roman" w:eastAsia="Times New Roman" w:hAnsi="Times New Roman" w:cs="Times New Roman"/>
          <w:b/>
          <w:i/>
          <w:sz w:val="24"/>
          <w:szCs w:val="20"/>
          <w:lang w:val="en-GB"/>
        </w:rPr>
        <w:noBreakHyphen/>
      </w:r>
      <w:r w:rsidRPr="00F62BD2">
        <w:rPr>
          <w:rFonts w:ascii="Times New Roman" w:eastAsia="Times New Roman" w:hAnsi="Times New Roman" w:cs="Times New Roman"/>
          <w:b/>
          <w:bCs/>
          <w:i/>
          <w:iCs/>
          <w:sz w:val="24"/>
          <w:szCs w:val="20"/>
          <w:lang w:val="en-GB"/>
        </w:rPr>
        <w:t>19</w:t>
      </w:r>
      <w:proofErr w:type="gramStart"/>
      <w:r w:rsidRPr="00F62BD2">
        <w:rPr>
          <w:rFonts w:ascii="Times New Roman" w:eastAsia="Times New Roman" w:hAnsi="Times New Roman" w:cs="Times New Roman"/>
          <w:b/>
          <w:bCs/>
          <w:i/>
          <w:iCs/>
          <w:sz w:val="24"/>
          <w:szCs w:val="20"/>
          <w:lang w:val="en-GB"/>
        </w:rPr>
        <w:t>)</w:t>
      </w:r>
      <w:r w:rsidRPr="00F62BD2">
        <w:rPr>
          <w:rFonts w:ascii="Times New Roman" w:eastAsia="Times New Roman" w:hAnsi="Times New Roman" w:cs="Times New Roman"/>
          <w:i/>
          <w:iCs/>
          <w:sz w:val="24"/>
          <w:szCs w:val="20"/>
          <w:lang w:val="en-GB"/>
        </w:rPr>
        <w:t>;</w:t>
      </w:r>
      <w:proofErr w:type="gramEnd"/>
    </w:p>
    <w:p w14:paraId="15D00928"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i/>
          <w:iCs/>
          <w:sz w:val="24"/>
          <w:szCs w:val="24"/>
          <w:lang w:val="en-GB"/>
        </w:rPr>
      </w:pPr>
      <w:r w:rsidRPr="00F62BD2">
        <w:rPr>
          <w:rFonts w:ascii="Times New Roman" w:eastAsia="Times New Roman" w:hAnsi="Times New Roman" w:cs="Times New Roman"/>
          <w:sz w:val="24"/>
          <w:szCs w:val="24"/>
          <w:lang w:val="en-GB"/>
        </w:rPr>
        <w:t xml:space="preserve">Resolution </w:t>
      </w:r>
      <w:r w:rsidRPr="00F62BD2">
        <w:rPr>
          <w:rFonts w:ascii="Times New Roman" w:eastAsia="Times New Roman" w:hAnsi="Times New Roman" w:cs="Times New Roman"/>
          <w:b/>
          <w:bCs/>
          <w:sz w:val="24"/>
          <w:szCs w:val="24"/>
          <w:lang w:val="en-GB"/>
        </w:rPr>
        <w:t>430 (WRC-19)</w:t>
      </w:r>
      <w:r w:rsidRPr="00F62BD2">
        <w:rPr>
          <w:rFonts w:ascii="Times New Roman" w:eastAsia="Times New Roman" w:hAnsi="Times New Roman" w:cs="Times New Roman"/>
          <w:sz w:val="24"/>
          <w:szCs w:val="24"/>
          <w:lang w:val="en-GB"/>
        </w:rPr>
        <w:t xml:space="preserve"> – </w:t>
      </w:r>
      <w:r w:rsidRPr="00F62BD2">
        <w:rPr>
          <w:rFonts w:ascii="Times New Roman" w:eastAsia="SimSun" w:hAnsi="Times New Roman" w:cs="Times New Roman"/>
          <w:i/>
          <w:iCs/>
          <w:sz w:val="24"/>
          <w:szCs w:val="24"/>
          <w:lang w:val="en-GB"/>
        </w:rPr>
        <w:t>Studies on frequency-related matters, including possible additional allocations, for the possible introduction of new non-safety aeronautical mobile applications</w:t>
      </w:r>
      <w:del w:id="7" w:author="France" w:date="2022-03-29T10:17:00Z">
        <w:r w:rsidRPr="00F62BD2">
          <w:rPr>
            <w:rFonts w:ascii="Times New Roman" w:eastAsia="SimSun" w:hAnsi="Times New Roman" w:cs="Times New Roman"/>
            <w:i/>
            <w:iCs/>
            <w:sz w:val="24"/>
            <w:szCs w:val="24"/>
            <w:lang w:val="en-GB"/>
          </w:rPr>
          <w:delText>.</w:delText>
        </w:r>
      </w:del>
    </w:p>
    <w:p w14:paraId="68FC0D69"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F62BD2">
        <w:rPr>
          <w:rFonts w:ascii="Times New Roman" w:eastAsia="Times New Roman" w:hAnsi="Times New Roman" w:cs="Times New Roman"/>
          <w:b/>
          <w:sz w:val="28"/>
          <w:szCs w:val="20"/>
          <w:lang w:val="en-GB"/>
        </w:rPr>
        <w:t>2/1.10/1</w:t>
      </w:r>
      <w:r w:rsidRPr="00F62BD2">
        <w:rPr>
          <w:rFonts w:ascii="Times New Roman" w:eastAsia="Times New Roman" w:hAnsi="Times New Roman" w:cs="Times New Roman"/>
          <w:b/>
          <w:sz w:val="28"/>
          <w:szCs w:val="20"/>
          <w:lang w:val="en-GB"/>
        </w:rPr>
        <w:tab/>
      </w:r>
      <w:r w:rsidRPr="00F62BD2">
        <w:rPr>
          <w:rFonts w:ascii="Times New Roman" w:eastAsia="Times New Roman" w:hAnsi="Times New Roman" w:cs="Times New Roman"/>
          <w:b/>
          <w:sz w:val="28"/>
          <w:szCs w:val="20"/>
          <w:lang w:val="en-GB"/>
        </w:rPr>
        <w:tab/>
        <w:t>Executive summary</w:t>
      </w:r>
    </w:p>
    <w:p w14:paraId="289B52BB"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This agenda item seeks possible new aeronautical mobile service allocations for the use of non-safety aeronautical mobile applications. To address this agenda item, ITU-R has undertaken studies, pursuant to Resolution </w:t>
      </w:r>
      <w:r w:rsidRPr="00F62BD2">
        <w:rPr>
          <w:rFonts w:ascii="Times New Roman" w:eastAsia="Times New Roman" w:hAnsi="Times New Roman" w:cs="Times New Roman"/>
          <w:b/>
          <w:bCs/>
          <w:sz w:val="24"/>
          <w:szCs w:val="20"/>
          <w:lang w:val="en-GB"/>
        </w:rPr>
        <w:t>430 (WRC-19)</w:t>
      </w:r>
      <w:r w:rsidRPr="00F62BD2">
        <w:rPr>
          <w:rFonts w:ascii="Times New Roman" w:eastAsia="Times New Roman" w:hAnsi="Times New Roman" w:cs="Times New Roman"/>
          <w:sz w:val="24"/>
          <w:szCs w:val="20"/>
          <w:lang w:val="en-GB"/>
        </w:rPr>
        <w:t xml:space="preserve">, on frequency-related matters for the possible introduction of new non-safety aeronautical mobile applications, including consideration of possible additional allocations, (see section 2/1.10/3). </w:t>
      </w:r>
    </w:p>
    <w:p w14:paraId="69C1A4C0"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The following methods are considered to answer this agenda item: </w:t>
      </w:r>
    </w:p>
    <w:p w14:paraId="44DA4B44" w14:textId="77777777" w:rsidR="00F62BD2" w:rsidRPr="00F62BD2" w:rsidRDefault="00F62BD2" w:rsidP="00F62BD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w:t>
      </w:r>
      <w:r w:rsidRPr="00F62BD2">
        <w:rPr>
          <w:rFonts w:ascii="Times New Roman" w:eastAsia="Times New Roman" w:hAnsi="Times New Roman" w:cs="Times New Roman"/>
          <w:sz w:val="24"/>
          <w:szCs w:val="20"/>
          <w:lang w:val="en-GB"/>
        </w:rPr>
        <w:tab/>
        <w:t>Method A: NOC</w:t>
      </w:r>
    </w:p>
    <w:p w14:paraId="058650AA" w14:textId="77777777" w:rsidR="00F62BD2" w:rsidRPr="00F62BD2" w:rsidRDefault="00F62BD2" w:rsidP="00F62BD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w:t>
      </w:r>
      <w:r w:rsidRPr="00F62BD2">
        <w:rPr>
          <w:rFonts w:ascii="Times New Roman" w:eastAsia="Times New Roman" w:hAnsi="Times New Roman" w:cs="Times New Roman"/>
          <w:sz w:val="24"/>
          <w:szCs w:val="20"/>
          <w:lang w:val="en-GB"/>
        </w:rPr>
        <w:tab/>
        <w:t>Method B: AMS allocations in 15.4-15.7 GHz and 22-22.21 GHz</w:t>
      </w:r>
    </w:p>
    <w:p w14:paraId="0CD13EE3"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eastAsia="ja-JP"/>
        </w:rPr>
      </w:pPr>
      <w:r w:rsidRPr="00F62BD2">
        <w:rPr>
          <w:rFonts w:ascii="Times New Roman" w:eastAsia="Times New Roman" w:hAnsi="Times New Roman" w:cs="Times New Roman"/>
          <w:b/>
          <w:sz w:val="28"/>
          <w:szCs w:val="20"/>
          <w:lang w:val="en-GB"/>
        </w:rPr>
        <w:t>2/1.10/2</w:t>
      </w:r>
      <w:r w:rsidRPr="00F62BD2">
        <w:rPr>
          <w:rFonts w:ascii="Times New Roman" w:eastAsia="Times New Roman" w:hAnsi="Times New Roman" w:cs="Times New Roman"/>
          <w:b/>
          <w:sz w:val="28"/>
          <w:szCs w:val="20"/>
          <w:lang w:val="en-GB"/>
        </w:rPr>
        <w:tab/>
      </w:r>
      <w:r w:rsidRPr="00F62BD2">
        <w:rPr>
          <w:rFonts w:ascii="Times New Roman" w:eastAsia="Times New Roman" w:hAnsi="Times New Roman" w:cs="Times New Roman"/>
          <w:b/>
          <w:sz w:val="28"/>
          <w:szCs w:val="20"/>
          <w:lang w:val="en-GB"/>
        </w:rPr>
        <w:tab/>
        <w:t>Background</w:t>
      </w:r>
    </w:p>
    <w:p w14:paraId="5266359F" w14:textId="77777777" w:rsidR="00F62BD2" w:rsidRPr="00F62BD2" w:rsidRDefault="00F62BD2" w:rsidP="00F62BD2">
      <w:pPr>
        <w:tabs>
          <w:tab w:val="left" w:pos="1134"/>
          <w:tab w:val="left" w:pos="1871"/>
          <w:tab w:val="left" w:pos="2268"/>
        </w:tabs>
        <w:overflowPunct w:val="0"/>
        <w:autoSpaceDE w:val="0"/>
        <w:autoSpaceDN w:val="0"/>
        <w:adjustRightInd w:val="0"/>
        <w:spacing w:before="240" w:after="240" w:line="240" w:lineRule="auto"/>
        <w:jc w:val="both"/>
        <w:textAlignment w:val="baseline"/>
        <w:rPr>
          <w:rFonts w:ascii="Times New Roman" w:eastAsia="Times New Roman" w:hAnsi="Times New Roman" w:cs="Times New Roman"/>
          <w:i/>
          <w:iCs/>
          <w:sz w:val="24"/>
          <w:szCs w:val="20"/>
          <w:lang w:val="en-GB"/>
        </w:rPr>
      </w:pPr>
      <w:r w:rsidRPr="00F62BD2">
        <w:rPr>
          <w:rFonts w:ascii="Times New Roman" w:eastAsia="Times New Roman" w:hAnsi="Times New Roman" w:cs="Times New Roman"/>
          <w:iCs/>
          <w:sz w:val="24"/>
          <w:szCs w:val="20"/>
          <w:lang w:val="en-GB"/>
        </w:rPr>
        <w:t>Wideband line-of-sight data links operate in the aeronautical mobile service (AMS) and are not related to safety of life. They support applications such as search and rescue missions, earth sciences and land management</w:t>
      </w:r>
      <w:r w:rsidRPr="00F62BD2">
        <w:rPr>
          <w:rFonts w:ascii="Times New Roman" w:eastAsia="Times New Roman" w:hAnsi="Times New Roman" w:cs="Times New Roman"/>
          <w:i/>
          <w:sz w:val="24"/>
          <w:szCs w:val="20"/>
          <w:lang w:val="en-GB"/>
        </w:rPr>
        <w:t xml:space="preserve">, </w:t>
      </w:r>
      <w:r w:rsidRPr="00447F3D">
        <w:rPr>
          <w:rFonts w:ascii="Times New Roman" w:eastAsia="Times New Roman" w:hAnsi="Times New Roman" w:cs="Times New Roman"/>
          <w:i/>
          <w:sz w:val="24"/>
          <w:szCs w:val="20"/>
          <w:lang w:val="en-GB"/>
          <w:rPrChange w:id="8" w:author="USA" w:date="2022-04-22T14:22:00Z">
            <w:rPr>
              <w:rFonts w:ascii="Times New Roman" w:eastAsia="Times New Roman" w:hAnsi="Times New Roman" w:cs="Times New Roman"/>
              <w:i/>
              <w:sz w:val="24"/>
              <w:szCs w:val="20"/>
              <w:u w:val="single"/>
              <w:lang w:val="en-GB"/>
            </w:rPr>
          </w:rPrChange>
        </w:rPr>
        <w:t xml:space="preserve">Per </w:t>
      </w:r>
      <w:r w:rsidRPr="00447F3D">
        <w:rPr>
          <w:rFonts w:ascii="Times New Roman" w:eastAsia="Times New Roman" w:hAnsi="Times New Roman" w:cs="Times New Roman"/>
          <w:i/>
          <w:sz w:val="24"/>
          <w:szCs w:val="20"/>
          <w:lang w:val="en-GB"/>
        </w:rPr>
        <w:t>the</w:t>
      </w:r>
      <w:r w:rsidRPr="00447F3D">
        <w:rPr>
          <w:rFonts w:ascii="Times New Roman" w:eastAsia="Times New Roman" w:hAnsi="Times New Roman" w:cs="Times New Roman"/>
          <w:i/>
          <w:sz w:val="24"/>
          <w:szCs w:val="20"/>
          <w:lang w:val="en-GB"/>
          <w:rPrChange w:id="9" w:author="USA" w:date="2022-04-22T14:22:00Z">
            <w:rPr>
              <w:rFonts w:ascii="Times New Roman" w:eastAsia="Times New Roman" w:hAnsi="Times New Roman" w:cs="Times New Roman"/>
              <w:i/>
              <w:sz w:val="24"/>
              <w:szCs w:val="20"/>
              <w:u w:val="single"/>
              <w:lang w:val="en-GB"/>
            </w:rPr>
          </w:rPrChange>
        </w:rPr>
        <w:t xml:space="preserve"> RR, stations in the</w:t>
      </w:r>
      <w:r w:rsidRPr="00447F3D">
        <w:rPr>
          <w:rFonts w:ascii="Times New Roman" w:eastAsia="Times New Roman" w:hAnsi="Times New Roman" w:cs="Times New Roman"/>
          <w:i/>
          <w:sz w:val="24"/>
          <w:szCs w:val="20"/>
          <w:lang w:val="en-GB"/>
        </w:rPr>
        <w:t> AMS </w:t>
      </w:r>
      <w:r w:rsidRPr="00447F3D">
        <w:rPr>
          <w:rFonts w:ascii="Times New Roman" w:eastAsia="Times New Roman" w:hAnsi="Times New Roman" w:cs="Times New Roman"/>
          <w:i/>
          <w:sz w:val="24"/>
          <w:szCs w:val="20"/>
          <w:lang w:val="en-GB"/>
          <w:rPrChange w:id="10" w:author="USA" w:date="2022-04-22T14:22:00Z">
            <w:rPr>
              <w:rFonts w:ascii="Times New Roman" w:eastAsia="Times New Roman" w:hAnsi="Times New Roman" w:cs="Times New Roman"/>
              <w:i/>
              <w:sz w:val="24"/>
              <w:szCs w:val="20"/>
              <w:u w:val="single"/>
              <w:lang w:val="en-GB"/>
            </w:rPr>
          </w:rPrChange>
        </w:rPr>
        <w:t>can support bi-directional</w:t>
      </w:r>
      <w:r w:rsidRPr="00447F3D">
        <w:rPr>
          <w:rFonts w:ascii="Times New Roman" w:eastAsia="Times New Roman" w:hAnsi="Times New Roman" w:cs="Times New Roman"/>
          <w:i/>
          <w:sz w:val="24"/>
          <w:szCs w:val="20"/>
          <w:lang w:val="en-GB"/>
        </w:rPr>
        <w:t> </w:t>
      </w:r>
      <w:r w:rsidRPr="00447F3D">
        <w:rPr>
          <w:rFonts w:ascii="Times New Roman" w:eastAsia="Times New Roman" w:hAnsi="Times New Roman" w:cs="Times New Roman"/>
          <w:i/>
          <w:sz w:val="24"/>
          <w:szCs w:val="20"/>
          <w:lang w:val="en-GB"/>
          <w:rPrChange w:id="11" w:author="USA" w:date="2022-04-22T14:22:00Z">
            <w:rPr>
              <w:rFonts w:ascii="Times New Roman" w:eastAsia="Times New Roman" w:hAnsi="Times New Roman" w:cs="Times New Roman"/>
              <w:i/>
              <w:sz w:val="24"/>
              <w:szCs w:val="20"/>
              <w:u w:val="single"/>
              <w:lang w:val="en-GB"/>
            </w:rPr>
          </w:rPrChange>
        </w:rPr>
        <w:t>communication links including those between aircraft stations or an aircraft station and an aeronautical station on the ground, on board a ship or on a platform at sea.</w:t>
      </w:r>
      <w:r w:rsidRPr="00F62BD2">
        <w:rPr>
          <w:rFonts w:ascii="Times New Roman" w:eastAsia="Times New Roman" w:hAnsi="Times New Roman" w:cs="Times New Roman"/>
          <w:iCs/>
          <w:sz w:val="24"/>
          <w:szCs w:val="20"/>
          <w:lang w:val="en-GB"/>
        </w:rPr>
        <w:t> </w:t>
      </w:r>
    </w:p>
    <w:p w14:paraId="36240694"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lastRenderedPageBreak/>
        <w:t xml:space="preserve">The frequency range 15.4-15.7 GHz is used or partly used by the radiolocation service (RLS), aeronautical radionavigation service (ARNS) and fixed-satellite service (FSS) (earth-to-space). Adjacent frequency bands have allocations for the earth exploration-satellite service (EESS) (passive), radio astronomy service (RAS), space research service (SRS) (passive) and RLS. In the past, some ITU-R </w:t>
      </w:r>
      <w:del w:id="12" w:author="USA" w:date="2022-05-11T20:11:00Z">
        <w:r w:rsidRPr="00F62BD2" w:rsidDel="00575274">
          <w:rPr>
            <w:rFonts w:ascii="Times New Roman" w:eastAsia="Times New Roman" w:hAnsi="Times New Roman" w:cs="Times New Roman"/>
            <w:sz w:val="24"/>
            <w:szCs w:val="20"/>
            <w:lang w:val="en-GB"/>
          </w:rPr>
          <w:delText xml:space="preserve"> </w:delText>
        </w:r>
      </w:del>
      <w:r w:rsidRPr="00F62BD2">
        <w:rPr>
          <w:rFonts w:ascii="Times New Roman" w:eastAsia="Times New Roman" w:hAnsi="Times New Roman" w:cs="Times New Roman"/>
          <w:sz w:val="24"/>
          <w:szCs w:val="20"/>
          <w:lang w:val="en-GB"/>
        </w:rPr>
        <w:t xml:space="preserve">studies showed that sharing between RLS and AMS could be </w:t>
      </w:r>
      <w:r w:rsidRPr="00F62BD2">
        <w:rPr>
          <w:rFonts w:ascii="Times New Roman" w:eastAsia="Times New Roman" w:hAnsi="Times New Roman" w:cs="Times New Roman"/>
          <w:spacing w:val="-2"/>
          <w:sz w:val="24"/>
          <w:szCs w:val="20"/>
          <w:lang w:val="en-GB"/>
        </w:rPr>
        <w:t>difficult. The sub-band 15.43-15.63 GHz</w:t>
      </w:r>
      <w:r w:rsidRPr="00F62BD2">
        <w:rPr>
          <w:rFonts w:ascii="Times New Roman" w:eastAsia="Times New Roman" w:hAnsi="Times New Roman" w:cs="Times New Roman"/>
          <w:sz w:val="24"/>
          <w:szCs w:val="20"/>
          <w:lang w:val="en-GB"/>
        </w:rPr>
        <w:t xml:space="preserve"> is used by feeder links of non-geostationary systems. The ARNS in the 15.4-15.7 GHz band is used for landing systems and unmanned aircraft detect and avoid systems. An ITU-R Recommendation is currently being developed to provide characteristics and protection requirements for these ARNS systems </w:t>
      </w:r>
      <w:r w:rsidRPr="00447F3D">
        <w:rPr>
          <w:rFonts w:ascii="Times New Roman" w:eastAsia="Times New Roman" w:hAnsi="Times New Roman" w:cs="Times New Roman"/>
          <w:sz w:val="24"/>
          <w:szCs w:val="20"/>
          <w:lang w:val="en-GB"/>
          <w:rPrChange w:id="13" w:author="USA" w:date="2022-04-22T14:22:00Z">
            <w:rPr>
              <w:rFonts w:ascii="Times New Roman" w:eastAsia="Times New Roman" w:hAnsi="Times New Roman" w:cs="Times New Roman"/>
              <w:sz w:val="24"/>
              <w:szCs w:val="20"/>
              <w:highlight w:val="yellow"/>
              <w:lang w:val="en-GB"/>
            </w:rPr>
          </w:rPrChange>
        </w:rPr>
        <w:t>(Document 5B/481 Annex 18</w:t>
      </w:r>
      <w:r w:rsidRPr="00447F3D">
        <w:rPr>
          <w:rFonts w:ascii="Times New Roman" w:eastAsia="Times New Roman" w:hAnsi="Times New Roman" w:cs="Times New Roman"/>
          <w:sz w:val="24"/>
          <w:szCs w:val="20"/>
          <w:lang w:val="en-GB"/>
        </w:rPr>
        <w:t>).</w:t>
      </w:r>
      <w:r w:rsidRPr="00F62BD2">
        <w:rPr>
          <w:rFonts w:ascii="Times New Roman" w:eastAsia="Times New Roman" w:hAnsi="Times New Roman" w:cs="Times New Roman"/>
          <w:sz w:val="24"/>
          <w:szCs w:val="20"/>
          <w:lang w:val="en-GB"/>
        </w:rPr>
        <w:t xml:space="preserve"> The sharing studies for the frequency band 15.4-15.7 GHz should </w:t>
      </w:r>
      <w:proofErr w:type="gramStart"/>
      <w:r w:rsidRPr="00F62BD2">
        <w:rPr>
          <w:rFonts w:ascii="Times New Roman" w:eastAsia="Times New Roman" w:hAnsi="Times New Roman" w:cs="Times New Roman"/>
          <w:sz w:val="24"/>
          <w:szCs w:val="20"/>
          <w:lang w:val="en-GB"/>
        </w:rPr>
        <w:t>take into account</w:t>
      </w:r>
      <w:proofErr w:type="gramEnd"/>
      <w:r w:rsidRPr="00F62BD2">
        <w:rPr>
          <w:rFonts w:ascii="Times New Roman" w:eastAsia="Times New Roman" w:hAnsi="Times New Roman" w:cs="Times New Roman"/>
          <w:sz w:val="24"/>
          <w:szCs w:val="20"/>
          <w:lang w:val="en-GB"/>
        </w:rPr>
        <w:t xml:space="preserve"> airborne mobile nature of the ARNS systems. </w:t>
      </w:r>
    </w:p>
    <w:p w14:paraId="1F1D323C"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lang w:val="en-GB"/>
        </w:rPr>
      </w:pPr>
      <w:r w:rsidRPr="00F62BD2">
        <w:rPr>
          <w:rFonts w:ascii="Times New Roman" w:eastAsia="Times New Roman" w:hAnsi="Times New Roman" w:cs="Times New Roman"/>
          <w:sz w:val="24"/>
          <w:szCs w:val="24"/>
          <w:lang w:val="en-GB"/>
        </w:rPr>
        <w:t>The frequency band 22-22.21 GHz under consideration is used by the fixed service (FS)</w:t>
      </w:r>
      <w:r w:rsidRPr="00F62BD2">
        <w:rPr>
          <w:rFonts w:ascii="Times New Roman" w:eastAsia="Times New Roman" w:hAnsi="Times New Roman" w:cs="Times New Roman"/>
          <w:sz w:val="24"/>
          <w:szCs w:val="20"/>
          <w:lang w:val="en-GB"/>
        </w:rPr>
        <w:t xml:space="preserve"> </w:t>
      </w:r>
      <w:r w:rsidRPr="00F62BD2">
        <w:rPr>
          <w:rFonts w:ascii="Times New Roman" w:eastAsia="Times New Roman" w:hAnsi="Times New Roman" w:cs="Times New Roman"/>
          <w:sz w:val="24"/>
          <w:szCs w:val="24"/>
          <w:lang w:val="en-GB"/>
        </w:rPr>
        <w:t xml:space="preserve">for applications requiring the transport of large quantity of data between two fixed locations. Adjacent frequency bands have allocations to the FS, mobile service (MS), broadcasting-satellite service (BSS), RAS, SRS (passive) and EESS (passive). The frequency band 22.21-22.5 GHz allows for remote sensing observations near an H2O absorption line that is essential </w:t>
      </w:r>
      <w:del w:id="14" w:author="USA" w:date="2022-04-22T14:22:00Z">
        <w:r w:rsidRPr="00F62BD2" w:rsidDel="00447F3D">
          <w:rPr>
            <w:rFonts w:ascii="Times New Roman" w:eastAsia="Times New Roman" w:hAnsi="Times New Roman" w:cs="Times New Roman"/>
            <w:sz w:val="24"/>
            <w:szCs w:val="24"/>
            <w:lang w:val="en-GB"/>
          </w:rPr>
          <w:delText xml:space="preserve"> </w:delText>
        </w:r>
      </w:del>
      <w:r w:rsidRPr="00F62BD2">
        <w:rPr>
          <w:rFonts w:ascii="Times New Roman" w:eastAsia="Times New Roman" w:hAnsi="Times New Roman" w:cs="Times New Roman"/>
          <w:sz w:val="24"/>
          <w:szCs w:val="24"/>
          <w:lang w:val="en-GB"/>
        </w:rPr>
        <w:t xml:space="preserve">for measuring atmospheric water vapor, which in turn helps reducing error in other geophysical parameters due to the presence of water vapor. [Therefore, adjacent band studies are required to ensure protection of the EESS (passive) in the 22.21-22.5 GHz frequency band]. </w:t>
      </w:r>
    </w:p>
    <w:p w14:paraId="3E1CF2CD"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F62BD2">
        <w:rPr>
          <w:rFonts w:ascii="Times New Roman" w:eastAsia="Times New Roman" w:hAnsi="Times New Roman" w:cs="Times New Roman"/>
          <w:b/>
          <w:sz w:val="28"/>
          <w:szCs w:val="20"/>
          <w:lang w:val="en-GB"/>
        </w:rPr>
        <w:t>2/1.10/3</w:t>
      </w:r>
      <w:r w:rsidRPr="00F62BD2">
        <w:rPr>
          <w:rFonts w:ascii="Times New Roman" w:eastAsia="Times New Roman" w:hAnsi="Times New Roman" w:cs="Times New Roman"/>
          <w:b/>
          <w:sz w:val="28"/>
          <w:szCs w:val="20"/>
          <w:lang w:val="en-GB"/>
        </w:rPr>
        <w:tab/>
      </w:r>
      <w:r w:rsidRPr="00F62BD2">
        <w:rPr>
          <w:rFonts w:ascii="Times New Roman" w:eastAsia="Times New Roman" w:hAnsi="Times New Roman" w:cs="Times New Roman"/>
          <w:b/>
          <w:sz w:val="28"/>
          <w:szCs w:val="20"/>
          <w:lang w:val="en-GB"/>
        </w:rPr>
        <w:tab/>
        <w:t>Summary and Analysis of the results of ITU-R studies</w:t>
      </w:r>
    </w:p>
    <w:p w14:paraId="779B757D"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2/1.10/3.1</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Relevant ITU-R Recommendations and Reports</w:t>
      </w:r>
    </w:p>
    <w:p w14:paraId="21F74681"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highlight w:val="yellow"/>
          <w:lang w:val="en-GB"/>
        </w:rPr>
      </w:pPr>
      <w:r w:rsidRPr="00F62BD2">
        <w:rPr>
          <w:rFonts w:ascii="Times New Roman" w:eastAsia="Times New Roman" w:hAnsi="Times New Roman" w:cs="Times New Roman"/>
          <w:sz w:val="24"/>
          <w:szCs w:val="24"/>
          <w:lang w:val="en-GB"/>
        </w:rPr>
        <w:t>The relevant ITU-R Recommendations are:</w:t>
      </w:r>
    </w:p>
    <w:p w14:paraId="265893B6"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F62BD2">
        <w:rPr>
          <w:rFonts w:ascii="Times New Roman" w:eastAsia="Times New Roman" w:hAnsi="Times New Roman" w:cs="Times New Roman"/>
          <w:sz w:val="24"/>
          <w:szCs w:val="24"/>
          <w:lang w:val="en-GB"/>
        </w:rPr>
        <w:t xml:space="preserve">Characteristics and protection criteria: </w:t>
      </w:r>
      <w:hyperlink r:id="rId15" w:history="1">
        <w:r w:rsidRPr="00F62BD2">
          <w:rPr>
            <w:rFonts w:ascii="Times New Roman" w:eastAsia="Times New Roman" w:hAnsi="Times New Roman" w:cs="Times New Roman"/>
            <w:color w:val="0000FF" w:themeColor="hyperlink"/>
            <w:sz w:val="24"/>
            <w:szCs w:val="24"/>
            <w:u w:val="single"/>
            <w:lang w:val="en-GB"/>
          </w:rPr>
          <w:t>F.758-7</w:t>
        </w:r>
      </w:hyperlink>
      <w:r w:rsidRPr="00F62BD2">
        <w:rPr>
          <w:rFonts w:ascii="Times New Roman" w:eastAsia="Times New Roman" w:hAnsi="Times New Roman" w:cs="Times New Roman"/>
          <w:sz w:val="24"/>
          <w:szCs w:val="24"/>
          <w:lang w:val="en-GB"/>
        </w:rPr>
        <w:t xml:space="preserve">, </w:t>
      </w:r>
      <w:hyperlink r:id="rId16" w:history="1">
        <w:r w:rsidRPr="00F62BD2">
          <w:rPr>
            <w:rFonts w:ascii="Times New Roman" w:eastAsia="Times New Roman" w:hAnsi="Times New Roman" w:cs="Times New Roman"/>
            <w:color w:val="0000FF" w:themeColor="hyperlink"/>
            <w:sz w:val="24"/>
            <w:szCs w:val="24"/>
            <w:u w:val="single"/>
            <w:lang w:val="en-GB"/>
          </w:rPr>
          <w:t>M.1730-1</w:t>
        </w:r>
      </w:hyperlink>
      <w:r w:rsidRPr="00F62BD2">
        <w:rPr>
          <w:rFonts w:ascii="Times New Roman" w:eastAsia="Times New Roman" w:hAnsi="Times New Roman" w:cs="Times New Roman"/>
          <w:sz w:val="24"/>
          <w:szCs w:val="24"/>
          <w:lang w:val="en-GB"/>
        </w:rPr>
        <w:t xml:space="preserve">, </w:t>
      </w:r>
      <w:hyperlink r:id="rId17" w:history="1">
        <w:r w:rsidRPr="00F62BD2">
          <w:rPr>
            <w:rFonts w:ascii="Times New Roman" w:eastAsia="Times New Roman" w:hAnsi="Times New Roman" w:cs="Times New Roman"/>
            <w:color w:val="0000FF" w:themeColor="hyperlink"/>
            <w:sz w:val="24"/>
            <w:szCs w:val="24"/>
            <w:u w:val="single"/>
            <w:lang w:val="en-GB"/>
          </w:rPr>
          <w:t>M.2089-0</w:t>
        </w:r>
      </w:hyperlink>
      <w:r w:rsidRPr="00F62BD2">
        <w:rPr>
          <w:rFonts w:ascii="Times New Roman" w:eastAsia="Times New Roman" w:hAnsi="Times New Roman" w:cs="Times New Roman"/>
          <w:sz w:val="24"/>
          <w:szCs w:val="24"/>
          <w:lang w:val="en-GB"/>
        </w:rPr>
        <w:t xml:space="preserve">, </w:t>
      </w:r>
      <w:hyperlink r:id="rId18" w:history="1">
        <w:r w:rsidRPr="00F62BD2">
          <w:rPr>
            <w:rFonts w:ascii="Times New Roman" w:eastAsia="Times New Roman" w:hAnsi="Times New Roman" w:cs="Times New Roman"/>
            <w:color w:val="0000FF" w:themeColor="hyperlink"/>
            <w:sz w:val="24"/>
            <w:szCs w:val="24"/>
            <w:u w:val="single"/>
            <w:lang w:val="en-GB"/>
          </w:rPr>
          <w:t>M.2114-0</w:t>
        </w:r>
      </w:hyperlink>
      <w:r w:rsidRPr="00F62BD2">
        <w:rPr>
          <w:rFonts w:ascii="Times New Roman" w:eastAsia="Times New Roman" w:hAnsi="Times New Roman" w:cs="Times New Roman"/>
          <w:sz w:val="24"/>
          <w:szCs w:val="24"/>
          <w:lang w:val="en-GB"/>
        </w:rPr>
        <w:t xml:space="preserve">, </w:t>
      </w:r>
      <w:hyperlink r:id="rId19" w:history="1">
        <w:r w:rsidRPr="00F62BD2">
          <w:rPr>
            <w:rFonts w:ascii="Times New Roman" w:eastAsia="Times New Roman" w:hAnsi="Times New Roman" w:cs="Times New Roman"/>
            <w:color w:val="0000FF" w:themeColor="hyperlink"/>
            <w:sz w:val="24"/>
            <w:szCs w:val="24"/>
            <w:u w:val="single"/>
            <w:lang w:val="en-GB"/>
          </w:rPr>
          <w:t>M.2115-0</w:t>
        </w:r>
      </w:hyperlink>
      <w:r w:rsidRPr="00F62BD2">
        <w:rPr>
          <w:rFonts w:ascii="Times New Roman" w:eastAsia="Times New Roman" w:hAnsi="Times New Roman" w:cs="Times New Roman"/>
          <w:sz w:val="24"/>
          <w:szCs w:val="24"/>
          <w:lang w:val="en-GB"/>
        </w:rPr>
        <w:t xml:space="preserve">, </w:t>
      </w:r>
      <w:hyperlink r:id="rId20" w:history="1">
        <w:r w:rsidRPr="00F62BD2">
          <w:rPr>
            <w:rFonts w:ascii="Times New Roman" w:eastAsia="Times New Roman" w:hAnsi="Times New Roman" w:cs="Times New Roman"/>
            <w:color w:val="0000FF" w:themeColor="hyperlink"/>
            <w:sz w:val="24"/>
            <w:szCs w:val="24"/>
            <w:u w:val="single"/>
            <w:lang w:val="en-GB"/>
          </w:rPr>
          <w:t>M.2116-0</w:t>
        </w:r>
      </w:hyperlink>
      <w:r w:rsidRPr="00F62BD2">
        <w:rPr>
          <w:rFonts w:ascii="Times New Roman" w:eastAsia="Times New Roman" w:hAnsi="Times New Roman" w:cs="Times New Roman"/>
          <w:sz w:val="24"/>
          <w:szCs w:val="24"/>
          <w:lang w:val="en-GB"/>
        </w:rPr>
        <w:t xml:space="preserve">, </w:t>
      </w:r>
      <w:hyperlink r:id="rId21" w:history="1">
        <w:r w:rsidRPr="00F62BD2">
          <w:rPr>
            <w:rFonts w:ascii="Times New Roman" w:eastAsia="Times New Roman" w:hAnsi="Times New Roman" w:cs="Times New Roman"/>
            <w:color w:val="0000FF" w:themeColor="hyperlink"/>
            <w:sz w:val="24"/>
            <w:szCs w:val="24"/>
            <w:u w:val="single"/>
            <w:lang w:val="en-GB"/>
          </w:rPr>
          <w:t>M.2120-0</w:t>
        </w:r>
      </w:hyperlink>
      <w:r w:rsidRPr="00F62BD2">
        <w:rPr>
          <w:rFonts w:ascii="Times New Roman" w:eastAsia="Times New Roman" w:hAnsi="Times New Roman" w:cs="Times New Roman"/>
          <w:sz w:val="24"/>
          <w:szCs w:val="24"/>
          <w:lang w:val="en-GB"/>
        </w:rPr>
        <w:t xml:space="preserve">, </w:t>
      </w:r>
      <w:hyperlink r:id="rId22" w:history="1">
        <w:r w:rsidRPr="00F62BD2">
          <w:rPr>
            <w:rFonts w:ascii="Times New Roman" w:eastAsia="Times New Roman" w:hAnsi="Times New Roman" w:cs="Times New Roman"/>
            <w:color w:val="0000FF" w:themeColor="hyperlink"/>
            <w:sz w:val="24"/>
            <w:szCs w:val="24"/>
            <w:u w:val="single"/>
            <w:lang w:val="en-GB"/>
          </w:rPr>
          <w:t>RA.517-4</w:t>
        </w:r>
      </w:hyperlink>
      <w:r w:rsidRPr="00F62BD2">
        <w:rPr>
          <w:rFonts w:ascii="Times New Roman" w:eastAsia="Times New Roman" w:hAnsi="Times New Roman" w:cs="Times New Roman"/>
          <w:sz w:val="24"/>
          <w:szCs w:val="24"/>
          <w:lang w:val="en-GB"/>
        </w:rPr>
        <w:t xml:space="preserve">, </w:t>
      </w:r>
      <w:hyperlink r:id="rId23" w:history="1">
        <w:r w:rsidRPr="00F62BD2">
          <w:rPr>
            <w:rFonts w:ascii="Times New Roman" w:eastAsia="Times New Roman" w:hAnsi="Times New Roman" w:cs="Times New Roman"/>
            <w:color w:val="0000FF" w:themeColor="hyperlink"/>
            <w:sz w:val="24"/>
            <w:szCs w:val="24"/>
            <w:u w:val="single"/>
            <w:lang w:val="en-GB"/>
          </w:rPr>
          <w:t>RA.769-2</w:t>
        </w:r>
      </w:hyperlink>
      <w:r w:rsidRPr="00F62BD2">
        <w:rPr>
          <w:rFonts w:ascii="Times New Roman" w:eastAsia="Times New Roman" w:hAnsi="Times New Roman" w:cs="Times New Roman"/>
          <w:sz w:val="24"/>
          <w:szCs w:val="24"/>
          <w:lang w:val="en-GB"/>
        </w:rPr>
        <w:t xml:space="preserve">, </w:t>
      </w:r>
      <w:hyperlink r:id="rId24" w:history="1">
        <w:r w:rsidRPr="00F62BD2">
          <w:rPr>
            <w:rFonts w:ascii="Times New Roman" w:eastAsia="Times New Roman" w:hAnsi="Times New Roman" w:cs="Times New Roman"/>
            <w:color w:val="0000FF" w:themeColor="hyperlink"/>
            <w:sz w:val="24"/>
            <w:szCs w:val="24"/>
            <w:u w:val="single"/>
            <w:lang w:val="en-GB"/>
          </w:rPr>
          <w:t>RS.1028-2</w:t>
        </w:r>
      </w:hyperlink>
      <w:r w:rsidRPr="00F62BD2">
        <w:rPr>
          <w:rFonts w:ascii="Times New Roman" w:eastAsia="Times New Roman" w:hAnsi="Times New Roman" w:cs="Times New Roman"/>
          <w:sz w:val="24"/>
          <w:szCs w:val="24"/>
          <w:lang w:val="en-GB"/>
        </w:rPr>
        <w:t xml:space="preserve">, </w:t>
      </w:r>
      <w:hyperlink r:id="rId25" w:history="1">
        <w:r w:rsidRPr="00F62BD2">
          <w:rPr>
            <w:rFonts w:ascii="Times New Roman" w:eastAsia="Times New Roman" w:hAnsi="Times New Roman" w:cs="Times New Roman"/>
            <w:color w:val="0000FF" w:themeColor="hyperlink"/>
            <w:sz w:val="24"/>
            <w:szCs w:val="24"/>
            <w:u w:val="single"/>
            <w:lang w:val="en-GB"/>
          </w:rPr>
          <w:t>RS.1029-2</w:t>
        </w:r>
      </w:hyperlink>
      <w:r w:rsidRPr="00F62BD2">
        <w:rPr>
          <w:rFonts w:ascii="Times New Roman" w:eastAsia="Times New Roman" w:hAnsi="Times New Roman" w:cs="Times New Roman"/>
          <w:sz w:val="24"/>
          <w:szCs w:val="24"/>
          <w:lang w:val="en-GB"/>
        </w:rPr>
        <w:t xml:space="preserve">, </w:t>
      </w:r>
      <w:hyperlink r:id="rId26" w:history="1">
        <w:r w:rsidRPr="00F62BD2">
          <w:rPr>
            <w:rFonts w:ascii="Times New Roman" w:eastAsia="Times New Roman" w:hAnsi="Times New Roman" w:cs="Times New Roman"/>
            <w:color w:val="0000FF" w:themeColor="hyperlink"/>
            <w:sz w:val="24"/>
            <w:szCs w:val="24"/>
            <w:u w:val="single"/>
            <w:lang w:val="en-GB"/>
          </w:rPr>
          <w:t>RS.1861-0</w:t>
        </w:r>
      </w:hyperlink>
      <w:r w:rsidRPr="00F62BD2">
        <w:rPr>
          <w:rFonts w:ascii="Times New Roman" w:eastAsia="Times New Roman" w:hAnsi="Times New Roman" w:cs="Times New Roman"/>
          <w:sz w:val="24"/>
          <w:szCs w:val="24"/>
          <w:lang w:val="en-GB"/>
        </w:rPr>
        <w:t xml:space="preserve">, </w:t>
      </w:r>
      <w:hyperlink r:id="rId27" w:history="1">
        <w:r w:rsidRPr="00F62BD2">
          <w:rPr>
            <w:rFonts w:ascii="Times New Roman" w:eastAsia="Times New Roman" w:hAnsi="Times New Roman" w:cs="Times New Roman"/>
            <w:color w:val="0000FF" w:themeColor="hyperlink"/>
            <w:sz w:val="24"/>
            <w:szCs w:val="24"/>
            <w:u w:val="single"/>
            <w:lang w:val="en-GB"/>
          </w:rPr>
          <w:t>RS.2017-0</w:t>
        </w:r>
      </w:hyperlink>
      <w:r w:rsidRPr="00F62BD2">
        <w:rPr>
          <w:rFonts w:ascii="Times New Roman" w:eastAsia="Times New Roman" w:hAnsi="Times New Roman" w:cs="Times New Roman"/>
          <w:sz w:val="24"/>
          <w:szCs w:val="24"/>
          <w:lang w:val="en-GB"/>
        </w:rPr>
        <w:t xml:space="preserve">, </w:t>
      </w:r>
      <w:hyperlink r:id="rId28" w:history="1">
        <w:r w:rsidRPr="00F62BD2">
          <w:rPr>
            <w:rFonts w:ascii="Times New Roman" w:eastAsia="Times New Roman" w:hAnsi="Times New Roman" w:cs="Times New Roman"/>
            <w:color w:val="0000FF" w:themeColor="hyperlink"/>
            <w:sz w:val="24"/>
            <w:szCs w:val="24"/>
            <w:u w:val="single"/>
            <w:lang w:val="en-GB"/>
          </w:rPr>
          <w:t>S.1340-0</w:t>
        </w:r>
      </w:hyperlink>
      <w:r w:rsidRPr="00F62BD2">
        <w:rPr>
          <w:rFonts w:ascii="Times New Roman" w:eastAsia="Times New Roman" w:hAnsi="Times New Roman" w:cs="Times New Roman"/>
          <w:sz w:val="24"/>
          <w:szCs w:val="24"/>
          <w:lang w:val="en-GB"/>
        </w:rPr>
        <w:t xml:space="preserve">, and </w:t>
      </w:r>
      <w:hyperlink r:id="rId29" w:history="1">
        <w:r w:rsidRPr="00F62BD2">
          <w:rPr>
            <w:rFonts w:ascii="Times New Roman" w:eastAsia="Times New Roman" w:hAnsi="Times New Roman" w:cs="Times New Roman"/>
            <w:color w:val="0000FF" w:themeColor="hyperlink"/>
            <w:sz w:val="24"/>
            <w:szCs w:val="24"/>
            <w:u w:val="single"/>
            <w:lang w:val="en-GB"/>
          </w:rPr>
          <w:t>S.1341-0</w:t>
        </w:r>
      </w:hyperlink>
      <w:r w:rsidRPr="00F62BD2">
        <w:rPr>
          <w:rFonts w:ascii="Times New Roman" w:eastAsia="Times New Roman" w:hAnsi="Times New Roman" w:cs="Times New Roman"/>
          <w:sz w:val="24"/>
          <w:szCs w:val="24"/>
          <w:lang w:val="en-GB"/>
        </w:rPr>
        <w:t>.</w:t>
      </w:r>
    </w:p>
    <w:p w14:paraId="2F278695"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F62BD2">
        <w:rPr>
          <w:rFonts w:ascii="Times New Roman" w:eastAsia="Times New Roman" w:hAnsi="Times New Roman" w:cs="Times New Roman"/>
          <w:sz w:val="24"/>
          <w:szCs w:val="24"/>
          <w:lang w:val="en-GB"/>
        </w:rPr>
        <w:t xml:space="preserve">Antenna patterns: </w:t>
      </w:r>
      <w:hyperlink r:id="rId30" w:history="1">
        <w:r w:rsidRPr="00F62BD2">
          <w:rPr>
            <w:rFonts w:ascii="Times New Roman" w:eastAsia="Times New Roman" w:hAnsi="Times New Roman" w:cs="Times New Roman"/>
            <w:color w:val="0000FF" w:themeColor="hyperlink"/>
            <w:spacing w:val="2"/>
            <w:sz w:val="24"/>
            <w:szCs w:val="24"/>
            <w:u w:val="single"/>
            <w:lang w:val="en-GB"/>
          </w:rPr>
          <w:t>F.699-8</w:t>
        </w:r>
      </w:hyperlink>
      <w:r w:rsidRPr="00F62BD2">
        <w:rPr>
          <w:rFonts w:ascii="Times New Roman" w:eastAsia="Times New Roman" w:hAnsi="Times New Roman" w:cs="Times New Roman"/>
          <w:sz w:val="24"/>
          <w:szCs w:val="24"/>
          <w:lang w:val="en-GB"/>
        </w:rPr>
        <w:t xml:space="preserve">, </w:t>
      </w:r>
      <w:hyperlink r:id="rId31" w:history="1">
        <w:r w:rsidRPr="00F62BD2">
          <w:rPr>
            <w:rFonts w:ascii="Times New Roman" w:eastAsia="Times New Roman" w:hAnsi="Times New Roman" w:cs="Times New Roman"/>
            <w:color w:val="0000FF" w:themeColor="hyperlink"/>
            <w:spacing w:val="2"/>
            <w:sz w:val="24"/>
            <w:szCs w:val="24"/>
            <w:u w:val="single"/>
            <w:lang w:val="en-GB"/>
          </w:rPr>
          <w:t>F.1245-3</w:t>
        </w:r>
      </w:hyperlink>
      <w:r w:rsidRPr="00F62BD2">
        <w:rPr>
          <w:rFonts w:ascii="Times New Roman" w:eastAsia="Times New Roman" w:hAnsi="Times New Roman" w:cs="Times New Roman"/>
          <w:sz w:val="24"/>
          <w:szCs w:val="24"/>
          <w:lang w:val="en-GB"/>
        </w:rPr>
        <w:t xml:space="preserve">, </w:t>
      </w:r>
      <w:hyperlink r:id="rId32" w:history="1">
        <w:r w:rsidRPr="00F62BD2">
          <w:rPr>
            <w:rFonts w:ascii="Times New Roman" w:eastAsia="Times New Roman" w:hAnsi="Times New Roman" w:cs="Times New Roman"/>
            <w:color w:val="0000FF" w:themeColor="hyperlink"/>
            <w:spacing w:val="2"/>
            <w:sz w:val="24"/>
            <w:szCs w:val="24"/>
            <w:u w:val="single"/>
            <w:lang w:val="en-GB"/>
          </w:rPr>
          <w:t>F.1336-5</w:t>
        </w:r>
      </w:hyperlink>
      <w:r w:rsidRPr="00F62BD2">
        <w:rPr>
          <w:rFonts w:ascii="Times New Roman" w:eastAsia="Times New Roman" w:hAnsi="Times New Roman" w:cs="Times New Roman"/>
          <w:sz w:val="24"/>
          <w:szCs w:val="24"/>
          <w:lang w:val="en-GB"/>
        </w:rPr>
        <w:t xml:space="preserve">, </w:t>
      </w:r>
      <w:hyperlink r:id="rId33" w:history="1">
        <w:r w:rsidRPr="00F62BD2">
          <w:rPr>
            <w:rFonts w:ascii="Times New Roman" w:eastAsia="Times New Roman" w:hAnsi="Times New Roman" w:cs="Times New Roman"/>
            <w:color w:val="0000FF" w:themeColor="hyperlink"/>
            <w:spacing w:val="2"/>
            <w:sz w:val="24"/>
            <w:szCs w:val="24"/>
            <w:u w:val="single"/>
            <w:lang w:val="en-GB"/>
          </w:rPr>
          <w:t>M.1851-1</w:t>
        </w:r>
      </w:hyperlink>
      <w:r w:rsidRPr="00F62BD2">
        <w:rPr>
          <w:rFonts w:ascii="Times New Roman" w:eastAsia="Times New Roman" w:hAnsi="Times New Roman" w:cs="Times New Roman"/>
          <w:sz w:val="24"/>
          <w:szCs w:val="24"/>
          <w:lang w:val="en-GB"/>
        </w:rPr>
        <w:t xml:space="preserve">, </w:t>
      </w:r>
      <w:hyperlink r:id="rId34" w:history="1">
        <w:r w:rsidRPr="00F62BD2">
          <w:rPr>
            <w:rFonts w:ascii="Times New Roman" w:eastAsia="Times New Roman" w:hAnsi="Times New Roman" w:cs="Times New Roman"/>
            <w:color w:val="0000FF" w:themeColor="hyperlink"/>
            <w:spacing w:val="2"/>
            <w:sz w:val="24"/>
            <w:szCs w:val="24"/>
            <w:u w:val="single"/>
            <w:lang w:val="en-GB"/>
          </w:rPr>
          <w:t>RA.1631-0</w:t>
        </w:r>
      </w:hyperlink>
      <w:r w:rsidRPr="00F62BD2">
        <w:rPr>
          <w:rFonts w:ascii="Times New Roman" w:eastAsia="Times New Roman" w:hAnsi="Times New Roman" w:cs="Times New Roman"/>
          <w:sz w:val="24"/>
          <w:szCs w:val="24"/>
          <w:lang w:val="en-GB"/>
        </w:rPr>
        <w:t xml:space="preserve">, </w:t>
      </w:r>
      <w:hyperlink r:id="rId35" w:history="1">
        <w:r w:rsidRPr="00F62BD2">
          <w:rPr>
            <w:rFonts w:ascii="Times New Roman" w:eastAsia="Times New Roman" w:hAnsi="Times New Roman" w:cs="Times New Roman"/>
            <w:color w:val="0000FF" w:themeColor="hyperlink"/>
            <w:spacing w:val="2"/>
            <w:sz w:val="24"/>
            <w:szCs w:val="24"/>
            <w:u w:val="single"/>
            <w:lang w:val="en-GB"/>
          </w:rPr>
          <w:t>RS.1813-1</w:t>
        </w:r>
      </w:hyperlink>
      <w:r w:rsidRPr="00F62BD2">
        <w:rPr>
          <w:rFonts w:ascii="Times New Roman" w:eastAsia="Times New Roman" w:hAnsi="Times New Roman" w:cs="Times New Roman"/>
          <w:sz w:val="24"/>
          <w:szCs w:val="24"/>
          <w:lang w:val="en-GB"/>
        </w:rPr>
        <w:t xml:space="preserve">, </w:t>
      </w:r>
      <w:hyperlink r:id="rId36" w:history="1">
        <w:r w:rsidRPr="00F62BD2">
          <w:rPr>
            <w:rFonts w:ascii="Times New Roman" w:eastAsia="Times New Roman" w:hAnsi="Times New Roman" w:cs="Times New Roman"/>
            <w:color w:val="0000FF" w:themeColor="hyperlink"/>
            <w:spacing w:val="2"/>
            <w:sz w:val="24"/>
            <w:szCs w:val="24"/>
            <w:u w:val="single"/>
            <w:lang w:val="en-GB"/>
          </w:rPr>
          <w:t>S.465-6</w:t>
        </w:r>
      </w:hyperlink>
      <w:r w:rsidRPr="00F62BD2">
        <w:rPr>
          <w:rFonts w:ascii="Times New Roman" w:eastAsia="Times New Roman" w:hAnsi="Times New Roman" w:cs="Times New Roman"/>
          <w:sz w:val="24"/>
          <w:szCs w:val="24"/>
          <w:lang w:val="en-GB"/>
        </w:rPr>
        <w:t xml:space="preserve">, </w:t>
      </w:r>
      <w:hyperlink r:id="rId37" w:history="1">
        <w:r w:rsidRPr="00F62BD2">
          <w:rPr>
            <w:rFonts w:ascii="Times New Roman" w:eastAsia="Times New Roman" w:hAnsi="Times New Roman" w:cs="Times New Roman"/>
            <w:color w:val="0000FF" w:themeColor="hyperlink"/>
            <w:spacing w:val="2"/>
            <w:sz w:val="24"/>
            <w:szCs w:val="24"/>
            <w:u w:val="single"/>
            <w:lang w:val="en-GB"/>
          </w:rPr>
          <w:t>S.580-6</w:t>
        </w:r>
      </w:hyperlink>
      <w:r w:rsidRPr="00F62BD2">
        <w:rPr>
          <w:rFonts w:ascii="Times New Roman" w:eastAsia="Times New Roman" w:hAnsi="Times New Roman" w:cs="Times New Roman"/>
          <w:sz w:val="24"/>
          <w:szCs w:val="24"/>
          <w:lang w:val="en-GB"/>
        </w:rPr>
        <w:t xml:space="preserve">, </w:t>
      </w:r>
      <w:hyperlink r:id="rId38" w:history="1">
        <w:r w:rsidRPr="00F62BD2">
          <w:rPr>
            <w:rFonts w:ascii="Times New Roman" w:eastAsia="Times New Roman" w:hAnsi="Times New Roman" w:cs="Times New Roman"/>
            <w:color w:val="0000FF" w:themeColor="hyperlink"/>
            <w:sz w:val="24"/>
            <w:szCs w:val="24"/>
            <w:u w:val="single"/>
            <w:lang w:val="en-GB"/>
          </w:rPr>
          <w:t>S.732-1</w:t>
        </w:r>
      </w:hyperlink>
      <w:r w:rsidRPr="00F62BD2">
        <w:rPr>
          <w:rFonts w:ascii="Times New Roman" w:eastAsia="Times New Roman" w:hAnsi="Times New Roman" w:cs="Times New Roman"/>
          <w:sz w:val="24"/>
          <w:szCs w:val="24"/>
          <w:lang w:val="en-GB"/>
        </w:rPr>
        <w:t xml:space="preserve">, and </w:t>
      </w:r>
      <w:hyperlink r:id="rId39" w:history="1">
        <w:r w:rsidRPr="00F62BD2">
          <w:rPr>
            <w:rFonts w:ascii="Times New Roman" w:eastAsia="Times New Roman" w:hAnsi="Times New Roman" w:cs="Times New Roman"/>
            <w:color w:val="0000FF" w:themeColor="hyperlink"/>
            <w:sz w:val="24"/>
            <w:szCs w:val="24"/>
            <w:u w:val="single"/>
            <w:lang w:val="en-GB"/>
          </w:rPr>
          <w:t>SA.509-3</w:t>
        </w:r>
      </w:hyperlink>
      <w:r w:rsidRPr="00F62BD2">
        <w:rPr>
          <w:rFonts w:ascii="Times New Roman" w:eastAsia="Times New Roman" w:hAnsi="Times New Roman" w:cs="Times New Roman"/>
          <w:sz w:val="24"/>
          <w:szCs w:val="24"/>
          <w:lang w:val="en-GB"/>
        </w:rPr>
        <w:t>.</w:t>
      </w:r>
    </w:p>
    <w:p w14:paraId="1A62D753"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F62BD2">
        <w:rPr>
          <w:rFonts w:ascii="Times New Roman" w:eastAsia="Times New Roman" w:hAnsi="Times New Roman" w:cs="Times New Roman"/>
          <w:spacing w:val="-2"/>
          <w:sz w:val="24"/>
          <w:szCs w:val="24"/>
          <w:lang w:val="en-GB"/>
        </w:rPr>
        <w:t xml:space="preserve">Propagation models and others: </w:t>
      </w:r>
      <w:hyperlink r:id="rId40" w:history="1">
        <w:r w:rsidRPr="00F62BD2">
          <w:rPr>
            <w:rFonts w:ascii="Times New Roman" w:eastAsia="Times New Roman" w:hAnsi="Times New Roman" w:cs="Times New Roman"/>
            <w:color w:val="0000FF" w:themeColor="hyperlink"/>
            <w:spacing w:val="-2"/>
            <w:sz w:val="24"/>
            <w:szCs w:val="24"/>
            <w:u w:val="single"/>
            <w:lang w:val="en-GB"/>
          </w:rPr>
          <w:t>F.637-4</w:t>
        </w:r>
      </w:hyperlink>
      <w:r w:rsidRPr="00F62BD2">
        <w:rPr>
          <w:rFonts w:ascii="Times New Roman" w:eastAsia="Times New Roman" w:hAnsi="Times New Roman" w:cs="Times New Roman"/>
          <w:spacing w:val="-2"/>
          <w:sz w:val="24"/>
          <w:szCs w:val="24"/>
          <w:lang w:val="en-GB"/>
        </w:rPr>
        <w:t xml:space="preserve">, </w:t>
      </w:r>
      <w:hyperlink r:id="rId41" w:history="1">
        <w:r w:rsidRPr="00F62BD2">
          <w:rPr>
            <w:rFonts w:ascii="Times New Roman" w:eastAsia="Times New Roman" w:hAnsi="Times New Roman" w:cs="Times New Roman"/>
            <w:color w:val="0000FF" w:themeColor="hyperlink"/>
            <w:spacing w:val="-2"/>
            <w:sz w:val="24"/>
            <w:szCs w:val="24"/>
            <w:u w:val="single"/>
            <w:lang w:val="en-GB"/>
          </w:rPr>
          <w:t>M.1461-2</w:t>
        </w:r>
      </w:hyperlink>
      <w:r w:rsidRPr="00F62BD2">
        <w:rPr>
          <w:rFonts w:ascii="Times New Roman" w:eastAsia="Times New Roman" w:hAnsi="Times New Roman" w:cs="Times New Roman"/>
          <w:spacing w:val="-2"/>
          <w:sz w:val="24"/>
          <w:szCs w:val="24"/>
          <w:lang w:val="en-GB"/>
        </w:rPr>
        <w:t xml:space="preserve">, </w:t>
      </w:r>
      <w:hyperlink r:id="rId42" w:history="1">
        <w:r w:rsidRPr="00F62BD2">
          <w:rPr>
            <w:rFonts w:ascii="Times New Roman" w:eastAsia="Times New Roman" w:hAnsi="Times New Roman" w:cs="Times New Roman"/>
            <w:color w:val="0000FF" w:themeColor="hyperlink"/>
            <w:spacing w:val="-2"/>
            <w:sz w:val="24"/>
            <w:szCs w:val="24"/>
            <w:u w:val="single"/>
            <w:lang w:val="en-GB"/>
          </w:rPr>
          <w:t>M.1825-0</w:t>
        </w:r>
      </w:hyperlink>
      <w:r w:rsidRPr="00F62BD2">
        <w:rPr>
          <w:rFonts w:ascii="Times New Roman" w:eastAsia="Times New Roman" w:hAnsi="Times New Roman" w:cs="Times New Roman"/>
          <w:spacing w:val="-2"/>
          <w:sz w:val="24"/>
          <w:szCs w:val="24"/>
          <w:lang w:val="en-GB"/>
        </w:rPr>
        <w:t xml:space="preserve">, </w:t>
      </w:r>
      <w:hyperlink r:id="rId43" w:history="1">
        <w:r w:rsidRPr="00F62BD2">
          <w:rPr>
            <w:rFonts w:ascii="Times New Roman" w:eastAsia="Times New Roman" w:hAnsi="Times New Roman" w:cs="Times New Roman"/>
            <w:color w:val="0000FF" w:themeColor="hyperlink"/>
            <w:spacing w:val="-2"/>
            <w:sz w:val="24"/>
            <w:szCs w:val="24"/>
            <w:u w:val="single"/>
            <w:lang w:val="en-GB"/>
          </w:rPr>
          <w:t>P.452-17</w:t>
        </w:r>
      </w:hyperlink>
      <w:r w:rsidRPr="00F62BD2">
        <w:rPr>
          <w:rFonts w:ascii="Times New Roman" w:eastAsia="Times New Roman" w:hAnsi="Times New Roman" w:cs="Times New Roman"/>
          <w:spacing w:val="-2"/>
          <w:sz w:val="24"/>
          <w:szCs w:val="24"/>
          <w:lang w:val="en-GB"/>
        </w:rPr>
        <w:t xml:space="preserve">, </w:t>
      </w:r>
      <w:hyperlink r:id="rId44" w:history="1">
        <w:r w:rsidRPr="00F62BD2">
          <w:rPr>
            <w:rFonts w:ascii="Times New Roman" w:eastAsia="Times New Roman" w:hAnsi="Times New Roman" w:cs="Times New Roman"/>
            <w:color w:val="0000FF" w:themeColor="hyperlink"/>
            <w:spacing w:val="-2"/>
            <w:sz w:val="24"/>
            <w:szCs w:val="24"/>
            <w:u w:val="single"/>
            <w:lang w:val="en-GB"/>
          </w:rPr>
          <w:t>P.528-5</w:t>
        </w:r>
      </w:hyperlink>
      <w:r w:rsidRPr="00F62BD2">
        <w:rPr>
          <w:rFonts w:ascii="Times New Roman" w:eastAsia="Times New Roman" w:hAnsi="Times New Roman" w:cs="Times New Roman"/>
          <w:spacing w:val="-2"/>
          <w:sz w:val="24"/>
          <w:szCs w:val="24"/>
          <w:lang w:val="en-GB"/>
        </w:rPr>
        <w:t xml:space="preserve">, </w:t>
      </w:r>
      <w:hyperlink r:id="rId45" w:history="1">
        <w:r w:rsidRPr="00F62BD2">
          <w:rPr>
            <w:rFonts w:ascii="Times New Roman" w:eastAsia="Times New Roman" w:hAnsi="Times New Roman" w:cs="Times New Roman"/>
            <w:color w:val="0000FF" w:themeColor="hyperlink"/>
            <w:spacing w:val="-2"/>
            <w:sz w:val="24"/>
            <w:szCs w:val="24"/>
            <w:u w:val="single"/>
            <w:lang w:val="en-GB"/>
          </w:rPr>
          <w:t>P.619-4</w:t>
        </w:r>
      </w:hyperlink>
      <w:r w:rsidRPr="00F62BD2">
        <w:rPr>
          <w:rFonts w:ascii="Times New Roman" w:eastAsia="Times New Roman" w:hAnsi="Times New Roman" w:cs="Times New Roman"/>
          <w:spacing w:val="-2"/>
          <w:sz w:val="24"/>
          <w:szCs w:val="24"/>
          <w:lang w:val="en-GB"/>
        </w:rPr>
        <w:t xml:space="preserve">, </w:t>
      </w:r>
      <w:hyperlink r:id="rId46" w:history="1">
        <w:r w:rsidRPr="00F62BD2">
          <w:rPr>
            <w:rFonts w:ascii="Times New Roman" w:eastAsia="Times New Roman" w:hAnsi="Times New Roman" w:cs="Times New Roman"/>
            <w:color w:val="0000FF" w:themeColor="hyperlink"/>
            <w:spacing w:val="-2"/>
            <w:sz w:val="24"/>
            <w:szCs w:val="24"/>
            <w:u w:val="single"/>
            <w:lang w:val="en-GB"/>
          </w:rPr>
          <w:t>P.1409-2</w:t>
        </w:r>
      </w:hyperlink>
      <w:r w:rsidRPr="00F62BD2">
        <w:rPr>
          <w:rFonts w:ascii="Times New Roman" w:eastAsia="Times New Roman" w:hAnsi="Times New Roman" w:cs="Times New Roman"/>
          <w:spacing w:val="-2"/>
          <w:sz w:val="24"/>
          <w:szCs w:val="24"/>
          <w:lang w:val="en-GB"/>
        </w:rPr>
        <w:t>,</w:t>
      </w:r>
      <w:r w:rsidRPr="00F62BD2">
        <w:rPr>
          <w:rFonts w:ascii="Times New Roman" w:eastAsia="Times New Roman" w:hAnsi="Times New Roman" w:cs="Times New Roman"/>
          <w:sz w:val="24"/>
          <w:szCs w:val="24"/>
          <w:lang w:val="en-GB"/>
        </w:rPr>
        <w:t xml:space="preserve"> </w:t>
      </w:r>
      <w:hyperlink r:id="rId47" w:history="1">
        <w:r w:rsidRPr="00F62BD2">
          <w:rPr>
            <w:rFonts w:ascii="Times New Roman" w:eastAsia="Times New Roman" w:hAnsi="Times New Roman" w:cs="Times New Roman"/>
            <w:color w:val="0000FF" w:themeColor="hyperlink"/>
            <w:sz w:val="24"/>
            <w:szCs w:val="24"/>
            <w:u w:val="single"/>
            <w:lang w:val="en-GB"/>
          </w:rPr>
          <w:t>RA.1513-2</w:t>
        </w:r>
      </w:hyperlink>
      <w:r w:rsidRPr="00F62BD2">
        <w:rPr>
          <w:rFonts w:ascii="Times New Roman" w:eastAsia="Times New Roman" w:hAnsi="Times New Roman" w:cs="Times New Roman"/>
          <w:sz w:val="24"/>
          <w:szCs w:val="24"/>
          <w:lang w:val="en-GB"/>
        </w:rPr>
        <w:t xml:space="preserve">, </w:t>
      </w:r>
      <w:hyperlink r:id="rId48" w:history="1">
        <w:r w:rsidRPr="00F62BD2">
          <w:rPr>
            <w:rFonts w:ascii="Times New Roman" w:eastAsia="Times New Roman" w:hAnsi="Times New Roman" w:cs="Times New Roman"/>
            <w:color w:val="0000FF" w:themeColor="hyperlink"/>
            <w:sz w:val="24"/>
            <w:szCs w:val="24"/>
            <w:u w:val="single"/>
            <w:lang w:val="en-GB"/>
          </w:rPr>
          <w:t>SA.510-3</w:t>
        </w:r>
      </w:hyperlink>
      <w:r w:rsidRPr="00F62BD2">
        <w:rPr>
          <w:rFonts w:ascii="Times New Roman" w:eastAsia="Times New Roman" w:hAnsi="Times New Roman" w:cs="Times New Roman"/>
          <w:sz w:val="24"/>
          <w:szCs w:val="24"/>
          <w:lang w:val="en-GB"/>
        </w:rPr>
        <w:t xml:space="preserve">, </w:t>
      </w:r>
      <w:hyperlink r:id="rId49" w:history="1">
        <w:r w:rsidRPr="00F62BD2">
          <w:rPr>
            <w:rFonts w:ascii="Times New Roman" w:eastAsia="Times New Roman" w:hAnsi="Times New Roman" w:cs="Times New Roman"/>
            <w:color w:val="0000FF" w:themeColor="hyperlink"/>
            <w:sz w:val="24"/>
            <w:szCs w:val="24"/>
            <w:u w:val="single"/>
            <w:lang w:val="en-GB"/>
          </w:rPr>
          <w:t>SM.337-6</w:t>
        </w:r>
      </w:hyperlink>
      <w:r w:rsidRPr="00F62BD2">
        <w:rPr>
          <w:rFonts w:ascii="Times New Roman" w:eastAsia="Times New Roman" w:hAnsi="Times New Roman" w:cs="Times New Roman"/>
          <w:sz w:val="24"/>
          <w:szCs w:val="24"/>
          <w:lang w:val="en-GB"/>
        </w:rPr>
        <w:t xml:space="preserve">, and </w:t>
      </w:r>
      <w:hyperlink r:id="rId50" w:history="1">
        <w:r w:rsidRPr="00F62BD2">
          <w:rPr>
            <w:rFonts w:ascii="Times New Roman" w:eastAsia="Times New Roman" w:hAnsi="Times New Roman" w:cs="Times New Roman"/>
            <w:color w:val="0000FF" w:themeColor="hyperlink"/>
            <w:sz w:val="24"/>
            <w:szCs w:val="24"/>
            <w:u w:val="single"/>
            <w:lang w:val="en-GB"/>
          </w:rPr>
          <w:t>SM.1541-6</w:t>
        </w:r>
      </w:hyperlink>
      <w:r w:rsidRPr="00F62BD2">
        <w:rPr>
          <w:rFonts w:ascii="Times New Roman" w:eastAsia="Times New Roman" w:hAnsi="Times New Roman" w:cs="Times New Roman"/>
          <w:sz w:val="24"/>
          <w:szCs w:val="24"/>
          <w:lang w:val="en-GB"/>
        </w:rPr>
        <w:t>.</w:t>
      </w:r>
    </w:p>
    <w:p w14:paraId="5CEB52C8"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4"/>
          <w:lang w:val="en-GB"/>
        </w:rPr>
      </w:pPr>
      <w:r w:rsidRPr="00F62BD2">
        <w:rPr>
          <w:rFonts w:ascii="Times New Roman" w:eastAsia="Times New Roman" w:hAnsi="Times New Roman" w:cs="Times New Roman"/>
          <w:sz w:val="24"/>
          <w:szCs w:val="24"/>
          <w:lang w:val="en-GB"/>
        </w:rPr>
        <w:t xml:space="preserve">The relevant sharing studies ITU-R Reports are: </w:t>
      </w:r>
      <w:hyperlink r:id="rId51" w:history="1">
        <w:r w:rsidRPr="00F62BD2">
          <w:rPr>
            <w:rFonts w:ascii="Times New Roman" w:eastAsia="Times New Roman" w:hAnsi="Times New Roman" w:cs="Times New Roman"/>
            <w:color w:val="0000FF" w:themeColor="hyperlink"/>
            <w:sz w:val="24"/>
            <w:szCs w:val="24"/>
            <w:u w:val="single"/>
            <w:lang w:val="en-GB"/>
          </w:rPr>
          <w:t>M.2170-0</w:t>
        </w:r>
      </w:hyperlink>
      <w:r w:rsidRPr="00F62BD2">
        <w:rPr>
          <w:rFonts w:ascii="Times New Roman" w:eastAsia="Times New Roman" w:hAnsi="Times New Roman" w:cs="Times New Roman"/>
          <w:sz w:val="24"/>
          <w:szCs w:val="24"/>
          <w:lang w:val="en-GB"/>
        </w:rPr>
        <w:t xml:space="preserve">, </w:t>
      </w:r>
      <w:hyperlink r:id="rId52" w:history="1">
        <w:r w:rsidRPr="00F62BD2">
          <w:rPr>
            <w:rFonts w:ascii="Times New Roman" w:eastAsia="Times New Roman" w:hAnsi="Times New Roman" w:cs="Times New Roman"/>
            <w:color w:val="0000FF" w:themeColor="hyperlink"/>
            <w:sz w:val="24"/>
            <w:szCs w:val="24"/>
            <w:u w:val="single"/>
            <w:lang w:val="en-GB"/>
          </w:rPr>
          <w:t>M.2229-0</w:t>
        </w:r>
      </w:hyperlink>
      <w:r w:rsidRPr="00F62BD2">
        <w:rPr>
          <w:rFonts w:ascii="Times New Roman" w:eastAsia="Times New Roman" w:hAnsi="Times New Roman" w:cs="Times New Roman"/>
          <w:sz w:val="24"/>
          <w:szCs w:val="24"/>
          <w:lang w:val="en-GB"/>
        </w:rPr>
        <w:t xml:space="preserve">, </w:t>
      </w:r>
      <w:hyperlink r:id="rId53" w:history="1">
        <w:r w:rsidRPr="00F62BD2">
          <w:rPr>
            <w:rFonts w:ascii="Times New Roman" w:eastAsia="Times New Roman" w:hAnsi="Times New Roman" w:cs="Times New Roman"/>
            <w:color w:val="0000FF" w:themeColor="hyperlink"/>
            <w:sz w:val="24"/>
            <w:szCs w:val="24"/>
            <w:u w:val="single"/>
            <w:lang w:val="en-GB"/>
          </w:rPr>
          <w:t>M.2230-0</w:t>
        </w:r>
      </w:hyperlink>
      <w:r w:rsidRPr="00F62BD2">
        <w:rPr>
          <w:rFonts w:ascii="Times New Roman" w:eastAsia="Times New Roman" w:hAnsi="Times New Roman" w:cs="Times New Roman"/>
          <w:sz w:val="24"/>
          <w:szCs w:val="24"/>
          <w:lang w:val="en-GB"/>
        </w:rPr>
        <w:t xml:space="preserve">, and </w:t>
      </w:r>
      <w:hyperlink r:id="rId54" w:history="1">
        <w:r w:rsidRPr="00F62BD2">
          <w:rPr>
            <w:rFonts w:ascii="Times New Roman" w:eastAsia="Times New Roman" w:hAnsi="Times New Roman" w:cs="Times New Roman"/>
            <w:color w:val="0000FF" w:themeColor="hyperlink"/>
            <w:sz w:val="24"/>
            <w:szCs w:val="24"/>
            <w:u w:val="single"/>
            <w:lang w:val="en-GB"/>
          </w:rPr>
          <w:t>RA.2131-0</w:t>
        </w:r>
      </w:hyperlink>
      <w:r w:rsidRPr="00F62BD2">
        <w:rPr>
          <w:rFonts w:ascii="Times New Roman" w:eastAsia="Times New Roman" w:hAnsi="Times New Roman" w:cs="Times New Roman"/>
          <w:sz w:val="24"/>
          <w:szCs w:val="24"/>
          <w:lang w:val="en-GB"/>
        </w:rPr>
        <w:t>.</w:t>
      </w:r>
    </w:p>
    <w:p w14:paraId="4AD3B55F"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[To perform studies required under agenda item 1.10 and Resolution </w:t>
      </w:r>
      <w:r w:rsidRPr="00F62BD2">
        <w:rPr>
          <w:rFonts w:ascii="Times New Roman" w:eastAsia="Times New Roman" w:hAnsi="Times New Roman" w:cs="Times New Roman"/>
          <w:b/>
          <w:bCs/>
          <w:sz w:val="24"/>
          <w:szCs w:val="20"/>
          <w:lang w:val="en-GB"/>
        </w:rPr>
        <w:t>430 (WRC-19)</w:t>
      </w:r>
      <w:r w:rsidRPr="00F62BD2">
        <w:rPr>
          <w:rFonts w:ascii="Times New Roman" w:eastAsia="Times New Roman" w:hAnsi="Times New Roman" w:cs="Times New Roman"/>
          <w:sz w:val="24"/>
          <w:szCs w:val="20"/>
          <w:lang w:val="en-GB"/>
        </w:rPr>
        <w:t xml:space="preserve">, developed] WD to PPDR ITU-R </w:t>
      </w:r>
      <w:proofErr w:type="gramStart"/>
      <w:r w:rsidRPr="00F62BD2">
        <w:rPr>
          <w:rFonts w:ascii="Times New Roman" w:eastAsia="Times New Roman" w:hAnsi="Times New Roman" w:cs="Times New Roman"/>
          <w:sz w:val="24"/>
          <w:szCs w:val="20"/>
          <w:lang w:val="en-GB"/>
        </w:rPr>
        <w:t>M.[</w:t>
      </w:r>
      <w:proofErr w:type="gramEnd"/>
      <w:r w:rsidRPr="00F62BD2">
        <w:rPr>
          <w:rFonts w:ascii="Times New Roman" w:eastAsia="Times New Roman" w:hAnsi="Times New Roman" w:cs="Times New Roman"/>
          <w:sz w:val="24"/>
          <w:szCs w:val="20"/>
          <w:lang w:val="en-GB"/>
        </w:rPr>
        <w:t>NON-SAFETY AMS CHARACTERISTICS AND SHARING STUDIES].</w:t>
      </w:r>
    </w:p>
    <w:p w14:paraId="36E1DAE0"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2/1.10/3.2</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 xml:space="preserve">Summary of spectrum requirements </w:t>
      </w:r>
    </w:p>
    <w:p w14:paraId="1196834B"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i/>
          <w:color w:val="FF0000"/>
          <w:sz w:val="24"/>
          <w:szCs w:val="20"/>
          <w:lang w:val="en-GB" w:eastAsia="fr-FR"/>
        </w:rPr>
      </w:pPr>
      <w:r w:rsidRPr="00F62BD2">
        <w:rPr>
          <w:rFonts w:ascii="Times New Roman" w:eastAsia="Times New Roman" w:hAnsi="Times New Roman" w:cs="Times New Roman"/>
          <w:i/>
          <w:color w:val="FF0000"/>
          <w:sz w:val="24"/>
          <w:szCs w:val="20"/>
          <w:lang w:val="en-GB" w:eastAsia="fr-FR"/>
        </w:rPr>
        <w:t>[Editor’s note: to be completed based on Section 5 of Report related to ai 1.10]</w:t>
      </w:r>
    </w:p>
    <w:p w14:paraId="56378566"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i/>
          <w:sz w:val="24"/>
          <w:szCs w:val="20"/>
          <w:lang w:val="en-GB" w:eastAsia="fr-FR"/>
        </w:rPr>
      </w:pPr>
      <w:r w:rsidRPr="00F62BD2">
        <w:rPr>
          <w:rFonts w:ascii="Times New Roman" w:eastAsia="Times New Roman" w:hAnsi="Times New Roman" w:cs="Times New Roman"/>
          <w:sz w:val="24"/>
          <w:szCs w:val="20"/>
          <w:lang w:val="en-GB"/>
        </w:rPr>
        <w:t xml:space="preserve">The studies referred below are contained WD to PPDR ITU-R </w:t>
      </w:r>
      <w:proofErr w:type="gramStart"/>
      <w:r w:rsidRPr="00F62BD2">
        <w:rPr>
          <w:rFonts w:ascii="Times New Roman" w:eastAsia="Times New Roman" w:hAnsi="Times New Roman" w:cs="Times New Roman"/>
          <w:sz w:val="24"/>
          <w:szCs w:val="20"/>
          <w:lang w:val="en-GB"/>
        </w:rPr>
        <w:t>M.[</w:t>
      </w:r>
      <w:proofErr w:type="gramEnd"/>
      <w:r w:rsidRPr="00F62BD2">
        <w:rPr>
          <w:rFonts w:ascii="Times New Roman" w:eastAsia="Times New Roman" w:hAnsi="Times New Roman" w:cs="Times New Roman"/>
          <w:sz w:val="24"/>
          <w:szCs w:val="20"/>
          <w:lang w:val="en-GB"/>
        </w:rPr>
        <w:t>NON-SAFETY AMS CHARACTERISTICS AND SHARING STUDIES]. (See 5B/XXX Annex YY)</w:t>
      </w:r>
    </w:p>
    <w:p w14:paraId="2B0579E4"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lastRenderedPageBreak/>
        <w:t>2/1.10/3.3</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Summary of the sharing and compatibility studies</w:t>
      </w:r>
    </w:p>
    <w:p w14:paraId="0C21DF85"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2/1.10/3.3.1</w:t>
      </w:r>
      <w:r w:rsidRPr="00F62BD2">
        <w:rPr>
          <w:rFonts w:ascii="Times New Roman" w:eastAsia="Times New Roman" w:hAnsi="Times New Roman" w:cs="Times New Roman"/>
          <w:b/>
          <w:sz w:val="24"/>
          <w:szCs w:val="20"/>
          <w:lang w:val="en-GB"/>
        </w:rPr>
        <w:tab/>
        <w:t>Radioastronomy operating in the frequency band 15.35-15.4 GHz</w:t>
      </w:r>
    </w:p>
    <w:p w14:paraId="0A88B3EE"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A [TBD]</w:t>
      </w:r>
    </w:p>
    <w:p w14:paraId="396B774B"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B is a Monte-Carlo study. It shows that the protection criterion of radioastronomy systems operating in the frequency band 15.35-15.4 GHz is exceeded less than 2% of the time, in all studied operational scenarios.</w:t>
      </w:r>
    </w:p>
    <w:p w14:paraId="6ACC5D2C"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2/1.10/3.3.2</w:t>
      </w:r>
      <w:r w:rsidRPr="00F62BD2">
        <w:rPr>
          <w:rFonts w:ascii="Times New Roman" w:eastAsia="Times New Roman" w:hAnsi="Times New Roman" w:cs="Times New Roman"/>
          <w:b/>
          <w:sz w:val="24"/>
          <w:szCs w:val="20"/>
          <w:lang w:val="en-GB"/>
        </w:rPr>
        <w:tab/>
        <w:t>Radiolocation operating in the frequency band 15.4-15.7 GHz</w:t>
      </w:r>
    </w:p>
    <w:p w14:paraId="3D1F5486"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Sharing in the frequency band 15.4-15.7 GHz should </w:t>
      </w:r>
      <w:proofErr w:type="gramStart"/>
      <w:r w:rsidRPr="00F62BD2">
        <w:rPr>
          <w:rFonts w:ascii="Times New Roman" w:eastAsia="Times New Roman" w:hAnsi="Times New Roman" w:cs="Times New Roman"/>
          <w:sz w:val="24"/>
          <w:szCs w:val="20"/>
          <w:lang w:val="en-GB"/>
        </w:rPr>
        <w:t>take into account</w:t>
      </w:r>
      <w:proofErr w:type="gramEnd"/>
      <w:r w:rsidRPr="00F62BD2">
        <w:rPr>
          <w:rFonts w:ascii="Times New Roman" w:eastAsia="Times New Roman" w:hAnsi="Times New Roman" w:cs="Times New Roman"/>
          <w:sz w:val="24"/>
          <w:szCs w:val="20"/>
          <w:lang w:val="en-GB"/>
        </w:rPr>
        <w:t xml:space="preserve"> the characteristics and protection requirements the RLS systems that operate in the frequency band 15.4-15.7 GHz.</w:t>
      </w:r>
    </w:p>
    <w:p w14:paraId="75FA761D"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B is a Monte-Carlo study. It shows that the protection criterion of systems operated in the RLS in the frequency band 15.4-15.7 GHz is exceeded less than 0.001% of the time, in all studied operational scenarios.</w:t>
      </w:r>
    </w:p>
    <w:p w14:paraId="249223C8" w14:textId="36429B58"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del w:id="15" w:author="USA" w:date="2022-04-22T14:22:00Z">
        <w:r w:rsidRPr="00F62BD2" w:rsidDel="00447F3D">
          <w:rPr>
            <w:rFonts w:ascii="Times New Roman" w:eastAsia="Times New Roman" w:hAnsi="Times New Roman" w:cs="Times New Roman"/>
            <w:sz w:val="24"/>
            <w:szCs w:val="20"/>
            <w:lang w:val="en-GB"/>
          </w:rPr>
          <w:delText>[</w:delText>
        </w:r>
      </w:del>
      <w:r w:rsidRPr="00F62BD2">
        <w:rPr>
          <w:rFonts w:ascii="Times New Roman" w:eastAsia="Times New Roman" w:hAnsi="Times New Roman" w:cs="Times New Roman"/>
          <w:sz w:val="24"/>
          <w:szCs w:val="20"/>
          <w:lang w:val="en-GB"/>
        </w:rPr>
        <w:t xml:space="preserve">The current studies C show that sharing between non-safety AMS (using scenario of data networks above the clouds) and radiolocation systems is not feasible due to a high transmitted </w:t>
      </w:r>
      <w:proofErr w:type="spellStart"/>
      <w:r w:rsidRPr="00F62BD2">
        <w:rPr>
          <w:rFonts w:ascii="Times New Roman" w:eastAsia="Times New Roman" w:hAnsi="Times New Roman" w:cs="Times New Roman"/>
          <w:sz w:val="24"/>
          <w:szCs w:val="20"/>
          <w:lang w:val="en-GB"/>
        </w:rPr>
        <w:t>e.i.r.p</w:t>
      </w:r>
      <w:proofErr w:type="spellEnd"/>
      <w:r w:rsidRPr="00F62BD2">
        <w:rPr>
          <w:rFonts w:ascii="Times New Roman" w:eastAsia="Times New Roman" w:hAnsi="Times New Roman" w:cs="Times New Roman"/>
          <w:sz w:val="24"/>
          <w:szCs w:val="20"/>
          <w:lang w:val="en-GB"/>
        </w:rPr>
        <w:t xml:space="preserve">. limit from the non-safety AMS resulting in a minimum separation distance of </w:t>
      </w:r>
      <w:ins w:id="16" w:author="USA" w:date="2022-05-02T14:05:00Z">
        <w:r w:rsidR="00D022B9">
          <w:rPr>
            <w:rFonts w:ascii="Times New Roman" w:eastAsia="Times New Roman" w:hAnsi="Times New Roman" w:cs="Times New Roman"/>
            <w:sz w:val="24"/>
            <w:szCs w:val="20"/>
            <w:lang w:val="en-GB"/>
          </w:rPr>
          <w:t>885</w:t>
        </w:r>
      </w:ins>
      <w:del w:id="17" w:author="USA" w:date="2022-04-22T14:22:00Z">
        <w:r w:rsidRPr="00F62BD2" w:rsidDel="00447F3D">
          <w:rPr>
            <w:rFonts w:ascii="Times New Roman" w:eastAsia="Times New Roman" w:hAnsi="Times New Roman" w:cs="Times New Roman"/>
            <w:sz w:val="24"/>
            <w:szCs w:val="20"/>
            <w:lang w:val="en-GB"/>
          </w:rPr>
          <w:delText>TBD</w:delText>
        </w:r>
      </w:del>
      <w:r w:rsidRPr="00F62BD2">
        <w:rPr>
          <w:rFonts w:ascii="Times New Roman" w:eastAsia="Times New Roman" w:hAnsi="Times New Roman" w:cs="Times New Roman"/>
          <w:sz w:val="24"/>
          <w:szCs w:val="20"/>
          <w:lang w:val="en-GB"/>
        </w:rPr>
        <w:t xml:space="preserve"> km</w:t>
      </w:r>
      <w:del w:id="18" w:author="USA" w:date="2022-04-22T14:22:00Z">
        <w:r w:rsidRPr="00F62BD2" w:rsidDel="00447F3D">
          <w:rPr>
            <w:rFonts w:ascii="Times New Roman" w:eastAsia="Times New Roman" w:hAnsi="Times New Roman" w:cs="Times New Roman"/>
            <w:sz w:val="24"/>
            <w:szCs w:val="20"/>
            <w:lang w:val="en-GB"/>
          </w:rPr>
          <w:delText>]</w:delText>
        </w:r>
      </w:del>
      <w:r w:rsidRPr="00F62BD2">
        <w:rPr>
          <w:rFonts w:ascii="Times New Roman" w:eastAsia="Times New Roman" w:hAnsi="Times New Roman" w:cs="Times New Roman"/>
          <w:sz w:val="24"/>
          <w:szCs w:val="20"/>
          <w:lang w:val="en-GB"/>
        </w:rPr>
        <w:t>.</w:t>
      </w:r>
    </w:p>
    <w:p w14:paraId="15738334"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871" w:hanging="1871"/>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2/1.10/3.3.3</w:t>
      </w:r>
      <w:r w:rsidRPr="00F62BD2">
        <w:rPr>
          <w:rFonts w:ascii="Times New Roman" w:eastAsia="Times New Roman" w:hAnsi="Times New Roman" w:cs="Times New Roman"/>
          <w:b/>
          <w:sz w:val="24"/>
          <w:szCs w:val="20"/>
          <w:lang w:val="en-GB"/>
        </w:rPr>
        <w:tab/>
        <w:t>Aeronautical Radionavigation operating in the frequency band 15.4-15.7 GHz</w:t>
      </w:r>
    </w:p>
    <w:p w14:paraId="0B7D29AD"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Sharing in the frequency band 15.4-15.7 GHz should </w:t>
      </w:r>
      <w:proofErr w:type="gramStart"/>
      <w:r w:rsidRPr="00F62BD2">
        <w:rPr>
          <w:rFonts w:ascii="Times New Roman" w:eastAsia="Times New Roman" w:hAnsi="Times New Roman" w:cs="Times New Roman"/>
          <w:sz w:val="24"/>
          <w:szCs w:val="20"/>
          <w:lang w:val="en-GB"/>
        </w:rPr>
        <w:t>take into account</w:t>
      </w:r>
      <w:proofErr w:type="gramEnd"/>
      <w:r w:rsidRPr="00F62BD2">
        <w:rPr>
          <w:rFonts w:ascii="Times New Roman" w:eastAsia="Times New Roman" w:hAnsi="Times New Roman" w:cs="Times New Roman"/>
          <w:sz w:val="24"/>
          <w:szCs w:val="20"/>
          <w:lang w:val="en-GB"/>
        </w:rPr>
        <w:t xml:space="preserve"> the characteristics and protection requirements for these ARNS systems that operate in the frequency band 15.4-15.7 GHz.</w:t>
      </w:r>
    </w:p>
    <w:p w14:paraId="5BB485C6"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is a Monte-Carlo study. It shows that the protection criterion of systems operated in the ARNS in the frequency band 15.4-15.7 GHz is exceeded less than 0.1% of the time, in all studied operational scenarios.</w:t>
      </w:r>
    </w:p>
    <w:p w14:paraId="377CD20D"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2/1.10/3.3.4</w:t>
      </w:r>
      <w:r w:rsidRPr="00F62BD2">
        <w:rPr>
          <w:rFonts w:ascii="Times New Roman" w:eastAsia="Times New Roman" w:hAnsi="Times New Roman" w:cs="Times New Roman"/>
          <w:b/>
          <w:sz w:val="24"/>
          <w:szCs w:val="20"/>
          <w:lang w:val="en-GB"/>
        </w:rPr>
        <w:tab/>
      </w:r>
      <w:proofErr w:type="gramStart"/>
      <w:r w:rsidRPr="00F62BD2">
        <w:rPr>
          <w:rFonts w:ascii="Times New Roman" w:eastAsia="Times New Roman" w:hAnsi="Times New Roman" w:cs="Times New Roman"/>
          <w:b/>
          <w:sz w:val="24"/>
          <w:szCs w:val="20"/>
          <w:lang w:val="en-GB"/>
        </w:rPr>
        <w:t>Fixed-satellite</w:t>
      </w:r>
      <w:proofErr w:type="gramEnd"/>
      <w:r w:rsidRPr="00F62BD2">
        <w:rPr>
          <w:rFonts w:ascii="Times New Roman" w:eastAsia="Times New Roman" w:hAnsi="Times New Roman" w:cs="Times New Roman"/>
          <w:b/>
          <w:sz w:val="24"/>
          <w:szCs w:val="20"/>
          <w:lang w:val="en-GB"/>
        </w:rPr>
        <w:t xml:space="preserve"> operating in the frequency band 15.43-15.63 GHz</w:t>
      </w:r>
    </w:p>
    <w:p w14:paraId="4A92FD63"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is a Monte-Carlo study. It shows that the protection criterions of systems operated in the FSS in the frequency band 15.43-15.63 GHz is not exceeded, in any of the studied operational scenarios.</w:t>
      </w:r>
    </w:p>
    <w:p w14:paraId="040F8F71"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2/1.10/3.3.5</w:t>
      </w:r>
      <w:r w:rsidRPr="00F62BD2">
        <w:rPr>
          <w:rFonts w:ascii="Times New Roman" w:eastAsia="Times New Roman" w:hAnsi="Times New Roman" w:cs="Times New Roman"/>
          <w:b/>
          <w:sz w:val="24"/>
          <w:szCs w:val="20"/>
          <w:lang w:val="en-GB"/>
        </w:rPr>
        <w:tab/>
        <w:t>Broadcasting-Satellite operating in the frequency band 21.4-22 GHz</w:t>
      </w:r>
    </w:p>
    <w:p w14:paraId="63FE98AC"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is a Monte-Carlo study. It shows that the protection criterions of systems operated in the FSS in the frequency band 21.4-22 GHz is not exceeded, in any of the studied operational scenarios.</w:t>
      </w:r>
    </w:p>
    <w:p w14:paraId="3933E849"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2/1.10/3.3.6</w:t>
      </w:r>
      <w:r w:rsidRPr="00F62BD2">
        <w:rPr>
          <w:rFonts w:ascii="Times New Roman" w:eastAsia="Times New Roman" w:hAnsi="Times New Roman" w:cs="Times New Roman"/>
          <w:b/>
          <w:sz w:val="24"/>
          <w:szCs w:val="20"/>
          <w:lang w:val="en-GB"/>
        </w:rPr>
        <w:tab/>
        <w:t>Fixed Service operating in the frequency band 22-22.21 GHz</w:t>
      </w:r>
    </w:p>
    <w:p w14:paraId="1762FE48"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Study A [TBD] </w:t>
      </w:r>
    </w:p>
    <w:p w14:paraId="4BC1C7C1"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Study B is a Monte-Carlo study. It shows that the long term and the </w:t>
      </w:r>
      <w:proofErr w:type="gramStart"/>
      <w:r w:rsidRPr="00F62BD2">
        <w:rPr>
          <w:rFonts w:ascii="Times New Roman" w:eastAsia="Times New Roman" w:hAnsi="Times New Roman" w:cs="Times New Roman"/>
          <w:sz w:val="24"/>
          <w:szCs w:val="20"/>
          <w:lang w:val="en-GB"/>
        </w:rPr>
        <w:t>short term</w:t>
      </w:r>
      <w:proofErr w:type="gramEnd"/>
      <w:r w:rsidRPr="00F62BD2">
        <w:rPr>
          <w:rFonts w:ascii="Times New Roman" w:eastAsia="Times New Roman" w:hAnsi="Times New Roman" w:cs="Times New Roman"/>
          <w:sz w:val="24"/>
          <w:szCs w:val="20"/>
          <w:lang w:val="en-GB"/>
        </w:rPr>
        <w:t xml:space="preserve"> criterions are not exceeded, in any of the studied operational scenarios.</w:t>
      </w:r>
    </w:p>
    <w:p w14:paraId="64190869"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lastRenderedPageBreak/>
        <w:t>2/1.10/3.3.7</w:t>
      </w:r>
      <w:r w:rsidRPr="00F62BD2">
        <w:rPr>
          <w:rFonts w:ascii="Times New Roman" w:eastAsia="Times New Roman" w:hAnsi="Times New Roman" w:cs="Times New Roman"/>
          <w:b/>
          <w:sz w:val="24"/>
          <w:szCs w:val="20"/>
          <w:lang w:val="en-GB"/>
        </w:rPr>
        <w:tab/>
        <w:t>Mobile Service operating in the frequency band 22-22.21 GHz</w:t>
      </w:r>
    </w:p>
    <w:p w14:paraId="2F64810F"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No characteristics were available regarding the mobile service. Hence, no study was performed.</w:t>
      </w:r>
    </w:p>
    <w:p w14:paraId="3DB7D8EB"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2/1.10/3.3.8</w:t>
      </w:r>
      <w:r w:rsidRPr="00F62BD2">
        <w:rPr>
          <w:rFonts w:ascii="Times New Roman" w:eastAsia="Times New Roman" w:hAnsi="Times New Roman" w:cs="Times New Roman"/>
          <w:b/>
          <w:sz w:val="24"/>
          <w:szCs w:val="20"/>
          <w:lang w:val="en-GB"/>
        </w:rPr>
        <w:tab/>
        <w:t>Radioastronomy operating in the frequency band 22.21-22.5 GHz</w:t>
      </w:r>
    </w:p>
    <w:p w14:paraId="51097940"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A [TBD]</w:t>
      </w:r>
    </w:p>
    <w:p w14:paraId="737D69D5"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B is a Monte-Carlo study. It shows that the protection criterion of radioastronomy systems operating in the frequency band 22.21-22.5 GHz is exceeded less than 2% of the time, in all studied operational scenarios.</w:t>
      </w:r>
    </w:p>
    <w:p w14:paraId="2D520B90"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871" w:hanging="1871"/>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2/1.10/3.3.9</w:t>
      </w:r>
      <w:r w:rsidRPr="00F62BD2">
        <w:rPr>
          <w:rFonts w:ascii="Times New Roman" w:eastAsia="Times New Roman" w:hAnsi="Times New Roman" w:cs="Times New Roman"/>
          <w:b/>
          <w:sz w:val="24"/>
          <w:szCs w:val="20"/>
          <w:lang w:val="en-GB"/>
        </w:rPr>
        <w:tab/>
        <w:t>Earth exploration-satellite service (passive) operating in the frequency band 22.21</w:t>
      </w:r>
      <w:r w:rsidRPr="00F62BD2">
        <w:rPr>
          <w:rFonts w:ascii="Times New Roman" w:eastAsia="Times New Roman" w:hAnsi="Times New Roman" w:cs="Times New Roman"/>
          <w:b/>
          <w:sz w:val="24"/>
          <w:szCs w:val="20"/>
          <w:lang w:val="en-GB"/>
        </w:rPr>
        <w:noBreakHyphen/>
        <w:t>22.5 GHz</w:t>
      </w:r>
    </w:p>
    <w:p w14:paraId="3F925E77"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Sharing in the frequency band 22.21-22.5 GHz should take into account the characteristics and protection requirements for </w:t>
      </w:r>
      <w:proofErr w:type="gramStart"/>
      <w:r w:rsidRPr="00F62BD2">
        <w:rPr>
          <w:rFonts w:ascii="Times New Roman" w:eastAsia="Times New Roman" w:hAnsi="Times New Roman" w:cs="Times New Roman"/>
          <w:sz w:val="24"/>
          <w:szCs w:val="20"/>
          <w:lang w:val="en-GB"/>
        </w:rPr>
        <w:t>these  EESS</w:t>
      </w:r>
      <w:proofErr w:type="gramEnd"/>
      <w:r w:rsidRPr="00F62BD2">
        <w:rPr>
          <w:rFonts w:ascii="Times New Roman" w:eastAsia="Times New Roman" w:hAnsi="Times New Roman" w:cs="Times New Roman"/>
          <w:sz w:val="24"/>
          <w:szCs w:val="20"/>
          <w:lang w:val="en-GB"/>
        </w:rPr>
        <w:t xml:space="preserve"> (passive) systems that operate in the frequency band 22.21-22.5 GHz. </w:t>
      </w:r>
    </w:p>
    <w:p w14:paraId="6D3EDC2F" w14:textId="0AD1774C"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The current studies A in </w:t>
      </w:r>
      <w:r w:rsidRPr="00447F3D">
        <w:rPr>
          <w:rFonts w:ascii="Times New Roman" w:eastAsia="Times New Roman" w:hAnsi="Times New Roman" w:cs="Times New Roman"/>
          <w:sz w:val="24"/>
          <w:szCs w:val="20"/>
          <w:lang w:val="en-GB"/>
          <w:rPrChange w:id="19" w:author="USA" w:date="2022-04-22T14:22:00Z">
            <w:rPr>
              <w:rFonts w:ascii="Times New Roman" w:eastAsia="Times New Roman" w:hAnsi="Times New Roman" w:cs="Times New Roman"/>
              <w:sz w:val="24"/>
              <w:szCs w:val="20"/>
              <w:highlight w:val="yellow"/>
              <w:lang w:val="en-GB"/>
            </w:rPr>
          </w:rPrChange>
        </w:rPr>
        <w:t>Document 5B/531 Annex 1</w:t>
      </w:r>
      <w:r w:rsidRPr="00447F3D">
        <w:rPr>
          <w:rFonts w:ascii="Times New Roman" w:eastAsia="Times New Roman" w:hAnsi="Times New Roman" w:cs="Times New Roman"/>
          <w:sz w:val="24"/>
          <w:szCs w:val="20"/>
          <w:lang w:val="en-GB"/>
        </w:rPr>
        <w:t>3</w:t>
      </w:r>
      <w:r w:rsidRPr="00F62BD2">
        <w:rPr>
          <w:rFonts w:ascii="Times New Roman" w:eastAsia="Times New Roman" w:hAnsi="Times New Roman" w:cs="Times New Roman"/>
          <w:sz w:val="24"/>
          <w:szCs w:val="20"/>
          <w:lang w:val="en-GB"/>
        </w:rPr>
        <w:t xml:space="preserve"> Section A14.1.2</w:t>
      </w:r>
      <w:r w:rsidRPr="00F62BD2">
        <w:rPr>
          <w:rFonts w:ascii="Times New Roman" w:eastAsia="MS Mincho" w:hAnsi="Times New Roman" w:cs="Times New Roman"/>
          <w:sz w:val="24"/>
          <w:szCs w:val="20"/>
          <w:lang w:val="en-GB"/>
        </w:rPr>
        <w:t xml:space="preserve"> indicate that the </w:t>
      </w:r>
      <w:r w:rsidRPr="00F62BD2">
        <w:rPr>
          <w:rFonts w:ascii="Times New Roman" w:eastAsia="MS Mincho" w:hAnsi="Times New Roman" w:cs="Times New Roman"/>
          <w:sz w:val="24"/>
          <w:szCs w:val="20"/>
          <w:lang w:val="en-GB" w:eastAsia="ja-JP"/>
        </w:rPr>
        <w:t xml:space="preserve">first configuration </w:t>
      </w:r>
      <w:r w:rsidRPr="00F62BD2">
        <w:rPr>
          <w:rFonts w:ascii="Times New Roman" w:eastAsia="Times New Roman" w:hAnsi="Times New Roman" w:cs="Times New Roman"/>
          <w:sz w:val="24"/>
          <w:szCs w:val="20"/>
          <w:lang w:val="en-GB"/>
        </w:rPr>
        <w:t xml:space="preserve">(operational scenario 4.2, wildfire observation) </w:t>
      </w:r>
      <w:proofErr w:type="spellStart"/>
      <w:r w:rsidRPr="00F62BD2">
        <w:rPr>
          <w:rFonts w:ascii="Times New Roman" w:eastAsia="Times New Roman" w:hAnsi="Times New Roman" w:cs="Times New Roman"/>
          <w:sz w:val="24"/>
          <w:szCs w:val="20"/>
          <w:lang w:val="en-GB"/>
        </w:rPr>
        <w:t>can</w:t>
      </w:r>
      <w:ins w:id="20" w:author="NASA" w:date="2022-06-03T13:47:00Z">
        <w:r w:rsidR="00BE171F">
          <w:rPr>
            <w:rFonts w:ascii="Times New Roman" w:eastAsia="Times New Roman" w:hAnsi="Times New Roman" w:cs="Times New Roman"/>
            <w:sz w:val="24"/>
            <w:szCs w:val="20"/>
            <w:lang w:val="en-GB"/>
          </w:rPr>
          <w:t xml:space="preserve"> not</w:t>
        </w:r>
      </w:ins>
      <w:proofErr w:type="spellEnd"/>
      <w:r w:rsidRPr="00F62BD2">
        <w:rPr>
          <w:rFonts w:ascii="Times New Roman" w:eastAsia="Times New Roman" w:hAnsi="Times New Roman" w:cs="Times New Roman"/>
          <w:sz w:val="24"/>
          <w:szCs w:val="20"/>
          <w:lang w:val="en-GB"/>
        </w:rPr>
        <w:t xml:space="preserve"> support without imposing harmful interference into the EESS (passive) not more than approximately </w:t>
      </w:r>
      <w:del w:id="21" w:author="NASA" w:date="2022-06-03T13:47:00Z">
        <w:r w:rsidRPr="00F62BD2" w:rsidDel="00BE171F">
          <w:rPr>
            <w:rFonts w:ascii="Times New Roman" w:eastAsia="Times New Roman" w:hAnsi="Times New Roman" w:cs="Times New Roman"/>
            <w:sz w:val="24"/>
            <w:szCs w:val="20"/>
            <w:lang w:val="en-GB"/>
          </w:rPr>
          <w:delText>256</w:delText>
        </w:r>
      </w:del>
      <w:ins w:id="22" w:author="NASA" w:date="2022-06-03T13:47:00Z">
        <w:r w:rsidR="00BE171F">
          <w:rPr>
            <w:rFonts w:ascii="Times New Roman" w:eastAsia="Times New Roman" w:hAnsi="Times New Roman" w:cs="Times New Roman"/>
            <w:sz w:val="24"/>
            <w:szCs w:val="20"/>
            <w:lang w:val="en-GB"/>
          </w:rPr>
          <w:t>128</w:t>
        </w:r>
      </w:ins>
      <w:r w:rsidRPr="00F62BD2">
        <w:rPr>
          <w:rFonts w:ascii="Times New Roman" w:eastAsia="Times New Roman" w:hAnsi="Times New Roman" w:cs="Times New Roman"/>
          <w:sz w:val="24"/>
          <w:szCs w:val="20"/>
          <w:lang w:val="en-GB"/>
        </w:rPr>
        <w:t xml:space="preserve"> clusters, </w:t>
      </w:r>
      <w:ins w:id="23" w:author="USA" w:date="2022-05-10T15:01:00Z">
        <w:r w:rsidR="005B7118">
          <w:rPr>
            <w:rFonts w:ascii="Times New Roman" w:eastAsia="Times New Roman" w:hAnsi="Times New Roman" w:cs="Times New Roman"/>
            <w:sz w:val="24"/>
            <w:szCs w:val="20"/>
            <w:lang w:val="en-GB"/>
          </w:rPr>
          <w:t xml:space="preserve">each </w:t>
        </w:r>
      </w:ins>
      <w:r w:rsidRPr="00F62BD2">
        <w:rPr>
          <w:rFonts w:ascii="Times New Roman" w:eastAsia="Times New Roman" w:hAnsi="Times New Roman" w:cs="Times New Roman"/>
          <w:sz w:val="24"/>
          <w:szCs w:val="20"/>
          <w:lang w:val="en-GB"/>
        </w:rPr>
        <w:t xml:space="preserve">defined by ground station platforms and their associated aeronautical users operating within the specially defined region, for the downlink transmission direction. Considering the uplink transmission direction, this upper limit is </w:t>
      </w:r>
      <w:del w:id="24" w:author="NASA" w:date="2022-06-03T13:47:00Z">
        <w:r w:rsidRPr="00F62BD2" w:rsidDel="00BE171F">
          <w:rPr>
            <w:rFonts w:ascii="Times New Roman" w:eastAsia="Times New Roman" w:hAnsi="Times New Roman" w:cs="Times New Roman"/>
            <w:sz w:val="24"/>
            <w:szCs w:val="20"/>
            <w:lang w:val="en-GB"/>
          </w:rPr>
          <w:delText>24 clusters.</w:delText>
        </w:r>
      </w:del>
      <w:ins w:id="25" w:author="NASA" w:date="2022-06-03T13:47:00Z">
        <w:r w:rsidR="00BE171F" w:rsidRPr="00BE171F">
          <w:t xml:space="preserve"> </w:t>
        </w:r>
        <w:r w:rsidR="00BE171F" w:rsidRPr="00BE171F">
          <w:rPr>
            <w:rFonts w:ascii="Times New Roman" w:eastAsia="Times New Roman" w:hAnsi="Times New Roman" w:cs="Times New Roman"/>
            <w:sz w:val="24"/>
            <w:szCs w:val="20"/>
            <w:lang w:val="en-GB"/>
          </w:rPr>
          <w:t xml:space="preserve">not met therefore emission limits or avoiding the adjacent band for uplink should be </w:t>
        </w:r>
        <w:proofErr w:type="gramStart"/>
        <w:r w:rsidR="00BE171F" w:rsidRPr="00BE171F">
          <w:rPr>
            <w:rFonts w:ascii="Times New Roman" w:eastAsia="Times New Roman" w:hAnsi="Times New Roman" w:cs="Times New Roman"/>
            <w:sz w:val="24"/>
            <w:szCs w:val="20"/>
            <w:lang w:val="en-GB"/>
          </w:rPr>
          <w:t>taken into account</w:t>
        </w:r>
        <w:proofErr w:type="gramEnd"/>
        <w:r w:rsidR="00BE171F" w:rsidRPr="00BE171F">
          <w:rPr>
            <w:rFonts w:ascii="Times New Roman" w:eastAsia="Times New Roman" w:hAnsi="Times New Roman" w:cs="Times New Roman"/>
            <w:sz w:val="24"/>
            <w:szCs w:val="20"/>
            <w:lang w:val="en-GB"/>
          </w:rPr>
          <w:t xml:space="preserve">. </w:t>
        </w:r>
        <w:r w:rsidR="00BE171F">
          <w:rPr>
            <w:rFonts w:ascii="Times New Roman" w:eastAsia="Times New Roman" w:hAnsi="Times New Roman" w:cs="Times New Roman"/>
            <w:sz w:val="24"/>
            <w:szCs w:val="20"/>
            <w:lang w:val="en-GB"/>
          </w:rPr>
          <w:t xml:space="preserve"> </w:t>
        </w:r>
      </w:ins>
      <w:r w:rsidRPr="00F62BD2">
        <w:rPr>
          <w:rFonts w:ascii="Times New Roman" w:eastAsia="Times New Roman" w:hAnsi="Times New Roman" w:cs="Times New Roman"/>
          <w:sz w:val="24"/>
          <w:szCs w:val="20"/>
          <w:lang w:val="en-GB"/>
        </w:rPr>
        <w:t xml:space="preserve"> </w:t>
      </w:r>
      <w:bookmarkStart w:id="26" w:name="_Hlk105156551"/>
      <w:r w:rsidRPr="00F62BD2">
        <w:rPr>
          <w:rFonts w:ascii="Times New Roman" w:eastAsia="Times New Roman" w:hAnsi="Times New Roman" w:cs="Times New Roman"/>
          <w:sz w:val="24"/>
          <w:szCs w:val="20"/>
          <w:lang w:val="en-GB"/>
        </w:rPr>
        <w:t>Noting that the number of clusters defined in operational scenarios (see section 4 of Document 5B/XXX Annex YY</w:t>
      </w:r>
      <w:ins w:id="27" w:author="USA" w:date="2022-05-10T14:24:00Z">
        <w:r w:rsidR="00FC5AB7">
          <w:rPr>
            <w:rFonts w:ascii="Times New Roman" w:eastAsia="Times New Roman" w:hAnsi="Times New Roman" w:cs="Times New Roman"/>
            <w:sz w:val="24"/>
            <w:szCs w:val="20"/>
            <w:lang w:val="en-GB"/>
          </w:rPr>
          <w:t>, Table 5-1</w:t>
        </w:r>
      </w:ins>
      <w:r w:rsidRPr="00F62BD2">
        <w:rPr>
          <w:rFonts w:ascii="Times New Roman" w:eastAsia="Times New Roman" w:hAnsi="Times New Roman" w:cs="Times New Roman"/>
          <w:sz w:val="24"/>
          <w:szCs w:val="20"/>
          <w:lang w:val="en-GB"/>
        </w:rPr>
        <w:t>) are lower than these values</w:t>
      </w:r>
      <w:ins w:id="28" w:author="NASA" w:date="2022-06-03T13:48:00Z">
        <w:r w:rsidR="00BE171F">
          <w:rPr>
            <w:rFonts w:ascii="Times New Roman" w:eastAsia="Times New Roman" w:hAnsi="Times New Roman" w:cs="Times New Roman"/>
            <w:sz w:val="24"/>
            <w:szCs w:val="20"/>
            <w:lang w:val="en-GB"/>
          </w:rPr>
          <w:t xml:space="preserve"> for the downlink direction (but not the uplink)</w:t>
        </w:r>
      </w:ins>
      <w:r w:rsidRPr="00F62BD2">
        <w:rPr>
          <w:rFonts w:ascii="Times New Roman" w:eastAsia="Times New Roman" w:hAnsi="Times New Roman" w:cs="Times New Roman"/>
          <w:sz w:val="24"/>
          <w:szCs w:val="20"/>
          <w:lang w:val="en-GB"/>
        </w:rPr>
        <w:t>.</w:t>
      </w:r>
      <w:bookmarkEnd w:id="26"/>
    </w:p>
    <w:p w14:paraId="1F91F8ED" w14:textId="00211274" w:rsid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ins w:id="29" w:author="USA" w:date="2022-05-10T14:17:00Z"/>
          <w:rFonts w:ascii="Times New Roman" w:eastAsia="Times New Roman" w:hAnsi="Times New Roman" w:cs="Times New Roman"/>
          <w:sz w:val="24"/>
          <w:szCs w:val="20"/>
          <w:lang w:val="en-GB"/>
        </w:rPr>
      </w:pPr>
      <w:proofErr w:type="gramStart"/>
      <w:r w:rsidRPr="00F62BD2">
        <w:rPr>
          <w:rFonts w:ascii="Times New Roman" w:eastAsia="Times New Roman" w:hAnsi="Times New Roman" w:cs="Times New Roman"/>
          <w:sz w:val="24"/>
          <w:szCs w:val="20"/>
          <w:lang w:val="en-GB"/>
        </w:rPr>
        <w:t>The majority of</w:t>
      </w:r>
      <w:proofErr w:type="gramEnd"/>
      <w:r w:rsidRPr="00F62BD2">
        <w:rPr>
          <w:rFonts w:ascii="Times New Roman" w:eastAsia="Times New Roman" w:hAnsi="Times New Roman" w:cs="Times New Roman"/>
          <w:sz w:val="24"/>
          <w:szCs w:val="20"/>
          <w:lang w:val="en-GB"/>
        </w:rPr>
        <w:t xml:space="preserve"> the contribution to this harmful interference from wildfire observation comes from non-safety-of-life AMS uplink systems operating immediately adjacent to the EESS (passive) band specifically within 50 MHz of the band edge of the frequency band 22.21 GHz. </w:t>
      </w:r>
    </w:p>
    <w:p w14:paraId="22457D18" w14:textId="5E4D1795" w:rsidR="00FC5AB7" w:rsidRPr="00F62BD2" w:rsidRDefault="00FC5AB7" w:rsidP="00FC5AB7">
      <w:pPr>
        <w:tabs>
          <w:tab w:val="left" w:pos="1134"/>
          <w:tab w:val="left" w:pos="1871"/>
          <w:tab w:val="left" w:pos="2268"/>
        </w:tabs>
        <w:overflowPunct w:val="0"/>
        <w:autoSpaceDE w:val="0"/>
        <w:autoSpaceDN w:val="0"/>
        <w:adjustRightInd w:val="0"/>
        <w:spacing w:before="120" w:line="240" w:lineRule="auto"/>
        <w:jc w:val="left"/>
        <w:textAlignment w:val="baseline"/>
        <w:rPr>
          <w:ins w:id="30" w:author="USA" w:date="2022-05-10T14:17:00Z"/>
          <w:rFonts w:ascii="Times New Roman" w:eastAsia="Times New Roman" w:hAnsi="Times New Roman" w:cs="Times New Roman"/>
          <w:sz w:val="24"/>
          <w:szCs w:val="20"/>
          <w:lang w:val="en-GB"/>
        </w:rPr>
      </w:pPr>
      <w:ins w:id="31" w:author="USA" w:date="2022-05-10T14:17:00Z">
        <w:r w:rsidRPr="00F62BD2">
          <w:rPr>
            <w:rFonts w:ascii="Times New Roman" w:eastAsia="Times New Roman" w:hAnsi="Times New Roman" w:cs="Times New Roman"/>
            <w:sz w:val="24"/>
            <w:szCs w:val="20"/>
            <w:lang w:val="en-GB"/>
          </w:rPr>
          <w:t xml:space="preserve">The current studies A in </w:t>
        </w:r>
        <w:r w:rsidRPr="00FC58F5">
          <w:rPr>
            <w:rFonts w:ascii="Times New Roman" w:eastAsia="Times New Roman" w:hAnsi="Times New Roman" w:cs="Times New Roman"/>
            <w:sz w:val="24"/>
            <w:szCs w:val="20"/>
            <w:lang w:val="en-GB"/>
          </w:rPr>
          <w:t>Document 5B/531 Annex 1</w:t>
        </w:r>
        <w:r w:rsidRPr="00447F3D">
          <w:rPr>
            <w:rFonts w:ascii="Times New Roman" w:eastAsia="Times New Roman" w:hAnsi="Times New Roman" w:cs="Times New Roman"/>
            <w:sz w:val="24"/>
            <w:szCs w:val="20"/>
            <w:lang w:val="en-GB"/>
          </w:rPr>
          <w:t>3</w:t>
        </w:r>
        <w:r w:rsidRPr="00F62BD2">
          <w:rPr>
            <w:rFonts w:ascii="Times New Roman" w:eastAsia="Times New Roman" w:hAnsi="Times New Roman" w:cs="Times New Roman"/>
            <w:sz w:val="24"/>
            <w:szCs w:val="20"/>
            <w:lang w:val="en-GB"/>
          </w:rPr>
          <w:t xml:space="preserve"> Section A14.1.2</w:t>
        </w:r>
        <w:r w:rsidRPr="00F62BD2">
          <w:rPr>
            <w:rFonts w:ascii="Times New Roman" w:eastAsia="MS Mincho" w:hAnsi="Times New Roman" w:cs="Times New Roman"/>
            <w:sz w:val="24"/>
            <w:szCs w:val="20"/>
            <w:lang w:val="en-GB"/>
          </w:rPr>
          <w:t xml:space="preserve"> indicate that the </w:t>
        </w:r>
      </w:ins>
      <w:ins w:id="32" w:author="USA" w:date="2022-05-10T20:09:00Z">
        <w:r w:rsidR="00E52D90">
          <w:rPr>
            <w:rFonts w:ascii="Times New Roman" w:eastAsia="MS Mincho" w:hAnsi="Times New Roman" w:cs="Times New Roman"/>
            <w:sz w:val="24"/>
            <w:szCs w:val="20"/>
            <w:lang w:val="en-GB" w:eastAsia="ja-JP"/>
          </w:rPr>
          <w:t>second</w:t>
        </w:r>
      </w:ins>
      <w:ins w:id="33" w:author="USA" w:date="2022-05-10T14:17:00Z">
        <w:r w:rsidRPr="00F62BD2">
          <w:rPr>
            <w:rFonts w:ascii="Times New Roman" w:eastAsia="MS Mincho" w:hAnsi="Times New Roman" w:cs="Times New Roman"/>
            <w:sz w:val="24"/>
            <w:szCs w:val="20"/>
            <w:lang w:val="en-GB" w:eastAsia="ja-JP"/>
          </w:rPr>
          <w:t xml:space="preserve"> configuration </w:t>
        </w:r>
        <w:r w:rsidRPr="00F62BD2">
          <w:rPr>
            <w:rFonts w:ascii="Times New Roman" w:eastAsia="Times New Roman" w:hAnsi="Times New Roman" w:cs="Times New Roman"/>
            <w:sz w:val="24"/>
            <w:szCs w:val="20"/>
            <w:lang w:val="en-GB"/>
          </w:rPr>
          <w:t>(operational scenario 4.</w:t>
        </w:r>
        <w:r>
          <w:rPr>
            <w:rFonts w:ascii="Times New Roman" w:eastAsia="Times New Roman" w:hAnsi="Times New Roman" w:cs="Times New Roman"/>
            <w:sz w:val="24"/>
            <w:szCs w:val="20"/>
            <w:lang w:val="en-GB"/>
          </w:rPr>
          <w:t>3</w:t>
        </w:r>
        <w:r w:rsidRPr="00F62BD2">
          <w:rPr>
            <w:rFonts w:ascii="Times New Roman" w:eastAsia="Times New Roman" w:hAnsi="Times New Roman" w:cs="Times New Roman"/>
            <w:sz w:val="24"/>
            <w:szCs w:val="20"/>
            <w:lang w:val="en-GB"/>
          </w:rPr>
          <w:t xml:space="preserve">, </w:t>
        </w:r>
      </w:ins>
      <w:ins w:id="34" w:author="USA" w:date="2022-05-10T14:18:00Z">
        <w:r>
          <w:rPr>
            <w:rFonts w:ascii="Times New Roman" w:eastAsia="Times New Roman" w:hAnsi="Times New Roman" w:cs="Times New Roman"/>
            <w:sz w:val="24"/>
            <w:szCs w:val="20"/>
            <w:lang w:val="en-GB"/>
          </w:rPr>
          <w:t>search and rescue</w:t>
        </w:r>
      </w:ins>
      <w:ins w:id="35" w:author="USA" w:date="2022-05-10T14:17:00Z">
        <w:r w:rsidRPr="00F62BD2">
          <w:rPr>
            <w:rFonts w:ascii="Times New Roman" w:eastAsia="Times New Roman" w:hAnsi="Times New Roman" w:cs="Times New Roman"/>
            <w:sz w:val="24"/>
            <w:szCs w:val="20"/>
            <w:lang w:val="en-GB"/>
          </w:rPr>
          <w:t xml:space="preserve">) </w:t>
        </w:r>
        <w:proofErr w:type="spellStart"/>
        <w:r w:rsidRPr="00F62BD2">
          <w:rPr>
            <w:rFonts w:ascii="Times New Roman" w:eastAsia="Times New Roman" w:hAnsi="Times New Roman" w:cs="Times New Roman"/>
            <w:sz w:val="24"/>
            <w:szCs w:val="20"/>
            <w:lang w:val="en-GB"/>
          </w:rPr>
          <w:t xml:space="preserve">can </w:t>
        </w:r>
      </w:ins>
      <w:ins w:id="36" w:author="NASA" w:date="2022-06-03T13:50:00Z">
        <w:r w:rsidR="00BE171F">
          <w:rPr>
            <w:rFonts w:ascii="Times New Roman" w:eastAsia="Times New Roman" w:hAnsi="Times New Roman" w:cs="Times New Roman"/>
            <w:sz w:val="24"/>
            <w:szCs w:val="20"/>
            <w:lang w:val="en-GB"/>
          </w:rPr>
          <w:t>not</w:t>
        </w:r>
        <w:proofErr w:type="spellEnd"/>
        <w:r w:rsidR="00BE171F">
          <w:rPr>
            <w:rFonts w:ascii="Times New Roman" w:eastAsia="Times New Roman" w:hAnsi="Times New Roman" w:cs="Times New Roman"/>
            <w:sz w:val="24"/>
            <w:szCs w:val="20"/>
            <w:lang w:val="en-GB"/>
          </w:rPr>
          <w:t xml:space="preserve"> </w:t>
        </w:r>
      </w:ins>
      <w:ins w:id="37" w:author="USA" w:date="2022-05-10T14:17:00Z">
        <w:r w:rsidRPr="00F62BD2">
          <w:rPr>
            <w:rFonts w:ascii="Times New Roman" w:eastAsia="Times New Roman" w:hAnsi="Times New Roman" w:cs="Times New Roman"/>
            <w:sz w:val="24"/>
            <w:szCs w:val="20"/>
            <w:lang w:val="en-GB"/>
          </w:rPr>
          <w:t xml:space="preserve">support without imposing harmful interference into the EESS (passive) </w:t>
        </w:r>
        <w:del w:id="38" w:author="NASA" w:date="2022-06-03T13:50:00Z">
          <w:r w:rsidRPr="00F62BD2" w:rsidDel="00BE171F">
            <w:rPr>
              <w:rFonts w:ascii="Times New Roman" w:eastAsia="Times New Roman" w:hAnsi="Times New Roman" w:cs="Times New Roman"/>
              <w:sz w:val="24"/>
              <w:szCs w:val="20"/>
              <w:lang w:val="en-GB"/>
            </w:rPr>
            <w:delText>not</w:delText>
          </w:r>
        </w:del>
        <w:r w:rsidRPr="00F62BD2">
          <w:rPr>
            <w:rFonts w:ascii="Times New Roman" w:eastAsia="Times New Roman" w:hAnsi="Times New Roman" w:cs="Times New Roman"/>
            <w:sz w:val="24"/>
            <w:szCs w:val="20"/>
            <w:lang w:val="en-GB"/>
          </w:rPr>
          <w:t xml:space="preserve"> more than approximately </w:t>
        </w:r>
      </w:ins>
      <w:ins w:id="39" w:author="USA" w:date="2022-05-10T14:18:00Z">
        <w:del w:id="40" w:author="NASA" w:date="2022-06-03T13:50:00Z">
          <w:r w:rsidDel="00BE171F">
            <w:rPr>
              <w:rFonts w:ascii="Times New Roman" w:eastAsia="Times New Roman" w:hAnsi="Times New Roman" w:cs="Times New Roman"/>
              <w:sz w:val="24"/>
              <w:szCs w:val="20"/>
              <w:lang w:val="en-GB"/>
            </w:rPr>
            <w:delText>XX</w:delText>
          </w:r>
        </w:del>
      </w:ins>
      <w:ins w:id="41" w:author="NASA" w:date="2022-06-03T13:50:00Z">
        <w:r w:rsidR="00BE171F">
          <w:rPr>
            <w:rFonts w:ascii="Times New Roman" w:eastAsia="Times New Roman" w:hAnsi="Times New Roman" w:cs="Times New Roman"/>
            <w:sz w:val="24"/>
            <w:szCs w:val="20"/>
            <w:lang w:val="en-GB"/>
          </w:rPr>
          <w:t>64</w:t>
        </w:r>
      </w:ins>
      <w:ins w:id="42" w:author="USA" w:date="2022-05-10T14:17:00Z">
        <w:r w:rsidRPr="00F62BD2">
          <w:rPr>
            <w:rFonts w:ascii="Times New Roman" w:eastAsia="Times New Roman" w:hAnsi="Times New Roman" w:cs="Times New Roman"/>
            <w:sz w:val="24"/>
            <w:szCs w:val="20"/>
            <w:lang w:val="en-GB"/>
          </w:rPr>
          <w:t xml:space="preserve"> clusters,</w:t>
        </w:r>
      </w:ins>
      <w:ins w:id="43" w:author="USA" w:date="2022-05-10T15:01:00Z">
        <w:r w:rsidR="005B7118">
          <w:rPr>
            <w:rFonts w:ascii="Times New Roman" w:eastAsia="Times New Roman" w:hAnsi="Times New Roman" w:cs="Times New Roman"/>
            <w:sz w:val="24"/>
            <w:szCs w:val="20"/>
            <w:lang w:val="en-GB"/>
          </w:rPr>
          <w:t xml:space="preserve"> each</w:t>
        </w:r>
      </w:ins>
      <w:ins w:id="44" w:author="USA" w:date="2022-05-10T14:17:00Z">
        <w:r w:rsidRPr="00F62BD2">
          <w:rPr>
            <w:rFonts w:ascii="Times New Roman" w:eastAsia="Times New Roman" w:hAnsi="Times New Roman" w:cs="Times New Roman"/>
            <w:sz w:val="24"/>
            <w:szCs w:val="20"/>
            <w:lang w:val="en-GB"/>
          </w:rPr>
          <w:t xml:space="preserve"> </w:t>
        </w:r>
        <w:bookmarkStart w:id="45" w:name="_Hlk103105936"/>
        <w:r w:rsidRPr="00F62BD2">
          <w:rPr>
            <w:rFonts w:ascii="Times New Roman" w:eastAsia="Times New Roman" w:hAnsi="Times New Roman" w:cs="Times New Roman"/>
            <w:sz w:val="24"/>
            <w:szCs w:val="20"/>
            <w:lang w:val="en-GB"/>
          </w:rPr>
          <w:t xml:space="preserve">defined by </w:t>
        </w:r>
      </w:ins>
      <w:ins w:id="46" w:author="USA" w:date="2022-05-10T14:19:00Z">
        <w:r>
          <w:rPr>
            <w:rFonts w:ascii="Times New Roman" w:eastAsia="Times New Roman" w:hAnsi="Times New Roman" w:cs="Times New Roman"/>
            <w:sz w:val="24"/>
            <w:szCs w:val="20"/>
            <w:lang w:val="en-GB"/>
          </w:rPr>
          <w:t>seven coordinated</w:t>
        </w:r>
      </w:ins>
      <w:ins w:id="47" w:author="USA" w:date="2022-05-10T14:17:00Z">
        <w:r w:rsidRPr="00F62BD2">
          <w:rPr>
            <w:rFonts w:ascii="Times New Roman" w:eastAsia="Times New Roman" w:hAnsi="Times New Roman" w:cs="Times New Roman"/>
            <w:sz w:val="24"/>
            <w:szCs w:val="20"/>
            <w:lang w:val="en-GB"/>
          </w:rPr>
          <w:t xml:space="preserve"> aeronautical users operating </w:t>
        </w:r>
      </w:ins>
      <w:ins w:id="48" w:author="USA" w:date="2022-05-10T15:05:00Z">
        <w:r w:rsidR="005B7118">
          <w:rPr>
            <w:rFonts w:ascii="Times New Roman" w:eastAsia="Times New Roman" w:hAnsi="Times New Roman" w:cs="Times New Roman"/>
            <w:sz w:val="24"/>
            <w:szCs w:val="20"/>
            <w:lang w:val="en-GB"/>
          </w:rPr>
          <w:t xml:space="preserve">bi-directional air-air links </w:t>
        </w:r>
      </w:ins>
      <w:ins w:id="49" w:author="USA" w:date="2022-05-10T14:17:00Z">
        <w:r w:rsidRPr="00F62BD2">
          <w:rPr>
            <w:rFonts w:ascii="Times New Roman" w:eastAsia="Times New Roman" w:hAnsi="Times New Roman" w:cs="Times New Roman"/>
            <w:sz w:val="24"/>
            <w:szCs w:val="20"/>
            <w:lang w:val="en-GB"/>
          </w:rPr>
          <w:t>within the specially defined region</w:t>
        </w:r>
        <w:bookmarkEnd w:id="45"/>
        <w:r w:rsidRPr="00F62BD2">
          <w:rPr>
            <w:rFonts w:ascii="Times New Roman" w:eastAsia="Times New Roman" w:hAnsi="Times New Roman" w:cs="Times New Roman"/>
            <w:sz w:val="24"/>
            <w:szCs w:val="20"/>
            <w:lang w:val="en-GB"/>
          </w:rPr>
          <w:t>. Noting that the number of clusters defined in operational scenarios (see section 4 of Document 5B/XXX Annex YY</w:t>
        </w:r>
      </w:ins>
      <w:ins w:id="50" w:author="USA" w:date="2022-05-10T14:24:00Z">
        <w:r>
          <w:rPr>
            <w:rFonts w:ascii="Times New Roman" w:eastAsia="Times New Roman" w:hAnsi="Times New Roman" w:cs="Times New Roman"/>
            <w:sz w:val="24"/>
            <w:szCs w:val="20"/>
            <w:lang w:val="en-GB"/>
          </w:rPr>
          <w:t>, table 5-2</w:t>
        </w:r>
      </w:ins>
      <w:ins w:id="51" w:author="USA" w:date="2022-05-10T14:17:00Z">
        <w:r w:rsidRPr="00F62BD2">
          <w:rPr>
            <w:rFonts w:ascii="Times New Roman" w:eastAsia="Times New Roman" w:hAnsi="Times New Roman" w:cs="Times New Roman"/>
            <w:sz w:val="24"/>
            <w:szCs w:val="20"/>
            <w:lang w:val="en-GB"/>
          </w:rPr>
          <w:t xml:space="preserve">) are </w:t>
        </w:r>
      </w:ins>
      <w:ins w:id="52" w:author="USA" w:date="2022-05-10T14:24:00Z">
        <w:del w:id="53" w:author="NASA" w:date="2022-06-03T13:50:00Z">
          <w:r w:rsidDel="00BE171F">
            <w:rPr>
              <w:rFonts w:ascii="Times New Roman" w:eastAsia="Times New Roman" w:hAnsi="Times New Roman" w:cs="Times New Roman"/>
              <w:sz w:val="24"/>
              <w:szCs w:val="20"/>
              <w:lang w:val="en-GB"/>
            </w:rPr>
            <w:delText>[higher/</w:delText>
          </w:r>
        </w:del>
        <w:r>
          <w:rPr>
            <w:rFonts w:ascii="Times New Roman" w:eastAsia="Times New Roman" w:hAnsi="Times New Roman" w:cs="Times New Roman"/>
            <w:sz w:val="24"/>
            <w:szCs w:val="20"/>
            <w:lang w:val="en-GB"/>
          </w:rPr>
          <w:t>lower</w:t>
        </w:r>
        <w:del w:id="54" w:author="NASA" w:date="2022-06-03T13:50:00Z">
          <w:r w:rsidDel="00BE171F">
            <w:rPr>
              <w:rFonts w:ascii="Times New Roman" w:eastAsia="Times New Roman" w:hAnsi="Times New Roman" w:cs="Times New Roman"/>
              <w:sz w:val="24"/>
              <w:szCs w:val="20"/>
              <w:lang w:val="en-GB"/>
            </w:rPr>
            <w:delText>]</w:delText>
          </w:r>
        </w:del>
      </w:ins>
      <w:ins w:id="55" w:author="USA" w:date="2022-05-10T14:17:00Z">
        <w:r w:rsidRPr="00F62BD2">
          <w:rPr>
            <w:rFonts w:ascii="Times New Roman" w:eastAsia="Times New Roman" w:hAnsi="Times New Roman" w:cs="Times New Roman"/>
            <w:sz w:val="24"/>
            <w:szCs w:val="20"/>
            <w:lang w:val="en-GB"/>
          </w:rPr>
          <w:t xml:space="preserve"> than these values.</w:t>
        </w:r>
      </w:ins>
    </w:p>
    <w:p w14:paraId="5EDCC7C6" w14:textId="6E1D0DCE" w:rsidR="00FC5AB7" w:rsidRPr="00F62BD2" w:rsidRDefault="00FC5AB7" w:rsidP="00FC5AB7">
      <w:pPr>
        <w:tabs>
          <w:tab w:val="left" w:pos="1134"/>
          <w:tab w:val="left" w:pos="1871"/>
          <w:tab w:val="left" w:pos="2268"/>
        </w:tabs>
        <w:overflowPunct w:val="0"/>
        <w:autoSpaceDE w:val="0"/>
        <w:autoSpaceDN w:val="0"/>
        <w:adjustRightInd w:val="0"/>
        <w:spacing w:before="120" w:line="240" w:lineRule="auto"/>
        <w:jc w:val="left"/>
        <w:textAlignment w:val="baseline"/>
        <w:rPr>
          <w:ins w:id="56" w:author="USA" w:date="2022-05-10T14:17:00Z"/>
          <w:rFonts w:ascii="Times New Roman" w:eastAsia="Times New Roman" w:hAnsi="Times New Roman" w:cs="Times New Roman"/>
          <w:sz w:val="24"/>
          <w:szCs w:val="20"/>
          <w:lang w:val="en-GB"/>
        </w:rPr>
      </w:pPr>
      <w:proofErr w:type="gramStart"/>
      <w:ins w:id="57" w:author="USA" w:date="2022-05-10T14:17:00Z">
        <w:r w:rsidRPr="00F62BD2">
          <w:rPr>
            <w:rFonts w:ascii="Times New Roman" w:eastAsia="Times New Roman" w:hAnsi="Times New Roman" w:cs="Times New Roman"/>
            <w:sz w:val="24"/>
            <w:szCs w:val="20"/>
            <w:lang w:val="en-GB"/>
          </w:rPr>
          <w:t>The majority of</w:t>
        </w:r>
        <w:proofErr w:type="gramEnd"/>
        <w:r w:rsidRPr="00F62BD2">
          <w:rPr>
            <w:rFonts w:ascii="Times New Roman" w:eastAsia="Times New Roman" w:hAnsi="Times New Roman" w:cs="Times New Roman"/>
            <w:sz w:val="24"/>
            <w:szCs w:val="20"/>
            <w:lang w:val="en-GB"/>
          </w:rPr>
          <w:t xml:space="preserve"> the contribution to this harmful interference from </w:t>
        </w:r>
      </w:ins>
      <w:ins w:id="58" w:author="USA" w:date="2022-05-10T14:25:00Z">
        <w:r>
          <w:rPr>
            <w:rFonts w:ascii="Times New Roman" w:eastAsia="Times New Roman" w:hAnsi="Times New Roman" w:cs="Times New Roman"/>
            <w:sz w:val="24"/>
            <w:szCs w:val="20"/>
            <w:lang w:val="en-GB"/>
          </w:rPr>
          <w:t>search and rescue operations</w:t>
        </w:r>
      </w:ins>
      <w:ins w:id="59" w:author="USA" w:date="2022-05-10T14:17:00Z">
        <w:r w:rsidRPr="00F62BD2">
          <w:rPr>
            <w:rFonts w:ascii="Times New Roman" w:eastAsia="Times New Roman" w:hAnsi="Times New Roman" w:cs="Times New Roman"/>
            <w:sz w:val="24"/>
            <w:szCs w:val="20"/>
            <w:lang w:val="en-GB"/>
          </w:rPr>
          <w:t xml:space="preserve"> comes from non-safety-of-life AMS </w:t>
        </w:r>
      </w:ins>
      <w:ins w:id="60" w:author="USA" w:date="2022-05-10T14:25:00Z">
        <w:r>
          <w:rPr>
            <w:rFonts w:ascii="Times New Roman" w:eastAsia="Times New Roman" w:hAnsi="Times New Roman" w:cs="Times New Roman"/>
            <w:sz w:val="24"/>
            <w:szCs w:val="20"/>
            <w:lang w:val="en-GB"/>
          </w:rPr>
          <w:t>air-air</w:t>
        </w:r>
      </w:ins>
      <w:ins w:id="61" w:author="USA" w:date="2022-05-10T14:17:00Z">
        <w:r w:rsidRPr="00F62BD2">
          <w:rPr>
            <w:rFonts w:ascii="Times New Roman" w:eastAsia="Times New Roman" w:hAnsi="Times New Roman" w:cs="Times New Roman"/>
            <w:sz w:val="24"/>
            <w:szCs w:val="20"/>
            <w:lang w:val="en-GB"/>
          </w:rPr>
          <w:t xml:space="preserve"> systems operating immediately adjacent to the EESS (passive) band specifically within </w:t>
        </w:r>
      </w:ins>
      <w:ins w:id="62" w:author="USA" w:date="2022-05-10T14:25:00Z">
        <w:del w:id="63" w:author="NASA" w:date="2022-06-03T13:50:00Z">
          <w:r w:rsidR="008131E6" w:rsidDel="00BE171F">
            <w:rPr>
              <w:rFonts w:ascii="Times New Roman" w:eastAsia="Times New Roman" w:hAnsi="Times New Roman" w:cs="Times New Roman"/>
              <w:sz w:val="24"/>
              <w:szCs w:val="20"/>
              <w:lang w:val="en-GB"/>
            </w:rPr>
            <w:delText>[XX]</w:delText>
          </w:r>
        </w:del>
      </w:ins>
      <w:ins w:id="64" w:author="USA" w:date="2022-05-10T14:17:00Z">
        <w:del w:id="65" w:author="NASA" w:date="2022-06-03T13:50:00Z">
          <w:r w:rsidRPr="00F62BD2" w:rsidDel="00BE171F">
            <w:rPr>
              <w:rFonts w:ascii="Times New Roman" w:eastAsia="Times New Roman" w:hAnsi="Times New Roman" w:cs="Times New Roman"/>
              <w:sz w:val="24"/>
              <w:szCs w:val="20"/>
              <w:lang w:val="en-GB"/>
            </w:rPr>
            <w:delText xml:space="preserve"> </w:delText>
          </w:r>
        </w:del>
      </w:ins>
      <w:ins w:id="66" w:author="NASA" w:date="2022-06-03T13:50:00Z">
        <w:r w:rsidR="00BE171F">
          <w:rPr>
            <w:rFonts w:ascii="Times New Roman" w:eastAsia="Times New Roman" w:hAnsi="Times New Roman" w:cs="Times New Roman"/>
            <w:sz w:val="24"/>
            <w:szCs w:val="20"/>
            <w:lang w:val="en-GB"/>
          </w:rPr>
          <w:t xml:space="preserve">30 </w:t>
        </w:r>
      </w:ins>
      <w:ins w:id="67" w:author="USA" w:date="2022-05-10T14:17:00Z">
        <w:r w:rsidRPr="00F62BD2">
          <w:rPr>
            <w:rFonts w:ascii="Times New Roman" w:eastAsia="Times New Roman" w:hAnsi="Times New Roman" w:cs="Times New Roman"/>
            <w:sz w:val="24"/>
            <w:szCs w:val="20"/>
            <w:lang w:val="en-GB"/>
          </w:rPr>
          <w:t xml:space="preserve">MHz of the band edge of the frequency band 22.21 GHz. </w:t>
        </w:r>
      </w:ins>
    </w:p>
    <w:p w14:paraId="3DBD81CE" w14:textId="731A3BDB" w:rsidR="002F15F3" w:rsidRPr="00F62BD2" w:rsidRDefault="002F15F3" w:rsidP="002F15F3">
      <w:pPr>
        <w:tabs>
          <w:tab w:val="left" w:pos="1134"/>
          <w:tab w:val="left" w:pos="1871"/>
          <w:tab w:val="left" w:pos="2268"/>
        </w:tabs>
        <w:overflowPunct w:val="0"/>
        <w:autoSpaceDE w:val="0"/>
        <w:autoSpaceDN w:val="0"/>
        <w:adjustRightInd w:val="0"/>
        <w:spacing w:before="120" w:line="240" w:lineRule="auto"/>
        <w:jc w:val="left"/>
        <w:textAlignment w:val="baseline"/>
        <w:rPr>
          <w:ins w:id="68" w:author="USA" w:date="2022-05-10T14:27:00Z"/>
          <w:rFonts w:ascii="Times New Roman" w:eastAsia="Times New Roman" w:hAnsi="Times New Roman" w:cs="Times New Roman"/>
          <w:sz w:val="24"/>
          <w:szCs w:val="20"/>
          <w:lang w:val="en-GB"/>
        </w:rPr>
      </w:pPr>
      <w:ins w:id="69" w:author="USA" w:date="2022-05-10T14:27:00Z">
        <w:r w:rsidRPr="00F62BD2">
          <w:rPr>
            <w:rFonts w:ascii="Times New Roman" w:eastAsia="Times New Roman" w:hAnsi="Times New Roman" w:cs="Times New Roman"/>
            <w:sz w:val="24"/>
            <w:szCs w:val="20"/>
            <w:lang w:val="en-GB"/>
          </w:rPr>
          <w:t xml:space="preserve">The current studies A in </w:t>
        </w:r>
        <w:r w:rsidRPr="00FC58F5">
          <w:rPr>
            <w:rFonts w:ascii="Times New Roman" w:eastAsia="Times New Roman" w:hAnsi="Times New Roman" w:cs="Times New Roman"/>
            <w:sz w:val="24"/>
            <w:szCs w:val="20"/>
            <w:lang w:val="en-GB"/>
          </w:rPr>
          <w:t>Document 5B/531 Annex 1</w:t>
        </w:r>
        <w:r w:rsidRPr="00447F3D">
          <w:rPr>
            <w:rFonts w:ascii="Times New Roman" w:eastAsia="Times New Roman" w:hAnsi="Times New Roman" w:cs="Times New Roman"/>
            <w:sz w:val="24"/>
            <w:szCs w:val="20"/>
            <w:lang w:val="en-GB"/>
          </w:rPr>
          <w:t>3</w:t>
        </w:r>
        <w:r w:rsidRPr="00F62BD2">
          <w:rPr>
            <w:rFonts w:ascii="Times New Roman" w:eastAsia="Times New Roman" w:hAnsi="Times New Roman" w:cs="Times New Roman"/>
            <w:sz w:val="24"/>
            <w:szCs w:val="20"/>
            <w:lang w:val="en-GB"/>
          </w:rPr>
          <w:t xml:space="preserve"> Section A14.1.2</w:t>
        </w:r>
        <w:r w:rsidRPr="00F62BD2">
          <w:rPr>
            <w:rFonts w:ascii="Times New Roman" w:eastAsia="MS Mincho" w:hAnsi="Times New Roman" w:cs="Times New Roman"/>
            <w:sz w:val="24"/>
            <w:szCs w:val="20"/>
            <w:lang w:val="en-GB"/>
          </w:rPr>
          <w:t xml:space="preserve"> indicate that the </w:t>
        </w:r>
      </w:ins>
      <w:ins w:id="70" w:author="USA" w:date="2022-05-10T20:10:00Z">
        <w:r w:rsidR="00E52D90">
          <w:rPr>
            <w:rFonts w:ascii="Times New Roman" w:eastAsia="MS Mincho" w:hAnsi="Times New Roman" w:cs="Times New Roman"/>
            <w:sz w:val="24"/>
            <w:szCs w:val="20"/>
            <w:lang w:val="en-GB" w:eastAsia="ja-JP"/>
          </w:rPr>
          <w:t>third</w:t>
        </w:r>
      </w:ins>
      <w:ins w:id="71" w:author="USA" w:date="2022-05-10T14:27:00Z">
        <w:r w:rsidRPr="00F62BD2">
          <w:rPr>
            <w:rFonts w:ascii="Times New Roman" w:eastAsia="MS Mincho" w:hAnsi="Times New Roman" w:cs="Times New Roman"/>
            <w:sz w:val="24"/>
            <w:szCs w:val="20"/>
            <w:lang w:val="en-GB" w:eastAsia="ja-JP"/>
          </w:rPr>
          <w:t xml:space="preserve"> configuration </w:t>
        </w:r>
        <w:r w:rsidRPr="00F62BD2">
          <w:rPr>
            <w:rFonts w:ascii="Times New Roman" w:eastAsia="Times New Roman" w:hAnsi="Times New Roman" w:cs="Times New Roman"/>
            <w:sz w:val="24"/>
            <w:szCs w:val="20"/>
            <w:lang w:val="en-GB"/>
          </w:rPr>
          <w:t>(operational scenario 4.</w:t>
        </w:r>
      </w:ins>
      <w:ins w:id="72" w:author="USA" w:date="2022-05-10T14:50:00Z">
        <w:r w:rsidR="00A52FFB">
          <w:rPr>
            <w:rFonts w:ascii="Times New Roman" w:eastAsia="Times New Roman" w:hAnsi="Times New Roman" w:cs="Times New Roman"/>
            <w:sz w:val="24"/>
            <w:szCs w:val="20"/>
            <w:lang w:val="en-GB"/>
          </w:rPr>
          <w:t>4</w:t>
        </w:r>
      </w:ins>
      <w:ins w:id="73" w:author="USA" w:date="2022-05-10T14:27:00Z">
        <w:r w:rsidRPr="00F62BD2">
          <w:rPr>
            <w:rFonts w:ascii="Times New Roman" w:eastAsia="Times New Roman" w:hAnsi="Times New Roman" w:cs="Times New Roman"/>
            <w:sz w:val="24"/>
            <w:szCs w:val="20"/>
            <w:lang w:val="en-GB"/>
          </w:rPr>
          <w:t xml:space="preserve">, </w:t>
        </w:r>
      </w:ins>
      <w:ins w:id="74" w:author="USA" w:date="2022-05-10T14:50:00Z">
        <w:r w:rsidR="00A52FFB">
          <w:rPr>
            <w:rFonts w:ascii="Times New Roman" w:eastAsia="Times New Roman" w:hAnsi="Times New Roman" w:cs="Times New Roman"/>
            <w:sz w:val="24"/>
            <w:szCs w:val="20"/>
            <w:lang w:val="en-GB"/>
          </w:rPr>
          <w:t>border surveillance</w:t>
        </w:r>
      </w:ins>
      <w:ins w:id="75" w:author="USA" w:date="2022-05-10T14:27:00Z">
        <w:r w:rsidRPr="00F62BD2">
          <w:rPr>
            <w:rFonts w:ascii="Times New Roman" w:eastAsia="Times New Roman" w:hAnsi="Times New Roman" w:cs="Times New Roman"/>
            <w:sz w:val="24"/>
            <w:szCs w:val="20"/>
            <w:lang w:val="en-GB"/>
          </w:rPr>
          <w:t xml:space="preserve">) </w:t>
        </w:r>
        <w:proofErr w:type="spellStart"/>
        <w:r w:rsidRPr="00F62BD2">
          <w:rPr>
            <w:rFonts w:ascii="Times New Roman" w:eastAsia="Times New Roman" w:hAnsi="Times New Roman" w:cs="Times New Roman"/>
            <w:sz w:val="24"/>
            <w:szCs w:val="20"/>
            <w:lang w:val="en-GB"/>
          </w:rPr>
          <w:t xml:space="preserve">can </w:t>
        </w:r>
      </w:ins>
      <w:ins w:id="76" w:author="NASA" w:date="2022-06-03T13:51:00Z">
        <w:r w:rsidR="00BE171F">
          <w:rPr>
            <w:rFonts w:ascii="Times New Roman" w:eastAsia="Times New Roman" w:hAnsi="Times New Roman" w:cs="Times New Roman"/>
            <w:sz w:val="24"/>
            <w:szCs w:val="20"/>
            <w:lang w:val="en-GB"/>
          </w:rPr>
          <w:t>not</w:t>
        </w:r>
        <w:proofErr w:type="spellEnd"/>
        <w:r w:rsidR="00BE171F">
          <w:rPr>
            <w:rFonts w:ascii="Times New Roman" w:eastAsia="Times New Roman" w:hAnsi="Times New Roman" w:cs="Times New Roman"/>
            <w:sz w:val="24"/>
            <w:szCs w:val="20"/>
            <w:lang w:val="en-GB"/>
          </w:rPr>
          <w:t xml:space="preserve"> </w:t>
        </w:r>
      </w:ins>
      <w:ins w:id="77" w:author="USA" w:date="2022-05-10T14:27:00Z">
        <w:r w:rsidRPr="00F62BD2">
          <w:rPr>
            <w:rFonts w:ascii="Times New Roman" w:eastAsia="Times New Roman" w:hAnsi="Times New Roman" w:cs="Times New Roman"/>
            <w:sz w:val="24"/>
            <w:szCs w:val="20"/>
            <w:lang w:val="en-GB"/>
          </w:rPr>
          <w:t>support without imposing harmful interference into the EESS (passive)</w:t>
        </w:r>
        <w:del w:id="78" w:author="NASA" w:date="2022-06-03T13:51:00Z">
          <w:r w:rsidRPr="00F62BD2" w:rsidDel="00BE171F">
            <w:rPr>
              <w:rFonts w:ascii="Times New Roman" w:eastAsia="Times New Roman" w:hAnsi="Times New Roman" w:cs="Times New Roman"/>
              <w:sz w:val="24"/>
              <w:szCs w:val="20"/>
              <w:lang w:val="en-GB"/>
            </w:rPr>
            <w:delText xml:space="preserve"> not more than approximately </w:delText>
          </w:r>
          <w:r w:rsidDel="00BE171F">
            <w:rPr>
              <w:rFonts w:ascii="Times New Roman" w:eastAsia="Times New Roman" w:hAnsi="Times New Roman" w:cs="Times New Roman"/>
              <w:sz w:val="24"/>
              <w:szCs w:val="20"/>
              <w:lang w:val="en-GB"/>
            </w:rPr>
            <w:delText>XX</w:delText>
          </w:r>
          <w:r w:rsidRPr="00F62BD2" w:rsidDel="00BE171F">
            <w:rPr>
              <w:rFonts w:ascii="Times New Roman" w:eastAsia="Times New Roman" w:hAnsi="Times New Roman" w:cs="Times New Roman"/>
              <w:sz w:val="24"/>
              <w:szCs w:val="20"/>
              <w:lang w:val="en-GB"/>
            </w:rPr>
            <w:delText xml:space="preserve"> clusters</w:delText>
          </w:r>
        </w:del>
        <w:r w:rsidRPr="00F62BD2">
          <w:rPr>
            <w:rFonts w:ascii="Times New Roman" w:eastAsia="Times New Roman" w:hAnsi="Times New Roman" w:cs="Times New Roman"/>
            <w:sz w:val="24"/>
            <w:szCs w:val="20"/>
            <w:lang w:val="en-GB"/>
          </w:rPr>
          <w:t xml:space="preserve">, </w:t>
        </w:r>
      </w:ins>
      <w:ins w:id="79" w:author="USA" w:date="2022-05-10T15:01:00Z">
        <w:r w:rsidR="005B7118">
          <w:rPr>
            <w:rFonts w:ascii="Times New Roman" w:eastAsia="Times New Roman" w:hAnsi="Times New Roman" w:cs="Times New Roman"/>
            <w:sz w:val="24"/>
            <w:szCs w:val="20"/>
            <w:lang w:val="en-GB"/>
          </w:rPr>
          <w:t xml:space="preserve">each </w:t>
        </w:r>
      </w:ins>
      <w:bookmarkStart w:id="80" w:name="_Hlk103106211"/>
      <w:ins w:id="81" w:author="USA" w:date="2022-05-10T14:27:00Z">
        <w:r w:rsidRPr="00F62BD2">
          <w:rPr>
            <w:rFonts w:ascii="Times New Roman" w:eastAsia="Times New Roman" w:hAnsi="Times New Roman" w:cs="Times New Roman"/>
            <w:sz w:val="24"/>
            <w:szCs w:val="20"/>
            <w:lang w:val="en-GB"/>
          </w:rPr>
          <w:t xml:space="preserve">defined by </w:t>
        </w:r>
      </w:ins>
      <w:ins w:id="82" w:author="USA" w:date="2022-05-10T14:58:00Z">
        <w:r w:rsidR="005B7118">
          <w:rPr>
            <w:rFonts w:ascii="Times New Roman" w:eastAsia="Times New Roman" w:hAnsi="Times New Roman" w:cs="Times New Roman"/>
            <w:sz w:val="24"/>
            <w:szCs w:val="20"/>
            <w:lang w:val="en-GB"/>
          </w:rPr>
          <w:t>two</w:t>
        </w:r>
      </w:ins>
      <w:ins w:id="83" w:author="USA" w:date="2022-05-10T14:27:00Z">
        <w:r>
          <w:rPr>
            <w:rFonts w:ascii="Times New Roman" w:eastAsia="Times New Roman" w:hAnsi="Times New Roman" w:cs="Times New Roman"/>
            <w:sz w:val="24"/>
            <w:szCs w:val="20"/>
            <w:lang w:val="en-GB"/>
          </w:rPr>
          <w:t xml:space="preserve"> coordinated</w:t>
        </w:r>
        <w:r w:rsidRPr="00F62BD2">
          <w:rPr>
            <w:rFonts w:ascii="Times New Roman" w:eastAsia="Times New Roman" w:hAnsi="Times New Roman" w:cs="Times New Roman"/>
            <w:sz w:val="24"/>
            <w:szCs w:val="20"/>
            <w:lang w:val="en-GB"/>
          </w:rPr>
          <w:t xml:space="preserve"> aeronautical</w:t>
        </w:r>
      </w:ins>
      <w:ins w:id="84" w:author="USA" w:date="2022-05-10T14:58:00Z">
        <w:r w:rsidR="005B7118">
          <w:rPr>
            <w:rFonts w:ascii="Times New Roman" w:eastAsia="Times New Roman" w:hAnsi="Times New Roman" w:cs="Times New Roman"/>
            <w:sz w:val="24"/>
            <w:szCs w:val="20"/>
            <w:lang w:val="en-GB"/>
          </w:rPr>
          <w:t xml:space="preserve"> observatio</w:t>
        </w:r>
      </w:ins>
      <w:ins w:id="85" w:author="USA" w:date="2022-05-10T14:59:00Z">
        <w:r w:rsidR="005B7118">
          <w:rPr>
            <w:rFonts w:ascii="Times New Roman" w:eastAsia="Times New Roman" w:hAnsi="Times New Roman" w:cs="Times New Roman"/>
            <w:sz w:val="24"/>
            <w:szCs w:val="20"/>
            <w:lang w:val="en-GB"/>
          </w:rPr>
          <w:t>n</w:t>
        </w:r>
      </w:ins>
      <w:ins w:id="86" w:author="USA" w:date="2022-05-10T14:27:00Z">
        <w:r w:rsidRPr="00F62BD2">
          <w:rPr>
            <w:rFonts w:ascii="Times New Roman" w:eastAsia="Times New Roman" w:hAnsi="Times New Roman" w:cs="Times New Roman"/>
            <w:sz w:val="24"/>
            <w:szCs w:val="20"/>
            <w:lang w:val="en-GB"/>
          </w:rPr>
          <w:t xml:space="preserve"> users operating </w:t>
        </w:r>
      </w:ins>
      <w:ins w:id="87" w:author="USA" w:date="2022-05-10T15:01:00Z">
        <w:r w:rsidR="005B7118">
          <w:rPr>
            <w:rFonts w:ascii="Times New Roman" w:eastAsia="Times New Roman" w:hAnsi="Times New Roman" w:cs="Times New Roman"/>
            <w:sz w:val="24"/>
            <w:szCs w:val="20"/>
            <w:lang w:val="en-GB"/>
          </w:rPr>
          <w:t>in rel</w:t>
        </w:r>
      </w:ins>
      <w:ins w:id="88" w:author="USA" w:date="2022-05-10T15:02:00Z">
        <w:r w:rsidR="005B7118">
          <w:rPr>
            <w:rFonts w:ascii="Times New Roman" w:eastAsia="Times New Roman" w:hAnsi="Times New Roman" w:cs="Times New Roman"/>
            <w:sz w:val="24"/>
            <w:szCs w:val="20"/>
            <w:lang w:val="en-GB"/>
          </w:rPr>
          <w:t>ay</w:t>
        </w:r>
      </w:ins>
      <w:ins w:id="89" w:author="USA" w:date="2022-05-10T15:01:00Z">
        <w:r w:rsidR="005B7118">
          <w:rPr>
            <w:rFonts w:ascii="Times New Roman" w:eastAsia="Times New Roman" w:hAnsi="Times New Roman" w:cs="Times New Roman"/>
            <w:sz w:val="24"/>
            <w:szCs w:val="20"/>
            <w:lang w:val="en-GB"/>
          </w:rPr>
          <w:t xml:space="preserve"> </w:t>
        </w:r>
      </w:ins>
      <w:ins w:id="90" w:author="USA" w:date="2022-05-10T15:06:00Z">
        <w:r w:rsidR="005B7118">
          <w:rPr>
            <w:rFonts w:ascii="Times New Roman" w:eastAsia="Times New Roman" w:hAnsi="Times New Roman" w:cs="Times New Roman"/>
            <w:sz w:val="24"/>
            <w:szCs w:val="20"/>
            <w:lang w:val="en-GB"/>
          </w:rPr>
          <w:t xml:space="preserve">(air-air bidirectional links) </w:t>
        </w:r>
      </w:ins>
      <w:ins w:id="91" w:author="USA" w:date="2022-05-10T15:01:00Z">
        <w:r w:rsidR="005B7118">
          <w:rPr>
            <w:rFonts w:ascii="Times New Roman" w:eastAsia="Times New Roman" w:hAnsi="Times New Roman" w:cs="Times New Roman"/>
            <w:sz w:val="24"/>
            <w:szCs w:val="20"/>
            <w:lang w:val="en-GB"/>
          </w:rPr>
          <w:t>with</w:t>
        </w:r>
      </w:ins>
      <w:ins w:id="92" w:author="USA" w:date="2022-05-10T14:59:00Z">
        <w:r w:rsidR="005B7118">
          <w:rPr>
            <w:rFonts w:ascii="Times New Roman" w:eastAsia="Times New Roman" w:hAnsi="Times New Roman" w:cs="Times New Roman"/>
            <w:sz w:val="24"/>
            <w:szCs w:val="20"/>
            <w:lang w:val="en-GB"/>
          </w:rPr>
          <w:t xml:space="preserve"> an additional </w:t>
        </w:r>
      </w:ins>
      <w:ins w:id="93" w:author="USA" w:date="2022-05-10T15:00:00Z">
        <w:r w:rsidR="005B7118">
          <w:rPr>
            <w:rFonts w:ascii="Times New Roman" w:eastAsia="Times New Roman" w:hAnsi="Times New Roman" w:cs="Times New Roman"/>
            <w:sz w:val="24"/>
            <w:szCs w:val="20"/>
            <w:lang w:val="en-GB"/>
          </w:rPr>
          <w:t xml:space="preserve">aircraft which communicates </w:t>
        </w:r>
      </w:ins>
      <w:ins w:id="94" w:author="USA" w:date="2022-05-10T15:07:00Z">
        <w:r w:rsidR="004C4F14">
          <w:rPr>
            <w:rFonts w:ascii="Times New Roman" w:eastAsia="Times New Roman" w:hAnsi="Times New Roman" w:cs="Times New Roman"/>
            <w:sz w:val="24"/>
            <w:szCs w:val="20"/>
            <w:lang w:val="en-GB"/>
          </w:rPr>
          <w:t xml:space="preserve">(return link) </w:t>
        </w:r>
      </w:ins>
      <w:ins w:id="95" w:author="USA" w:date="2022-05-10T15:00:00Z">
        <w:r w:rsidR="005B7118">
          <w:rPr>
            <w:rFonts w:ascii="Times New Roman" w:eastAsia="Times New Roman" w:hAnsi="Times New Roman" w:cs="Times New Roman"/>
            <w:sz w:val="24"/>
            <w:szCs w:val="20"/>
            <w:lang w:val="en-GB"/>
          </w:rPr>
          <w:t>with a</w:t>
        </w:r>
      </w:ins>
      <w:ins w:id="96" w:author="USA" w:date="2022-05-10T14:59:00Z">
        <w:r w:rsidR="005B7118">
          <w:rPr>
            <w:rFonts w:ascii="Times New Roman" w:eastAsia="Times New Roman" w:hAnsi="Times New Roman" w:cs="Times New Roman"/>
            <w:sz w:val="24"/>
            <w:szCs w:val="20"/>
            <w:lang w:val="en-GB"/>
          </w:rPr>
          <w:t xml:space="preserve"> single ground station </w:t>
        </w:r>
      </w:ins>
      <w:ins w:id="97" w:author="USA" w:date="2022-05-10T15:05:00Z">
        <w:r w:rsidR="005B7118">
          <w:rPr>
            <w:rFonts w:ascii="Times New Roman" w:eastAsia="Times New Roman" w:hAnsi="Times New Roman" w:cs="Times New Roman"/>
            <w:sz w:val="24"/>
            <w:szCs w:val="20"/>
            <w:lang w:val="en-GB"/>
          </w:rPr>
          <w:t xml:space="preserve">located </w:t>
        </w:r>
      </w:ins>
      <w:ins w:id="98" w:author="USA" w:date="2022-05-10T14:27:00Z">
        <w:r w:rsidRPr="00F62BD2">
          <w:rPr>
            <w:rFonts w:ascii="Times New Roman" w:eastAsia="Times New Roman" w:hAnsi="Times New Roman" w:cs="Times New Roman"/>
            <w:sz w:val="24"/>
            <w:szCs w:val="20"/>
            <w:lang w:val="en-GB"/>
          </w:rPr>
          <w:t>within the specially defined region</w:t>
        </w:r>
      </w:ins>
      <w:ins w:id="99" w:author="NASA" w:date="2022-06-03T20:19:00Z">
        <w:r w:rsidR="00C44BCC">
          <w:rPr>
            <w:rFonts w:ascii="Times New Roman" w:eastAsia="Times New Roman" w:hAnsi="Times New Roman" w:cs="Times New Roman"/>
            <w:sz w:val="24"/>
            <w:szCs w:val="20"/>
            <w:lang w:val="en-GB"/>
          </w:rPr>
          <w:t>.</w:t>
        </w:r>
      </w:ins>
      <w:ins w:id="100" w:author="USA" w:date="2022-05-10T14:27:00Z">
        <w:del w:id="101" w:author="NASA" w:date="2022-06-03T20:19:00Z">
          <w:r w:rsidRPr="00F62BD2" w:rsidDel="00C44BCC">
            <w:rPr>
              <w:rFonts w:ascii="Times New Roman" w:eastAsia="Times New Roman" w:hAnsi="Times New Roman" w:cs="Times New Roman"/>
              <w:sz w:val="24"/>
              <w:szCs w:val="20"/>
              <w:lang w:val="en-GB"/>
            </w:rPr>
            <w:delText>.</w:delText>
          </w:r>
          <w:bookmarkEnd w:id="80"/>
          <w:r w:rsidRPr="00F62BD2" w:rsidDel="00C44BCC">
            <w:rPr>
              <w:rFonts w:ascii="Times New Roman" w:eastAsia="Times New Roman" w:hAnsi="Times New Roman" w:cs="Times New Roman"/>
              <w:sz w:val="24"/>
              <w:szCs w:val="20"/>
              <w:lang w:val="en-GB"/>
            </w:rPr>
            <w:delText xml:space="preserve"> </w:delText>
          </w:r>
        </w:del>
      </w:ins>
      <w:ins w:id="102" w:author="NASA" w:date="2022-06-03T13:52:00Z">
        <w:r w:rsidR="00BE171F" w:rsidRPr="00BE171F">
          <w:rPr>
            <w:rFonts w:ascii="Times New Roman" w:eastAsia="Times New Roman" w:hAnsi="Times New Roman" w:cs="Times New Roman"/>
            <w:sz w:val="24"/>
            <w:szCs w:val="20"/>
            <w:lang w:val="en-GB"/>
          </w:rPr>
          <w:t xml:space="preserve"> passive service.</w:t>
        </w:r>
      </w:ins>
      <w:ins w:id="103" w:author="USA" w:date="2022-05-10T14:27:00Z">
        <w:del w:id="104" w:author="NASA" w:date="2022-06-03T13:52:00Z">
          <w:r w:rsidRPr="00F62BD2" w:rsidDel="00BE171F">
            <w:rPr>
              <w:rFonts w:ascii="Times New Roman" w:eastAsia="Times New Roman" w:hAnsi="Times New Roman" w:cs="Times New Roman"/>
              <w:sz w:val="24"/>
              <w:szCs w:val="20"/>
              <w:lang w:val="en-GB"/>
            </w:rPr>
            <w:delText xml:space="preserve">Noting that the number of clusters </w:delText>
          </w:r>
          <w:r w:rsidRPr="00F62BD2" w:rsidDel="00BE171F">
            <w:rPr>
              <w:rFonts w:ascii="Times New Roman" w:eastAsia="Times New Roman" w:hAnsi="Times New Roman" w:cs="Times New Roman"/>
              <w:sz w:val="24"/>
              <w:szCs w:val="20"/>
              <w:lang w:val="en-GB"/>
            </w:rPr>
            <w:lastRenderedPageBreak/>
            <w:delText>defined in operational scenarios (see section 4 of Document 5B/XXX Annex YY</w:delText>
          </w:r>
          <w:r w:rsidDel="00BE171F">
            <w:rPr>
              <w:rFonts w:ascii="Times New Roman" w:eastAsia="Times New Roman" w:hAnsi="Times New Roman" w:cs="Times New Roman"/>
              <w:sz w:val="24"/>
              <w:szCs w:val="20"/>
              <w:lang w:val="en-GB"/>
            </w:rPr>
            <w:delText>, table 5-</w:delText>
          </w:r>
        </w:del>
      </w:ins>
      <w:ins w:id="105" w:author="USA" w:date="2022-05-10T14:51:00Z">
        <w:del w:id="106" w:author="NASA" w:date="2022-06-03T13:52:00Z">
          <w:r w:rsidR="00A52FFB" w:rsidDel="00BE171F">
            <w:rPr>
              <w:rFonts w:ascii="Times New Roman" w:eastAsia="Times New Roman" w:hAnsi="Times New Roman" w:cs="Times New Roman"/>
              <w:sz w:val="24"/>
              <w:szCs w:val="20"/>
              <w:lang w:val="en-GB"/>
            </w:rPr>
            <w:delText>3</w:delText>
          </w:r>
        </w:del>
      </w:ins>
      <w:ins w:id="107" w:author="USA" w:date="2022-05-10T14:27:00Z">
        <w:del w:id="108" w:author="NASA" w:date="2022-06-03T13:52:00Z">
          <w:r w:rsidRPr="00F62BD2" w:rsidDel="00BE171F">
            <w:rPr>
              <w:rFonts w:ascii="Times New Roman" w:eastAsia="Times New Roman" w:hAnsi="Times New Roman" w:cs="Times New Roman"/>
              <w:sz w:val="24"/>
              <w:szCs w:val="20"/>
              <w:lang w:val="en-GB"/>
            </w:rPr>
            <w:delText xml:space="preserve">) are </w:delText>
          </w:r>
          <w:r w:rsidDel="00BE171F">
            <w:rPr>
              <w:rFonts w:ascii="Times New Roman" w:eastAsia="Times New Roman" w:hAnsi="Times New Roman" w:cs="Times New Roman"/>
              <w:sz w:val="24"/>
              <w:szCs w:val="20"/>
              <w:lang w:val="en-GB"/>
            </w:rPr>
            <w:delText>[higher/lower]</w:delText>
          </w:r>
          <w:r w:rsidRPr="00F62BD2" w:rsidDel="00BE171F">
            <w:rPr>
              <w:rFonts w:ascii="Times New Roman" w:eastAsia="Times New Roman" w:hAnsi="Times New Roman" w:cs="Times New Roman"/>
              <w:sz w:val="24"/>
              <w:szCs w:val="20"/>
              <w:lang w:val="en-GB"/>
            </w:rPr>
            <w:delText xml:space="preserve"> than these values.</w:delText>
          </w:r>
        </w:del>
      </w:ins>
    </w:p>
    <w:p w14:paraId="12DF7984" w14:textId="5E0CCA3D" w:rsidR="00FC5AB7" w:rsidRDefault="002F15F3" w:rsidP="00F62BD2">
      <w:pPr>
        <w:tabs>
          <w:tab w:val="left" w:pos="1134"/>
          <w:tab w:val="left" w:pos="1871"/>
          <w:tab w:val="left" w:pos="2268"/>
        </w:tabs>
        <w:overflowPunct w:val="0"/>
        <w:autoSpaceDE w:val="0"/>
        <w:autoSpaceDN w:val="0"/>
        <w:adjustRightInd w:val="0"/>
        <w:spacing w:before="120" w:line="240" w:lineRule="auto"/>
        <w:jc w:val="left"/>
        <w:textAlignment w:val="baseline"/>
        <w:rPr>
          <w:ins w:id="109" w:author="USA" w:date="2022-05-11T14:14:00Z"/>
          <w:rFonts w:ascii="Times New Roman" w:eastAsia="Times New Roman" w:hAnsi="Times New Roman" w:cs="Times New Roman"/>
          <w:sz w:val="24"/>
          <w:szCs w:val="20"/>
          <w:lang w:val="en-GB"/>
        </w:rPr>
      </w:pPr>
      <w:ins w:id="110" w:author="USA" w:date="2022-05-10T14:27:00Z">
        <w:r w:rsidRPr="00F62BD2">
          <w:rPr>
            <w:rFonts w:ascii="Times New Roman" w:eastAsia="Times New Roman" w:hAnsi="Times New Roman" w:cs="Times New Roman"/>
            <w:sz w:val="24"/>
            <w:szCs w:val="20"/>
            <w:lang w:val="en-GB"/>
          </w:rPr>
          <w:t xml:space="preserve">The majority of the contribution to this harmful interference from </w:t>
        </w:r>
        <w:del w:id="111" w:author="NASA" w:date="2022-06-03T13:52:00Z">
          <w:r w:rsidDel="00BE171F">
            <w:rPr>
              <w:rFonts w:ascii="Times New Roman" w:eastAsia="Times New Roman" w:hAnsi="Times New Roman" w:cs="Times New Roman"/>
              <w:sz w:val="24"/>
              <w:szCs w:val="20"/>
              <w:lang w:val="en-GB"/>
            </w:rPr>
            <w:delText>search and rescue</w:delText>
          </w:r>
        </w:del>
      </w:ins>
      <w:ins w:id="112" w:author="NASA" w:date="2022-06-03T13:52:00Z">
        <w:r w:rsidR="00BE171F">
          <w:rPr>
            <w:rFonts w:ascii="Times New Roman" w:eastAsia="Times New Roman" w:hAnsi="Times New Roman" w:cs="Times New Roman"/>
            <w:sz w:val="24"/>
            <w:szCs w:val="20"/>
            <w:lang w:val="en-GB"/>
          </w:rPr>
          <w:t xml:space="preserve">border </w:t>
        </w:r>
      </w:ins>
      <w:ins w:id="113" w:author="NASA" w:date="2022-06-03T20:20:00Z">
        <w:r w:rsidR="00C44BCC">
          <w:rPr>
            <w:rFonts w:ascii="Times New Roman" w:eastAsia="Times New Roman" w:hAnsi="Times New Roman" w:cs="Times New Roman"/>
            <w:sz w:val="24"/>
            <w:szCs w:val="20"/>
            <w:lang w:val="en-GB"/>
          </w:rPr>
          <w:t>surveillance</w:t>
        </w:r>
      </w:ins>
      <w:ins w:id="114" w:author="USA" w:date="2022-05-10T14:27:00Z">
        <w:r>
          <w:rPr>
            <w:rFonts w:ascii="Times New Roman" w:eastAsia="Times New Roman" w:hAnsi="Times New Roman" w:cs="Times New Roman"/>
            <w:sz w:val="24"/>
            <w:szCs w:val="20"/>
            <w:lang w:val="en-GB"/>
          </w:rPr>
          <w:t xml:space="preserve"> operations</w:t>
        </w:r>
        <w:r w:rsidRPr="00F62BD2">
          <w:rPr>
            <w:rFonts w:ascii="Times New Roman" w:eastAsia="Times New Roman" w:hAnsi="Times New Roman" w:cs="Times New Roman"/>
            <w:sz w:val="24"/>
            <w:szCs w:val="20"/>
            <w:lang w:val="en-GB"/>
          </w:rPr>
          <w:t xml:space="preserve"> </w:t>
        </w:r>
        <w:proofErr w:type="gramStart"/>
        <w:r w:rsidRPr="00F62BD2">
          <w:rPr>
            <w:rFonts w:ascii="Times New Roman" w:eastAsia="Times New Roman" w:hAnsi="Times New Roman" w:cs="Times New Roman"/>
            <w:sz w:val="24"/>
            <w:szCs w:val="20"/>
            <w:lang w:val="en-GB"/>
          </w:rPr>
          <w:t>comes</w:t>
        </w:r>
        <w:proofErr w:type="gramEnd"/>
        <w:r w:rsidRPr="00F62BD2">
          <w:rPr>
            <w:rFonts w:ascii="Times New Roman" w:eastAsia="Times New Roman" w:hAnsi="Times New Roman" w:cs="Times New Roman"/>
            <w:sz w:val="24"/>
            <w:szCs w:val="20"/>
            <w:lang w:val="en-GB"/>
          </w:rPr>
          <w:t xml:space="preserve"> from non-safety-of-life AMS </w:t>
        </w:r>
        <w:r>
          <w:rPr>
            <w:rFonts w:ascii="Times New Roman" w:eastAsia="Times New Roman" w:hAnsi="Times New Roman" w:cs="Times New Roman"/>
            <w:sz w:val="24"/>
            <w:szCs w:val="20"/>
            <w:lang w:val="en-GB"/>
          </w:rPr>
          <w:t>air-air</w:t>
        </w:r>
        <w:r w:rsidRPr="00F62BD2">
          <w:rPr>
            <w:rFonts w:ascii="Times New Roman" w:eastAsia="Times New Roman" w:hAnsi="Times New Roman" w:cs="Times New Roman"/>
            <w:sz w:val="24"/>
            <w:szCs w:val="20"/>
            <w:lang w:val="en-GB"/>
          </w:rPr>
          <w:t xml:space="preserve"> </w:t>
        </w:r>
      </w:ins>
      <w:ins w:id="115" w:author="NASA" w:date="2022-06-03T13:52:00Z">
        <w:r w:rsidR="00BE171F">
          <w:rPr>
            <w:rFonts w:ascii="Times New Roman" w:eastAsia="Times New Roman" w:hAnsi="Times New Roman" w:cs="Times New Roman"/>
            <w:sz w:val="24"/>
            <w:szCs w:val="20"/>
            <w:lang w:val="en-GB"/>
          </w:rPr>
          <w:t xml:space="preserve">relay return </w:t>
        </w:r>
      </w:ins>
      <w:ins w:id="116" w:author="USA" w:date="2022-05-10T14:27:00Z">
        <w:r w:rsidRPr="00F62BD2">
          <w:rPr>
            <w:rFonts w:ascii="Times New Roman" w:eastAsia="Times New Roman" w:hAnsi="Times New Roman" w:cs="Times New Roman"/>
            <w:sz w:val="24"/>
            <w:szCs w:val="20"/>
            <w:lang w:val="en-GB"/>
          </w:rPr>
          <w:t xml:space="preserve">systems operating immediately adjacent to the EESS (passive) band specifically within </w:t>
        </w:r>
        <w:del w:id="117" w:author="NASA" w:date="2022-06-03T13:52:00Z">
          <w:r w:rsidDel="00BE171F">
            <w:rPr>
              <w:rFonts w:ascii="Times New Roman" w:eastAsia="Times New Roman" w:hAnsi="Times New Roman" w:cs="Times New Roman"/>
              <w:sz w:val="24"/>
              <w:szCs w:val="20"/>
              <w:lang w:val="en-GB"/>
            </w:rPr>
            <w:delText>[XX</w:delText>
          </w:r>
        </w:del>
      </w:ins>
      <w:ins w:id="118" w:author="NASA" w:date="2022-06-03T13:52:00Z">
        <w:r w:rsidR="00BE171F">
          <w:rPr>
            <w:rFonts w:ascii="Times New Roman" w:eastAsia="Times New Roman" w:hAnsi="Times New Roman" w:cs="Times New Roman"/>
            <w:sz w:val="24"/>
            <w:szCs w:val="20"/>
            <w:lang w:val="en-GB"/>
          </w:rPr>
          <w:t>20</w:t>
        </w:r>
      </w:ins>
      <w:ins w:id="119" w:author="USA" w:date="2022-05-10T14:27:00Z">
        <w:del w:id="120" w:author="NASA" w:date="2022-06-03T13:52:00Z">
          <w:r w:rsidDel="00BE171F">
            <w:rPr>
              <w:rFonts w:ascii="Times New Roman" w:eastAsia="Times New Roman" w:hAnsi="Times New Roman" w:cs="Times New Roman"/>
              <w:sz w:val="24"/>
              <w:szCs w:val="20"/>
              <w:lang w:val="en-GB"/>
            </w:rPr>
            <w:delText>]</w:delText>
          </w:r>
        </w:del>
        <w:r w:rsidRPr="00F62BD2">
          <w:rPr>
            <w:rFonts w:ascii="Times New Roman" w:eastAsia="Times New Roman" w:hAnsi="Times New Roman" w:cs="Times New Roman"/>
            <w:sz w:val="24"/>
            <w:szCs w:val="20"/>
            <w:lang w:val="en-GB"/>
          </w:rPr>
          <w:t xml:space="preserve"> MHz of the band edge of the frequency band 22.21 GHz. </w:t>
        </w:r>
      </w:ins>
    </w:p>
    <w:p w14:paraId="369B793C" w14:textId="650B21C1" w:rsidR="00C45208" w:rsidRPr="00F62BD2" w:rsidRDefault="00C45208"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ins w:id="121" w:author="USA" w:date="2022-05-11T14:15:00Z">
        <w:del w:id="122" w:author="NASA" w:date="2022-06-03T13:52:00Z">
          <w:r w:rsidDel="00BE171F">
            <w:rPr>
              <w:rFonts w:ascii="Times New Roman" w:eastAsia="Times New Roman" w:hAnsi="Times New Roman" w:cs="Times New Roman"/>
              <w:sz w:val="24"/>
              <w:szCs w:val="20"/>
              <w:lang w:val="en-GB"/>
            </w:rPr>
            <w:delText>[US WP5B Note: The TBD values will be determined during this meeting period for final draft.]</w:delText>
          </w:r>
        </w:del>
      </w:ins>
    </w:p>
    <w:p w14:paraId="3E076DB2" w14:textId="7A158CFF" w:rsidR="00F62BD2" w:rsidRPr="00F62BD2" w:rsidRDefault="00C44BCC" w:rsidP="00F62BD2">
      <w:pPr>
        <w:tabs>
          <w:tab w:val="left" w:pos="1134"/>
          <w:tab w:val="left" w:pos="1871"/>
          <w:tab w:val="left" w:pos="2268"/>
        </w:tabs>
        <w:overflowPunct w:val="0"/>
        <w:autoSpaceDE w:val="0"/>
        <w:autoSpaceDN w:val="0"/>
        <w:adjustRightInd w:val="0"/>
        <w:spacing w:before="240" w:after="240" w:line="240" w:lineRule="auto"/>
        <w:jc w:val="left"/>
        <w:textAlignment w:val="baseline"/>
        <w:rPr>
          <w:rFonts w:ascii="Times New Roman" w:eastAsia="Times New Roman" w:hAnsi="Times New Roman" w:cs="Times New Roman"/>
          <w:i/>
          <w:iCs/>
          <w:sz w:val="24"/>
          <w:szCs w:val="20"/>
          <w:lang w:val="en-GB"/>
        </w:rPr>
      </w:pPr>
      <w:bookmarkStart w:id="123" w:name="_Hlk97039287"/>
      <w:ins w:id="124" w:author="NASA" w:date="2022-06-03T20:20:00Z">
        <w:r w:rsidRPr="00F62BD2" w:rsidDel="00C44BCC">
          <w:rPr>
            <w:rFonts w:ascii="Times New Roman" w:eastAsia="Times New Roman" w:hAnsi="Times New Roman" w:cs="Times New Roman"/>
            <w:i/>
            <w:iCs/>
            <w:sz w:val="24"/>
            <w:szCs w:val="20"/>
            <w:lang w:val="en-GB"/>
          </w:rPr>
          <w:t xml:space="preserve"> </w:t>
        </w:r>
      </w:ins>
      <w:del w:id="125" w:author="NASA" w:date="2022-06-03T20:20:00Z">
        <w:r w:rsidR="00F62BD2" w:rsidRPr="00F62BD2" w:rsidDel="00C44BCC">
          <w:rPr>
            <w:rFonts w:ascii="Times New Roman" w:eastAsia="Times New Roman" w:hAnsi="Times New Roman" w:cs="Times New Roman"/>
            <w:i/>
            <w:iCs/>
            <w:sz w:val="24"/>
            <w:szCs w:val="20"/>
            <w:lang w:val="en-GB"/>
          </w:rPr>
          <w:delText xml:space="preserve">Limiting the OOB emissions of the AMS to </w:delText>
        </w:r>
      </w:del>
      <w:del w:id="126" w:author="NASA" w:date="2022-06-03T13:54:00Z">
        <w:r w:rsidR="00F62BD2" w:rsidRPr="00F62BD2" w:rsidDel="00C60003">
          <w:rPr>
            <w:rFonts w:ascii="Times New Roman" w:eastAsia="Times New Roman" w:hAnsi="Times New Roman" w:cs="Times New Roman"/>
            <w:i/>
            <w:iCs/>
            <w:sz w:val="24"/>
            <w:szCs w:val="20"/>
            <w:lang w:val="en-GB"/>
          </w:rPr>
          <w:delText>[</w:delText>
        </w:r>
      </w:del>
      <w:del w:id="127" w:author="NASA" w:date="2022-06-03T13:53:00Z">
        <w:r w:rsidR="00F62BD2" w:rsidRPr="00F62BD2" w:rsidDel="00C60003">
          <w:rPr>
            <w:rFonts w:ascii="Times New Roman" w:eastAsia="Times New Roman" w:hAnsi="Times New Roman" w:cs="Times New Roman"/>
            <w:i/>
            <w:iCs/>
            <w:sz w:val="24"/>
            <w:szCs w:val="20"/>
            <w:lang w:val="en-GB"/>
          </w:rPr>
          <w:delText>XX </w:delText>
        </w:r>
      </w:del>
      <w:del w:id="128" w:author="NASA" w:date="2022-06-03T20:20:00Z">
        <w:r w:rsidR="00F62BD2" w:rsidRPr="00F62BD2" w:rsidDel="00C44BCC">
          <w:rPr>
            <w:rFonts w:ascii="Times New Roman" w:eastAsia="Times New Roman" w:hAnsi="Times New Roman" w:cs="Times New Roman"/>
            <w:i/>
            <w:iCs/>
            <w:sz w:val="24"/>
            <w:szCs w:val="20"/>
            <w:lang w:val="en-GB"/>
          </w:rPr>
          <w:delText>dBW/MHz</w:delText>
        </w:r>
      </w:del>
      <w:del w:id="129" w:author="NASA" w:date="2022-06-03T13:54:00Z">
        <w:r w:rsidR="00F62BD2" w:rsidRPr="00F62BD2" w:rsidDel="00C60003">
          <w:rPr>
            <w:rFonts w:ascii="Times New Roman" w:eastAsia="Times New Roman" w:hAnsi="Times New Roman" w:cs="Times New Roman"/>
            <w:i/>
            <w:iCs/>
            <w:sz w:val="24"/>
            <w:szCs w:val="20"/>
            <w:lang w:val="en-GB"/>
          </w:rPr>
          <w:delText>]</w:delText>
        </w:r>
      </w:del>
      <w:del w:id="130" w:author="NASA" w:date="2022-06-03T20:20:00Z">
        <w:r w:rsidR="00F62BD2" w:rsidRPr="00F62BD2" w:rsidDel="00C44BCC">
          <w:rPr>
            <w:rFonts w:ascii="Times New Roman" w:eastAsia="Times New Roman" w:hAnsi="Times New Roman" w:cs="Times New Roman"/>
            <w:i/>
            <w:iCs/>
            <w:sz w:val="24"/>
            <w:szCs w:val="20"/>
            <w:lang w:val="en-GB"/>
          </w:rPr>
          <w:delText xml:space="preserve"> would  ensure the protection of the EESS passive service.</w:delText>
        </w:r>
      </w:del>
      <w:bookmarkEnd w:id="123"/>
      <w:r w:rsidR="00F62BD2" w:rsidRPr="00F62BD2">
        <w:rPr>
          <w:rFonts w:ascii="Times New Roman" w:eastAsia="Times New Roman" w:hAnsi="Times New Roman" w:cs="Times New Roman"/>
          <w:i/>
          <w:iCs/>
          <w:sz w:val="24"/>
          <w:szCs w:val="20"/>
          <w:lang w:val="en-GB"/>
        </w:rPr>
        <w:t>[Note: The following text regards the sharing scenario 4.5 (Data networks above the clouds) but this study has not been finalized for consideration in the PDNR in section 4 of Document 5B/481, Annex 31.]</w:t>
      </w:r>
    </w:p>
    <w:p w14:paraId="3E081816" w14:textId="7954D023" w:rsid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ins w:id="131" w:author="NASA" w:date="2022-06-03T13:53:00Z"/>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 xml:space="preserve">The current studies A in Document 5B/481 Annex 31 section A2.3.3 show that sharing between non-safety AMS and EESS (passive) systems is not feasible for AMS scenarios such as </w:t>
      </w:r>
      <w:ins w:id="132" w:author="USA" w:date="2022-05-10T20:10:00Z">
        <w:r w:rsidR="00E52D90">
          <w:rPr>
            <w:rFonts w:ascii="Times New Roman" w:eastAsia="Times New Roman" w:hAnsi="Times New Roman" w:cs="Times New Roman"/>
            <w:sz w:val="24"/>
            <w:szCs w:val="20"/>
            <w:lang w:val="en-GB"/>
          </w:rPr>
          <w:t xml:space="preserve">described </w:t>
        </w:r>
      </w:ins>
      <w:r w:rsidRPr="00F62BD2">
        <w:rPr>
          <w:rFonts w:ascii="Times New Roman" w:eastAsia="Times New Roman" w:hAnsi="Times New Roman" w:cs="Times New Roman"/>
          <w:sz w:val="24"/>
          <w:szCs w:val="20"/>
          <w:lang w:val="en-GB"/>
        </w:rPr>
        <w:t>in section 4.5 (network above the cloud) due to the anticipated, out-of-band emission level from the non-safety AMS links operating in the frequency band 22.16-22.21 GHz region immediately adjacent to the EESS (passive) sensors operating in the frequency band 22.21-22.5 GHz</w:t>
      </w:r>
      <w:ins w:id="133" w:author="USA" w:date="2022-05-10T14:53:00Z">
        <w:r w:rsidR="00A52FFB">
          <w:rPr>
            <w:rFonts w:ascii="Times New Roman" w:eastAsia="Times New Roman" w:hAnsi="Times New Roman" w:cs="Times New Roman"/>
            <w:sz w:val="24"/>
            <w:szCs w:val="20"/>
            <w:lang w:val="en-GB"/>
          </w:rPr>
          <w:t xml:space="preserve"> (Return link)</w:t>
        </w:r>
      </w:ins>
      <w:r w:rsidRPr="00F62BD2">
        <w:rPr>
          <w:rFonts w:ascii="Times New Roman" w:eastAsia="Times New Roman" w:hAnsi="Times New Roman" w:cs="Times New Roman"/>
          <w:sz w:val="24"/>
          <w:szCs w:val="20"/>
          <w:lang w:val="en-GB"/>
        </w:rPr>
        <w:t xml:space="preserve">. </w:t>
      </w:r>
      <w:bookmarkStart w:id="134" w:name="_Hlk97039257"/>
      <w:del w:id="135" w:author="NASA" w:date="2022-06-03T20:20:00Z">
        <w:r w:rsidRPr="00F62BD2" w:rsidDel="00C44BCC">
          <w:rPr>
            <w:rFonts w:ascii="Times New Roman" w:eastAsia="Times New Roman" w:hAnsi="Times New Roman" w:cs="Times New Roman"/>
            <w:sz w:val="24"/>
            <w:szCs w:val="20"/>
            <w:lang w:val="en-GB"/>
          </w:rPr>
          <w:delText xml:space="preserve">It is necessary to limit the OOB emissions of the AMS to </w:delText>
        </w:r>
      </w:del>
      <w:del w:id="136" w:author="NASA" w:date="2022-06-03T13:53:00Z">
        <w:r w:rsidRPr="00F62BD2" w:rsidDel="00BE171F">
          <w:rPr>
            <w:rFonts w:ascii="Times New Roman" w:eastAsia="Times New Roman" w:hAnsi="Times New Roman" w:cs="Times New Roman"/>
            <w:sz w:val="24"/>
            <w:szCs w:val="20"/>
            <w:lang w:val="en-GB"/>
          </w:rPr>
          <w:delText>[YY</w:delText>
        </w:r>
      </w:del>
      <w:del w:id="137" w:author="NASA" w:date="2022-06-03T20:20:00Z">
        <w:r w:rsidRPr="00F62BD2" w:rsidDel="00C44BCC">
          <w:rPr>
            <w:rFonts w:ascii="Times New Roman" w:eastAsia="Times New Roman" w:hAnsi="Times New Roman" w:cs="Times New Roman"/>
            <w:sz w:val="24"/>
            <w:szCs w:val="20"/>
            <w:lang w:val="en-GB"/>
          </w:rPr>
          <w:delText> dBW/MHz</w:delText>
        </w:r>
      </w:del>
      <w:del w:id="138" w:author="NASA" w:date="2022-06-03T13:53:00Z">
        <w:r w:rsidRPr="00F62BD2" w:rsidDel="00BE171F">
          <w:rPr>
            <w:rFonts w:ascii="Times New Roman" w:eastAsia="Times New Roman" w:hAnsi="Times New Roman" w:cs="Times New Roman"/>
            <w:sz w:val="24"/>
            <w:szCs w:val="20"/>
            <w:lang w:val="en-GB"/>
          </w:rPr>
          <w:delText>]</w:delText>
        </w:r>
      </w:del>
      <w:del w:id="139" w:author="NASA" w:date="2022-06-03T20:20:00Z">
        <w:r w:rsidRPr="00F62BD2" w:rsidDel="00C44BCC">
          <w:rPr>
            <w:rFonts w:ascii="Times New Roman" w:eastAsia="Times New Roman" w:hAnsi="Times New Roman" w:cs="Times New Roman"/>
            <w:sz w:val="24"/>
            <w:szCs w:val="20"/>
            <w:lang w:val="en-GB"/>
          </w:rPr>
          <w:delText xml:space="preserve"> in order to ensure the protection of the EESS (passive) service.</w:delText>
        </w:r>
      </w:del>
      <w:bookmarkEnd w:id="134"/>
    </w:p>
    <w:p w14:paraId="4C9A34FA" w14:textId="2BB77BB9" w:rsidR="00BE171F" w:rsidRDefault="00BE171F" w:rsidP="00F62BD2">
      <w:pPr>
        <w:tabs>
          <w:tab w:val="left" w:pos="1134"/>
          <w:tab w:val="left" w:pos="1871"/>
          <w:tab w:val="left" w:pos="2268"/>
        </w:tabs>
        <w:overflowPunct w:val="0"/>
        <w:autoSpaceDE w:val="0"/>
        <w:autoSpaceDN w:val="0"/>
        <w:adjustRightInd w:val="0"/>
        <w:spacing w:before="120" w:line="240" w:lineRule="auto"/>
        <w:jc w:val="left"/>
        <w:textAlignment w:val="baseline"/>
        <w:rPr>
          <w:ins w:id="140" w:author="NASA" w:date="2022-06-03T20:20:00Z"/>
          <w:rFonts w:ascii="Times New Roman" w:eastAsia="Times New Roman" w:hAnsi="Times New Roman" w:cs="Times New Roman"/>
          <w:sz w:val="24"/>
          <w:szCs w:val="20"/>
          <w:lang w:val="en-GB"/>
        </w:rPr>
      </w:pPr>
      <w:proofErr w:type="gramStart"/>
      <w:ins w:id="141" w:author="NASA" w:date="2022-06-03T13:53:00Z">
        <w:r w:rsidRPr="00BE171F">
          <w:rPr>
            <w:rFonts w:ascii="Times New Roman" w:eastAsia="Times New Roman" w:hAnsi="Times New Roman" w:cs="Times New Roman"/>
            <w:sz w:val="24"/>
            <w:szCs w:val="20"/>
            <w:lang w:val="en-GB"/>
          </w:rPr>
          <w:t>The majority of</w:t>
        </w:r>
        <w:proofErr w:type="gramEnd"/>
        <w:r w:rsidRPr="00BE171F">
          <w:rPr>
            <w:rFonts w:ascii="Times New Roman" w:eastAsia="Times New Roman" w:hAnsi="Times New Roman" w:cs="Times New Roman"/>
            <w:sz w:val="24"/>
            <w:szCs w:val="20"/>
            <w:lang w:val="en-GB"/>
          </w:rPr>
          <w:t xml:space="preserve"> the contribution to this harmful interference from data networks above the clouds operations comes from non-safety-of-life AMS air-air relay forward systems operating immediately adjacent to the EESS (passive) band specifically within 80 MHz of the band edge of the frequency band 22.21 GHz.</w:t>
        </w:r>
      </w:ins>
    </w:p>
    <w:p w14:paraId="391241D2" w14:textId="692DF595" w:rsidR="00C44BCC" w:rsidRPr="00F62BD2" w:rsidRDefault="00C44BCC"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ins w:id="142" w:author="NASA" w:date="2022-06-03T20:20:00Z">
        <w:r>
          <w:rPr>
            <w:rFonts w:ascii="Times New Roman" w:eastAsia="Times New Roman" w:hAnsi="Times New Roman" w:cs="Times New Roman"/>
            <w:sz w:val="24"/>
            <w:szCs w:val="20"/>
            <w:lang w:val="en-GB"/>
          </w:rPr>
          <w:t xml:space="preserve">Taking into account all scenarios under consideration by the non-safety-of-life AMS </w:t>
        </w:r>
      </w:ins>
      <w:ins w:id="143" w:author="NASA" w:date="2022-06-03T20:21:00Z">
        <w:r>
          <w:rPr>
            <w:rFonts w:ascii="Times New Roman" w:eastAsia="Times New Roman" w:hAnsi="Times New Roman" w:cs="Times New Roman"/>
            <w:sz w:val="24"/>
            <w:szCs w:val="20"/>
            <w:lang w:val="en-GB"/>
          </w:rPr>
          <w:t>configurations,</w:t>
        </w:r>
        <w:r w:rsidRPr="00C44BCC">
          <w:rPr>
            <w:rFonts w:ascii="Times New Roman" w:eastAsia="Times New Roman" w:hAnsi="Times New Roman" w:cs="Times New Roman"/>
            <w:sz w:val="24"/>
            <w:szCs w:val="20"/>
            <w:lang w:val="en-GB"/>
          </w:rPr>
          <w:t xml:space="preserve"> </w:t>
        </w:r>
        <w:r>
          <w:rPr>
            <w:rFonts w:ascii="Times New Roman" w:eastAsia="Times New Roman" w:hAnsi="Times New Roman" w:cs="Times New Roman"/>
            <w:sz w:val="24"/>
            <w:szCs w:val="20"/>
            <w:lang w:val="en-GB"/>
          </w:rPr>
          <w:t>i</w:t>
        </w:r>
        <w:r w:rsidRPr="00BE171F">
          <w:rPr>
            <w:rFonts w:ascii="Times New Roman" w:eastAsia="Times New Roman" w:hAnsi="Times New Roman" w:cs="Times New Roman"/>
            <w:sz w:val="24"/>
            <w:szCs w:val="20"/>
            <w:lang w:val="en-GB"/>
          </w:rPr>
          <w:t xml:space="preserve">t is necessary to limit the OOB emissions of the AMS to </w:t>
        </w:r>
        <w:r w:rsidRPr="00C44BCC">
          <w:rPr>
            <w:rFonts w:ascii="Times New Roman" w:eastAsia="Times New Roman" w:hAnsi="Times New Roman" w:cs="Times New Roman"/>
            <w:sz w:val="24"/>
            <w:szCs w:val="20"/>
            <w:lang w:val="en-GB"/>
          </w:rPr>
          <w:t xml:space="preserve">-37 </w:t>
        </w:r>
        <w:proofErr w:type="spellStart"/>
        <w:r w:rsidRPr="00C44BCC">
          <w:rPr>
            <w:rFonts w:ascii="Times New Roman" w:eastAsia="Times New Roman" w:hAnsi="Times New Roman" w:cs="Times New Roman"/>
            <w:sz w:val="24"/>
            <w:szCs w:val="20"/>
            <w:lang w:val="en-GB"/>
          </w:rPr>
          <w:t>dBW</w:t>
        </w:r>
        <w:proofErr w:type="spellEnd"/>
        <w:r w:rsidRPr="00C44BCC">
          <w:rPr>
            <w:rFonts w:ascii="Times New Roman" w:eastAsia="Times New Roman" w:hAnsi="Times New Roman" w:cs="Times New Roman"/>
            <w:sz w:val="24"/>
            <w:szCs w:val="20"/>
            <w:lang w:val="en-GB"/>
          </w:rPr>
          <w:t xml:space="preserve">/100MHz for operations </w:t>
        </w:r>
      </w:ins>
      <w:ins w:id="144" w:author="NASA" w:date="2022-06-03T20:22:00Z">
        <w:r>
          <w:rPr>
            <w:rFonts w:ascii="Times New Roman" w:eastAsia="Times New Roman" w:hAnsi="Times New Roman" w:cs="Times New Roman"/>
            <w:sz w:val="24"/>
            <w:szCs w:val="20"/>
            <w:lang w:val="en-GB"/>
          </w:rPr>
          <w:t xml:space="preserve">less than 100 MHz </w:t>
        </w:r>
      </w:ins>
      <w:ins w:id="145" w:author="NASA" w:date="2022-06-03T20:23:00Z">
        <w:r>
          <w:rPr>
            <w:rFonts w:ascii="Times New Roman" w:eastAsia="Times New Roman" w:hAnsi="Times New Roman" w:cs="Times New Roman"/>
            <w:sz w:val="24"/>
            <w:szCs w:val="20"/>
            <w:lang w:val="en-GB"/>
          </w:rPr>
          <w:t>in offset to</w:t>
        </w:r>
      </w:ins>
      <w:ins w:id="146" w:author="NASA" w:date="2022-06-03T20:22:00Z">
        <w:r>
          <w:rPr>
            <w:rFonts w:ascii="Times New Roman" w:eastAsia="Times New Roman" w:hAnsi="Times New Roman" w:cs="Times New Roman"/>
            <w:sz w:val="24"/>
            <w:szCs w:val="20"/>
            <w:lang w:val="en-GB"/>
          </w:rPr>
          <w:t xml:space="preserve"> the</w:t>
        </w:r>
      </w:ins>
      <w:ins w:id="147" w:author="NASA" w:date="2022-06-03T20:21:00Z">
        <w:r w:rsidRPr="00C44BCC">
          <w:rPr>
            <w:rFonts w:ascii="Times New Roman" w:eastAsia="Times New Roman" w:hAnsi="Times New Roman" w:cs="Times New Roman"/>
            <w:sz w:val="24"/>
            <w:szCs w:val="20"/>
            <w:lang w:val="en-GB"/>
          </w:rPr>
          <w:t xml:space="preserve"> band edge </w:t>
        </w:r>
        <w:r w:rsidRPr="00BE171F">
          <w:rPr>
            <w:rFonts w:ascii="Times New Roman" w:eastAsia="Times New Roman" w:hAnsi="Times New Roman" w:cs="Times New Roman"/>
            <w:sz w:val="24"/>
            <w:szCs w:val="20"/>
            <w:lang w:val="en-GB"/>
          </w:rPr>
          <w:t xml:space="preserve">in order to ensure the protection </w:t>
        </w:r>
        <w:proofErr w:type="gramStart"/>
        <w:r w:rsidRPr="00BE171F">
          <w:rPr>
            <w:rFonts w:ascii="Times New Roman" w:eastAsia="Times New Roman" w:hAnsi="Times New Roman" w:cs="Times New Roman"/>
            <w:sz w:val="24"/>
            <w:szCs w:val="20"/>
            <w:lang w:val="en-GB"/>
          </w:rPr>
          <w:t>of  the</w:t>
        </w:r>
        <w:proofErr w:type="gramEnd"/>
        <w:r w:rsidRPr="00BE171F">
          <w:rPr>
            <w:rFonts w:ascii="Times New Roman" w:eastAsia="Times New Roman" w:hAnsi="Times New Roman" w:cs="Times New Roman"/>
            <w:sz w:val="24"/>
            <w:szCs w:val="20"/>
            <w:lang w:val="en-GB"/>
          </w:rPr>
          <w:t xml:space="preserve"> EESS passive service.</w:t>
        </w:r>
      </w:ins>
    </w:p>
    <w:p w14:paraId="5790D656"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Study B is a Monte-Carlo study. It shows that the protection criterion of EESS systems operating in 22.21-22.5 GHz is not exceeded, in any of the studied operational scenarios.</w:t>
      </w:r>
    </w:p>
    <w:p w14:paraId="6A7B92FB" w14:textId="77777777" w:rsidR="00F62BD2" w:rsidRPr="00F62BD2" w:rsidRDefault="00F62BD2" w:rsidP="00F62BD2">
      <w:pPr>
        <w:keepNext/>
        <w:keepLines/>
        <w:tabs>
          <w:tab w:val="left" w:pos="1871"/>
          <w:tab w:val="left" w:pos="2268"/>
        </w:tabs>
        <w:overflowPunct w:val="0"/>
        <w:autoSpaceDE w:val="0"/>
        <w:autoSpaceDN w:val="0"/>
        <w:adjustRightInd w:val="0"/>
        <w:spacing w:before="200" w:line="240" w:lineRule="auto"/>
        <w:ind w:left="1134" w:hanging="1134"/>
        <w:jc w:val="left"/>
        <w:textAlignment w:val="baseline"/>
        <w:outlineLvl w:val="2"/>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2/1.10/3.3.10</w:t>
      </w:r>
      <w:r w:rsidRPr="00F62BD2">
        <w:rPr>
          <w:rFonts w:ascii="Times New Roman" w:eastAsia="Times New Roman" w:hAnsi="Times New Roman" w:cs="Times New Roman"/>
          <w:b/>
          <w:sz w:val="24"/>
          <w:szCs w:val="20"/>
          <w:lang w:val="en-GB"/>
        </w:rPr>
        <w:tab/>
        <w:t>Space Research service operating in the frequency band 22.21-22.5 GHz</w:t>
      </w:r>
    </w:p>
    <w:p w14:paraId="21C29D0C"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r w:rsidRPr="00F62BD2">
        <w:rPr>
          <w:rFonts w:ascii="Times New Roman" w:eastAsia="Times New Roman" w:hAnsi="Times New Roman" w:cs="Times New Roman"/>
          <w:sz w:val="24"/>
          <w:szCs w:val="20"/>
          <w:lang w:val="en-GB"/>
        </w:rPr>
        <w:t>No characteristics were available regarding the Space Research Service. Hence, no study was performed.</w:t>
      </w:r>
    </w:p>
    <w:p w14:paraId="420FA47C"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eastAsia="ja-JP"/>
        </w:rPr>
      </w:pPr>
      <w:r w:rsidRPr="00F62BD2">
        <w:rPr>
          <w:rFonts w:ascii="Times New Roman" w:eastAsia="Times New Roman" w:hAnsi="Times New Roman" w:cs="Times New Roman"/>
          <w:b/>
          <w:sz w:val="28"/>
          <w:szCs w:val="20"/>
          <w:lang w:val="en-GB"/>
        </w:rPr>
        <w:t>2/1.10/4</w:t>
      </w:r>
      <w:r w:rsidRPr="00F62BD2">
        <w:rPr>
          <w:rFonts w:ascii="Times New Roman" w:eastAsia="Times New Roman" w:hAnsi="Times New Roman" w:cs="Times New Roman"/>
          <w:b/>
          <w:sz w:val="28"/>
          <w:szCs w:val="20"/>
          <w:lang w:val="en-GB"/>
        </w:rPr>
        <w:tab/>
      </w:r>
      <w:r w:rsidRPr="00F62BD2">
        <w:rPr>
          <w:rFonts w:ascii="Times New Roman" w:eastAsia="Times New Roman" w:hAnsi="Times New Roman" w:cs="Times New Roman"/>
          <w:b/>
          <w:sz w:val="28"/>
          <w:szCs w:val="20"/>
          <w:lang w:val="en-GB"/>
        </w:rPr>
        <w:tab/>
        <w:t>Methods to satisfy the agenda item</w:t>
      </w:r>
    </w:p>
    <w:p w14:paraId="6D25FBB1"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2/1.10/4.1</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 xml:space="preserve">Method A: </w:t>
      </w:r>
      <w:r w:rsidRPr="00F62BD2">
        <w:rPr>
          <w:rFonts w:ascii="Times New Roman" w:eastAsia="Times New Roman" w:hAnsi="Times New Roman" w:cs="Times New Roman"/>
          <w:b/>
          <w:bCs/>
          <w:sz w:val="24"/>
          <w:szCs w:val="24"/>
          <w:lang w:val="en-GB"/>
        </w:rPr>
        <w:t xml:space="preserve">No </w:t>
      </w:r>
      <w:r w:rsidRPr="00F62BD2">
        <w:rPr>
          <w:rFonts w:ascii="Times New Roman" w:eastAsia="Times New Roman" w:hAnsi="Times New Roman" w:cs="Times New Roman"/>
          <w:b/>
          <w:sz w:val="24"/>
          <w:szCs w:val="20"/>
          <w:lang w:val="en-GB"/>
        </w:rPr>
        <w:t>change to Radio Regulations</w:t>
      </w:r>
    </w:p>
    <w:p w14:paraId="65359C8D" w14:textId="77777777" w:rsidR="00F62BD2" w:rsidRPr="00F62BD2" w:rsidRDefault="00F62BD2" w:rsidP="00F62BD2">
      <w:pPr>
        <w:tabs>
          <w:tab w:val="left" w:pos="1134"/>
          <w:tab w:val="left" w:pos="1871"/>
          <w:tab w:val="left" w:pos="2268"/>
        </w:tabs>
        <w:overflowPunct w:val="0"/>
        <w:autoSpaceDE w:val="0"/>
        <w:autoSpaceDN w:val="0"/>
        <w:adjustRightInd w:val="0"/>
        <w:spacing w:before="240" w:after="240" w:line="240" w:lineRule="auto"/>
        <w:jc w:val="left"/>
        <w:textAlignment w:val="baseline"/>
        <w:rPr>
          <w:rFonts w:ascii="Times New Roman" w:eastAsia="Times New Roman" w:hAnsi="Times New Roman" w:cs="Times New Roman"/>
          <w:i/>
          <w:iCs/>
          <w:sz w:val="24"/>
          <w:szCs w:val="20"/>
          <w:lang w:val="en-GB"/>
        </w:rPr>
      </w:pPr>
      <w:r w:rsidRPr="00F62BD2">
        <w:rPr>
          <w:rFonts w:ascii="Times New Roman" w:eastAsia="Times New Roman" w:hAnsi="Times New Roman" w:cs="Times New Roman"/>
          <w:iCs/>
          <w:sz w:val="24"/>
          <w:szCs w:val="20"/>
          <w:lang w:val="en-GB"/>
        </w:rPr>
        <w:t xml:space="preserve">This method proposes no </w:t>
      </w:r>
      <w:r w:rsidRPr="00F62BD2">
        <w:rPr>
          <w:rFonts w:ascii="Times New Roman" w:eastAsia="Times New Roman" w:hAnsi="Times New Roman" w:cs="Times New Roman"/>
          <w:bCs/>
          <w:sz w:val="24"/>
          <w:szCs w:val="24"/>
          <w:lang w:val="en-GB"/>
        </w:rPr>
        <w:t>changes</w:t>
      </w:r>
      <w:r w:rsidRPr="00F62BD2">
        <w:rPr>
          <w:rFonts w:ascii="Times New Roman" w:eastAsia="Times New Roman" w:hAnsi="Times New Roman" w:cs="Times New Roman"/>
          <w:iCs/>
          <w:sz w:val="24"/>
          <w:szCs w:val="20"/>
          <w:lang w:val="en-GB"/>
        </w:rPr>
        <w:t xml:space="preserve"> to the Radio Regulations</w:t>
      </w:r>
      <w:r w:rsidRPr="00F62BD2">
        <w:rPr>
          <w:rFonts w:ascii="Times New Roman" w:eastAsia="Times New Roman" w:hAnsi="Times New Roman" w:cs="Times New Roman"/>
          <w:bCs/>
          <w:i/>
          <w:iCs/>
          <w:sz w:val="24"/>
          <w:szCs w:val="24"/>
          <w:lang w:val="en-GB"/>
        </w:rPr>
        <w:t xml:space="preserve"> </w:t>
      </w:r>
      <w:r w:rsidRPr="00F62BD2">
        <w:rPr>
          <w:rFonts w:ascii="Times New Roman" w:eastAsia="Times New Roman" w:hAnsi="Times New Roman" w:cs="Times New Roman"/>
          <w:bCs/>
          <w:sz w:val="24"/>
          <w:szCs w:val="24"/>
          <w:lang w:val="en-GB"/>
        </w:rPr>
        <w:t>for the</w:t>
      </w:r>
      <w:r w:rsidRPr="00F62BD2">
        <w:rPr>
          <w:rFonts w:ascii="Times New Roman" w:eastAsia="Times New Roman" w:hAnsi="Times New Roman" w:cs="Times New Roman"/>
          <w:bCs/>
          <w:i/>
          <w:iCs/>
          <w:sz w:val="24"/>
          <w:szCs w:val="24"/>
          <w:lang w:val="en-GB"/>
        </w:rPr>
        <w:t xml:space="preserve"> </w:t>
      </w:r>
      <w:r w:rsidRPr="00F62BD2">
        <w:rPr>
          <w:rFonts w:ascii="Times New Roman" w:eastAsia="Times New Roman" w:hAnsi="Times New Roman" w:cs="Times New Roman"/>
          <w:sz w:val="24"/>
          <w:szCs w:val="20"/>
          <w:lang w:val="en-GB"/>
        </w:rPr>
        <w:t xml:space="preserve">frequency </w:t>
      </w:r>
      <w:r w:rsidRPr="00F62BD2">
        <w:rPr>
          <w:rFonts w:ascii="Times New Roman" w:eastAsia="Times New Roman" w:hAnsi="Times New Roman" w:cs="Times New Roman"/>
          <w:iCs/>
          <w:sz w:val="24"/>
          <w:szCs w:val="20"/>
          <w:lang w:val="en-GB"/>
        </w:rPr>
        <w:t>bands 15.4-15.7 GHz</w:t>
      </w:r>
      <w:r w:rsidRPr="00F62BD2">
        <w:rPr>
          <w:rFonts w:ascii="Times New Roman" w:eastAsia="Times New Roman" w:hAnsi="Times New Roman" w:cs="Times New Roman"/>
          <w:i/>
          <w:iCs/>
          <w:sz w:val="24"/>
          <w:szCs w:val="20"/>
          <w:lang w:val="en-GB"/>
        </w:rPr>
        <w:t xml:space="preserve"> </w:t>
      </w:r>
      <w:r w:rsidRPr="00F62BD2">
        <w:rPr>
          <w:rFonts w:ascii="Times New Roman" w:eastAsia="Times New Roman" w:hAnsi="Times New Roman" w:cs="Times New Roman"/>
          <w:iCs/>
          <w:sz w:val="24"/>
          <w:szCs w:val="20"/>
          <w:lang w:val="en-GB"/>
        </w:rPr>
        <w:t>and 22-22.21 GHz.</w:t>
      </w:r>
    </w:p>
    <w:p w14:paraId="54C3B2C0"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871" w:hanging="1871"/>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lastRenderedPageBreak/>
        <w:t>2/1.10/4.2</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Method B: New aeronautical mobile service allocation in the frequency bands 15.4-15.7 GHz and 22-22.21 GHz</w:t>
      </w:r>
    </w:p>
    <w:p w14:paraId="72AD4E4F" w14:textId="77777777" w:rsidR="00F62BD2" w:rsidRPr="00F62BD2" w:rsidRDefault="00F62BD2" w:rsidP="00F62BD2">
      <w:pPr>
        <w:tabs>
          <w:tab w:val="left" w:pos="1134"/>
          <w:tab w:val="left" w:pos="1871"/>
          <w:tab w:val="left" w:pos="2268"/>
        </w:tabs>
        <w:overflowPunct w:val="0"/>
        <w:autoSpaceDE w:val="0"/>
        <w:autoSpaceDN w:val="0"/>
        <w:adjustRightInd w:val="0"/>
        <w:spacing w:before="120" w:line="240" w:lineRule="auto"/>
        <w:jc w:val="left"/>
        <w:textAlignment w:val="baseline"/>
        <w:rPr>
          <w:rFonts w:ascii="Times New Roman" w:eastAsia="Times New Roman" w:hAnsi="Times New Roman" w:cs="Times New Roman"/>
          <w:bCs/>
          <w:sz w:val="24"/>
          <w:szCs w:val="24"/>
          <w:lang w:val="en-GB"/>
        </w:rPr>
      </w:pPr>
      <w:r w:rsidRPr="00F62BD2">
        <w:rPr>
          <w:rFonts w:ascii="Times New Roman" w:eastAsia="Times New Roman" w:hAnsi="Times New Roman" w:cs="Times New Roman"/>
          <w:sz w:val="24"/>
          <w:szCs w:val="20"/>
          <w:lang w:val="en-GB"/>
        </w:rPr>
        <w:t>This method proposes to add an AMS allocation in the frequency band 15.4-15.7 GHz with an associated footnote, and to remove the exception to aeronautical mobile service of the MOBILE allocation in the frequency band 22-22.21 GHz, and to add an associated footnote.</w:t>
      </w:r>
    </w:p>
    <w:p w14:paraId="7DA20F60"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80" w:line="240" w:lineRule="auto"/>
        <w:ind w:left="1134" w:hanging="1134"/>
        <w:jc w:val="left"/>
        <w:textAlignment w:val="baseline"/>
        <w:outlineLvl w:val="0"/>
        <w:rPr>
          <w:rFonts w:ascii="Times New Roman" w:eastAsia="Times New Roman" w:hAnsi="Times New Roman" w:cs="Times New Roman"/>
          <w:b/>
          <w:sz w:val="28"/>
          <w:szCs w:val="20"/>
          <w:lang w:val="en-GB"/>
        </w:rPr>
      </w:pPr>
      <w:r w:rsidRPr="00F62BD2">
        <w:rPr>
          <w:rFonts w:ascii="Times New Roman" w:eastAsia="Times New Roman" w:hAnsi="Times New Roman" w:cs="Times New Roman"/>
          <w:b/>
          <w:sz w:val="28"/>
          <w:szCs w:val="20"/>
          <w:lang w:val="en-GB"/>
        </w:rPr>
        <w:t>2/1.10/5</w:t>
      </w:r>
      <w:r w:rsidRPr="00F62BD2">
        <w:rPr>
          <w:rFonts w:ascii="Times New Roman" w:eastAsia="Times New Roman" w:hAnsi="Times New Roman" w:cs="Times New Roman"/>
          <w:b/>
          <w:sz w:val="28"/>
          <w:szCs w:val="20"/>
          <w:lang w:val="en-GB"/>
        </w:rPr>
        <w:tab/>
      </w:r>
      <w:r w:rsidRPr="00F62BD2">
        <w:rPr>
          <w:rFonts w:ascii="Times New Roman" w:eastAsia="Times New Roman" w:hAnsi="Times New Roman" w:cs="Times New Roman"/>
          <w:b/>
          <w:sz w:val="28"/>
          <w:szCs w:val="20"/>
          <w:lang w:val="en-GB"/>
        </w:rPr>
        <w:tab/>
        <w:t>Regulatory and procedural considerations</w:t>
      </w:r>
    </w:p>
    <w:p w14:paraId="4D34DE9E"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2/1.10/5.1</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For Method A: No change to Radio Regulations</w:t>
      </w:r>
    </w:p>
    <w:p w14:paraId="004D4046"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w:eastAsia="Times New Roman" w:hAnsi="Times New Roman Bold" w:cs="Times New Roman"/>
          <w:b/>
          <w:sz w:val="24"/>
          <w:szCs w:val="20"/>
          <w:lang w:val="en-GB"/>
        </w:rPr>
      </w:pPr>
      <w:r w:rsidRPr="00F62BD2">
        <w:rPr>
          <w:rFonts w:ascii="Times New Roman" w:eastAsia="Times New Roman" w:hAnsi="Times New Roman Bold" w:cs="Times New Roman"/>
          <w:b/>
          <w:sz w:val="24"/>
          <w:szCs w:val="20"/>
          <w:lang w:val="en-GB"/>
        </w:rPr>
        <w:t xml:space="preserve">NOC </w:t>
      </w:r>
    </w:p>
    <w:p w14:paraId="2EA76DFC"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w:eastAsia="Times New Roman" w:hAnsi="Times New Roman" w:cs="Times New Roman"/>
          <w:caps/>
          <w:sz w:val="28"/>
          <w:szCs w:val="20"/>
          <w:lang w:val="en-GB"/>
        </w:rPr>
      </w:pPr>
      <w:r w:rsidRPr="00F62BD2">
        <w:rPr>
          <w:rFonts w:ascii="Times New Roman" w:eastAsia="Times New Roman" w:hAnsi="Times New Roman" w:cs="Times New Roman"/>
          <w:caps/>
          <w:sz w:val="28"/>
          <w:szCs w:val="20"/>
          <w:lang w:val="en-GB"/>
        </w:rPr>
        <w:t>Articles</w:t>
      </w:r>
    </w:p>
    <w:p w14:paraId="68332AFF"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0E0567AF"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w:eastAsia="Times New Roman" w:hAnsi="Times New Roman Bold" w:cs="Times New Roman"/>
          <w:b/>
          <w:sz w:val="24"/>
          <w:szCs w:val="20"/>
          <w:lang w:val="en-GB"/>
        </w:rPr>
      </w:pPr>
      <w:r w:rsidRPr="00F62BD2">
        <w:rPr>
          <w:rFonts w:ascii="Times New Roman" w:eastAsia="Times New Roman" w:hAnsi="Times New Roman Bold" w:cs="Times New Roman"/>
          <w:b/>
          <w:sz w:val="24"/>
          <w:szCs w:val="20"/>
          <w:lang w:val="en-GB"/>
        </w:rPr>
        <w:t xml:space="preserve">NOC </w:t>
      </w:r>
    </w:p>
    <w:p w14:paraId="00675F66"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480" w:after="80" w:line="240" w:lineRule="auto"/>
        <w:textAlignment w:val="baseline"/>
        <w:rPr>
          <w:rFonts w:ascii="Times New Roman" w:eastAsia="Times New Roman" w:hAnsi="Times New Roman" w:cs="Times New Roman"/>
          <w:caps/>
          <w:sz w:val="28"/>
          <w:szCs w:val="20"/>
          <w:lang w:val="en-GB"/>
        </w:rPr>
      </w:pPr>
      <w:r w:rsidRPr="00F62BD2">
        <w:rPr>
          <w:rFonts w:ascii="Times New Roman" w:eastAsia="Times New Roman" w:hAnsi="Times New Roman" w:cs="Times New Roman"/>
          <w:caps/>
          <w:sz w:val="28"/>
          <w:szCs w:val="20"/>
          <w:lang w:val="en-GB"/>
        </w:rPr>
        <w:t>APPENDICIES</w:t>
      </w:r>
    </w:p>
    <w:p w14:paraId="18C36FB9"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1CA1D15F"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871" w:hanging="1871"/>
        <w:jc w:val="left"/>
        <w:textAlignment w:val="baseline"/>
        <w:outlineLvl w:val="1"/>
        <w:rPr>
          <w:rFonts w:ascii="Times New Roman" w:eastAsia="Times New Roman" w:hAnsi="Times New Roman" w:cs="Times New Roman"/>
          <w:b/>
          <w:sz w:val="24"/>
          <w:szCs w:val="20"/>
          <w:lang w:val="en-GB"/>
        </w:rPr>
      </w:pPr>
      <w:bookmarkStart w:id="148" w:name="_Hlk99549427"/>
      <w:r w:rsidRPr="00F62BD2">
        <w:rPr>
          <w:rFonts w:ascii="Times New Roman" w:eastAsia="Times New Roman" w:hAnsi="Times New Roman" w:cs="Times New Roman"/>
          <w:b/>
          <w:sz w:val="24"/>
          <w:szCs w:val="20"/>
          <w:lang w:val="en-GB"/>
        </w:rPr>
        <w:lastRenderedPageBreak/>
        <w:t>2/1.10/5.2</w:t>
      </w:r>
      <w:bookmarkEnd w:id="148"/>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For Method B: New aeronautical mobile service allocation in the frequency bands 15.4-15.7 GHz and 22-22.21 GHz</w:t>
      </w:r>
    </w:p>
    <w:p w14:paraId="06E9DE19"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w:eastAsia="Times New Roman" w:hAnsi="Times New Roman" w:cs="Times New Roman"/>
          <w:caps/>
          <w:sz w:val="28"/>
          <w:szCs w:val="20"/>
          <w:lang w:val="en-GB"/>
        </w:rPr>
      </w:pPr>
      <w:bookmarkStart w:id="149" w:name="_Toc42842383"/>
      <w:r w:rsidRPr="00F62BD2">
        <w:rPr>
          <w:rFonts w:ascii="Times New Roman" w:eastAsia="Times New Roman" w:hAnsi="Times New Roman" w:cs="Times New Roman"/>
          <w:caps/>
          <w:sz w:val="28"/>
          <w:szCs w:val="20"/>
          <w:lang w:val="en-GB"/>
        </w:rPr>
        <w:t xml:space="preserve">ARTICLE </w:t>
      </w:r>
      <w:r w:rsidRPr="00F62BD2">
        <w:rPr>
          <w:rFonts w:ascii="Times New Roman" w:eastAsiaTheme="majorEastAsia" w:hAnsi="Times New Roman" w:cs="Times New Roman"/>
          <w:caps/>
          <w:color w:val="000000"/>
          <w:sz w:val="28"/>
          <w:szCs w:val="20"/>
          <w:lang w:val="en-GB"/>
        </w:rPr>
        <w:t>5</w:t>
      </w:r>
      <w:bookmarkEnd w:id="149"/>
    </w:p>
    <w:p w14:paraId="54FA0DB1"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40" w:line="240" w:lineRule="auto"/>
        <w:textAlignment w:val="baseline"/>
        <w:rPr>
          <w:rFonts w:ascii="Times New Roman" w:eastAsia="Times New Roman" w:hAnsi="Times New Roman" w:cs="Times New Roman"/>
          <w:b/>
          <w:sz w:val="28"/>
          <w:szCs w:val="20"/>
          <w:lang w:val="en-GB"/>
        </w:rPr>
      </w:pPr>
      <w:bookmarkStart w:id="150" w:name="_Toc327956583"/>
      <w:bookmarkStart w:id="151" w:name="_Toc42842384"/>
      <w:r w:rsidRPr="00F62BD2">
        <w:rPr>
          <w:rFonts w:ascii="Times New Roman" w:eastAsia="Times New Roman" w:hAnsi="Times New Roman" w:cs="Times New Roman"/>
          <w:b/>
          <w:sz w:val="28"/>
          <w:szCs w:val="20"/>
          <w:lang w:val="en-GB"/>
        </w:rPr>
        <w:t>Frequency allocations</w:t>
      </w:r>
      <w:bookmarkEnd w:id="150"/>
      <w:bookmarkEnd w:id="151"/>
    </w:p>
    <w:p w14:paraId="17EC2A60" w14:textId="77777777" w:rsidR="00F62BD2" w:rsidRPr="00F62BD2" w:rsidRDefault="00F62BD2" w:rsidP="00F62BD2">
      <w:pPr>
        <w:keepNext/>
        <w:keepLines/>
        <w:tabs>
          <w:tab w:val="center" w:pos="4820"/>
        </w:tabs>
        <w:overflowPunct w:val="0"/>
        <w:autoSpaceDE w:val="0"/>
        <w:autoSpaceDN w:val="0"/>
        <w:adjustRightInd w:val="0"/>
        <w:spacing w:before="360" w:line="240" w:lineRule="auto"/>
        <w:textAlignment w:val="baseline"/>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t>Section IV – Table of Frequency Allocations</w:t>
      </w:r>
      <w:r w:rsidRPr="00F62BD2">
        <w:rPr>
          <w:rFonts w:ascii="Times New Roman" w:eastAsia="Times New Roman" w:hAnsi="Times New Roman" w:cs="Times New Roman"/>
          <w:b/>
          <w:sz w:val="24"/>
          <w:szCs w:val="20"/>
          <w:lang w:val="en-GB"/>
        </w:rPr>
        <w:br/>
      </w:r>
      <w:r w:rsidRPr="00F62BD2">
        <w:rPr>
          <w:rFonts w:ascii="Times New Roman" w:eastAsia="Times New Roman" w:hAnsi="Times New Roman" w:cs="Times New Roman"/>
          <w:bCs/>
          <w:sz w:val="24"/>
          <w:szCs w:val="20"/>
          <w:lang w:val="en-GB"/>
        </w:rPr>
        <w:t xml:space="preserve">(See No. </w:t>
      </w:r>
      <w:r w:rsidRPr="00F62BD2">
        <w:rPr>
          <w:rFonts w:ascii="Times New Roman" w:eastAsia="Times New Roman" w:hAnsi="Times New Roman" w:cs="Times New Roman"/>
          <w:b/>
          <w:sz w:val="24"/>
          <w:szCs w:val="20"/>
          <w:lang w:val="en-GB"/>
        </w:rPr>
        <w:t>2.1</w:t>
      </w:r>
      <w:r w:rsidRPr="00F62BD2">
        <w:rPr>
          <w:rFonts w:ascii="Times New Roman" w:eastAsia="Times New Roman" w:hAnsi="Times New Roman" w:cs="Times New Roman"/>
          <w:bCs/>
          <w:sz w:val="24"/>
          <w:szCs w:val="20"/>
          <w:lang w:val="en-GB"/>
        </w:rPr>
        <w:t>)</w:t>
      </w:r>
      <w:r w:rsidRPr="00F62BD2">
        <w:rPr>
          <w:rFonts w:ascii="Times New Roman" w:eastAsia="Times New Roman" w:hAnsi="Times New Roman" w:cs="Times New Roman"/>
          <w:bCs/>
          <w:sz w:val="24"/>
          <w:szCs w:val="20"/>
          <w:lang w:val="en-GB"/>
        </w:rPr>
        <w:br/>
      </w:r>
      <w:r w:rsidRPr="00F62BD2">
        <w:rPr>
          <w:rFonts w:ascii="Times New Roman" w:eastAsia="Times New Roman" w:hAnsi="Times New Roman" w:cs="Times New Roman"/>
          <w:b/>
          <w:sz w:val="24"/>
          <w:szCs w:val="20"/>
          <w:lang w:val="en-GB"/>
        </w:rPr>
        <w:br/>
      </w:r>
    </w:p>
    <w:p w14:paraId="5A226E01"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w:eastAsia="Times New Roman" w:hAnsi="Times New Roman Bold" w:cs="Times New Roman"/>
          <w:b/>
          <w:sz w:val="24"/>
          <w:szCs w:val="20"/>
          <w:lang w:val="en-GB"/>
        </w:rPr>
      </w:pPr>
      <w:r w:rsidRPr="00F62BD2">
        <w:rPr>
          <w:rFonts w:ascii="Times New Roman" w:eastAsia="Times New Roman" w:hAnsi="Times New Roman Bold" w:cs="Times New Roman"/>
          <w:b/>
          <w:sz w:val="24"/>
          <w:szCs w:val="20"/>
          <w:lang w:val="en-GB"/>
        </w:rPr>
        <w:t>MOD</w:t>
      </w:r>
    </w:p>
    <w:p w14:paraId="75E300FD"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rPr>
      </w:pPr>
      <w:r w:rsidRPr="00F62BD2">
        <w:rPr>
          <w:rFonts w:ascii="Times New Roman Bold" w:eastAsia="Times New Roman" w:hAnsi="Times New Roman Bold" w:cs="Times New Roman"/>
          <w:b/>
          <w:sz w:val="20"/>
          <w:szCs w:val="20"/>
          <w:lang w:val="en-GB"/>
        </w:rPr>
        <w:t>15.4-18.4 GHz</w:t>
      </w:r>
    </w:p>
    <w:tbl>
      <w:tblPr>
        <w:tblW w:w="9300" w:type="dxa"/>
        <w:jc w:val="center"/>
        <w:tblLayout w:type="fixed"/>
        <w:tblCellMar>
          <w:left w:w="107" w:type="dxa"/>
          <w:right w:w="107" w:type="dxa"/>
        </w:tblCellMar>
        <w:tblLook w:val="04A0" w:firstRow="1" w:lastRow="0" w:firstColumn="1" w:lastColumn="0" w:noHBand="0" w:noVBand="1"/>
      </w:tblPr>
      <w:tblGrid>
        <w:gridCol w:w="3100"/>
        <w:gridCol w:w="3100"/>
        <w:gridCol w:w="3100"/>
      </w:tblGrid>
      <w:tr w:rsidR="00F62BD2" w:rsidRPr="00F62BD2" w14:paraId="3133D01C"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20A9E7F1"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Allocation to services</w:t>
            </w:r>
          </w:p>
        </w:tc>
      </w:tr>
      <w:tr w:rsidR="00F62BD2" w:rsidRPr="00F62BD2" w14:paraId="38F9184E" w14:textId="77777777" w:rsidTr="000415A8">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2BC3878F"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Region 1</w:t>
            </w:r>
          </w:p>
        </w:tc>
        <w:tc>
          <w:tcPr>
            <w:tcW w:w="3100" w:type="dxa"/>
            <w:tcBorders>
              <w:top w:val="single" w:sz="4" w:space="0" w:color="auto"/>
              <w:left w:val="single" w:sz="4" w:space="0" w:color="auto"/>
              <w:bottom w:val="single" w:sz="4" w:space="0" w:color="auto"/>
              <w:right w:val="single" w:sz="4" w:space="0" w:color="auto"/>
            </w:tcBorders>
            <w:hideMark/>
          </w:tcPr>
          <w:p w14:paraId="07343412"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Region 2</w:t>
            </w:r>
          </w:p>
        </w:tc>
        <w:tc>
          <w:tcPr>
            <w:tcW w:w="3100" w:type="dxa"/>
            <w:tcBorders>
              <w:top w:val="single" w:sz="4" w:space="0" w:color="auto"/>
              <w:left w:val="single" w:sz="4" w:space="0" w:color="auto"/>
              <w:bottom w:val="single" w:sz="4" w:space="0" w:color="auto"/>
              <w:right w:val="single" w:sz="4" w:space="0" w:color="auto"/>
            </w:tcBorders>
            <w:hideMark/>
          </w:tcPr>
          <w:p w14:paraId="78BE5613"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Region 3</w:t>
            </w:r>
          </w:p>
        </w:tc>
      </w:tr>
      <w:tr w:rsidR="00F62BD2" w:rsidRPr="00F62BD2" w14:paraId="4235CED9"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4726367C"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15.4-15.43</w:t>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 xml:space="preserve">RADIOLOCATION  </w:t>
            </w:r>
            <w:r w:rsidRPr="00F62BD2">
              <w:rPr>
                <w:rFonts w:ascii="Times New Roman" w:eastAsia="Times New Roman" w:hAnsi="Times New Roman" w:cs="Times New Roman"/>
                <w:sz w:val="20"/>
                <w:szCs w:val="20"/>
                <w:lang w:val="en-GB"/>
              </w:rPr>
              <w:t>5.511E</w:t>
            </w:r>
            <w:proofErr w:type="gramEnd"/>
            <w:r w:rsidRPr="00F62BD2">
              <w:rPr>
                <w:rFonts w:ascii="Times New Roman" w:eastAsia="Times New Roman" w:hAnsi="Times New Roman" w:cs="Times New Roman"/>
                <w:sz w:val="20"/>
                <w:szCs w:val="20"/>
                <w:lang w:val="en-GB"/>
              </w:rPr>
              <w:t xml:space="preserve">  5.511F</w:t>
            </w:r>
          </w:p>
          <w:p w14:paraId="20051E32"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AERONAUTICAL RADIONAVIGATION</w:t>
            </w:r>
          </w:p>
          <w:p w14:paraId="7F643442"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ins w:id="152" w:author="Nozdrin, Vadim" w:date="2022-03-30T15:51:00Z">
              <w:r w:rsidRPr="00F62BD2">
                <w:rPr>
                  <w:rFonts w:ascii="Times New Roman" w:eastAsia="Times New Roman" w:hAnsi="Times New Roman" w:cs="Times New Roman"/>
                  <w:color w:val="000000"/>
                  <w:sz w:val="20"/>
                  <w:szCs w:val="20"/>
                  <w:lang w:val="en-GB"/>
                </w:rPr>
                <w:t xml:space="preserve">AERONAUTICAL MOBILE </w:t>
              </w:r>
            </w:ins>
            <w:ins w:id="153" w:author="France" w:date="2022-03-29T11:01:00Z">
              <w:r w:rsidRPr="00F62BD2">
                <w:rPr>
                  <w:rFonts w:ascii="Times New Roman" w:eastAsia="Times New Roman" w:hAnsi="Times New Roman" w:cs="Times New Roman"/>
                  <w:color w:val="000000"/>
                  <w:sz w:val="20"/>
                  <w:szCs w:val="20"/>
                  <w:lang w:val="en-GB"/>
                </w:rPr>
                <w:t xml:space="preserve">ADD </w:t>
              </w:r>
              <w:proofErr w:type="gramStart"/>
              <w:r w:rsidRPr="00F62BD2">
                <w:rPr>
                  <w:rFonts w:ascii="Times New Roman" w:eastAsia="Times New Roman" w:hAnsi="Times New Roman" w:cs="Times New Roman"/>
                  <w:sz w:val="20"/>
                  <w:szCs w:val="20"/>
                  <w:lang w:val="en-GB"/>
                </w:rPr>
                <w:t>5.A</w:t>
              </w:r>
              <w:proofErr w:type="gramEnd"/>
              <w:r w:rsidRPr="00F62BD2">
                <w:rPr>
                  <w:rFonts w:ascii="Times New Roman" w:eastAsia="Times New Roman" w:hAnsi="Times New Roman" w:cs="Times New Roman"/>
                  <w:sz w:val="20"/>
                  <w:szCs w:val="20"/>
                  <w:lang w:val="en-GB"/>
                </w:rPr>
                <w:t>10.1</w:t>
              </w:r>
            </w:ins>
          </w:p>
        </w:tc>
      </w:tr>
      <w:tr w:rsidR="00F62BD2" w:rsidRPr="00F62BD2" w14:paraId="47D5C27C"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254D32E0"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15.43-15.63</w:t>
            </w:r>
            <w:r w:rsidRPr="00F62BD2">
              <w:rPr>
                <w:rFonts w:ascii="Times New Roman" w:eastAsia="Times New Roman" w:hAnsi="Times New Roman" w:cs="Times New Roman"/>
                <w:color w:val="000000"/>
                <w:sz w:val="20"/>
                <w:szCs w:val="20"/>
                <w:lang w:val="en-GB"/>
              </w:rPr>
              <w:tab/>
              <w:t>FIXED-SATELLITE (Earth-to-space</w:t>
            </w:r>
            <w:proofErr w:type="gramStart"/>
            <w:r w:rsidRPr="00F62BD2">
              <w:rPr>
                <w:rFonts w:ascii="Times New Roman" w:eastAsia="Times New Roman" w:hAnsi="Times New Roman" w:cs="Times New Roman"/>
                <w:color w:val="000000"/>
                <w:sz w:val="20"/>
                <w:szCs w:val="20"/>
                <w:lang w:val="en-GB"/>
              </w:rPr>
              <w:t>)  5.511A</w:t>
            </w:r>
            <w:proofErr w:type="gramEnd"/>
          </w:p>
          <w:p w14:paraId="1DA57F43"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 xml:space="preserve">RADIOLOCATION  </w:t>
            </w:r>
            <w:r w:rsidRPr="00F62BD2">
              <w:rPr>
                <w:rFonts w:ascii="Times New Roman" w:eastAsia="Times New Roman" w:hAnsi="Times New Roman" w:cs="Times New Roman"/>
                <w:sz w:val="20"/>
                <w:szCs w:val="20"/>
                <w:lang w:val="en-GB"/>
              </w:rPr>
              <w:t>5.511E</w:t>
            </w:r>
            <w:proofErr w:type="gramEnd"/>
            <w:r w:rsidRPr="00F62BD2">
              <w:rPr>
                <w:rFonts w:ascii="Times New Roman" w:eastAsia="Times New Roman" w:hAnsi="Times New Roman" w:cs="Times New Roman"/>
                <w:sz w:val="20"/>
                <w:szCs w:val="20"/>
                <w:lang w:val="en-GB"/>
              </w:rPr>
              <w:t xml:space="preserve">  5.511F</w:t>
            </w:r>
          </w:p>
          <w:p w14:paraId="710FF68B"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AERONAUTICAL RADIONAVIGATION</w:t>
            </w:r>
          </w:p>
          <w:p w14:paraId="0C721E19"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ins w:id="154" w:author="Nozdrin, Vadim" w:date="2022-03-30T15:51:00Z">
              <w:r w:rsidRPr="00F62BD2">
                <w:rPr>
                  <w:rFonts w:ascii="Times New Roman" w:eastAsia="Times New Roman" w:hAnsi="Times New Roman" w:cs="Times New Roman"/>
                  <w:color w:val="000000"/>
                  <w:sz w:val="20"/>
                  <w:szCs w:val="20"/>
                  <w:lang w:val="en-GB"/>
                </w:rPr>
                <w:t>AERONAUTICAL MOBILE</w:t>
              </w:r>
              <w:r w:rsidRPr="00F62BD2">
                <w:rPr>
                  <w:rFonts w:ascii="Times New Roman" w:eastAsia="Times New Roman" w:hAnsi="Times New Roman" w:cs="Times New Roman"/>
                  <w:color w:val="000000"/>
                  <w:sz w:val="24"/>
                  <w:szCs w:val="20"/>
                  <w:lang w:val="en-GB"/>
                </w:rPr>
                <w:t xml:space="preserve"> </w:t>
              </w:r>
            </w:ins>
            <w:ins w:id="155" w:author="France" w:date="2022-03-29T11:01:00Z">
              <w:r w:rsidRPr="00F62BD2">
                <w:rPr>
                  <w:rFonts w:ascii="Times New Roman" w:eastAsia="Times New Roman" w:hAnsi="Times New Roman" w:cs="Times New Roman"/>
                  <w:color w:val="000000"/>
                  <w:sz w:val="20"/>
                  <w:szCs w:val="20"/>
                  <w:lang w:val="en-GB"/>
                </w:rPr>
                <w:t>ADD</w:t>
              </w:r>
              <w:r w:rsidRPr="00F62BD2">
                <w:rPr>
                  <w:rFonts w:ascii="Times New Roman" w:eastAsia="Times New Roman" w:hAnsi="Times New Roman" w:cs="Times New Roman"/>
                  <w:sz w:val="20"/>
                  <w:szCs w:val="20"/>
                  <w:lang w:val="en-GB"/>
                </w:rPr>
                <w:t xml:space="preserve"> 5.A10.1</w:t>
              </w:r>
            </w:ins>
          </w:p>
          <w:p w14:paraId="10F95244"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5.511C</w:t>
            </w:r>
          </w:p>
        </w:tc>
      </w:tr>
      <w:tr w:rsidR="00F62BD2" w:rsidRPr="00F62BD2" w14:paraId="6FE0013F"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6E92E95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15.63-15.7</w:t>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 xml:space="preserve">RADIOLOCATION  </w:t>
            </w:r>
            <w:r w:rsidRPr="00F62BD2">
              <w:rPr>
                <w:rFonts w:ascii="Times New Roman" w:eastAsia="Times New Roman" w:hAnsi="Times New Roman" w:cs="Times New Roman"/>
                <w:sz w:val="20"/>
                <w:szCs w:val="20"/>
                <w:lang w:val="en-GB"/>
              </w:rPr>
              <w:t>5.511E</w:t>
            </w:r>
            <w:proofErr w:type="gramEnd"/>
            <w:r w:rsidRPr="00F62BD2">
              <w:rPr>
                <w:rFonts w:ascii="Times New Roman" w:eastAsia="Times New Roman" w:hAnsi="Times New Roman" w:cs="Times New Roman"/>
                <w:sz w:val="20"/>
                <w:szCs w:val="20"/>
                <w:lang w:val="en-GB"/>
              </w:rPr>
              <w:t xml:space="preserve">  5.511F</w:t>
            </w:r>
          </w:p>
          <w:p w14:paraId="150E5D5D"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AERONAUTICAL RADIONAVIGATION</w:t>
            </w:r>
          </w:p>
          <w:p w14:paraId="6320797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ins w:id="156" w:author="Nozdrin, Vadim" w:date="2022-03-30T15:51:00Z">
              <w:r w:rsidRPr="00F62BD2">
                <w:rPr>
                  <w:rFonts w:ascii="Times New Roman" w:eastAsia="Times New Roman" w:hAnsi="Times New Roman" w:cs="Times New Roman"/>
                  <w:color w:val="000000"/>
                  <w:sz w:val="20"/>
                  <w:szCs w:val="20"/>
                  <w:lang w:val="en-GB"/>
                </w:rPr>
                <w:t xml:space="preserve">AERONAUTICAL MOBILE </w:t>
              </w:r>
            </w:ins>
            <w:ins w:id="157" w:author="France" w:date="2022-03-29T11:01:00Z">
              <w:r w:rsidRPr="00F62BD2">
                <w:rPr>
                  <w:rFonts w:ascii="Times New Roman" w:eastAsia="Times New Roman" w:hAnsi="Times New Roman" w:cs="Times New Roman"/>
                  <w:color w:val="000000"/>
                  <w:sz w:val="20"/>
                  <w:szCs w:val="20"/>
                  <w:lang w:val="en-GB"/>
                </w:rPr>
                <w:t xml:space="preserve">ADD </w:t>
              </w:r>
              <w:proofErr w:type="gramStart"/>
              <w:r w:rsidRPr="00F62BD2">
                <w:rPr>
                  <w:rFonts w:ascii="Times New Roman" w:eastAsia="Times New Roman" w:hAnsi="Times New Roman" w:cs="Times New Roman"/>
                  <w:sz w:val="20"/>
                  <w:szCs w:val="20"/>
                  <w:lang w:val="en-GB"/>
                </w:rPr>
                <w:t>5.A</w:t>
              </w:r>
              <w:proofErr w:type="gramEnd"/>
              <w:r w:rsidRPr="00F62BD2">
                <w:rPr>
                  <w:rFonts w:ascii="Times New Roman" w:eastAsia="Times New Roman" w:hAnsi="Times New Roman" w:cs="Times New Roman"/>
                  <w:sz w:val="20"/>
                  <w:szCs w:val="20"/>
                  <w:lang w:val="en-GB"/>
                </w:rPr>
                <w:t>10.1</w:t>
              </w:r>
            </w:ins>
          </w:p>
        </w:tc>
      </w:tr>
      <w:tr w:rsidR="00F62BD2" w:rsidRPr="00F62BD2" w14:paraId="19D2974A"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7F9CD13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15.7-16.6</w:t>
            </w:r>
            <w:r w:rsidRPr="00F62BD2">
              <w:rPr>
                <w:rFonts w:ascii="Times New Roman" w:eastAsia="Times New Roman" w:hAnsi="Times New Roman" w:cs="Times New Roman"/>
                <w:color w:val="000000"/>
                <w:sz w:val="20"/>
                <w:szCs w:val="20"/>
                <w:lang w:val="en-GB"/>
              </w:rPr>
              <w:tab/>
              <w:t>RADIOLOCATION</w:t>
            </w:r>
          </w:p>
          <w:p w14:paraId="3E13D4A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5.512  5</w:t>
            </w:r>
            <w:proofErr w:type="gramEnd"/>
            <w:r w:rsidRPr="00F62BD2">
              <w:rPr>
                <w:rFonts w:ascii="Times New Roman" w:eastAsia="Times New Roman" w:hAnsi="Times New Roman" w:cs="Times New Roman"/>
                <w:color w:val="000000"/>
                <w:sz w:val="20"/>
                <w:szCs w:val="20"/>
                <w:lang w:val="en-GB"/>
              </w:rPr>
              <w:t>.513</w:t>
            </w:r>
          </w:p>
        </w:tc>
      </w:tr>
      <w:tr w:rsidR="00F62BD2" w:rsidRPr="00F62BD2" w14:paraId="6FF77940"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3F02AC5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16.6-17.1</w:t>
            </w:r>
            <w:r w:rsidRPr="00F62BD2">
              <w:rPr>
                <w:rFonts w:ascii="Times New Roman" w:eastAsia="Times New Roman" w:hAnsi="Times New Roman" w:cs="Times New Roman"/>
                <w:color w:val="000000"/>
                <w:sz w:val="20"/>
                <w:szCs w:val="20"/>
                <w:lang w:val="en-GB"/>
              </w:rPr>
              <w:tab/>
              <w:t>RADIOLOCATION</w:t>
            </w:r>
          </w:p>
          <w:p w14:paraId="6499E01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Space research (deep space) (Earth-to-space)</w:t>
            </w:r>
          </w:p>
          <w:p w14:paraId="7E35C5F0"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5.512  5</w:t>
            </w:r>
            <w:proofErr w:type="gramEnd"/>
            <w:r w:rsidRPr="00F62BD2">
              <w:rPr>
                <w:rFonts w:ascii="Times New Roman" w:eastAsia="Times New Roman" w:hAnsi="Times New Roman" w:cs="Times New Roman"/>
                <w:color w:val="000000"/>
                <w:sz w:val="20"/>
                <w:szCs w:val="20"/>
                <w:lang w:val="en-GB"/>
              </w:rPr>
              <w:t>.513</w:t>
            </w:r>
          </w:p>
        </w:tc>
      </w:tr>
      <w:tr w:rsidR="00F62BD2" w:rsidRPr="00F62BD2" w14:paraId="570F065B"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03F3903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17.1-17.2</w:t>
            </w:r>
            <w:r w:rsidRPr="00F62BD2">
              <w:rPr>
                <w:rFonts w:ascii="Times New Roman" w:eastAsia="Times New Roman" w:hAnsi="Times New Roman" w:cs="Times New Roman"/>
                <w:color w:val="000000"/>
                <w:sz w:val="20"/>
                <w:szCs w:val="20"/>
                <w:lang w:val="en-GB"/>
              </w:rPr>
              <w:tab/>
              <w:t>RADIOLOCATION</w:t>
            </w:r>
          </w:p>
          <w:p w14:paraId="31EFC96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5.512  5</w:t>
            </w:r>
            <w:proofErr w:type="gramEnd"/>
            <w:r w:rsidRPr="00F62BD2">
              <w:rPr>
                <w:rFonts w:ascii="Times New Roman" w:eastAsia="Times New Roman" w:hAnsi="Times New Roman" w:cs="Times New Roman"/>
                <w:color w:val="000000"/>
                <w:sz w:val="20"/>
                <w:szCs w:val="20"/>
                <w:lang w:val="en-GB"/>
              </w:rPr>
              <w:t>.513</w:t>
            </w:r>
          </w:p>
        </w:tc>
      </w:tr>
      <w:tr w:rsidR="00F62BD2" w:rsidRPr="00F62BD2" w14:paraId="23F3D92A" w14:textId="77777777" w:rsidTr="000415A8">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7673ADE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17.2-17.3</w:t>
            </w:r>
            <w:r w:rsidRPr="00F62BD2">
              <w:rPr>
                <w:rFonts w:ascii="Times New Roman" w:eastAsia="Times New Roman" w:hAnsi="Times New Roman" w:cs="Times New Roman"/>
                <w:color w:val="000000"/>
                <w:sz w:val="20"/>
                <w:szCs w:val="20"/>
                <w:lang w:val="en-GB"/>
              </w:rPr>
              <w:tab/>
              <w:t>EARTH EXPLORATION-SATELLITE (active)</w:t>
            </w:r>
          </w:p>
          <w:p w14:paraId="4EE3060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RADIOLOCATION</w:t>
            </w:r>
          </w:p>
          <w:p w14:paraId="766C153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SPACE RESEARCH (active)</w:t>
            </w:r>
          </w:p>
          <w:p w14:paraId="2B7789F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5.512  5.513</w:t>
            </w:r>
            <w:proofErr w:type="gramEnd"/>
            <w:r w:rsidRPr="00F62BD2">
              <w:rPr>
                <w:rFonts w:ascii="Times New Roman" w:eastAsia="Times New Roman" w:hAnsi="Times New Roman" w:cs="Times New Roman"/>
                <w:color w:val="000000"/>
                <w:sz w:val="20"/>
                <w:szCs w:val="20"/>
                <w:lang w:val="en-GB"/>
              </w:rPr>
              <w:t xml:space="preserve">  5.513A</w:t>
            </w:r>
          </w:p>
        </w:tc>
      </w:tr>
      <w:tr w:rsidR="00F62BD2" w:rsidRPr="00F62BD2" w14:paraId="2ECC33A3" w14:textId="77777777" w:rsidTr="000415A8">
        <w:trPr>
          <w:cantSplit/>
          <w:jc w:val="center"/>
        </w:trPr>
        <w:tc>
          <w:tcPr>
            <w:tcW w:w="3100" w:type="dxa"/>
            <w:tcBorders>
              <w:top w:val="single" w:sz="4" w:space="0" w:color="auto"/>
              <w:left w:val="single" w:sz="4" w:space="0" w:color="auto"/>
              <w:bottom w:val="nil"/>
              <w:right w:val="single" w:sz="6" w:space="0" w:color="auto"/>
            </w:tcBorders>
            <w:hideMark/>
          </w:tcPr>
          <w:p w14:paraId="5CDEE85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17.3-17.7</w:t>
            </w:r>
          </w:p>
          <w:p w14:paraId="6E84216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FIXED-SATELLITE</w:t>
            </w:r>
            <w:r w:rsidRPr="00F62BD2">
              <w:rPr>
                <w:rFonts w:ascii="Times New Roman" w:eastAsia="Times New Roman" w:hAnsi="Times New Roman" w:cs="Times New Roman"/>
                <w:color w:val="000000"/>
                <w:sz w:val="20"/>
                <w:szCs w:val="20"/>
                <w:lang w:val="en-GB"/>
              </w:rPr>
              <w:br/>
              <w:t>(Earth-to-</w:t>
            </w:r>
            <w:proofErr w:type="gramStart"/>
            <w:r w:rsidRPr="00F62BD2">
              <w:rPr>
                <w:rFonts w:ascii="Times New Roman" w:eastAsia="Times New Roman" w:hAnsi="Times New Roman" w:cs="Times New Roman"/>
                <w:color w:val="000000"/>
                <w:sz w:val="20"/>
                <w:szCs w:val="20"/>
                <w:lang w:val="en-GB"/>
              </w:rPr>
              <w:t>space)  5</w:t>
            </w:r>
            <w:proofErr w:type="gramEnd"/>
            <w:r w:rsidRPr="00F62BD2">
              <w:rPr>
                <w:rFonts w:ascii="Times New Roman" w:eastAsia="Times New Roman" w:hAnsi="Times New Roman" w:cs="Times New Roman"/>
                <w:color w:val="000000"/>
                <w:sz w:val="20"/>
                <w:szCs w:val="20"/>
                <w:lang w:val="en-GB"/>
              </w:rPr>
              <w:t>.516</w:t>
            </w:r>
            <w:r w:rsidRPr="00F62BD2">
              <w:rPr>
                <w:rFonts w:ascii="Times New Roman" w:eastAsia="Times New Roman" w:hAnsi="Times New Roman" w:cs="Times New Roman"/>
                <w:color w:val="000000"/>
                <w:sz w:val="20"/>
                <w:szCs w:val="20"/>
                <w:lang w:val="en-GB"/>
              </w:rPr>
              <w:br/>
              <w:t>(space-to-Earth)  5.516A  5.516B</w:t>
            </w:r>
          </w:p>
          <w:p w14:paraId="5E02576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Radiolocation</w:t>
            </w:r>
          </w:p>
        </w:tc>
        <w:tc>
          <w:tcPr>
            <w:tcW w:w="3100" w:type="dxa"/>
            <w:tcBorders>
              <w:top w:val="single" w:sz="4" w:space="0" w:color="auto"/>
              <w:left w:val="single" w:sz="6" w:space="0" w:color="auto"/>
              <w:bottom w:val="nil"/>
              <w:right w:val="single" w:sz="6" w:space="0" w:color="auto"/>
            </w:tcBorders>
            <w:hideMark/>
          </w:tcPr>
          <w:p w14:paraId="1AE0660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17.3-17.7</w:t>
            </w:r>
          </w:p>
          <w:p w14:paraId="2DB729A8"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FIXED-SATELLITE</w:t>
            </w:r>
            <w:r w:rsidRPr="00F62BD2">
              <w:rPr>
                <w:rFonts w:ascii="Times New Roman" w:eastAsia="Times New Roman" w:hAnsi="Times New Roman" w:cs="Times New Roman"/>
                <w:color w:val="000000"/>
                <w:sz w:val="20"/>
                <w:szCs w:val="20"/>
                <w:lang w:val="en-GB"/>
              </w:rPr>
              <w:br/>
              <w:t>(Earth-to-space</w:t>
            </w:r>
            <w:proofErr w:type="gramStart"/>
            <w:r w:rsidRPr="00F62BD2">
              <w:rPr>
                <w:rFonts w:ascii="Times New Roman" w:eastAsia="Times New Roman" w:hAnsi="Times New Roman" w:cs="Times New Roman"/>
                <w:color w:val="000000"/>
                <w:sz w:val="20"/>
                <w:szCs w:val="20"/>
                <w:lang w:val="en-GB"/>
              </w:rPr>
              <w:t>)  5.516</w:t>
            </w:r>
            <w:proofErr w:type="gramEnd"/>
          </w:p>
          <w:p w14:paraId="66C5E95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BROADCASTING-SATELLITE</w:t>
            </w:r>
          </w:p>
          <w:p w14:paraId="5194E01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Radiolocation</w:t>
            </w:r>
          </w:p>
        </w:tc>
        <w:tc>
          <w:tcPr>
            <w:tcW w:w="3100" w:type="dxa"/>
            <w:tcBorders>
              <w:top w:val="single" w:sz="4" w:space="0" w:color="auto"/>
              <w:left w:val="single" w:sz="6" w:space="0" w:color="auto"/>
              <w:bottom w:val="nil"/>
              <w:right w:val="single" w:sz="4" w:space="0" w:color="auto"/>
            </w:tcBorders>
            <w:hideMark/>
          </w:tcPr>
          <w:p w14:paraId="576551A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17.3-17.7</w:t>
            </w:r>
          </w:p>
          <w:p w14:paraId="64FB680F"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FIXED-SATELLITE</w:t>
            </w:r>
            <w:r w:rsidRPr="00F62BD2">
              <w:rPr>
                <w:rFonts w:ascii="Times New Roman" w:eastAsia="Times New Roman" w:hAnsi="Times New Roman" w:cs="Times New Roman"/>
                <w:color w:val="000000"/>
                <w:sz w:val="20"/>
                <w:szCs w:val="20"/>
                <w:lang w:val="en-GB"/>
              </w:rPr>
              <w:br/>
              <w:t>(Earth-to-space</w:t>
            </w:r>
            <w:proofErr w:type="gramStart"/>
            <w:r w:rsidRPr="00F62BD2">
              <w:rPr>
                <w:rFonts w:ascii="Times New Roman" w:eastAsia="Times New Roman" w:hAnsi="Times New Roman" w:cs="Times New Roman"/>
                <w:color w:val="000000"/>
                <w:sz w:val="20"/>
                <w:szCs w:val="20"/>
                <w:lang w:val="en-GB"/>
              </w:rPr>
              <w:t>)  5.516</w:t>
            </w:r>
            <w:proofErr w:type="gramEnd"/>
          </w:p>
          <w:p w14:paraId="1BD3FE3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Radiolocation</w:t>
            </w:r>
          </w:p>
        </w:tc>
      </w:tr>
      <w:tr w:rsidR="00F62BD2" w:rsidRPr="00F62BD2" w14:paraId="4E788024" w14:textId="77777777" w:rsidTr="000415A8">
        <w:trPr>
          <w:cantSplit/>
          <w:jc w:val="center"/>
        </w:trPr>
        <w:tc>
          <w:tcPr>
            <w:tcW w:w="3100" w:type="dxa"/>
            <w:tcBorders>
              <w:top w:val="nil"/>
              <w:left w:val="single" w:sz="4" w:space="0" w:color="auto"/>
              <w:bottom w:val="single" w:sz="4" w:space="0" w:color="auto"/>
              <w:right w:val="single" w:sz="6" w:space="0" w:color="auto"/>
            </w:tcBorders>
            <w:hideMark/>
          </w:tcPr>
          <w:p w14:paraId="6AE5BBC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5.514</w:t>
            </w:r>
          </w:p>
        </w:tc>
        <w:tc>
          <w:tcPr>
            <w:tcW w:w="3100" w:type="dxa"/>
            <w:tcBorders>
              <w:top w:val="nil"/>
              <w:left w:val="single" w:sz="6" w:space="0" w:color="auto"/>
              <w:bottom w:val="single" w:sz="4" w:space="0" w:color="auto"/>
              <w:right w:val="single" w:sz="6" w:space="0" w:color="auto"/>
            </w:tcBorders>
            <w:hideMark/>
          </w:tcPr>
          <w:p w14:paraId="0A61605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proofErr w:type="gramStart"/>
            <w:r w:rsidRPr="00F62BD2">
              <w:rPr>
                <w:rFonts w:ascii="Times New Roman" w:eastAsia="Times New Roman" w:hAnsi="Times New Roman" w:cs="Times New Roman"/>
                <w:color w:val="000000"/>
                <w:sz w:val="20"/>
                <w:szCs w:val="20"/>
                <w:lang w:val="en-GB"/>
              </w:rPr>
              <w:t>5.514  5</w:t>
            </w:r>
            <w:proofErr w:type="gramEnd"/>
            <w:r w:rsidRPr="00F62BD2">
              <w:rPr>
                <w:rFonts w:ascii="Times New Roman" w:eastAsia="Times New Roman" w:hAnsi="Times New Roman" w:cs="Times New Roman"/>
                <w:color w:val="000000"/>
                <w:sz w:val="20"/>
                <w:szCs w:val="20"/>
                <w:lang w:val="en-GB"/>
              </w:rPr>
              <w:t>.515</w:t>
            </w:r>
          </w:p>
        </w:tc>
        <w:tc>
          <w:tcPr>
            <w:tcW w:w="3100" w:type="dxa"/>
            <w:tcBorders>
              <w:top w:val="nil"/>
              <w:left w:val="single" w:sz="6" w:space="0" w:color="auto"/>
              <w:bottom w:val="single" w:sz="4" w:space="0" w:color="auto"/>
              <w:right w:val="single" w:sz="4" w:space="0" w:color="auto"/>
            </w:tcBorders>
            <w:hideMark/>
          </w:tcPr>
          <w:p w14:paraId="54B8BEB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5.514</w:t>
            </w:r>
          </w:p>
        </w:tc>
      </w:tr>
      <w:tr w:rsidR="00F62BD2" w:rsidRPr="00F62BD2" w14:paraId="75B8728A" w14:textId="77777777" w:rsidTr="000415A8">
        <w:trPr>
          <w:cantSplit/>
          <w:jc w:val="center"/>
        </w:trPr>
        <w:tc>
          <w:tcPr>
            <w:tcW w:w="3100" w:type="dxa"/>
            <w:tcBorders>
              <w:top w:val="single" w:sz="4" w:space="0" w:color="auto"/>
              <w:left w:val="single" w:sz="4" w:space="0" w:color="auto"/>
              <w:bottom w:val="nil"/>
              <w:right w:val="single" w:sz="4" w:space="0" w:color="auto"/>
            </w:tcBorders>
            <w:hideMark/>
          </w:tcPr>
          <w:p w14:paraId="7FD8B7DF"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lastRenderedPageBreak/>
              <w:t>17.7-18.1</w:t>
            </w:r>
          </w:p>
          <w:p w14:paraId="3812DB33"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467010A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FIXED-SATELLITE</w:t>
            </w:r>
            <w:r w:rsidRPr="00F62BD2">
              <w:rPr>
                <w:rFonts w:ascii="Times New Roman" w:eastAsia="Times New Roman" w:hAnsi="Times New Roman" w:cs="Times New Roman"/>
                <w:sz w:val="20"/>
                <w:szCs w:val="20"/>
                <w:lang w:val="en-GB"/>
              </w:rPr>
              <w:br/>
              <w:t>(space-to-</w:t>
            </w:r>
            <w:proofErr w:type="gramStart"/>
            <w:r w:rsidRPr="00F62BD2">
              <w:rPr>
                <w:rFonts w:ascii="Times New Roman" w:eastAsia="Times New Roman" w:hAnsi="Times New Roman" w:cs="Times New Roman"/>
                <w:sz w:val="20"/>
                <w:szCs w:val="20"/>
                <w:lang w:val="en-GB"/>
              </w:rPr>
              <w:t xml:space="preserve">Earth)  </w:t>
            </w:r>
            <w:r w:rsidRPr="00F62BD2">
              <w:rPr>
                <w:rFonts w:ascii="Times New Roman" w:eastAsia="Times New Roman" w:hAnsi="Times New Roman" w:cs="Times New Roman"/>
                <w:color w:val="000000"/>
                <w:sz w:val="20"/>
                <w:szCs w:val="20"/>
                <w:lang w:val="en-GB"/>
              </w:rPr>
              <w:t>5.484A</w:t>
            </w:r>
            <w:proofErr w:type="gramEnd"/>
            <w:r w:rsidRPr="00F62BD2">
              <w:rPr>
                <w:rFonts w:ascii="Times New Roman" w:eastAsia="Times New Roman" w:hAnsi="Times New Roman" w:cs="Times New Roman"/>
                <w:sz w:val="20"/>
                <w:szCs w:val="20"/>
                <w:lang w:val="en-GB"/>
              </w:rPr>
              <w:t xml:space="preserve">  </w:t>
            </w:r>
            <w:r w:rsidRPr="00F62BD2">
              <w:rPr>
                <w:rFonts w:ascii="Times New Roman" w:eastAsia="Times New Roman" w:hAnsi="Times New Roman" w:cs="Times New Roman"/>
                <w:color w:val="000000"/>
                <w:sz w:val="20"/>
                <w:szCs w:val="20"/>
                <w:lang w:val="en-GB"/>
              </w:rPr>
              <w:t>5.517A</w:t>
            </w:r>
            <w:r w:rsidRPr="00F62BD2">
              <w:rPr>
                <w:rFonts w:ascii="Times New Roman" w:eastAsia="Times New Roman" w:hAnsi="Times New Roman" w:cs="Times New Roman"/>
                <w:sz w:val="20"/>
                <w:szCs w:val="20"/>
                <w:lang w:val="en-GB"/>
              </w:rPr>
              <w:br/>
              <w:t xml:space="preserve">(Earth-to-space)  </w:t>
            </w:r>
            <w:r w:rsidRPr="00F62BD2">
              <w:rPr>
                <w:rFonts w:ascii="Times New Roman" w:eastAsia="Times New Roman" w:hAnsi="Times New Roman" w:cs="Times New Roman"/>
                <w:color w:val="000000"/>
                <w:sz w:val="20"/>
                <w:szCs w:val="20"/>
                <w:lang w:val="en-GB"/>
              </w:rPr>
              <w:t>5.516</w:t>
            </w:r>
          </w:p>
          <w:p w14:paraId="543C1B2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MOBILE</w:t>
            </w:r>
          </w:p>
        </w:tc>
        <w:tc>
          <w:tcPr>
            <w:tcW w:w="3100" w:type="dxa"/>
            <w:tcBorders>
              <w:top w:val="single" w:sz="4" w:space="0" w:color="auto"/>
              <w:left w:val="single" w:sz="4" w:space="0" w:color="auto"/>
              <w:bottom w:val="single" w:sz="4" w:space="0" w:color="auto"/>
              <w:right w:val="single" w:sz="4" w:space="0" w:color="auto"/>
            </w:tcBorders>
            <w:hideMark/>
          </w:tcPr>
          <w:p w14:paraId="20E9A4DF"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17.7-17.8</w:t>
            </w:r>
          </w:p>
          <w:p w14:paraId="3E66B75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05950EA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FIXED-SATELLITE</w:t>
            </w:r>
            <w:r w:rsidRPr="00F62BD2">
              <w:rPr>
                <w:rFonts w:ascii="Times New Roman" w:eastAsia="Times New Roman" w:hAnsi="Times New Roman" w:cs="Times New Roman"/>
                <w:sz w:val="20"/>
                <w:szCs w:val="20"/>
                <w:lang w:val="en-GB"/>
              </w:rPr>
              <w:br/>
              <w:t>(space-to-</w:t>
            </w:r>
            <w:proofErr w:type="gramStart"/>
            <w:r w:rsidRPr="00F62BD2">
              <w:rPr>
                <w:rFonts w:ascii="Times New Roman" w:eastAsia="Times New Roman" w:hAnsi="Times New Roman" w:cs="Times New Roman"/>
                <w:sz w:val="20"/>
                <w:szCs w:val="20"/>
                <w:lang w:val="en-GB"/>
              </w:rPr>
              <w:t>Earth)  5</w:t>
            </w:r>
            <w:r w:rsidRPr="00F62BD2">
              <w:rPr>
                <w:rFonts w:ascii="Times New Roman" w:eastAsia="Times New Roman" w:hAnsi="Times New Roman" w:cs="Times New Roman"/>
                <w:color w:val="000000"/>
                <w:sz w:val="20"/>
                <w:szCs w:val="20"/>
                <w:lang w:val="en-GB"/>
              </w:rPr>
              <w:t>.517</w:t>
            </w:r>
            <w:proofErr w:type="gramEnd"/>
            <w:r w:rsidRPr="00F62BD2">
              <w:rPr>
                <w:rFonts w:ascii="Times New Roman" w:eastAsia="Times New Roman" w:hAnsi="Times New Roman" w:cs="Times New Roman"/>
                <w:color w:val="000000"/>
                <w:sz w:val="20"/>
                <w:szCs w:val="20"/>
                <w:lang w:val="en-GB"/>
              </w:rPr>
              <w:t xml:space="preserve"> </w:t>
            </w:r>
            <w:r w:rsidRPr="00F62BD2">
              <w:rPr>
                <w:rFonts w:ascii="Times New Roman" w:eastAsia="Times New Roman" w:hAnsi="Times New Roman" w:cs="Times New Roman"/>
                <w:sz w:val="20"/>
                <w:szCs w:val="20"/>
                <w:lang w:val="en-GB"/>
              </w:rPr>
              <w:t xml:space="preserve"> </w:t>
            </w:r>
            <w:r w:rsidRPr="00F62BD2">
              <w:rPr>
                <w:rFonts w:ascii="Times New Roman" w:eastAsia="Times New Roman" w:hAnsi="Times New Roman" w:cs="Times New Roman"/>
                <w:color w:val="000000"/>
                <w:sz w:val="20"/>
                <w:szCs w:val="20"/>
                <w:lang w:val="en-GB"/>
              </w:rPr>
              <w:t>5.517A</w:t>
            </w:r>
            <w:r w:rsidRPr="00F62BD2">
              <w:rPr>
                <w:rFonts w:ascii="Times New Roman" w:eastAsia="Times New Roman" w:hAnsi="Times New Roman" w:cs="Times New Roman"/>
                <w:sz w:val="20"/>
                <w:szCs w:val="20"/>
                <w:lang w:val="en-GB"/>
              </w:rPr>
              <w:br/>
              <w:t xml:space="preserve">(Earth-to-space)  </w:t>
            </w:r>
            <w:r w:rsidRPr="00F62BD2">
              <w:rPr>
                <w:rFonts w:ascii="Times New Roman" w:eastAsia="Times New Roman" w:hAnsi="Times New Roman" w:cs="Times New Roman"/>
                <w:color w:val="000000"/>
                <w:sz w:val="20"/>
                <w:szCs w:val="20"/>
                <w:lang w:val="en-GB"/>
              </w:rPr>
              <w:t>5.516</w:t>
            </w:r>
          </w:p>
          <w:p w14:paraId="4260DCE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BROADCASTING-SATELLITE</w:t>
            </w:r>
          </w:p>
          <w:p w14:paraId="1907BD3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Mobile</w:t>
            </w:r>
          </w:p>
          <w:p w14:paraId="58F300BB"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5.515</w:t>
            </w:r>
          </w:p>
        </w:tc>
        <w:tc>
          <w:tcPr>
            <w:tcW w:w="3100" w:type="dxa"/>
            <w:tcBorders>
              <w:top w:val="single" w:sz="4" w:space="0" w:color="auto"/>
              <w:left w:val="single" w:sz="4" w:space="0" w:color="auto"/>
              <w:bottom w:val="nil"/>
              <w:right w:val="single" w:sz="4" w:space="0" w:color="auto"/>
            </w:tcBorders>
            <w:hideMark/>
          </w:tcPr>
          <w:p w14:paraId="7D6FFBA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17.7-18.1</w:t>
            </w:r>
          </w:p>
          <w:p w14:paraId="4C15D07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7BEC4CCF"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FIXED-SATELLITE</w:t>
            </w:r>
            <w:r w:rsidRPr="00F62BD2">
              <w:rPr>
                <w:rFonts w:ascii="Times New Roman" w:eastAsia="Times New Roman" w:hAnsi="Times New Roman" w:cs="Times New Roman"/>
                <w:sz w:val="20"/>
                <w:szCs w:val="20"/>
                <w:lang w:val="en-GB"/>
              </w:rPr>
              <w:br/>
              <w:t>(space-to-</w:t>
            </w:r>
            <w:proofErr w:type="gramStart"/>
            <w:r w:rsidRPr="00F62BD2">
              <w:rPr>
                <w:rFonts w:ascii="Times New Roman" w:eastAsia="Times New Roman" w:hAnsi="Times New Roman" w:cs="Times New Roman"/>
                <w:sz w:val="20"/>
                <w:szCs w:val="20"/>
                <w:lang w:val="en-GB"/>
              </w:rPr>
              <w:t xml:space="preserve">Earth)  </w:t>
            </w:r>
            <w:r w:rsidRPr="00F62BD2">
              <w:rPr>
                <w:rFonts w:ascii="Times New Roman" w:eastAsia="Times New Roman" w:hAnsi="Times New Roman" w:cs="Times New Roman"/>
                <w:color w:val="000000"/>
                <w:sz w:val="20"/>
                <w:szCs w:val="20"/>
                <w:lang w:val="en-GB"/>
              </w:rPr>
              <w:t>5.484A</w:t>
            </w:r>
            <w:proofErr w:type="gramEnd"/>
            <w:r w:rsidRPr="00F62BD2">
              <w:rPr>
                <w:rFonts w:ascii="Times New Roman" w:eastAsia="Times New Roman" w:hAnsi="Times New Roman" w:cs="Times New Roman"/>
                <w:color w:val="000000"/>
                <w:sz w:val="20"/>
                <w:szCs w:val="20"/>
                <w:lang w:val="en-GB"/>
              </w:rPr>
              <w:t xml:space="preserve"> </w:t>
            </w:r>
            <w:r w:rsidRPr="00F62BD2">
              <w:rPr>
                <w:rFonts w:ascii="Times New Roman" w:eastAsia="Times New Roman" w:hAnsi="Times New Roman" w:cs="Times New Roman"/>
                <w:sz w:val="20"/>
                <w:szCs w:val="20"/>
                <w:lang w:val="en-GB"/>
              </w:rPr>
              <w:t xml:space="preserve"> </w:t>
            </w:r>
            <w:r w:rsidRPr="00F62BD2">
              <w:rPr>
                <w:rFonts w:ascii="Times New Roman" w:eastAsia="Times New Roman" w:hAnsi="Times New Roman" w:cs="Times New Roman"/>
                <w:color w:val="000000"/>
                <w:sz w:val="20"/>
                <w:szCs w:val="20"/>
                <w:lang w:val="en-GB"/>
              </w:rPr>
              <w:t>5.517A</w:t>
            </w:r>
            <w:r w:rsidRPr="00F62BD2">
              <w:rPr>
                <w:rFonts w:ascii="Times New Roman" w:eastAsia="Times New Roman" w:hAnsi="Times New Roman" w:cs="Times New Roman"/>
                <w:sz w:val="20"/>
                <w:szCs w:val="20"/>
                <w:lang w:val="en-GB"/>
              </w:rPr>
              <w:br/>
              <w:t xml:space="preserve">(Earth-to-space)  </w:t>
            </w:r>
            <w:r w:rsidRPr="00F62BD2">
              <w:rPr>
                <w:rFonts w:ascii="Times New Roman" w:eastAsia="Times New Roman" w:hAnsi="Times New Roman" w:cs="Times New Roman"/>
                <w:color w:val="000000"/>
                <w:sz w:val="20"/>
                <w:szCs w:val="20"/>
                <w:lang w:val="en-GB"/>
              </w:rPr>
              <w:t>5.516</w:t>
            </w:r>
          </w:p>
          <w:p w14:paraId="334B95A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MOBILE</w:t>
            </w:r>
          </w:p>
        </w:tc>
      </w:tr>
      <w:tr w:rsidR="00F62BD2" w:rsidRPr="00F62BD2" w14:paraId="39F18170" w14:textId="77777777" w:rsidTr="000415A8">
        <w:trPr>
          <w:cantSplit/>
          <w:jc w:val="center"/>
        </w:trPr>
        <w:tc>
          <w:tcPr>
            <w:tcW w:w="3100" w:type="dxa"/>
            <w:tcBorders>
              <w:top w:val="nil"/>
              <w:left w:val="single" w:sz="4" w:space="0" w:color="auto"/>
              <w:bottom w:val="single" w:sz="4" w:space="0" w:color="auto"/>
              <w:right w:val="single" w:sz="6" w:space="0" w:color="auto"/>
            </w:tcBorders>
          </w:tcPr>
          <w:p w14:paraId="400F20A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p>
        </w:tc>
        <w:tc>
          <w:tcPr>
            <w:tcW w:w="3100" w:type="dxa"/>
            <w:tcBorders>
              <w:top w:val="single" w:sz="4" w:space="0" w:color="auto"/>
              <w:left w:val="single" w:sz="6" w:space="0" w:color="auto"/>
              <w:bottom w:val="single" w:sz="4" w:space="0" w:color="auto"/>
              <w:right w:val="single" w:sz="6" w:space="0" w:color="auto"/>
            </w:tcBorders>
            <w:hideMark/>
          </w:tcPr>
          <w:p w14:paraId="1F647EB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17.8-18.1</w:t>
            </w:r>
          </w:p>
          <w:p w14:paraId="6D5DD000"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43017F9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FIXED-SATELLITE</w:t>
            </w:r>
            <w:r w:rsidRPr="00F62BD2">
              <w:rPr>
                <w:rFonts w:ascii="Times New Roman" w:eastAsia="Times New Roman" w:hAnsi="Times New Roman" w:cs="Times New Roman"/>
                <w:sz w:val="20"/>
                <w:szCs w:val="20"/>
                <w:lang w:val="en-GB"/>
              </w:rPr>
              <w:br/>
              <w:t>(space-to-</w:t>
            </w:r>
            <w:proofErr w:type="gramStart"/>
            <w:r w:rsidRPr="00F62BD2">
              <w:rPr>
                <w:rFonts w:ascii="Times New Roman" w:eastAsia="Times New Roman" w:hAnsi="Times New Roman" w:cs="Times New Roman"/>
                <w:sz w:val="20"/>
                <w:szCs w:val="20"/>
                <w:lang w:val="en-GB"/>
              </w:rPr>
              <w:t>Earth)  5.484A</w:t>
            </w:r>
            <w:proofErr w:type="gramEnd"/>
            <w:r w:rsidRPr="00F62BD2">
              <w:rPr>
                <w:rFonts w:ascii="Times New Roman" w:eastAsia="Times New Roman" w:hAnsi="Times New Roman" w:cs="Times New Roman"/>
                <w:sz w:val="20"/>
                <w:szCs w:val="20"/>
                <w:lang w:val="en-GB"/>
              </w:rPr>
              <w:t xml:space="preserve">  5.517A</w:t>
            </w:r>
            <w:r w:rsidRPr="00F62BD2">
              <w:rPr>
                <w:rFonts w:ascii="Times New Roman" w:eastAsia="Times New Roman" w:hAnsi="Times New Roman" w:cs="Times New Roman"/>
                <w:sz w:val="20"/>
                <w:szCs w:val="20"/>
                <w:lang w:val="en-GB"/>
              </w:rPr>
              <w:br/>
              <w:t>(Earth-to-space)  5.516</w:t>
            </w:r>
          </w:p>
          <w:p w14:paraId="2B87C95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MOBILE</w:t>
            </w:r>
          </w:p>
          <w:p w14:paraId="134435D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5.519</w:t>
            </w:r>
          </w:p>
        </w:tc>
        <w:tc>
          <w:tcPr>
            <w:tcW w:w="3100" w:type="dxa"/>
            <w:tcBorders>
              <w:top w:val="nil"/>
              <w:left w:val="single" w:sz="6" w:space="0" w:color="auto"/>
              <w:bottom w:val="single" w:sz="4" w:space="0" w:color="auto"/>
              <w:right w:val="single" w:sz="4" w:space="0" w:color="auto"/>
            </w:tcBorders>
          </w:tcPr>
          <w:p w14:paraId="3AD2897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30" w:after="30" w:line="240" w:lineRule="auto"/>
              <w:ind w:left="170" w:hanging="170"/>
              <w:jc w:val="left"/>
              <w:textAlignment w:val="baseline"/>
              <w:rPr>
                <w:rFonts w:ascii="Times New Roman" w:eastAsia="Times New Roman" w:hAnsi="Times New Roman" w:cs="Times New Roman"/>
                <w:color w:val="000000"/>
                <w:sz w:val="20"/>
                <w:szCs w:val="20"/>
                <w:lang w:val="en-GB"/>
              </w:rPr>
            </w:pPr>
          </w:p>
        </w:tc>
      </w:tr>
      <w:tr w:rsidR="00F62BD2" w:rsidRPr="00F62BD2" w14:paraId="4235FE89" w14:textId="77777777" w:rsidTr="000415A8">
        <w:trPr>
          <w:cantSplit/>
          <w:jc w:val="center"/>
        </w:trPr>
        <w:tc>
          <w:tcPr>
            <w:tcW w:w="9300" w:type="dxa"/>
            <w:gridSpan w:val="3"/>
            <w:tcBorders>
              <w:top w:val="single" w:sz="4" w:space="0" w:color="auto"/>
              <w:left w:val="single" w:sz="4" w:space="0" w:color="auto"/>
              <w:bottom w:val="single" w:sz="6" w:space="0" w:color="auto"/>
              <w:right w:val="single" w:sz="4" w:space="0" w:color="auto"/>
            </w:tcBorders>
            <w:hideMark/>
          </w:tcPr>
          <w:p w14:paraId="00FF774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b/>
                <w:sz w:val="20"/>
                <w:szCs w:val="20"/>
                <w:lang w:val="en-GB"/>
              </w:rPr>
              <w:t>18.1-18.4</w:t>
            </w:r>
            <w:r w:rsidRPr="00F62BD2">
              <w:rPr>
                <w:rFonts w:ascii="Times New Roman" w:eastAsia="Times New Roman" w:hAnsi="Times New Roman" w:cs="Times New Roman"/>
                <w:sz w:val="20"/>
                <w:szCs w:val="20"/>
                <w:lang w:val="en-GB"/>
              </w:rPr>
              <w:tab/>
              <w:t>FIXED</w:t>
            </w:r>
          </w:p>
          <w:p w14:paraId="638FFDF0"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3266" w:hanging="3266"/>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t>FIXED-SATELLITE (space-to-</w:t>
            </w:r>
            <w:proofErr w:type="gramStart"/>
            <w:r w:rsidRPr="00F62BD2">
              <w:rPr>
                <w:rFonts w:ascii="Times New Roman" w:eastAsia="Times New Roman" w:hAnsi="Times New Roman" w:cs="Times New Roman"/>
                <w:sz w:val="20"/>
                <w:szCs w:val="20"/>
                <w:lang w:val="en-GB"/>
              </w:rPr>
              <w:t>Earth)  5.484A</w:t>
            </w:r>
            <w:proofErr w:type="gramEnd"/>
            <w:r w:rsidRPr="00F62BD2">
              <w:rPr>
                <w:rFonts w:ascii="Times New Roman" w:eastAsia="Times New Roman" w:hAnsi="Times New Roman" w:cs="Times New Roman"/>
                <w:sz w:val="20"/>
                <w:szCs w:val="20"/>
                <w:lang w:val="en-GB"/>
              </w:rPr>
              <w:t xml:space="preserve">  5.516B  5.517A </w:t>
            </w:r>
            <w:r w:rsidRPr="00F62BD2">
              <w:rPr>
                <w:rFonts w:ascii="Times New Roman" w:eastAsia="Times New Roman" w:hAnsi="Times New Roman" w:cs="Times New Roman"/>
                <w:sz w:val="20"/>
                <w:szCs w:val="20"/>
                <w:lang w:val="en-GB"/>
              </w:rPr>
              <w:br/>
              <w:t>(Earth-to-space)  5.520</w:t>
            </w:r>
          </w:p>
          <w:p w14:paraId="260DD8E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t>MOBILE</w:t>
            </w:r>
          </w:p>
          <w:p w14:paraId="7C46C66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r w:rsidRPr="00F62BD2">
              <w:rPr>
                <w:rFonts w:ascii="Times New Roman" w:eastAsia="Times New Roman" w:hAnsi="Times New Roman" w:cs="Times New Roman"/>
                <w:sz w:val="20"/>
                <w:szCs w:val="20"/>
                <w:lang w:val="en-GB"/>
              </w:rPr>
              <w:tab/>
            </w:r>
            <w:proofErr w:type="gramStart"/>
            <w:r w:rsidRPr="00F62BD2">
              <w:rPr>
                <w:rFonts w:ascii="Times New Roman" w:eastAsia="Times New Roman" w:hAnsi="Times New Roman" w:cs="Times New Roman"/>
                <w:sz w:val="20"/>
                <w:szCs w:val="20"/>
                <w:lang w:val="en-GB"/>
              </w:rPr>
              <w:t>5.519  5</w:t>
            </w:r>
            <w:proofErr w:type="gramEnd"/>
            <w:r w:rsidRPr="00F62BD2">
              <w:rPr>
                <w:rFonts w:ascii="Times New Roman" w:eastAsia="Times New Roman" w:hAnsi="Times New Roman" w:cs="Times New Roman"/>
                <w:sz w:val="20"/>
                <w:szCs w:val="20"/>
                <w:lang w:val="en-GB"/>
              </w:rPr>
              <w:t>.521</w:t>
            </w:r>
          </w:p>
        </w:tc>
      </w:tr>
    </w:tbl>
    <w:p w14:paraId="2C72B2B3"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ins w:id="158" w:author="France" w:date="2022-03-29T10:17:00Z"/>
          <w:rFonts w:ascii="Times New Roman" w:eastAsia="Times New Roman" w:hAnsi="Times New Roman" w:cs="Times New Roman"/>
          <w:sz w:val="24"/>
          <w:szCs w:val="20"/>
          <w:lang w:val="en-GB"/>
        </w:rPr>
      </w:pPr>
      <w:ins w:id="159" w:author="France" w:date="2022-03-29T10:17:00Z">
        <w:r w:rsidRPr="00F62BD2">
          <w:rPr>
            <w:rFonts w:ascii="Times New Roman" w:eastAsia="Times New Roman" w:hAnsi="Times New Roman" w:cs="Times New Roman"/>
            <w:b/>
            <w:sz w:val="24"/>
            <w:szCs w:val="20"/>
            <w:lang w:val="en-GB"/>
          </w:rPr>
          <w:t>Reasons:</w:t>
        </w:r>
        <w:r w:rsidRPr="00F62BD2">
          <w:rPr>
            <w:rFonts w:ascii="Times New Roman" w:eastAsia="Times New Roman" w:hAnsi="Times New Roman" w:cs="Times New Roman"/>
            <w:sz w:val="24"/>
            <w:szCs w:val="20"/>
            <w:lang w:val="en-GB"/>
          </w:rPr>
          <w:tab/>
          <w:t>to provide a new allocation in the band 15.4-15.7 GHz to the aeronautical mobile service in response to agenda item 1.10</w:t>
        </w:r>
      </w:ins>
    </w:p>
    <w:p w14:paraId="473E4A34"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240" w:line="240" w:lineRule="auto"/>
        <w:jc w:val="left"/>
        <w:textAlignment w:val="baseline"/>
        <w:rPr>
          <w:ins w:id="160" w:author="France" w:date="2022-03-22T12:10:00Z"/>
          <w:rFonts w:ascii="Times New Roman" w:eastAsia="Times New Roman" w:hAnsi="Times New Roman Bold" w:cs="Times New Roman"/>
          <w:b/>
          <w:sz w:val="24"/>
          <w:szCs w:val="20"/>
          <w:lang w:val="en-GB"/>
        </w:rPr>
      </w:pPr>
      <w:ins w:id="161" w:author="France" w:date="2022-03-22T12:10:00Z">
        <w:r w:rsidRPr="00F62BD2">
          <w:rPr>
            <w:rFonts w:ascii="Times New Roman" w:eastAsia="Times New Roman" w:hAnsi="Times New Roman Bold" w:cs="Times New Roman"/>
            <w:b/>
            <w:sz w:val="24"/>
            <w:szCs w:val="20"/>
            <w:lang w:val="en-GB"/>
          </w:rPr>
          <w:t>ADD</w:t>
        </w:r>
      </w:ins>
    </w:p>
    <w:p w14:paraId="3BB18A2D"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ins w:id="162" w:author="ITU -LRT-" w:date="2022-04-07T18:09:00Z"/>
          <w:rFonts w:ascii="Times New Roman" w:eastAsia="Times New Roman" w:hAnsi="Times New Roman" w:cs="Times New Roman"/>
          <w:i/>
          <w:iCs/>
          <w:sz w:val="24"/>
          <w:szCs w:val="20"/>
          <w:lang w:val="en-GB"/>
        </w:rPr>
      </w:pPr>
      <w:ins w:id="163" w:author="France" w:date="2022-03-22T12:10:00Z">
        <w:r w:rsidRPr="00F62BD2">
          <w:rPr>
            <w:rFonts w:ascii="Times New Roman" w:eastAsia="Times New Roman" w:hAnsi="Times New Roman" w:cs="Times New Roman"/>
            <w:b/>
            <w:sz w:val="24"/>
            <w:szCs w:val="20"/>
            <w:lang w:val="en-GB"/>
          </w:rPr>
          <w:t>5.A10.1</w:t>
        </w:r>
        <w:r w:rsidRPr="00F62BD2">
          <w:rPr>
            <w:rFonts w:ascii="Times New Roman" w:eastAsia="Times New Roman" w:hAnsi="Times New Roman" w:cs="Times New Roman"/>
            <w:sz w:val="24"/>
            <w:szCs w:val="20"/>
            <w:lang w:val="en-GB"/>
          </w:rPr>
          <w:tab/>
        </w:r>
        <w:r w:rsidRPr="00F62BD2">
          <w:rPr>
            <w:rFonts w:ascii="Times New Roman" w:eastAsia="Times New Roman" w:hAnsi="Times New Roman" w:cs="Times New Roman"/>
            <w:i/>
            <w:iCs/>
            <w:sz w:val="24"/>
            <w:szCs w:val="20"/>
            <w:lang w:val="en-GB"/>
          </w:rPr>
          <w:t>[Editor’s note: this footnote is a placeholder to reflect the technical conditions which may be required based on the result of the technical studies]</w:t>
        </w:r>
      </w:ins>
    </w:p>
    <w:p w14:paraId="250EBFA9"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ins w:id="164" w:author="France" w:date="2022-03-22T12:10:00Z"/>
          <w:rFonts w:ascii="Times New Roman" w:eastAsia="Times New Roman" w:hAnsi="Times New Roman" w:cs="Times New Roman"/>
          <w:sz w:val="24"/>
          <w:szCs w:val="20"/>
          <w:lang w:val="en-GB"/>
        </w:rPr>
      </w:pPr>
    </w:p>
    <w:p w14:paraId="41DB6BAB"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w:eastAsia="Times New Roman" w:hAnsi="Times New Roman Bold" w:cs="Times New Roman"/>
          <w:b/>
          <w:sz w:val="24"/>
          <w:szCs w:val="20"/>
          <w:lang w:val="en-GB"/>
        </w:rPr>
      </w:pPr>
      <w:r w:rsidRPr="00F62BD2">
        <w:rPr>
          <w:rFonts w:ascii="Times New Roman" w:eastAsia="Times New Roman" w:hAnsi="Times New Roman Bold" w:cs="Times New Roman"/>
          <w:b/>
          <w:sz w:val="24"/>
          <w:szCs w:val="20"/>
          <w:lang w:val="en-GB"/>
        </w:rPr>
        <w:t>MOD</w:t>
      </w:r>
    </w:p>
    <w:p w14:paraId="19BE5E95"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after="120" w:line="240" w:lineRule="auto"/>
        <w:textAlignment w:val="baseline"/>
        <w:rPr>
          <w:rFonts w:ascii="Times New Roman Bold" w:eastAsia="Times New Roman" w:hAnsi="Times New Roman Bold" w:cs="Times New Roman"/>
          <w:b/>
          <w:sz w:val="20"/>
          <w:szCs w:val="20"/>
          <w:lang w:val="en-GB"/>
        </w:rPr>
      </w:pPr>
      <w:r w:rsidRPr="00F62BD2">
        <w:rPr>
          <w:rFonts w:ascii="Times New Roman Bold" w:eastAsia="Times New Roman" w:hAnsi="Times New Roman Bold" w:cs="Times New Roman"/>
          <w:b/>
          <w:sz w:val="20"/>
          <w:szCs w:val="20"/>
          <w:lang w:val="en-GB"/>
        </w:rPr>
        <w:t>22-24.75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F62BD2" w:rsidRPr="00F62BD2" w14:paraId="102109D3"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373F3D57"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Allocation to services</w:t>
            </w:r>
          </w:p>
        </w:tc>
      </w:tr>
      <w:tr w:rsidR="00F62BD2" w:rsidRPr="00F62BD2" w14:paraId="2693E3DB" w14:textId="77777777" w:rsidTr="000415A8">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5E82A79C"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Region 1</w:t>
            </w:r>
          </w:p>
        </w:tc>
        <w:tc>
          <w:tcPr>
            <w:tcW w:w="3100" w:type="dxa"/>
            <w:tcBorders>
              <w:top w:val="single" w:sz="4" w:space="0" w:color="auto"/>
              <w:left w:val="single" w:sz="6" w:space="0" w:color="auto"/>
              <w:bottom w:val="single" w:sz="4" w:space="0" w:color="auto"/>
              <w:right w:val="single" w:sz="6" w:space="0" w:color="auto"/>
            </w:tcBorders>
            <w:hideMark/>
          </w:tcPr>
          <w:p w14:paraId="55650235"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Region 2</w:t>
            </w:r>
          </w:p>
        </w:tc>
        <w:tc>
          <w:tcPr>
            <w:tcW w:w="3105" w:type="dxa"/>
            <w:tcBorders>
              <w:top w:val="single" w:sz="4" w:space="0" w:color="auto"/>
              <w:left w:val="single" w:sz="6" w:space="0" w:color="auto"/>
              <w:bottom w:val="single" w:sz="4" w:space="0" w:color="auto"/>
              <w:right w:val="single" w:sz="4" w:space="0" w:color="auto"/>
            </w:tcBorders>
            <w:hideMark/>
          </w:tcPr>
          <w:p w14:paraId="1F1292BB"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80" w:after="80" w:line="240" w:lineRule="auto"/>
              <w:textAlignment w:val="baseline"/>
              <w:rPr>
                <w:rFonts w:ascii="Times New Roman Bold" w:eastAsia="Times New Roman" w:hAnsi="Times New Roman Bold" w:cs="Times New Roman Bold"/>
                <w:b/>
                <w:sz w:val="20"/>
                <w:szCs w:val="20"/>
                <w:lang w:val="en-GB"/>
              </w:rPr>
            </w:pPr>
            <w:r w:rsidRPr="00F62BD2">
              <w:rPr>
                <w:rFonts w:ascii="Times New Roman Bold" w:eastAsia="Times New Roman" w:hAnsi="Times New Roman Bold" w:cs="Times New Roman Bold"/>
                <w:b/>
                <w:sz w:val="20"/>
                <w:szCs w:val="20"/>
                <w:lang w:val="en-GB"/>
              </w:rPr>
              <w:t>Region 3</w:t>
            </w:r>
          </w:p>
        </w:tc>
      </w:tr>
      <w:tr w:rsidR="00F62BD2" w:rsidRPr="00F62BD2" w14:paraId="42425D32"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2990CD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22-22.21</w:t>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FIXED</w:t>
            </w:r>
          </w:p>
          <w:p w14:paraId="148D99F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 xml:space="preserve">MOBILE </w:t>
            </w:r>
            <w:ins w:id="165" w:author="Nozdrin, Vadim" w:date="2022-03-30T15:55:00Z">
              <w:r w:rsidRPr="00F62BD2">
                <w:rPr>
                  <w:rFonts w:ascii="Times New Roman" w:eastAsia="Times New Roman" w:hAnsi="Times New Roman" w:cs="Times New Roman"/>
                  <w:color w:val="000000"/>
                  <w:sz w:val="20"/>
                  <w:szCs w:val="20"/>
                  <w:lang w:val="en-GB"/>
                </w:rPr>
                <w:t>ADD 5.</w:t>
              </w:r>
              <w:r w:rsidRPr="00F62BD2">
                <w:rPr>
                  <w:rFonts w:ascii="Times New Roman" w:eastAsia="Times New Roman" w:hAnsi="Times New Roman" w:cs="Times New Roman"/>
                  <w:sz w:val="20"/>
                  <w:szCs w:val="20"/>
                  <w:lang w:val="en-GB"/>
                </w:rPr>
                <w:t>A10</w:t>
              </w:r>
              <w:r w:rsidRPr="00F62BD2">
                <w:rPr>
                  <w:rFonts w:ascii="Times New Roman" w:eastAsia="Times New Roman" w:hAnsi="Times New Roman" w:cs="Times New Roman"/>
                  <w:color w:val="000000"/>
                  <w:sz w:val="20"/>
                  <w:szCs w:val="20"/>
                  <w:lang w:val="en-GB"/>
                </w:rPr>
                <w:t xml:space="preserve">.2 </w:t>
              </w:r>
            </w:ins>
            <w:del w:id="166" w:author="France" w:date="2022-03-23T09:19:00Z">
              <w:r w:rsidRPr="00F62BD2" w:rsidDel="00B07D6D">
                <w:rPr>
                  <w:rFonts w:ascii="Times New Roman" w:eastAsia="Times New Roman" w:hAnsi="Times New Roman" w:cs="Times New Roman"/>
                  <w:color w:val="000000"/>
                  <w:sz w:val="20"/>
                  <w:szCs w:val="20"/>
                  <w:lang w:val="en-GB"/>
                </w:rPr>
                <w:delText>except aeronautical mobile</w:delText>
              </w:r>
            </w:del>
          </w:p>
          <w:p w14:paraId="1758BC7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5.149</w:t>
            </w:r>
          </w:p>
        </w:tc>
      </w:tr>
      <w:tr w:rsidR="00F62BD2" w:rsidRPr="00F62BD2" w14:paraId="15E516E8"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6FE23B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22.21-22.5</w:t>
            </w:r>
            <w:r w:rsidRPr="00F62BD2">
              <w:rPr>
                <w:rFonts w:ascii="Times New Roman" w:eastAsia="Times New Roman" w:hAnsi="Times New Roman" w:cs="Times New Roman"/>
                <w:color w:val="000000"/>
                <w:sz w:val="20"/>
                <w:szCs w:val="20"/>
                <w:lang w:val="en-GB"/>
              </w:rPr>
              <w:tab/>
              <w:t>EARTH EXPLORATION-SATELLITE (passive)</w:t>
            </w:r>
          </w:p>
          <w:p w14:paraId="5EAC706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FIXED</w:t>
            </w:r>
          </w:p>
          <w:p w14:paraId="186017B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MOBILE except aeronautical mobile</w:t>
            </w:r>
          </w:p>
          <w:p w14:paraId="397AEFE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RADIO ASTRONOMY</w:t>
            </w:r>
          </w:p>
          <w:p w14:paraId="3C52F0C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SPACE RESEARCH (passive)</w:t>
            </w:r>
          </w:p>
          <w:p w14:paraId="54ECA790"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proofErr w:type="gramStart"/>
            <w:r w:rsidRPr="00F62BD2">
              <w:rPr>
                <w:rFonts w:ascii="Times New Roman" w:eastAsia="Times New Roman" w:hAnsi="Times New Roman" w:cs="Times New Roman"/>
                <w:color w:val="000000"/>
                <w:sz w:val="20"/>
                <w:szCs w:val="20"/>
                <w:lang w:val="en-GB"/>
              </w:rPr>
              <w:t>5.149  5</w:t>
            </w:r>
            <w:proofErr w:type="gramEnd"/>
            <w:r w:rsidRPr="00F62BD2">
              <w:rPr>
                <w:rFonts w:ascii="Times New Roman" w:eastAsia="Times New Roman" w:hAnsi="Times New Roman" w:cs="Times New Roman"/>
                <w:color w:val="000000"/>
                <w:sz w:val="20"/>
                <w:szCs w:val="20"/>
                <w:lang w:val="en-GB"/>
              </w:rPr>
              <w:t>.532</w:t>
            </w:r>
          </w:p>
        </w:tc>
      </w:tr>
      <w:tr w:rsidR="00F62BD2" w:rsidRPr="00F62BD2" w14:paraId="6B80CB47"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0AC82B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22.5-22.55</w:t>
            </w:r>
            <w:r w:rsidRPr="00F62BD2">
              <w:rPr>
                <w:rFonts w:ascii="Times New Roman" w:eastAsia="Times New Roman" w:hAnsi="Times New Roman" w:cs="Times New Roman"/>
                <w:color w:val="000000"/>
                <w:sz w:val="20"/>
                <w:szCs w:val="20"/>
                <w:lang w:val="en-GB"/>
              </w:rPr>
              <w:tab/>
              <w:t>FIXED</w:t>
            </w:r>
          </w:p>
          <w:p w14:paraId="451FAEC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MOBILE</w:t>
            </w:r>
          </w:p>
        </w:tc>
      </w:tr>
      <w:tr w:rsidR="00F62BD2" w:rsidRPr="00F62BD2" w14:paraId="59B6A5D3"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47034B78" w14:textId="77777777" w:rsidR="00F62BD2" w:rsidRPr="00F62BD2" w:rsidRDefault="00F62BD2" w:rsidP="00F62BD2">
            <w:pPr>
              <w:keepNext/>
              <w:tabs>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lastRenderedPageBreak/>
              <w:t>22.55-23.15</w:t>
            </w:r>
            <w:r w:rsidRPr="00F62BD2">
              <w:rPr>
                <w:rFonts w:ascii="Times New Roman" w:eastAsia="Times New Roman" w:hAnsi="Times New Roman" w:cs="Times New Roman"/>
                <w:color w:val="000000"/>
                <w:sz w:val="20"/>
                <w:szCs w:val="20"/>
                <w:lang w:val="en-GB"/>
              </w:rPr>
              <w:tab/>
              <w:t>FIXED</w:t>
            </w:r>
          </w:p>
          <w:p w14:paraId="64730AFD"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INTER-</w:t>
            </w:r>
            <w:proofErr w:type="gramStart"/>
            <w:r w:rsidRPr="00F62BD2">
              <w:rPr>
                <w:rFonts w:ascii="Times New Roman" w:eastAsia="Times New Roman" w:hAnsi="Times New Roman" w:cs="Times New Roman"/>
                <w:color w:val="000000"/>
                <w:sz w:val="20"/>
                <w:szCs w:val="20"/>
                <w:lang w:val="en-GB"/>
              </w:rPr>
              <w:t xml:space="preserve">SATELLITE  </w:t>
            </w:r>
            <w:r w:rsidRPr="00F62BD2">
              <w:rPr>
                <w:rFonts w:ascii="Times New Roman" w:eastAsia="Times New Roman" w:hAnsi="Times New Roman" w:cs="Times New Roman"/>
                <w:sz w:val="20"/>
                <w:szCs w:val="20"/>
                <w:lang w:val="en-GB"/>
              </w:rPr>
              <w:t>5.338A</w:t>
            </w:r>
            <w:proofErr w:type="gramEnd"/>
          </w:p>
          <w:p w14:paraId="2C79884B"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MOBILE</w:t>
            </w:r>
          </w:p>
          <w:p w14:paraId="4D6E6CCD"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SPACE RESEARCH (Earth-to-space</w:t>
            </w:r>
            <w:proofErr w:type="gramStart"/>
            <w:r w:rsidRPr="00F62BD2">
              <w:rPr>
                <w:rFonts w:ascii="Times New Roman" w:eastAsia="Times New Roman" w:hAnsi="Times New Roman" w:cs="Times New Roman"/>
                <w:color w:val="000000"/>
                <w:sz w:val="20"/>
                <w:szCs w:val="20"/>
                <w:lang w:val="en-GB"/>
              </w:rPr>
              <w:t xml:space="preserve">)  </w:t>
            </w:r>
            <w:r w:rsidRPr="00F62BD2">
              <w:rPr>
                <w:rFonts w:ascii="Times New Roman" w:eastAsia="Times New Roman" w:hAnsi="Times New Roman" w:cs="Times New Roman"/>
                <w:sz w:val="20"/>
                <w:szCs w:val="20"/>
                <w:lang w:val="en-GB"/>
              </w:rPr>
              <w:t>5.532A</w:t>
            </w:r>
            <w:proofErr w:type="gramEnd"/>
          </w:p>
          <w:p w14:paraId="2050E03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5.149</w:t>
            </w:r>
          </w:p>
        </w:tc>
      </w:tr>
      <w:tr w:rsidR="00F62BD2" w:rsidRPr="00F62BD2" w14:paraId="41862BDB"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4F04758E" w14:textId="77777777" w:rsidR="00F62BD2" w:rsidRPr="00F62BD2" w:rsidRDefault="00F62BD2" w:rsidP="00F62BD2">
            <w:pPr>
              <w:tabs>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23.15-23.55</w:t>
            </w:r>
            <w:r w:rsidRPr="00F62BD2">
              <w:rPr>
                <w:rFonts w:ascii="Times New Roman" w:eastAsia="Times New Roman" w:hAnsi="Times New Roman" w:cs="Times New Roman"/>
                <w:color w:val="000000"/>
                <w:sz w:val="20"/>
                <w:szCs w:val="20"/>
                <w:lang w:val="en-GB"/>
              </w:rPr>
              <w:tab/>
              <w:t>FIXED</w:t>
            </w:r>
          </w:p>
          <w:p w14:paraId="791EA39F"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INTER-</w:t>
            </w:r>
            <w:proofErr w:type="gramStart"/>
            <w:r w:rsidRPr="00F62BD2">
              <w:rPr>
                <w:rFonts w:ascii="Times New Roman" w:eastAsia="Times New Roman" w:hAnsi="Times New Roman" w:cs="Times New Roman"/>
                <w:color w:val="000000"/>
                <w:sz w:val="20"/>
                <w:szCs w:val="20"/>
                <w:lang w:val="en-GB"/>
              </w:rPr>
              <w:t xml:space="preserve">SATELLITE  </w:t>
            </w:r>
            <w:r w:rsidRPr="00F62BD2">
              <w:rPr>
                <w:rFonts w:ascii="Times New Roman" w:eastAsia="Times New Roman" w:hAnsi="Times New Roman" w:cs="Times New Roman"/>
                <w:sz w:val="20"/>
                <w:szCs w:val="20"/>
                <w:lang w:val="en-GB"/>
              </w:rPr>
              <w:t>5.338A</w:t>
            </w:r>
            <w:proofErr w:type="gramEnd"/>
          </w:p>
          <w:p w14:paraId="2777FF3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MOBILE</w:t>
            </w:r>
          </w:p>
        </w:tc>
      </w:tr>
      <w:tr w:rsidR="00F62BD2" w:rsidRPr="00F62BD2" w14:paraId="1E132ED3"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34D52B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23.55-23.6</w:t>
            </w:r>
            <w:r w:rsidRPr="00F62BD2">
              <w:rPr>
                <w:rFonts w:ascii="Times New Roman" w:eastAsia="Times New Roman" w:hAnsi="Times New Roman" w:cs="Times New Roman"/>
                <w:color w:val="000000"/>
                <w:sz w:val="20"/>
                <w:szCs w:val="20"/>
                <w:lang w:val="en-GB"/>
              </w:rPr>
              <w:tab/>
              <w:t>FIXED</w:t>
            </w:r>
          </w:p>
          <w:p w14:paraId="586B0E5F"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MOBILE</w:t>
            </w:r>
          </w:p>
        </w:tc>
      </w:tr>
      <w:tr w:rsidR="00F62BD2" w:rsidRPr="00F62BD2" w14:paraId="1E08BC3D"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0F8261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23.6-24</w:t>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EARTH EXPLORATION-SATELLITE (passive)</w:t>
            </w:r>
          </w:p>
          <w:p w14:paraId="2ADA77E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RADIO ASTRONOMY</w:t>
            </w:r>
          </w:p>
          <w:p w14:paraId="1A37C00D"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SPACE RESEARCH (passive)</w:t>
            </w:r>
          </w:p>
          <w:p w14:paraId="67CF7D5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5.340</w:t>
            </w:r>
          </w:p>
        </w:tc>
      </w:tr>
      <w:tr w:rsidR="00F62BD2" w:rsidRPr="00F62BD2" w14:paraId="1483C850"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502A422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24-24.05</w:t>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AMATEUR</w:t>
            </w:r>
          </w:p>
          <w:p w14:paraId="0037E14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AMATEUR-SATELLITE</w:t>
            </w:r>
          </w:p>
          <w:p w14:paraId="7AC9385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5.150</w:t>
            </w:r>
          </w:p>
        </w:tc>
      </w:tr>
      <w:tr w:rsidR="00F62BD2" w:rsidRPr="00F62BD2" w14:paraId="423B6BDE" w14:textId="77777777" w:rsidTr="000415A8">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1EA8716B"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b/>
                <w:sz w:val="20"/>
                <w:szCs w:val="20"/>
                <w:lang w:val="en-GB"/>
              </w:rPr>
              <w:t>24.05-24.25</w:t>
            </w:r>
            <w:r w:rsidRPr="00F62BD2">
              <w:rPr>
                <w:rFonts w:ascii="Times New Roman" w:eastAsia="Times New Roman" w:hAnsi="Times New Roman" w:cs="Times New Roman"/>
                <w:color w:val="000000"/>
                <w:sz w:val="20"/>
                <w:szCs w:val="20"/>
                <w:lang w:val="en-GB"/>
              </w:rPr>
              <w:tab/>
              <w:t>RADIOLOCATION</w:t>
            </w:r>
          </w:p>
          <w:p w14:paraId="3F13CCD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Amateur</w:t>
            </w:r>
          </w:p>
          <w:p w14:paraId="75A746E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Earth exploration-satellite (active)</w:t>
            </w:r>
          </w:p>
          <w:p w14:paraId="2D58C99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r>
            <w:r w:rsidRPr="00F62BD2">
              <w:rPr>
                <w:rFonts w:ascii="Times New Roman" w:eastAsia="Times New Roman" w:hAnsi="Times New Roman" w:cs="Times New Roman"/>
                <w:color w:val="000000"/>
                <w:sz w:val="20"/>
                <w:szCs w:val="20"/>
                <w:lang w:val="en-GB"/>
              </w:rPr>
              <w:tab/>
              <w:t>5.150</w:t>
            </w:r>
          </w:p>
        </w:tc>
      </w:tr>
      <w:tr w:rsidR="00F62BD2" w:rsidRPr="00F62BD2" w14:paraId="5A16C66B" w14:textId="77777777" w:rsidTr="000415A8">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7CA609B3"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24.25-24.45</w:t>
            </w:r>
          </w:p>
          <w:p w14:paraId="08CF010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0866494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u w:val="double"/>
                <w:lang w:val="en-GB"/>
              </w:rPr>
            </w:pPr>
            <w:r w:rsidRPr="00F62BD2">
              <w:rPr>
                <w:rFonts w:ascii="Times New Roman" w:eastAsia="Times New Roman" w:hAnsi="Times New Roman" w:cs="Times New Roman"/>
                <w:sz w:val="20"/>
                <w:szCs w:val="20"/>
                <w:lang w:val="en-GB"/>
              </w:rPr>
              <w:t xml:space="preserve">MOBILE except aeronautical </w:t>
            </w: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w:t>
            </w:r>
          </w:p>
        </w:tc>
        <w:tc>
          <w:tcPr>
            <w:tcW w:w="3100" w:type="dxa"/>
            <w:tcBorders>
              <w:top w:val="single" w:sz="4" w:space="0" w:color="auto"/>
              <w:left w:val="single" w:sz="6" w:space="0" w:color="auto"/>
              <w:bottom w:val="single" w:sz="4" w:space="0" w:color="auto"/>
              <w:right w:val="single" w:sz="6" w:space="0" w:color="auto"/>
            </w:tcBorders>
            <w:hideMark/>
          </w:tcPr>
          <w:p w14:paraId="5715C7F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24.25-24.45</w:t>
            </w:r>
          </w:p>
          <w:p w14:paraId="79A517C8"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 xml:space="preserve">FIXED  5.532AA </w:t>
            </w:r>
          </w:p>
          <w:p w14:paraId="4D8E57AE"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sz w:val="20"/>
                <w:szCs w:val="20"/>
                <w:lang w:val="en-GB"/>
              </w:rPr>
              <w:t xml:space="preserve">MOBILE except aeronautical </w:t>
            </w: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  </w:t>
            </w:r>
          </w:p>
          <w:p w14:paraId="68C68A2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u w:val="double"/>
                <w:lang w:val="en-GB"/>
              </w:rPr>
            </w:pPr>
            <w:r w:rsidRPr="00F62BD2">
              <w:rPr>
                <w:rFonts w:ascii="Times New Roman" w:eastAsia="Times New Roman" w:hAnsi="Times New Roman" w:cs="Times New Roman"/>
                <w:color w:val="000000"/>
                <w:sz w:val="20"/>
                <w:szCs w:val="20"/>
                <w:lang w:val="en-GB"/>
              </w:rPr>
              <w:t>RADIONAVIGATION</w:t>
            </w:r>
          </w:p>
        </w:tc>
        <w:tc>
          <w:tcPr>
            <w:tcW w:w="3105" w:type="dxa"/>
            <w:tcBorders>
              <w:top w:val="single" w:sz="4" w:space="0" w:color="auto"/>
              <w:left w:val="single" w:sz="6" w:space="0" w:color="auto"/>
              <w:bottom w:val="single" w:sz="4" w:space="0" w:color="auto"/>
              <w:right w:val="single" w:sz="4" w:space="0" w:color="auto"/>
            </w:tcBorders>
            <w:hideMark/>
          </w:tcPr>
          <w:p w14:paraId="23AEA8C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24.25-24.45</w:t>
            </w:r>
          </w:p>
          <w:p w14:paraId="7E8D8D0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1767D18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w:t>
            </w:r>
          </w:p>
          <w:p w14:paraId="04DE2AA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RADIONAVIGATION</w:t>
            </w:r>
          </w:p>
        </w:tc>
      </w:tr>
      <w:tr w:rsidR="00F62BD2" w:rsidRPr="00F62BD2" w14:paraId="295F9921" w14:textId="77777777" w:rsidTr="000415A8">
        <w:trPr>
          <w:cantSplit/>
          <w:jc w:val="center"/>
        </w:trPr>
        <w:tc>
          <w:tcPr>
            <w:tcW w:w="3099" w:type="dxa"/>
            <w:tcBorders>
              <w:top w:val="single" w:sz="4" w:space="0" w:color="auto"/>
              <w:left w:val="single" w:sz="4" w:space="0" w:color="auto"/>
              <w:bottom w:val="nil"/>
              <w:right w:val="single" w:sz="6" w:space="0" w:color="auto"/>
            </w:tcBorders>
            <w:hideMark/>
          </w:tcPr>
          <w:p w14:paraId="36C6E5D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24.45-24.65</w:t>
            </w:r>
          </w:p>
          <w:p w14:paraId="076C4353"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5F5F6EF0"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INTER-SATELLITE</w:t>
            </w:r>
          </w:p>
          <w:p w14:paraId="6B2FD85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 xml:space="preserve">MOBILE except aeronautical </w:t>
            </w: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w:t>
            </w:r>
          </w:p>
        </w:tc>
        <w:tc>
          <w:tcPr>
            <w:tcW w:w="3100" w:type="dxa"/>
            <w:tcBorders>
              <w:top w:val="single" w:sz="4" w:space="0" w:color="auto"/>
              <w:left w:val="single" w:sz="6" w:space="0" w:color="auto"/>
              <w:bottom w:val="nil"/>
              <w:right w:val="single" w:sz="6" w:space="0" w:color="auto"/>
            </w:tcBorders>
            <w:hideMark/>
          </w:tcPr>
          <w:p w14:paraId="258B2B58"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24.45-24.65</w:t>
            </w:r>
          </w:p>
          <w:p w14:paraId="670A8930"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 xml:space="preserve">FIXED 5.532AA </w:t>
            </w:r>
          </w:p>
          <w:p w14:paraId="1A3DD573"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INTER-SATELLITE</w:t>
            </w:r>
          </w:p>
          <w:p w14:paraId="51325C8A"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u w:val="double"/>
                <w:lang w:val="en-GB"/>
              </w:rPr>
            </w:pPr>
            <w:r w:rsidRPr="00F62BD2">
              <w:rPr>
                <w:rFonts w:ascii="Times New Roman" w:eastAsia="Times New Roman" w:hAnsi="Times New Roman" w:cs="Times New Roman"/>
                <w:sz w:val="20"/>
                <w:szCs w:val="20"/>
                <w:lang w:val="en-GB"/>
              </w:rPr>
              <w:t xml:space="preserve">MOBILE except aeronautical </w:t>
            </w: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  </w:t>
            </w:r>
          </w:p>
          <w:p w14:paraId="14150A1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u w:val="double"/>
                <w:lang w:val="en-GB"/>
              </w:rPr>
            </w:pPr>
            <w:r w:rsidRPr="00F62BD2">
              <w:rPr>
                <w:rFonts w:ascii="Times New Roman" w:eastAsia="Times New Roman" w:hAnsi="Times New Roman" w:cs="Times New Roman"/>
                <w:sz w:val="20"/>
                <w:szCs w:val="20"/>
                <w:lang w:val="en-GB"/>
              </w:rPr>
              <w:t>RADIONAVIGATION</w:t>
            </w:r>
          </w:p>
        </w:tc>
        <w:tc>
          <w:tcPr>
            <w:tcW w:w="3105" w:type="dxa"/>
            <w:tcBorders>
              <w:top w:val="single" w:sz="4" w:space="0" w:color="auto"/>
              <w:left w:val="single" w:sz="6" w:space="0" w:color="auto"/>
              <w:bottom w:val="nil"/>
              <w:right w:val="single" w:sz="4" w:space="0" w:color="auto"/>
            </w:tcBorders>
            <w:hideMark/>
          </w:tcPr>
          <w:p w14:paraId="063062FB"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24.45-24.65</w:t>
            </w:r>
          </w:p>
          <w:p w14:paraId="0951F62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285BF348"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INTER-SATELLITE</w:t>
            </w:r>
          </w:p>
          <w:p w14:paraId="6A90D9D6"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w:t>
            </w:r>
          </w:p>
          <w:p w14:paraId="5201C7EC"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u w:val="double"/>
                <w:lang w:val="en-GB"/>
              </w:rPr>
            </w:pPr>
            <w:r w:rsidRPr="00F62BD2">
              <w:rPr>
                <w:rFonts w:ascii="Times New Roman" w:eastAsia="Times New Roman" w:hAnsi="Times New Roman" w:cs="Times New Roman"/>
                <w:sz w:val="20"/>
                <w:szCs w:val="20"/>
                <w:lang w:val="en-GB"/>
              </w:rPr>
              <w:t>RADIONAVIGATION</w:t>
            </w:r>
          </w:p>
        </w:tc>
      </w:tr>
      <w:tr w:rsidR="00F62BD2" w:rsidRPr="00F62BD2" w14:paraId="03D447C8" w14:textId="77777777" w:rsidTr="000415A8">
        <w:trPr>
          <w:cantSplit/>
          <w:jc w:val="center"/>
        </w:trPr>
        <w:tc>
          <w:tcPr>
            <w:tcW w:w="3099" w:type="dxa"/>
            <w:tcBorders>
              <w:top w:val="nil"/>
              <w:left w:val="single" w:sz="4" w:space="0" w:color="auto"/>
              <w:bottom w:val="single" w:sz="4" w:space="0" w:color="auto"/>
              <w:right w:val="single" w:sz="6" w:space="0" w:color="auto"/>
            </w:tcBorders>
          </w:tcPr>
          <w:p w14:paraId="53824C2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p>
        </w:tc>
        <w:tc>
          <w:tcPr>
            <w:tcW w:w="3100" w:type="dxa"/>
            <w:tcBorders>
              <w:top w:val="nil"/>
              <w:left w:val="single" w:sz="6" w:space="0" w:color="auto"/>
              <w:bottom w:val="single" w:sz="4" w:space="0" w:color="auto"/>
              <w:right w:val="single" w:sz="6" w:space="0" w:color="auto"/>
            </w:tcBorders>
            <w:hideMark/>
          </w:tcPr>
          <w:p w14:paraId="48B01A6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5.533</w:t>
            </w:r>
          </w:p>
        </w:tc>
        <w:tc>
          <w:tcPr>
            <w:tcW w:w="3105" w:type="dxa"/>
            <w:tcBorders>
              <w:top w:val="nil"/>
              <w:left w:val="single" w:sz="6" w:space="0" w:color="auto"/>
              <w:bottom w:val="single" w:sz="4" w:space="0" w:color="auto"/>
              <w:right w:val="single" w:sz="4" w:space="0" w:color="auto"/>
            </w:tcBorders>
            <w:hideMark/>
          </w:tcPr>
          <w:p w14:paraId="26F0ED8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color w:val="000000"/>
                <w:sz w:val="20"/>
                <w:szCs w:val="20"/>
                <w:lang w:val="en-GB"/>
              </w:rPr>
            </w:pPr>
            <w:r w:rsidRPr="00F62BD2">
              <w:rPr>
                <w:rFonts w:ascii="Times New Roman" w:eastAsia="Times New Roman" w:hAnsi="Times New Roman" w:cs="Times New Roman"/>
                <w:color w:val="000000"/>
                <w:sz w:val="20"/>
                <w:szCs w:val="20"/>
                <w:lang w:val="en-GB"/>
              </w:rPr>
              <w:t>5.533</w:t>
            </w:r>
          </w:p>
        </w:tc>
      </w:tr>
      <w:tr w:rsidR="00F62BD2" w:rsidRPr="00F62BD2" w14:paraId="35B87261" w14:textId="77777777" w:rsidTr="000415A8">
        <w:trPr>
          <w:cantSplit/>
          <w:jc w:val="center"/>
        </w:trPr>
        <w:tc>
          <w:tcPr>
            <w:tcW w:w="3099" w:type="dxa"/>
            <w:tcBorders>
              <w:top w:val="single" w:sz="4" w:space="0" w:color="auto"/>
              <w:left w:val="single" w:sz="4" w:space="0" w:color="auto"/>
              <w:bottom w:val="single" w:sz="4" w:space="0" w:color="auto"/>
              <w:right w:val="single" w:sz="6" w:space="0" w:color="auto"/>
            </w:tcBorders>
            <w:hideMark/>
          </w:tcPr>
          <w:p w14:paraId="01D275F0"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24.65-24.75</w:t>
            </w:r>
          </w:p>
          <w:p w14:paraId="0203271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4DFF925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FIXED-SATELLITE</w:t>
            </w:r>
            <w:r w:rsidRPr="00F62BD2">
              <w:rPr>
                <w:rFonts w:ascii="Times New Roman" w:eastAsia="Times New Roman" w:hAnsi="Times New Roman" w:cs="Times New Roman"/>
                <w:sz w:val="20"/>
                <w:szCs w:val="20"/>
                <w:lang w:val="en-GB"/>
              </w:rPr>
              <w:br/>
              <w:t>(Earth-to-space</w:t>
            </w:r>
            <w:proofErr w:type="gramStart"/>
            <w:r w:rsidRPr="00F62BD2">
              <w:rPr>
                <w:rFonts w:ascii="Times New Roman" w:eastAsia="Times New Roman" w:hAnsi="Times New Roman" w:cs="Times New Roman"/>
                <w:sz w:val="20"/>
                <w:szCs w:val="20"/>
                <w:lang w:val="en-GB"/>
              </w:rPr>
              <w:t>)  5.532B</w:t>
            </w:r>
            <w:proofErr w:type="gramEnd"/>
          </w:p>
          <w:p w14:paraId="609D3304"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INTER-SATELLITE</w:t>
            </w:r>
          </w:p>
          <w:p w14:paraId="09BB13D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 xml:space="preserve">MOBILE except aeronautical </w:t>
            </w: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  </w:t>
            </w:r>
          </w:p>
        </w:tc>
        <w:tc>
          <w:tcPr>
            <w:tcW w:w="3100" w:type="dxa"/>
            <w:tcBorders>
              <w:top w:val="single" w:sz="4" w:space="0" w:color="auto"/>
              <w:left w:val="single" w:sz="6" w:space="0" w:color="auto"/>
              <w:bottom w:val="single" w:sz="4" w:space="0" w:color="auto"/>
              <w:right w:val="single" w:sz="6" w:space="0" w:color="auto"/>
            </w:tcBorders>
            <w:hideMark/>
          </w:tcPr>
          <w:p w14:paraId="68F514D1"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24.65-24.75</w:t>
            </w:r>
          </w:p>
          <w:p w14:paraId="1D2C7D7B"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 5.532AA</w:t>
            </w:r>
          </w:p>
          <w:p w14:paraId="4ED68C3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INTER-SATELLITE</w:t>
            </w:r>
          </w:p>
          <w:p w14:paraId="17CDB3C2"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 xml:space="preserve">MOBILE except aeronautical </w:t>
            </w: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  </w:t>
            </w:r>
          </w:p>
          <w:p w14:paraId="4975DF8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RADIOLOCATION-</w:t>
            </w:r>
            <w:r w:rsidRPr="00F62BD2">
              <w:rPr>
                <w:rFonts w:ascii="Times New Roman" w:eastAsia="Times New Roman" w:hAnsi="Times New Roman" w:cs="Times New Roman"/>
                <w:sz w:val="20"/>
                <w:szCs w:val="20"/>
                <w:lang w:val="en-GB"/>
              </w:rPr>
              <w:br/>
              <w:t>SATELLITE (Earth-to-space)</w:t>
            </w:r>
          </w:p>
        </w:tc>
        <w:tc>
          <w:tcPr>
            <w:tcW w:w="3105" w:type="dxa"/>
            <w:tcBorders>
              <w:top w:val="single" w:sz="4" w:space="0" w:color="auto"/>
              <w:left w:val="single" w:sz="6" w:space="0" w:color="auto"/>
              <w:bottom w:val="single" w:sz="4" w:space="0" w:color="auto"/>
              <w:right w:val="single" w:sz="4" w:space="0" w:color="auto"/>
            </w:tcBorders>
            <w:hideMark/>
          </w:tcPr>
          <w:p w14:paraId="4A0D5E3D" w14:textId="77777777" w:rsidR="00F62BD2" w:rsidRPr="00F62BD2" w:rsidRDefault="00F62BD2" w:rsidP="00F62BD2">
            <w:pPr>
              <w:keepNext/>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b/>
                <w:sz w:val="20"/>
                <w:szCs w:val="20"/>
                <w:lang w:val="en-GB"/>
              </w:rPr>
            </w:pPr>
            <w:r w:rsidRPr="00F62BD2">
              <w:rPr>
                <w:rFonts w:ascii="Times New Roman" w:eastAsia="Times New Roman" w:hAnsi="Times New Roman" w:cs="Times New Roman"/>
                <w:b/>
                <w:sz w:val="20"/>
                <w:szCs w:val="20"/>
                <w:lang w:val="en-GB"/>
              </w:rPr>
              <w:t>24.65-24.75</w:t>
            </w:r>
          </w:p>
          <w:p w14:paraId="7DE53155"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w:t>
            </w:r>
          </w:p>
          <w:p w14:paraId="5CA28EA7"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FIXED-SATELLITE</w:t>
            </w:r>
            <w:r w:rsidRPr="00F62BD2">
              <w:rPr>
                <w:rFonts w:ascii="Times New Roman" w:eastAsia="Times New Roman" w:hAnsi="Times New Roman" w:cs="Times New Roman"/>
                <w:sz w:val="20"/>
                <w:szCs w:val="20"/>
                <w:lang w:val="en-GB"/>
              </w:rPr>
              <w:br/>
              <w:t>(Earth-to-space</w:t>
            </w:r>
            <w:proofErr w:type="gramStart"/>
            <w:r w:rsidRPr="00F62BD2">
              <w:rPr>
                <w:rFonts w:ascii="Times New Roman" w:eastAsia="Times New Roman" w:hAnsi="Times New Roman" w:cs="Times New Roman"/>
                <w:sz w:val="20"/>
                <w:szCs w:val="20"/>
                <w:lang w:val="en-GB"/>
              </w:rPr>
              <w:t>)  5.532B</w:t>
            </w:r>
            <w:proofErr w:type="gramEnd"/>
          </w:p>
          <w:p w14:paraId="63477169"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r w:rsidRPr="00F62BD2">
              <w:rPr>
                <w:rFonts w:ascii="Times New Roman" w:eastAsia="Times New Roman" w:hAnsi="Times New Roman" w:cs="Times New Roman"/>
                <w:sz w:val="20"/>
                <w:szCs w:val="20"/>
                <w:lang w:val="en-GB"/>
              </w:rPr>
              <w:t>INTER-SATELLITE</w:t>
            </w:r>
          </w:p>
          <w:p w14:paraId="46D6B3B1" w14:textId="77777777" w:rsidR="00F62BD2" w:rsidRPr="00F62BD2" w:rsidRDefault="00F62BD2" w:rsidP="00F62BD2">
            <w:pPr>
              <w:tabs>
                <w:tab w:val="left" w:pos="170"/>
                <w:tab w:val="left" w:pos="567"/>
                <w:tab w:val="left" w:pos="737"/>
                <w:tab w:val="left" w:pos="2977"/>
                <w:tab w:val="left" w:pos="3266"/>
              </w:tabs>
              <w:overflowPunct w:val="0"/>
              <w:autoSpaceDE w:val="0"/>
              <w:autoSpaceDN w:val="0"/>
              <w:adjustRightInd w:val="0"/>
              <w:spacing w:line="240" w:lineRule="auto"/>
              <w:ind w:left="170" w:hanging="170"/>
              <w:jc w:val="left"/>
              <w:textAlignment w:val="baseline"/>
              <w:rPr>
                <w:rFonts w:ascii="Times New Roman" w:eastAsia="Times New Roman" w:hAnsi="Times New Roman" w:cs="Times New Roman"/>
                <w:sz w:val="20"/>
                <w:szCs w:val="20"/>
                <w:lang w:val="en-GB"/>
              </w:rPr>
            </w:pPr>
            <w:proofErr w:type="gramStart"/>
            <w:r w:rsidRPr="00F62BD2">
              <w:rPr>
                <w:rFonts w:ascii="Times New Roman" w:eastAsia="Times New Roman" w:hAnsi="Times New Roman" w:cs="Times New Roman"/>
                <w:sz w:val="20"/>
                <w:szCs w:val="20"/>
                <w:lang w:val="en-GB"/>
              </w:rPr>
              <w:t>MOBILE  5.338A</w:t>
            </w:r>
            <w:proofErr w:type="gramEnd"/>
            <w:r w:rsidRPr="00F62BD2">
              <w:rPr>
                <w:rFonts w:ascii="Times New Roman" w:eastAsia="Times New Roman" w:hAnsi="Times New Roman" w:cs="Times New Roman"/>
                <w:sz w:val="20"/>
                <w:szCs w:val="20"/>
                <w:lang w:val="en-GB"/>
              </w:rPr>
              <w:t xml:space="preserve">  5.532AB  </w:t>
            </w:r>
          </w:p>
        </w:tc>
      </w:tr>
    </w:tbl>
    <w:p w14:paraId="0008CE5B"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ins w:id="167" w:author="France" w:date="2022-03-29T11:02:00Z"/>
          <w:rFonts w:ascii="Times New Roman" w:eastAsia="Times New Roman" w:hAnsi="Times New Roman" w:cs="Times New Roman"/>
          <w:sz w:val="24"/>
          <w:szCs w:val="20"/>
          <w:lang w:val="en-GB"/>
        </w:rPr>
      </w:pPr>
      <w:ins w:id="168" w:author="France" w:date="2022-03-29T11:02:00Z">
        <w:r w:rsidRPr="00F62BD2">
          <w:rPr>
            <w:rFonts w:ascii="Times New Roman" w:eastAsia="Times New Roman" w:hAnsi="Times New Roman" w:cs="Times New Roman"/>
            <w:b/>
            <w:sz w:val="24"/>
            <w:szCs w:val="20"/>
            <w:lang w:val="en-GB"/>
          </w:rPr>
          <w:t>Reasons:</w:t>
        </w:r>
        <w:r w:rsidRPr="00F62BD2">
          <w:rPr>
            <w:rFonts w:ascii="Times New Roman" w:eastAsia="Times New Roman" w:hAnsi="Times New Roman" w:cs="Times New Roman"/>
            <w:sz w:val="24"/>
            <w:szCs w:val="20"/>
            <w:lang w:val="en-GB"/>
          </w:rPr>
          <w:tab/>
          <w:t>to provide a new allocation in the band 22-22.21 GHz to the aeronautical mobile service in response to agenda item 1.10</w:t>
        </w:r>
      </w:ins>
      <w:ins w:id="169" w:author="ITU -LRT-" w:date="2022-04-07T18:09:00Z">
        <w:r w:rsidRPr="00F62BD2">
          <w:rPr>
            <w:rFonts w:ascii="Times New Roman" w:eastAsia="Times New Roman" w:hAnsi="Times New Roman" w:cs="Times New Roman"/>
            <w:sz w:val="24"/>
            <w:szCs w:val="20"/>
            <w:lang w:val="en-GB"/>
          </w:rPr>
          <w:t>.</w:t>
        </w:r>
      </w:ins>
    </w:p>
    <w:p w14:paraId="6CE127BD"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240" w:line="240" w:lineRule="auto"/>
        <w:jc w:val="left"/>
        <w:textAlignment w:val="baseline"/>
        <w:rPr>
          <w:ins w:id="170" w:author="France" w:date="2022-03-29T11:02:00Z"/>
          <w:rFonts w:ascii="Times New Roman" w:eastAsia="Times New Roman" w:hAnsi="Times New Roman Bold" w:cs="Times New Roman"/>
          <w:b/>
          <w:sz w:val="24"/>
          <w:szCs w:val="20"/>
          <w:lang w:val="en-GB"/>
        </w:rPr>
      </w:pPr>
      <w:ins w:id="171" w:author="France" w:date="2022-03-29T11:02:00Z">
        <w:r w:rsidRPr="00F62BD2">
          <w:rPr>
            <w:rFonts w:ascii="Times New Roman" w:eastAsia="Times New Roman" w:hAnsi="Times New Roman Bold" w:cs="Times New Roman"/>
            <w:b/>
            <w:sz w:val="24"/>
            <w:szCs w:val="20"/>
            <w:lang w:val="en-GB"/>
          </w:rPr>
          <w:t>ADD</w:t>
        </w:r>
      </w:ins>
    </w:p>
    <w:p w14:paraId="14BE5DB9"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ins w:id="172" w:author="Nozdrin, Vadim" w:date="2022-03-30T15:44:00Z"/>
          <w:rFonts w:ascii="Times New Roman" w:eastAsia="Times New Roman" w:hAnsi="Times New Roman" w:cs="Times New Roman"/>
          <w:i/>
          <w:iCs/>
          <w:sz w:val="24"/>
          <w:szCs w:val="20"/>
          <w:lang w:val="en-GB"/>
        </w:rPr>
      </w:pPr>
      <w:ins w:id="173" w:author="France" w:date="2022-03-29T11:02:00Z">
        <w:r w:rsidRPr="00F62BD2">
          <w:rPr>
            <w:rFonts w:ascii="Times New Roman" w:eastAsia="Times New Roman" w:hAnsi="Times New Roman" w:cs="Times New Roman"/>
            <w:b/>
            <w:sz w:val="24"/>
            <w:szCs w:val="20"/>
            <w:lang w:val="en-GB"/>
          </w:rPr>
          <w:t>5.A10.2</w:t>
        </w:r>
        <w:r w:rsidRPr="00F62BD2">
          <w:rPr>
            <w:rFonts w:ascii="Times New Roman" w:eastAsia="Times New Roman" w:hAnsi="Times New Roman" w:cs="Times New Roman"/>
            <w:sz w:val="24"/>
            <w:szCs w:val="20"/>
            <w:lang w:val="en-GB"/>
          </w:rPr>
          <w:tab/>
        </w:r>
        <w:r w:rsidRPr="00F62BD2">
          <w:rPr>
            <w:rFonts w:ascii="Times New Roman" w:eastAsia="Times New Roman" w:hAnsi="Times New Roman" w:cs="Times New Roman"/>
            <w:i/>
            <w:iCs/>
            <w:sz w:val="24"/>
            <w:szCs w:val="20"/>
            <w:lang w:val="en-GB"/>
          </w:rPr>
          <w:t>[Editor’s note: this footnote is a placeholder to reflect the technical conditions which may be required based on the result of the technical studies]</w:t>
        </w:r>
      </w:ins>
    </w:p>
    <w:p w14:paraId="661E3E39"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ins w:id="174" w:author="Nozdrin, Vadim" w:date="2022-03-30T16:15:00Z"/>
          <w:rFonts w:ascii="Times New Roman" w:eastAsia="Times New Roman" w:hAnsi="Times New Roman" w:cs="Times New Roman"/>
          <w:sz w:val="24"/>
          <w:szCs w:val="20"/>
          <w:lang w:val="en-GB"/>
        </w:rPr>
      </w:pPr>
    </w:p>
    <w:p w14:paraId="3145FD81"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00" w:line="240" w:lineRule="auto"/>
        <w:ind w:left="1134" w:hanging="1134"/>
        <w:jc w:val="left"/>
        <w:textAlignment w:val="baseline"/>
        <w:outlineLvl w:val="1"/>
        <w:rPr>
          <w:rFonts w:ascii="Times New Roman" w:eastAsia="Times New Roman" w:hAnsi="Times New Roman" w:cs="Times New Roman"/>
          <w:b/>
          <w:sz w:val="24"/>
          <w:szCs w:val="20"/>
          <w:lang w:val="en-GB"/>
        </w:rPr>
      </w:pPr>
      <w:r w:rsidRPr="00F62BD2">
        <w:rPr>
          <w:rFonts w:ascii="Times New Roman" w:eastAsia="Times New Roman" w:hAnsi="Times New Roman" w:cs="Times New Roman"/>
          <w:b/>
          <w:sz w:val="24"/>
          <w:szCs w:val="20"/>
          <w:lang w:val="en-GB"/>
        </w:rPr>
        <w:lastRenderedPageBreak/>
        <w:t>2/1.10/5.3</w:t>
      </w:r>
      <w:r w:rsidRPr="00F62BD2">
        <w:rPr>
          <w:rFonts w:ascii="Times New Roman" w:eastAsia="Times New Roman" w:hAnsi="Times New Roman" w:cs="Times New Roman"/>
          <w:b/>
          <w:sz w:val="24"/>
          <w:szCs w:val="20"/>
          <w:lang w:val="en-GB"/>
        </w:rPr>
        <w:tab/>
      </w:r>
      <w:r w:rsidRPr="00F62BD2">
        <w:rPr>
          <w:rFonts w:ascii="Times New Roman" w:eastAsia="Times New Roman" w:hAnsi="Times New Roman" w:cs="Times New Roman"/>
          <w:b/>
          <w:sz w:val="24"/>
          <w:szCs w:val="20"/>
          <w:lang w:val="en-GB"/>
        </w:rPr>
        <w:tab/>
        <w:t>For Methods A and B</w:t>
      </w:r>
    </w:p>
    <w:p w14:paraId="651B0DCF" w14:textId="77777777" w:rsidR="00F62BD2" w:rsidRPr="00F62BD2" w:rsidRDefault="00F62BD2" w:rsidP="00F62BD2">
      <w:pPr>
        <w:keepNext/>
        <w:tabs>
          <w:tab w:val="left" w:pos="1134"/>
          <w:tab w:val="left" w:pos="1871"/>
          <w:tab w:val="left" w:pos="2268"/>
        </w:tabs>
        <w:overflowPunct w:val="0"/>
        <w:autoSpaceDE w:val="0"/>
        <w:autoSpaceDN w:val="0"/>
        <w:adjustRightInd w:val="0"/>
        <w:spacing w:before="240" w:line="240" w:lineRule="auto"/>
        <w:jc w:val="left"/>
        <w:textAlignment w:val="baseline"/>
        <w:rPr>
          <w:rFonts w:ascii="Times New Roman" w:eastAsia="Times New Roman" w:hAnsi="Times New Roman Bold" w:cs="Times New Roman"/>
          <w:b/>
          <w:sz w:val="24"/>
          <w:szCs w:val="20"/>
          <w:lang w:val="en-GB"/>
        </w:rPr>
      </w:pPr>
      <w:r w:rsidRPr="00F62BD2">
        <w:rPr>
          <w:rFonts w:ascii="Times New Roman" w:eastAsia="Times New Roman" w:hAnsi="Times New Roman Bold" w:cs="Times New Roman"/>
          <w:b/>
          <w:sz w:val="24"/>
          <w:szCs w:val="20"/>
          <w:lang w:val="en-GB"/>
        </w:rPr>
        <w:t>SUP</w:t>
      </w:r>
    </w:p>
    <w:p w14:paraId="59EDB722"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480" w:line="240" w:lineRule="auto"/>
        <w:textAlignment w:val="baseline"/>
        <w:rPr>
          <w:rFonts w:ascii="Times New Roman" w:eastAsia="Times New Roman" w:hAnsi="Times New Roman" w:cs="Times New Roman"/>
          <w:b/>
          <w:caps/>
          <w:sz w:val="28"/>
          <w:szCs w:val="20"/>
          <w:lang w:val="en-GB"/>
        </w:rPr>
      </w:pPr>
      <w:r w:rsidRPr="00F62BD2">
        <w:rPr>
          <w:rFonts w:ascii="Times New Roman" w:eastAsia="Times New Roman" w:hAnsi="Times New Roman" w:cs="Times New Roman"/>
          <w:caps/>
          <w:sz w:val="28"/>
          <w:szCs w:val="20"/>
          <w:lang w:val="en-GB"/>
        </w:rPr>
        <w:t>RESOLUTION 430 (WRC-19)</w:t>
      </w:r>
    </w:p>
    <w:p w14:paraId="0F9773A3" w14:textId="77777777" w:rsidR="00F62BD2" w:rsidRPr="00F62BD2" w:rsidRDefault="00F62BD2" w:rsidP="00F62BD2">
      <w:pPr>
        <w:keepNext/>
        <w:keepLines/>
        <w:tabs>
          <w:tab w:val="left" w:pos="1134"/>
          <w:tab w:val="left" w:pos="1871"/>
          <w:tab w:val="left" w:pos="2268"/>
        </w:tabs>
        <w:overflowPunct w:val="0"/>
        <w:autoSpaceDE w:val="0"/>
        <w:autoSpaceDN w:val="0"/>
        <w:adjustRightInd w:val="0"/>
        <w:spacing w:before="240" w:line="240" w:lineRule="auto"/>
        <w:textAlignment w:val="baseline"/>
        <w:rPr>
          <w:rFonts w:ascii="Times New Roman Bold" w:eastAsia="Times New Roman" w:hAnsi="Times New Roman Bold" w:cs="Times New Roman"/>
          <w:b/>
          <w:sz w:val="28"/>
          <w:szCs w:val="20"/>
          <w:lang w:val="en-GB"/>
        </w:rPr>
      </w:pPr>
      <w:r w:rsidRPr="00F62BD2">
        <w:rPr>
          <w:rFonts w:ascii="Times New Roman Bold" w:eastAsia="Times New Roman" w:hAnsi="Times New Roman Bold" w:cs="Times New Roman"/>
          <w:b/>
          <w:sz w:val="28"/>
          <w:szCs w:val="20"/>
          <w:lang w:val="en-GB"/>
        </w:rPr>
        <w:t>Studies on frequency-related matters, including possible additional allocations, for the possible introduction of new non-safety aeronautical mobile applications</w:t>
      </w:r>
    </w:p>
    <w:p w14:paraId="403BF75A" w14:textId="77777777" w:rsidR="00F62BD2" w:rsidRPr="00F62BD2" w:rsidRDefault="00F62BD2" w:rsidP="00F62BD2">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eastAsia="zh-CN"/>
        </w:rPr>
      </w:pPr>
    </w:p>
    <w:p w14:paraId="7718A8E1" w14:textId="77777777" w:rsidR="00EF03FC" w:rsidRPr="0095728F" w:rsidRDefault="00EF03FC" w:rsidP="00D71178">
      <w:pPr>
        <w:jc w:val="left"/>
        <w:rPr>
          <w:rFonts w:ascii="Times New Roman" w:hAnsi="Times New Roman" w:cs="Times New Roman"/>
          <w:sz w:val="24"/>
          <w:szCs w:val="24"/>
          <w:lang w:eastAsia="zh-CN"/>
        </w:rPr>
      </w:pPr>
    </w:p>
    <w:sectPr w:rsidR="00EF03FC" w:rsidRPr="0095728F" w:rsidSect="0066476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7C84E5" w14:textId="77777777" w:rsidR="000E63BF" w:rsidRDefault="000E63BF" w:rsidP="00CE02A7">
      <w:pPr>
        <w:spacing w:line="240" w:lineRule="auto"/>
      </w:pPr>
      <w:r>
        <w:separator/>
      </w:r>
    </w:p>
  </w:endnote>
  <w:endnote w:type="continuationSeparator" w:id="0">
    <w:p w14:paraId="729A4353" w14:textId="77777777" w:rsidR="000E63BF" w:rsidRDefault="000E63BF" w:rsidP="00CE02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61E624" w14:textId="77777777" w:rsidR="000E63BF" w:rsidRDefault="000E63BF" w:rsidP="00CE02A7">
      <w:pPr>
        <w:spacing w:line="240" w:lineRule="auto"/>
      </w:pPr>
      <w:r>
        <w:separator/>
      </w:r>
    </w:p>
  </w:footnote>
  <w:footnote w:type="continuationSeparator" w:id="0">
    <w:p w14:paraId="37283192" w14:textId="77777777" w:rsidR="000E63BF" w:rsidRDefault="000E63BF" w:rsidP="00CE02A7">
      <w:pPr>
        <w:spacing w:line="240" w:lineRule="auto"/>
      </w:pPr>
      <w:r>
        <w:continuationSeparator/>
      </w:r>
    </w:p>
  </w:footnote>
  <w:footnote w:id="1">
    <w:p w14:paraId="578D07F1" w14:textId="77777777" w:rsidR="00F62BD2" w:rsidRPr="00FB5A61" w:rsidRDefault="00F62BD2" w:rsidP="000A285D">
      <w:pPr>
        <w:pStyle w:val="FootnoteText"/>
        <w:spacing w:after="120"/>
        <w:jc w:val="left"/>
        <w:rPr>
          <w:szCs w:val="24"/>
        </w:rPr>
      </w:pPr>
      <w:ins w:id="6" w:author="France" w:date="2022-03-29T10:32:00Z">
        <w:r>
          <w:rPr>
            <w:rStyle w:val="FootnoteReference"/>
          </w:rPr>
          <w:t>*</w:t>
        </w:r>
        <w:r>
          <w:t xml:space="preserve"> </w:t>
        </w:r>
        <w:r w:rsidRPr="00FB5A61">
          <w:rPr>
            <w:spacing w:val="-4"/>
            <w:szCs w:val="24"/>
            <w:u w:val="single"/>
          </w:rPr>
          <w:t>Note</w:t>
        </w:r>
        <w:r w:rsidRPr="00FB5A61">
          <w:rPr>
            <w:spacing w:val="-4"/>
            <w:szCs w:val="24"/>
          </w:rPr>
          <w:t xml:space="preserve">: See relevant text in CPM23-1 meeting report (Annex 4 to BR Administrative Circular </w:t>
        </w:r>
        <w:r>
          <w:fldChar w:fldCharType="begin"/>
        </w:r>
        <w:r>
          <w:instrText xml:space="preserve"> HYPERLINK "https://www.itu.int/md/R00-CA-CIR-0251/en" </w:instrText>
        </w:r>
        <w:r>
          <w:fldChar w:fldCharType="separate"/>
        </w:r>
        <w:r w:rsidRPr="00FB5A61">
          <w:rPr>
            <w:rStyle w:val="Hyperlink"/>
            <w:spacing w:val="-4"/>
            <w:szCs w:val="24"/>
          </w:rPr>
          <w:t>CA/251</w:t>
        </w:r>
        <w:r>
          <w:rPr>
            <w:rStyle w:val="Hyperlink"/>
            <w:spacing w:val="-4"/>
            <w:szCs w:val="24"/>
          </w:rPr>
          <w:fldChar w:fldCharType="end"/>
        </w:r>
        <w:r w:rsidRPr="00FB5A61">
          <w:rPr>
            <w:spacing w:val="-4"/>
            <w:szCs w:val="24"/>
          </w:rPr>
          <w:t>)</w:t>
        </w:r>
        <w:r w:rsidRPr="00FB5A61">
          <w:rPr>
            <w:szCs w:val="24"/>
          </w:rPr>
          <w:t xml:space="preserve"> on how to facilitate the work related to satellite.</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214B4"/>
    <w:multiLevelType w:val="hybridMultilevel"/>
    <w:tmpl w:val="67BACDCC"/>
    <w:lvl w:ilvl="0" w:tplc="EDE2B6B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FE1CBA"/>
    <w:multiLevelType w:val="hybridMultilevel"/>
    <w:tmpl w:val="A484E2E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6179A"/>
    <w:multiLevelType w:val="hybridMultilevel"/>
    <w:tmpl w:val="3ADA4210"/>
    <w:lvl w:ilvl="0" w:tplc="BA34EF4E">
      <w:start w:val="5"/>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9B16B7"/>
    <w:multiLevelType w:val="hybridMultilevel"/>
    <w:tmpl w:val="11F2E50E"/>
    <w:lvl w:ilvl="0" w:tplc="8110DF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8C0907"/>
    <w:multiLevelType w:val="hybridMultilevel"/>
    <w:tmpl w:val="5A5CE014"/>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503386"/>
    <w:multiLevelType w:val="hybridMultilevel"/>
    <w:tmpl w:val="3DFC5130"/>
    <w:lvl w:ilvl="0" w:tplc="FA8EE658">
      <w:start w:val="47"/>
      <w:numFmt w:val="bullet"/>
      <w:lvlText w:val="–"/>
      <w:lvlJc w:val="left"/>
      <w:pPr>
        <w:ind w:left="360" w:hanging="360"/>
      </w:pPr>
      <w:rPr>
        <w:rFonts w:ascii="Times New Roman" w:eastAsia="SimSu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6" w15:restartNumberingAfterBreak="0">
    <w:nsid w:val="2DB82805"/>
    <w:multiLevelType w:val="hybridMultilevel"/>
    <w:tmpl w:val="30CA1056"/>
    <w:lvl w:ilvl="0" w:tplc="04090001">
      <w:start w:val="1"/>
      <w:numFmt w:val="bullet"/>
      <w:lvlText w:val=""/>
      <w:lvlJc w:val="left"/>
      <w:pPr>
        <w:ind w:left="360" w:hanging="360"/>
      </w:pPr>
      <w:rPr>
        <w:rFonts w:ascii="Symbol" w:hAnsi="Symbol" w:hint="default"/>
      </w:rPr>
    </w:lvl>
    <w:lvl w:ilvl="1" w:tplc="CCC8B418">
      <w:numFmt w:val="bullet"/>
      <w:lvlText w:val="•"/>
      <w:lvlJc w:val="left"/>
      <w:pPr>
        <w:ind w:left="1080" w:hanging="360"/>
      </w:pPr>
      <w:rPr>
        <w:rFonts w:ascii="Times New Roman" w:eastAsiaTheme="minorEastAsia" w:hAnsi="Times New Roman"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F686F5C"/>
    <w:multiLevelType w:val="hybridMultilevel"/>
    <w:tmpl w:val="E6329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D27E42"/>
    <w:multiLevelType w:val="hybridMultilevel"/>
    <w:tmpl w:val="E85EF72E"/>
    <w:lvl w:ilvl="0" w:tplc="9D86AD9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B970F9"/>
    <w:multiLevelType w:val="hybridMultilevel"/>
    <w:tmpl w:val="47227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7D978CD"/>
    <w:multiLevelType w:val="hybridMultilevel"/>
    <w:tmpl w:val="359898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94F63FB"/>
    <w:multiLevelType w:val="hybridMultilevel"/>
    <w:tmpl w:val="E21ABEE2"/>
    <w:lvl w:ilvl="0" w:tplc="B1E8BC50">
      <w:start w:val="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4C574E"/>
    <w:multiLevelType w:val="hybridMultilevel"/>
    <w:tmpl w:val="0D0E306E"/>
    <w:lvl w:ilvl="0" w:tplc="44389100">
      <w:start w:val="1"/>
      <w:numFmt w:val="decimal"/>
      <w:lvlText w:val="%1."/>
      <w:lvlJc w:val="left"/>
      <w:pPr>
        <w:ind w:left="360" w:hanging="360"/>
      </w:pPr>
      <w:rPr>
        <w:rFonts w:ascii="Times New Roman" w:eastAsiaTheme="minorHAnsi" w:hAnsi="Times New Roman" w:cs="Times New Roman"/>
        <w:b w:val="0"/>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B1C588F"/>
    <w:multiLevelType w:val="hybridMultilevel"/>
    <w:tmpl w:val="4BB0377E"/>
    <w:lvl w:ilvl="0" w:tplc="5B46E5B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EF1ADE"/>
    <w:multiLevelType w:val="hybridMultilevel"/>
    <w:tmpl w:val="8FCE37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24211BC"/>
    <w:multiLevelType w:val="hybridMultilevel"/>
    <w:tmpl w:val="C7A46E46"/>
    <w:lvl w:ilvl="0" w:tplc="46A0FB78">
      <w:start w:val="20"/>
      <w:numFmt w:val="bullet"/>
      <w:lvlText w:val=""/>
      <w:lvlJc w:val="left"/>
      <w:pPr>
        <w:ind w:left="720" w:hanging="360"/>
      </w:pPr>
      <w:rPr>
        <w:rFonts w:ascii="Wingdings" w:eastAsiaTheme="minorEastAsia"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
  </w:num>
  <w:num w:numId="4">
    <w:abstractNumId w:val="2"/>
  </w:num>
  <w:num w:numId="5">
    <w:abstractNumId w:val="0"/>
  </w:num>
  <w:num w:numId="6">
    <w:abstractNumId w:val="5"/>
  </w:num>
  <w:num w:numId="7">
    <w:abstractNumId w:val="6"/>
  </w:num>
  <w:num w:numId="8">
    <w:abstractNumId w:val="15"/>
  </w:num>
  <w:num w:numId="9">
    <w:abstractNumId w:val="11"/>
  </w:num>
  <w:num w:numId="10">
    <w:abstractNumId w:val="3"/>
  </w:num>
  <w:num w:numId="11">
    <w:abstractNumId w:val="8"/>
  </w:num>
  <w:num w:numId="12">
    <w:abstractNumId w:val="12"/>
  </w:num>
  <w:num w:numId="13">
    <w:abstractNumId w:val="9"/>
  </w:num>
  <w:num w:numId="14">
    <w:abstractNumId w:val="10"/>
  </w:num>
  <w:num w:numId="15">
    <w:abstractNumId w:val="14"/>
  </w:num>
  <w:num w:numId="1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France">
    <w15:presenceInfo w15:providerId="None" w15:userId="France"/>
  </w15:person>
  <w15:person w15:author="USA">
    <w15:presenceInfo w15:providerId="None" w15:userId="USA"/>
  </w15:person>
  <w15:person w15:author="NASA">
    <w15:presenceInfo w15:providerId="None" w15:userId="NASA"/>
  </w15:person>
  <w15:person w15:author="Nozdrin, Vadim">
    <w15:presenceInfo w15:providerId="AD" w15:userId="S::vadim.nozdrin@itu.int::a8238349-06bf-4c0c-ae1b-3c982b05be2b"/>
  </w15:person>
  <w15:person w15:author="ITU -LRT-">
    <w15:presenceInfo w15:providerId="None" w15:userId="ITU -L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oNotDisplayPageBoundaries/>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BD"/>
    <w:rsid w:val="00006005"/>
    <w:rsid w:val="000303BC"/>
    <w:rsid w:val="0003298A"/>
    <w:rsid w:val="00033207"/>
    <w:rsid w:val="00067510"/>
    <w:rsid w:val="0007182B"/>
    <w:rsid w:val="00074749"/>
    <w:rsid w:val="0007544C"/>
    <w:rsid w:val="00076727"/>
    <w:rsid w:val="000802C0"/>
    <w:rsid w:val="00081DBD"/>
    <w:rsid w:val="00081EBD"/>
    <w:rsid w:val="00092DC8"/>
    <w:rsid w:val="00096594"/>
    <w:rsid w:val="000A285D"/>
    <w:rsid w:val="000A79DC"/>
    <w:rsid w:val="000B14D7"/>
    <w:rsid w:val="000B6E89"/>
    <w:rsid w:val="000C3016"/>
    <w:rsid w:val="000D02A6"/>
    <w:rsid w:val="000D414D"/>
    <w:rsid w:val="000E0E58"/>
    <w:rsid w:val="000E234E"/>
    <w:rsid w:val="000E63BF"/>
    <w:rsid w:val="000E68A0"/>
    <w:rsid w:val="00130D09"/>
    <w:rsid w:val="0013157B"/>
    <w:rsid w:val="00147401"/>
    <w:rsid w:val="00155D73"/>
    <w:rsid w:val="00165DB9"/>
    <w:rsid w:val="00186153"/>
    <w:rsid w:val="001873D6"/>
    <w:rsid w:val="00190631"/>
    <w:rsid w:val="001949DA"/>
    <w:rsid w:val="001A37C2"/>
    <w:rsid w:val="001B0607"/>
    <w:rsid w:val="001C2711"/>
    <w:rsid w:val="001D381C"/>
    <w:rsid w:val="001D3ECC"/>
    <w:rsid w:val="001E7FFB"/>
    <w:rsid w:val="001F0BAF"/>
    <w:rsid w:val="001F44F4"/>
    <w:rsid w:val="001F787A"/>
    <w:rsid w:val="002118A7"/>
    <w:rsid w:val="00231295"/>
    <w:rsid w:val="00232BE1"/>
    <w:rsid w:val="0023469A"/>
    <w:rsid w:val="0023654C"/>
    <w:rsid w:val="00242421"/>
    <w:rsid w:val="00246CC5"/>
    <w:rsid w:val="002576A8"/>
    <w:rsid w:val="002645D3"/>
    <w:rsid w:val="002678B4"/>
    <w:rsid w:val="00272F70"/>
    <w:rsid w:val="00292C5E"/>
    <w:rsid w:val="002B0B53"/>
    <w:rsid w:val="002B5828"/>
    <w:rsid w:val="002B607E"/>
    <w:rsid w:val="002C0A6E"/>
    <w:rsid w:val="002C21C4"/>
    <w:rsid w:val="002E3413"/>
    <w:rsid w:val="002E6C62"/>
    <w:rsid w:val="002E76F4"/>
    <w:rsid w:val="002F15F3"/>
    <w:rsid w:val="002F3223"/>
    <w:rsid w:val="002F60B4"/>
    <w:rsid w:val="00302E44"/>
    <w:rsid w:val="00303422"/>
    <w:rsid w:val="00315871"/>
    <w:rsid w:val="0032081B"/>
    <w:rsid w:val="00324551"/>
    <w:rsid w:val="00331C3D"/>
    <w:rsid w:val="00341A71"/>
    <w:rsid w:val="0035606F"/>
    <w:rsid w:val="00373EE6"/>
    <w:rsid w:val="00377393"/>
    <w:rsid w:val="00377B7C"/>
    <w:rsid w:val="00383BFA"/>
    <w:rsid w:val="003930BE"/>
    <w:rsid w:val="003A3320"/>
    <w:rsid w:val="003B5F16"/>
    <w:rsid w:val="003B6390"/>
    <w:rsid w:val="003C631B"/>
    <w:rsid w:val="003D0184"/>
    <w:rsid w:val="003D5B1E"/>
    <w:rsid w:val="003F04A1"/>
    <w:rsid w:val="003F0C0D"/>
    <w:rsid w:val="003F647A"/>
    <w:rsid w:val="003F7EF3"/>
    <w:rsid w:val="00415520"/>
    <w:rsid w:val="0042528B"/>
    <w:rsid w:val="00433253"/>
    <w:rsid w:val="00433FA6"/>
    <w:rsid w:val="00437043"/>
    <w:rsid w:val="0044620C"/>
    <w:rsid w:val="00447F3D"/>
    <w:rsid w:val="004543F9"/>
    <w:rsid w:val="00455691"/>
    <w:rsid w:val="00465B50"/>
    <w:rsid w:val="00476FD5"/>
    <w:rsid w:val="004811AE"/>
    <w:rsid w:val="00491BD4"/>
    <w:rsid w:val="004945BF"/>
    <w:rsid w:val="004945E4"/>
    <w:rsid w:val="004A6950"/>
    <w:rsid w:val="004B73F2"/>
    <w:rsid w:val="004C0494"/>
    <w:rsid w:val="004C0822"/>
    <w:rsid w:val="004C0D41"/>
    <w:rsid w:val="004C4F14"/>
    <w:rsid w:val="004D373A"/>
    <w:rsid w:val="004E1D4A"/>
    <w:rsid w:val="004E3840"/>
    <w:rsid w:val="004E7499"/>
    <w:rsid w:val="004E7DC6"/>
    <w:rsid w:val="004F7E67"/>
    <w:rsid w:val="00513E9D"/>
    <w:rsid w:val="00515E5C"/>
    <w:rsid w:val="00515F54"/>
    <w:rsid w:val="00517D46"/>
    <w:rsid w:val="00525C75"/>
    <w:rsid w:val="00531352"/>
    <w:rsid w:val="005461FE"/>
    <w:rsid w:val="00551112"/>
    <w:rsid w:val="00575274"/>
    <w:rsid w:val="00584968"/>
    <w:rsid w:val="005913F4"/>
    <w:rsid w:val="005B6939"/>
    <w:rsid w:val="005B7118"/>
    <w:rsid w:val="005C2331"/>
    <w:rsid w:val="005C76C5"/>
    <w:rsid w:val="005D38E6"/>
    <w:rsid w:val="005D4AC7"/>
    <w:rsid w:val="00601772"/>
    <w:rsid w:val="00603701"/>
    <w:rsid w:val="006074E9"/>
    <w:rsid w:val="00633FBD"/>
    <w:rsid w:val="00644EC7"/>
    <w:rsid w:val="00647465"/>
    <w:rsid w:val="00651393"/>
    <w:rsid w:val="00656F3B"/>
    <w:rsid w:val="006633C4"/>
    <w:rsid w:val="00664766"/>
    <w:rsid w:val="00667233"/>
    <w:rsid w:val="0067528D"/>
    <w:rsid w:val="006829D2"/>
    <w:rsid w:val="0068366B"/>
    <w:rsid w:val="00692CEE"/>
    <w:rsid w:val="006978B3"/>
    <w:rsid w:val="006B0EE7"/>
    <w:rsid w:val="006B46BF"/>
    <w:rsid w:val="006C6499"/>
    <w:rsid w:val="006D0CE3"/>
    <w:rsid w:val="006F12BC"/>
    <w:rsid w:val="006F2360"/>
    <w:rsid w:val="006F3065"/>
    <w:rsid w:val="006F60BC"/>
    <w:rsid w:val="00701C78"/>
    <w:rsid w:val="00707529"/>
    <w:rsid w:val="007111EA"/>
    <w:rsid w:val="007117CD"/>
    <w:rsid w:val="007135D6"/>
    <w:rsid w:val="00715E38"/>
    <w:rsid w:val="007231D5"/>
    <w:rsid w:val="00723F79"/>
    <w:rsid w:val="007244F0"/>
    <w:rsid w:val="00742C40"/>
    <w:rsid w:val="00782776"/>
    <w:rsid w:val="00797368"/>
    <w:rsid w:val="007B2FCD"/>
    <w:rsid w:val="007B73A9"/>
    <w:rsid w:val="007C3AA9"/>
    <w:rsid w:val="007D1A8A"/>
    <w:rsid w:val="007D3EF4"/>
    <w:rsid w:val="007D69CC"/>
    <w:rsid w:val="007D719F"/>
    <w:rsid w:val="007E0FF7"/>
    <w:rsid w:val="007E1940"/>
    <w:rsid w:val="007E5963"/>
    <w:rsid w:val="00802310"/>
    <w:rsid w:val="008131E6"/>
    <w:rsid w:val="00813DEA"/>
    <w:rsid w:val="00816689"/>
    <w:rsid w:val="00827CFE"/>
    <w:rsid w:val="008320C3"/>
    <w:rsid w:val="00832B1E"/>
    <w:rsid w:val="00843A1D"/>
    <w:rsid w:val="00847217"/>
    <w:rsid w:val="008564E7"/>
    <w:rsid w:val="00856799"/>
    <w:rsid w:val="0085708E"/>
    <w:rsid w:val="00860A6B"/>
    <w:rsid w:val="00864B7A"/>
    <w:rsid w:val="00874266"/>
    <w:rsid w:val="0088422D"/>
    <w:rsid w:val="00887C23"/>
    <w:rsid w:val="00895198"/>
    <w:rsid w:val="008A1662"/>
    <w:rsid w:val="008A326B"/>
    <w:rsid w:val="008B6444"/>
    <w:rsid w:val="008D2F4E"/>
    <w:rsid w:val="008F3281"/>
    <w:rsid w:val="008F494D"/>
    <w:rsid w:val="009005A3"/>
    <w:rsid w:val="009144A4"/>
    <w:rsid w:val="00922210"/>
    <w:rsid w:val="00922417"/>
    <w:rsid w:val="0092295B"/>
    <w:rsid w:val="00923011"/>
    <w:rsid w:val="009267A7"/>
    <w:rsid w:val="00931D02"/>
    <w:rsid w:val="009421B8"/>
    <w:rsid w:val="0094626C"/>
    <w:rsid w:val="0095613C"/>
    <w:rsid w:val="00956BEB"/>
    <w:rsid w:val="0095728F"/>
    <w:rsid w:val="00962F3B"/>
    <w:rsid w:val="00970822"/>
    <w:rsid w:val="00981CE7"/>
    <w:rsid w:val="00986DC1"/>
    <w:rsid w:val="00987C43"/>
    <w:rsid w:val="009936D3"/>
    <w:rsid w:val="00997DF5"/>
    <w:rsid w:val="009A47E1"/>
    <w:rsid w:val="009B6F2F"/>
    <w:rsid w:val="009C7EA0"/>
    <w:rsid w:val="009D0ECF"/>
    <w:rsid w:val="009D3532"/>
    <w:rsid w:val="009E3212"/>
    <w:rsid w:val="009E5B0D"/>
    <w:rsid w:val="00A16460"/>
    <w:rsid w:val="00A2368F"/>
    <w:rsid w:val="00A26DE9"/>
    <w:rsid w:val="00A279DF"/>
    <w:rsid w:val="00A34D8D"/>
    <w:rsid w:val="00A4776E"/>
    <w:rsid w:val="00A52FFB"/>
    <w:rsid w:val="00A54DB7"/>
    <w:rsid w:val="00A745D5"/>
    <w:rsid w:val="00A74CF4"/>
    <w:rsid w:val="00A8686A"/>
    <w:rsid w:val="00A9225A"/>
    <w:rsid w:val="00A93BFB"/>
    <w:rsid w:val="00A94B4C"/>
    <w:rsid w:val="00AA4A53"/>
    <w:rsid w:val="00AC29A6"/>
    <w:rsid w:val="00AD6822"/>
    <w:rsid w:val="00AD70B1"/>
    <w:rsid w:val="00AE1429"/>
    <w:rsid w:val="00AE6F5F"/>
    <w:rsid w:val="00AF05FA"/>
    <w:rsid w:val="00AF36FD"/>
    <w:rsid w:val="00B17525"/>
    <w:rsid w:val="00B32104"/>
    <w:rsid w:val="00B403A2"/>
    <w:rsid w:val="00B66191"/>
    <w:rsid w:val="00B70D21"/>
    <w:rsid w:val="00B7314F"/>
    <w:rsid w:val="00B74F41"/>
    <w:rsid w:val="00B75CE0"/>
    <w:rsid w:val="00B76B8C"/>
    <w:rsid w:val="00B81BD1"/>
    <w:rsid w:val="00BA0910"/>
    <w:rsid w:val="00BA0FD4"/>
    <w:rsid w:val="00BA228F"/>
    <w:rsid w:val="00BB05B2"/>
    <w:rsid w:val="00BB49BA"/>
    <w:rsid w:val="00BB6C1F"/>
    <w:rsid w:val="00BC122A"/>
    <w:rsid w:val="00BD4CE2"/>
    <w:rsid w:val="00BD55CC"/>
    <w:rsid w:val="00BD6BDD"/>
    <w:rsid w:val="00BE171F"/>
    <w:rsid w:val="00BE18BA"/>
    <w:rsid w:val="00BE1F98"/>
    <w:rsid w:val="00BF313A"/>
    <w:rsid w:val="00C0537E"/>
    <w:rsid w:val="00C154B7"/>
    <w:rsid w:val="00C2003C"/>
    <w:rsid w:val="00C2262C"/>
    <w:rsid w:val="00C27F91"/>
    <w:rsid w:val="00C31397"/>
    <w:rsid w:val="00C33CEC"/>
    <w:rsid w:val="00C44BCC"/>
    <w:rsid w:val="00C45208"/>
    <w:rsid w:val="00C453C5"/>
    <w:rsid w:val="00C52AF3"/>
    <w:rsid w:val="00C5392F"/>
    <w:rsid w:val="00C57FF2"/>
    <w:rsid w:val="00C60003"/>
    <w:rsid w:val="00C611A6"/>
    <w:rsid w:val="00C715A9"/>
    <w:rsid w:val="00C73EED"/>
    <w:rsid w:val="00C7432C"/>
    <w:rsid w:val="00C82D0B"/>
    <w:rsid w:val="00C83634"/>
    <w:rsid w:val="00C937EA"/>
    <w:rsid w:val="00C9798B"/>
    <w:rsid w:val="00CA1BC4"/>
    <w:rsid w:val="00CB393D"/>
    <w:rsid w:val="00CC64D4"/>
    <w:rsid w:val="00CE02A7"/>
    <w:rsid w:val="00CF07BB"/>
    <w:rsid w:val="00CF5BEF"/>
    <w:rsid w:val="00D00F4D"/>
    <w:rsid w:val="00D022B9"/>
    <w:rsid w:val="00D300EB"/>
    <w:rsid w:val="00D316E3"/>
    <w:rsid w:val="00D3315D"/>
    <w:rsid w:val="00D3545B"/>
    <w:rsid w:val="00D409C0"/>
    <w:rsid w:val="00D477F1"/>
    <w:rsid w:val="00D57DF5"/>
    <w:rsid w:val="00D64312"/>
    <w:rsid w:val="00D6491E"/>
    <w:rsid w:val="00D71178"/>
    <w:rsid w:val="00D81AEB"/>
    <w:rsid w:val="00D8470B"/>
    <w:rsid w:val="00D8500A"/>
    <w:rsid w:val="00DA0589"/>
    <w:rsid w:val="00DA2AE2"/>
    <w:rsid w:val="00DA2F94"/>
    <w:rsid w:val="00DC02C6"/>
    <w:rsid w:val="00DC270A"/>
    <w:rsid w:val="00DD1A44"/>
    <w:rsid w:val="00DE64D1"/>
    <w:rsid w:val="00DF2160"/>
    <w:rsid w:val="00DF4123"/>
    <w:rsid w:val="00DF416C"/>
    <w:rsid w:val="00DF68A3"/>
    <w:rsid w:val="00E02656"/>
    <w:rsid w:val="00E310AD"/>
    <w:rsid w:val="00E32683"/>
    <w:rsid w:val="00E3344D"/>
    <w:rsid w:val="00E33B67"/>
    <w:rsid w:val="00E36B65"/>
    <w:rsid w:val="00E4397B"/>
    <w:rsid w:val="00E43BCF"/>
    <w:rsid w:val="00E44450"/>
    <w:rsid w:val="00E52D90"/>
    <w:rsid w:val="00E5653F"/>
    <w:rsid w:val="00E56A26"/>
    <w:rsid w:val="00E67F92"/>
    <w:rsid w:val="00E7149C"/>
    <w:rsid w:val="00E94C8D"/>
    <w:rsid w:val="00EC53C0"/>
    <w:rsid w:val="00EE2A73"/>
    <w:rsid w:val="00EE4B90"/>
    <w:rsid w:val="00EF03FC"/>
    <w:rsid w:val="00EF1555"/>
    <w:rsid w:val="00EF2D34"/>
    <w:rsid w:val="00EF72D9"/>
    <w:rsid w:val="00F217DB"/>
    <w:rsid w:val="00F46998"/>
    <w:rsid w:val="00F51268"/>
    <w:rsid w:val="00F531B1"/>
    <w:rsid w:val="00F62BD2"/>
    <w:rsid w:val="00F66493"/>
    <w:rsid w:val="00F66F22"/>
    <w:rsid w:val="00F67FC6"/>
    <w:rsid w:val="00F700FA"/>
    <w:rsid w:val="00F704C7"/>
    <w:rsid w:val="00F77EF1"/>
    <w:rsid w:val="00F90E74"/>
    <w:rsid w:val="00F96E6C"/>
    <w:rsid w:val="00FA6275"/>
    <w:rsid w:val="00FB6EE7"/>
    <w:rsid w:val="00FC19D6"/>
    <w:rsid w:val="00FC5AB7"/>
    <w:rsid w:val="00FE1860"/>
    <w:rsid w:val="00FF0F7D"/>
    <w:rsid w:val="00FF2CC2"/>
    <w:rsid w:val="00FF59AF"/>
    <w:rsid w:val="00FF7831"/>
    <w:rsid w:val="212596FC"/>
    <w:rsid w:val="3C3C4E7D"/>
    <w:rsid w:val="470EA8E4"/>
    <w:rsid w:val="4E04AB9F"/>
    <w:rsid w:val="500967A7"/>
    <w:rsid w:val="76397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7D7FCF"/>
  <w15:docId w15:val="{290FB05D-6B19-4E98-BC81-E3773077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766"/>
  </w:style>
  <w:style w:type="paragraph" w:styleId="Heading1">
    <w:name w:val="heading 1"/>
    <w:basedOn w:val="Normal"/>
    <w:next w:val="Normal"/>
    <w:link w:val="Heading1Char"/>
    <w:uiPriority w:val="9"/>
    <w:qFormat/>
    <w:rsid w:val="00B403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0342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BD6BD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1DB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o"/>
    <w:basedOn w:val="Normal"/>
    <w:link w:val="HeaderChar"/>
    <w:uiPriority w:val="99"/>
    <w:unhideWhenUsed/>
    <w:rsid w:val="00CE02A7"/>
    <w:pPr>
      <w:tabs>
        <w:tab w:val="center" w:pos="4680"/>
        <w:tab w:val="right" w:pos="9360"/>
      </w:tabs>
      <w:spacing w:line="240" w:lineRule="auto"/>
    </w:pPr>
  </w:style>
  <w:style w:type="character" w:customStyle="1" w:styleId="HeaderChar">
    <w:name w:val="Header Char"/>
    <w:aliases w:val="ho Char"/>
    <w:basedOn w:val="DefaultParagraphFont"/>
    <w:link w:val="Header"/>
    <w:uiPriority w:val="99"/>
    <w:rsid w:val="00CE02A7"/>
  </w:style>
  <w:style w:type="paragraph" w:styleId="Footer">
    <w:name w:val="footer"/>
    <w:basedOn w:val="Normal"/>
    <w:link w:val="FooterChar"/>
    <w:uiPriority w:val="99"/>
    <w:unhideWhenUsed/>
    <w:rsid w:val="00CE02A7"/>
    <w:pPr>
      <w:tabs>
        <w:tab w:val="center" w:pos="4680"/>
        <w:tab w:val="right" w:pos="9360"/>
      </w:tabs>
      <w:spacing w:line="240" w:lineRule="auto"/>
    </w:pPr>
  </w:style>
  <w:style w:type="character" w:customStyle="1" w:styleId="FooterChar">
    <w:name w:val="Footer Char"/>
    <w:basedOn w:val="DefaultParagraphFont"/>
    <w:link w:val="Footer"/>
    <w:uiPriority w:val="99"/>
    <w:rsid w:val="00CE02A7"/>
  </w:style>
  <w:style w:type="character" w:customStyle="1" w:styleId="Heading1Char">
    <w:name w:val="Heading 1 Char"/>
    <w:basedOn w:val="DefaultParagraphFont"/>
    <w:link w:val="Heading1"/>
    <w:uiPriority w:val="9"/>
    <w:rsid w:val="00B403A2"/>
    <w:rPr>
      <w:rFonts w:asciiTheme="majorHAnsi" w:eastAsiaTheme="majorEastAsia" w:hAnsiTheme="majorHAnsi" w:cstheme="majorBidi"/>
      <w:b/>
      <w:bCs/>
      <w:color w:val="365F91" w:themeColor="accent1" w:themeShade="BF"/>
      <w:sz w:val="28"/>
      <w:szCs w:val="28"/>
    </w:rPr>
  </w:style>
  <w:style w:type="paragraph" w:customStyle="1" w:styleId="TableNo">
    <w:name w:val="Table_No"/>
    <w:basedOn w:val="Normal"/>
    <w:next w:val="Normal"/>
    <w:link w:val="TableNoChar"/>
    <w:uiPriority w:val="99"/>
    <w:rsid w:val="00E43BCF"/>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pPr>
    <w:rPr>
      <w:rFonts w:ascii="Times New Roman" w:eastAsia="Times New Roman" w:hAnsi="Times New Roman" w:cs="Times New Roman"/>
      <w:sz w:val="24"/>
      <w:szCs w:val="20"/>
      <w:lang w:val="fr-FR"/>
    </w:rPr>
  </w:style>
  <w:style w:type="character" w:customStyle="1" w:styleId="TableNoChar">
    <w:name w:val="Table_No Char"/>
    <w:link w:val="TableNo"/>
    <w:uiPriority w:val="99"/>
    <w:rsid w:val="00E43BCF"/>
    <w:rPr>
      <w:rFonts w:ascii="Times New Roman" w:eastAsia="Times New Roman" w:hAnsi="Times New Roman" w:cs="Times New Roman"/>
      <w:sz w:val="24"/>
      <w:szCs w:val="20"/>
      <w:lang w:val="fr-FR"/>
    </w:rPr>
  </w:style>
  <w:style w:type="paragraph" w:customStyle="1" w:styleId="Tablehead">
    <w:name w:val="Table_head"/>
    <w:basedOn w:val="Normal"/>
    <w:next w:val="Normal"/>
    <w:link w:val="TableheadChar"/>
    <w:rsid w:val="00E43BC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pPr>
    <w:rPr>
      <w:rFonts w:ascii="Times New Roman" w:eastAsia="Times New Roman" w:hAnsi="Times New Roman" w:cs="Times New Roman"/>
      <w:b/>
      <w:szCs w:val="20"/>
      <w:lang w:val="fr-FR"/>
    </w:rPr>
  </w:style>
  <w:style w:type="paragraph" w:customStyle="1" w:styleId="Tabletitle">
    <w:name w:val="Table_title"/>
    <w:basedOn w:val="Normal"/>
    <w:next w:val="Tablehead"/>
    <w:link w:val="TabletitleChar"/>
    <w:uiPriority w:val="99"/>
    <w:rsid w:val="00E43BCF"/>
    <w:pPr>
      <w:keepNext/>
      <w:tabs>
        <w:tab w:val="left" w:pos="794"/>
        <w:tab w:val="left" w:pos="1191"/>
        <w:tab w:val="left" w:pos="1588"/>
        <w:tab w:val="left" w:pos="1985"/>
      </w:tabs>
      <w:overflowPunct w:val="0"/>
      <w:autoSpaceDE w:val="0"/>
      <w:autoSpaceDN w:val="0"/>
      <w:adjustRightInd w:val="0"/>
      <w:spacing w:after="120" w:line="240" w:lineRule="auto"/>
      <w:textAlignment w:val="baseline"/>
    </w:pPr>
    <w:rPr>
      <w:rFonts w:ascii="Times New Roman" w:eastAsia="Times New Roman" w:hAnsi="Times New Roman" w:cs="Times New Roman"/>
      <w:b/>
      <w:sz w:val="24"/>
      <w:szCs w:val="20"/>
      <w:lang w:val="fr-FR"/>
    </w:rPr>
  </w:style>
  <w:style w:type="character" w:customStyle="1" w:styleId="TabletitleChar">
    <w:name w:val="Table_title Char"/>
    <w:link w:val="Tabletitle"/>
    <w:uiPriority w:val="99"/>
    <w:rsid w:val="00E43BCF"/>
    <w:rPr>
      <w:rFonts w:ascii="Times New Roman" w:eastAsia="Times New Roman" w:hAnsi="Times New Roman" w:cs="Times New Roman"/>
      <w:b/>
      <w:sz w:val="24"/>
      <w:szCs w:val="20"/>
      <w:lang w:val="fr-FR"/>
    </w:rPr>
  </w:style>
  <w:style w:type="character" w:customStyle="1" w:styleId="TableheadChar">
    <w:name w:val="Table_head Char"/>
    <w:basedOn w:val="DefaultParagraphFont"/>
    <w:link w:val="Tablehead"/>
    <w:locked/>
    <w:rsid w:val="00E43BCF"/>
    <w:rPr>
      <w:rFonts w:ascii="Times New Roman" w:eastAsia="Times New Roman" w:hAnsi="Times New Roman" w:cs="Times New Roman"/>
      <w:b/>
      <w:szCs w:val="20"/>
      <w:lang w:val="fr-FR"/>
    </w:rPr>
  </w:style>
  <w:style w:type="paragraph" w:styleId="ListParagraph">
    <w:name w:val="List Paragraph"/>
    <w:basedOn w:val="Normal"/>
    <w:uiPriority w:val="99"/>
    <w:qFormat/>
    <w:rsid w:val="00E43BCF"/>
    <w:pPr>
      <w:ind w:left="720"/>
      <w:contextualSpacing/>
    </w:pPr>
  </w:style>
  <w:style w:type="paragraph" w:customStyle="1" w:styleId="Source">
    <w:name w:val="Source"/>
    <w:basedOn w:val="Normal"/>
    <w:next w:val="Normal"/>
    <w:link w:val="SourceChar"/>
    <w:qFormat/>
    <w:rsid w:val="00E36B65"/>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qFormat/>
    <w:rsid w:val="00E36B65"/>
    <w:pPr>
      <w:tabs>
        <w:tab w:val="left" w:pos="567"/>
        <w:tab w:val="left" w:pos="1701"/>
        <w:tab w:val="left" w:pos="2835"/>
      </w:tabs>
      <w:spacing w:before="240"/>
    </w:pPr>
    <w:rPr>
      <w:b w:val="0"/>
      <w:caps/>
    </w:rPr>
  </w:style>
  <w:style w:type="paragraph" w:styleId="BalloonText">
    <w:name w:val="Balloon Text"/>
    <w:basedOn w:val="Normal"/>
    <w:link w:val="BalloonTextChar"/>
    <w:uiPriority w:val="99"/>
    <w:semiHidden/>
    <w:unhideWhenUsed/>
    <w:rsid w:val="00BE1F9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1F98"/>
    <w:rPr>
      <w:rFonts w:ascii="Segoe UI" w:hAnsi="Segoe UI" w:cs="Segoe UI"/>
      <w:sz w:val="18"/>
      <w:szCs w:val="18"/>
    </w:rPr>
  </w:style>
  <w:style w:type="character" w:styleId="Hyperlink">
    <w:name w:val="Hyperlink"/>
    <w:basedOn w:val="DefaultParagraphFont"/>
    <w:unhideWhenUsed/>
    <w:rsid w:val="003B6390"/>
    <w:rPr>
      <w:color w:val="0000FF" w:themeColor="hyperlink"/>
      <w:u w:val="single"/>
    </w:rPr>
  </w:style>
  <w:style w:type="character" w:customStyle="1" w:styleId="UnresolvedMention1">
    <w:name w:val="Unresolved Mention1"/>
    <w:basedOn w:val="DefaultParagraphFont"/>
    <w:uiPriority w:val="99"/>
    <w:semiHidden/>
    <w:unhideWhenUsed/>
    <w:rsid w:val="003B6390"/>
    <w:rPr>
      <w:color w:val="605E5C"/>
      <w:shd w:val="clear" w:color="auto" w:fill="E1DFDD"/>
    </w:rPr>
  </w:style>
  <w:style w:type="paragraph" w:customStyle="1" w:styleId="Normalaftertitle">
    <w:name w:val="Normal_after_title"/>
    <w:basedOn w:val="Normal"/>
    <w:next w:val="Normal"/>
    <w:rsid w:val="00782776"/>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Call">
    <w:name w:val="Call"/>
    <w:basedOn w:val="Normal"/>
    <w:next w:val="Normal"/>
    <w:link w:val="CallChar"/>
    <w:uiPriority w:val="99"/>
    <w:rsid w:val="00782776"/>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RecNo">
    <w:name w:val="Rec_No"/>
    <w:basedOn w:val="Normal"/>
    <w:next w:val="Normal"/>
    <w:link w:val="RecNoChar"/>
    <w:rsid w:val="00782776"/>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782776"/>
    <w:pPr>
      <w:spacing w:before="240"/>
    </w:pPr>
    <w:rPr>
      <w:rFonts w:ascii="Times New Roman Bold" w:hAnsi="Times New Roman Bold"/>
      <w:b/>
      <w:caps w:val="0"/>
    </w:rPr>
  </w:style>
  <w:style w:type="character" w:customStyle="1" w:styleId="Artref">
    <w:name w:val="Art_ref"/>
    <w:basedOn w:val="DefaultParagraphFont"/>
    <w:rsid w:val="00782776"/>
  </w:style>
  <w:style w:type="paragraph" w:customStyle="1" w:styleId="Headingb">
    <w:name w:val="Heading_b"/>
    <w:basedOn w:val="Normal"/>
    <w:next w:val="Normal"/>
    <w:qFormat/>
    <w:rsid w:val="00782776"/>
    <w:pPr>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fr-CH"/>
    </w:rPr>
  </w:style>
  <w:style w:type="paragraph" w:customStyle="1" w:styleId="AnnexNo">
    <w:name w:val="Annex_No"/>
    <w:basedOn w:val="Normal"/>
    <w:next w:val="Normal"/>
    <w:rsid w:val="00782776"/>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HeadingSum">
    <w:name w:val="Heading_Sum"/>
    <w:basedOn w:val="Normal"/>
    <w:next w:val="Normal"/>
    <w:rsid w:val="00782776"/>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pPr>
    <w:rPr>
      <w:rFonts w:ascii="Times New Roman" w:eastAsia="Times New Roman" w:hAnsi="Times New Roman" w:cs="Times New Roman"/>
      <w:b/>
      <w:szCs w:val="20"/>
      <w:lang w:val="es-ES_tradnl"/>
    </w:rPr>
  </w:style>
  <w:style w:type="paragraph" w:customStyle="1" w:styleId="Summary">
    <w:name w:val="Summary"/>
    <w:basedOn w:val="Normal"/>
    <w:next w:val="Normalaftertitle"/>
    <w:rsid w:val="00782776"/>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href">
    <w:name w:val="href"/>
    <w:basedOn w:val="DefaultParagraphFont"/>
    <w:rsid w:val="00782776"/>
  </w:style>
  <w:style w:type="character" w:customStyle="1" w:styleId="Heading2Char">
    <w:name w:val="Heading 2 Char"/>
    <w:basedOn w:val="DefaultParagraphFont"/>
    <w:link w:val="Heading2"/>
    <w:uiPriority w:val="9"/>
    <w:semiHidden/>
    <w:rsid w:val="00303422"/>
    <w:rPr>
      <w:rFonts w:asciiTheme="majorHAnsi" w:eastAsiaTheme="majorEastAsia" w:hAnsiTheme="majorHAnsi" w:cstheme="majorBidi"/>
      <w:color w:val="365F91" w:themeColor="accent1" w:themeShade="BF"/>
      <w:sz w:val="26"/>
      <w:szCs w:val="26"/>
    </w:rPr>
  </w:style>
  <w:style w:type="paragraph" w:customStyle="1" w:styleId="enumlev1">
    <w:name w:val="enumlev1"/>
    <w:basedOn w:val="Normal"/>
    <w:rsid w:val="0030342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AppendixNo">
    <w:name w:val="Appendix_No"/>
    <w:basedOn w:val="AnnexNo"/>
    <w:next w:val="Normal"/>
    <w:rsid w:val="00303422"/>
  </w:style>
  <w:style w:type="paragraph" w:customStyle="1" w:styleId="AppArtNo">
    <w:name w:val="App_Art_No"/>
    <w:basedOn w:val="Normal"/>
    <w:qFormat/>
    <w:rsid w:val="00303422"/>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character" w:customStyle="1" w:styleId="RecNoChar">
    <w:name w:val="Rec_No Char"/>
    <w:link w:val="RecNo"/>
    <w:locked/>
    <w:rsid w:val="00303422"/>
    <w:rPr>
      <w:rFonts w:ascii="Times New Roman" w:eastAsia="Times New Roman" w:hAnsi="Times New Roman" w:cs="Times New Roman"/>
      <w:caps/>
      <w:sz w:val="28"/>
      <w:szCs w:val="20"/>
      <w:lang w:val="en-GB"/>
    </w:rPr>
  </w:style>
  <w:style w:type="paragraph" w:customStyle="1" w:styleId="Tablefin">
    <w:name w:val="Table_fin"/>
    <w:basedOn w:val="Normal"/>
    <w:next w:val="Normal"/>
    <w:rsid w:val="007D1A8A"/>
    <w:pPr>
      <w:tabs>
        <w:tab w:val="left" w:pos="794"/>
        <w:tab w:val="left" w:pos="1191"/>
        <w:tab w:val="left" w:pos="1588"/>
        <w:tab w:val="left" w:pos="1985"/>
      </w:tabs>
      <w:overflowPunct w:val="0"/>
      <w:autoSpaceDE w:val="0"/>
      <w:autoSpaceDN w:val="0"/>
      <w:adjustRightInd w:val="0"/>
      <w:spacing w:line="240" w:lineRule="auto"/>
      <w:jc w:val="both"/>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rsid w:val="007D1A8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Cs w:val="20"/>
      <w:lang w:val="fr-FR"/>
    </w:rPr>
  </w:style>
  <w:style w:type="character" w:customStyle="1" w:styleId="Tabletitle0">
    <w:name w:val="Table_title Знак"/>
    <w:locked/>
    <w:rsid w:val="007D1A8A"/>
    <w:rPr>
      <w:b/>
      <w:sz w:val="24"/>
      <w:lang w:val="fr-FR" w:eastAsia="en-US"/>
    </w:rPr>
  </w:style>
  <w:style w:type="character" w:customStyle="1" w:styleId="TableNo0">
    <w:name w:val="Table_No Знак"/>
    <w:locked/>
    <w:rsid w:val="007D1A8A"/>
    <w:rPr>
      <w:sz w:val="24"/>
      <w:lang w:val="fr-FR" w:eastAsia="en-US"/>
    </w:rPr>
  </w:style>
  <w:style w:type="character" w:customStyle="1" w:styleId="TabletextChar">
    <w:name w:val="Table_text Char"/>
    <w:link w:val="Tabletext"/>
    <w:qFormat/>
    <w:locked/>
    <w:rsid w:val="007D1A8A"/>
    <w:rPr>
      <w:rFonts w:ascii="Times New Roman" w:eastAsia="Times New Roman" w:hAnsi="Times New Roman" w:cs="Times New Roman"/>
      <w:szCs w:val="20"/>
      <w:lang w:val="fr-FR"/>
    </w:rPr>
  </w:style>
  <w:style w:type="paragraph" w:customStyle="1" w:styleId="Tablelegend">
    <w:name w:val="Table_legend"/>
    <w:basedOn w:val="Normal"/>
    <w:rsid w:val="00D40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pPr>
    <w:rPr>
      <w:rFonts w:ascii="Times New Roman" w:eastAsia="Times New Roman" w:hAnsi="Times New Roman" w:cs="Times New Roman"/>
      <w:szCs w:val="20"/>
      <w:lang w:val="fr-FR"/>
    </w:rPr>
  </w:style>
  <w:style w:type="character" w:customStyle="1" w:styleId="CallChar">
    <w:name w:val="Call Char"/>
    <w:link w:val="Call"/>
    <w:uiPriority w:val="99"/>
    <w:locked/>
    <w:rsid w:val="00D409C0"/>
    <w:rPr>
      <w:rFonts w:ascii="Times New Roman" w:eastAsia="Times New Roman" w:hAnsi="Times New Roman" w:cs="Times New Roman"/>
      <w:i/>
      <w:sz w:val="24"/>
      <w:szCs w:val="20"/>
      <w:lang w:val="en-GB"/>
    </w:rPr>
  </w:style>
  <w:style w:type="character" w:customStyle="1" w:styleId="UnresolvedMention2">
    <w:name w:val="Unresolved Mention2"/>
    <w:basedOn w:val="DefaultParagraphFont"/>
    <w:uiPriority w:val="99"/>
    <w:semiHidden/>
    <w:unhideWhenUsed/>
    <w:rsid w:val="004945E4"/>
    <w:rPr>
      <w:color w:val="605E5C"/>
      <w:shd w:val="clear" w:color="auto" w:fill="E1DFDD"/>
    </w:rPr>
  </w:style>
  <w:style w:type="character" w:styleId="FollowedHyperlink">
    <w:name w:val="FollowedHyperlink"/>
    <w:basedOn w:val="DefaultParagraphFont"/>
    <w:uiPriority w:val="99"/>
    <w:semiHidden/>
    <w:unhideWhenUsed/>
    <w:rsid w:val="008320C3"/>
    <w:rPr>
      <w:color w:val="800080" w:themeColor="followedHyperlink"/>
      <w:u w:val="single"/>
    </w:rPr>
  </w:style>
  <w:style w:type="paragraph" w:customStyle="1" w:styleId="Chaptitle">
    <w:name w:val="Chap_title"/>
    <w:basedOn w:val="Normal"/>
    <w:next w:val="Normal"/>
    <w:rsid w:val="003C631B"/>
    <w:pPr>
      <w:keepNext/>
      <w:keepLines/>
      <w:tabs>
        <w:tab w:val="left" w:pos="1134"/>
        <w:tab w:val="left" w:pos="1871"/>
        <w:tab w:val="left" w:pos="2268"/>
      </w:tabs>
      <w:overflowPunct w:val="0"/>
      <w:autoSpaceDE w:val="0"/>
      <w:autoSpaceDN w:val="0"/>
      <w:adjustRightInd w:val="0"/>
      <w:spacing w:before="240" w:after="160" w:line="259" w:lineRule="auto"/>
      <w:textAlignment w:val="baseline"/>
    </w:pPr>
    <w:rPr>
      <w:rFonts w:ascii="Times New Roman" w:eastAsia="Times New Roman" w:hAnsi="Times New Roman" w:cs="Times New Roman"/>
      <w:b/>
      <w:sz w:val="28"/>
      <w:szCs w:val="20"/>
      <w:lang w:val="en-GB"/>
    </w:rPr>
  </w:style>
  <w:style w:type="paragraph" w:customStyle="1" w:styleId="Questiontitle">
    <w:name w:val="Question_title"/>
    <w:basedOn w:val="Normal"/>
    <w:next w:val="Normal"/>
    <w:rsid w:val="0003298A"/>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character" w:customStyle="1" w:styleId="UnresolvedMention3">
    <w:name w:val="Unresolved Mention3"/>
    <w:basedOn w:val="DefaultParagraphFont"/>
    <w:uiPriority w:val="99"/>
    <w:semiHidden/>
    <w:unhideWhenUsed/>
    <w:rsid w:val="004C0822"/>
    <w:rPr>
      <w:color w:val="605E5C"/>
      <w:shd w:val="clear" w:color="auto" w:fill="E1DFDD"/>
    </w:rPr>
  </w:style>
  <w:style w:type="paragraph" w:styleId="Revision">
    <w:name w:val="Revision"/>
    <w:hidden/>
    <w:uiPriority w:val="99"/>
    <w:semiHidden/>
    <w:rsid w:val="000A79DC"/>
    <w:pPr>
      <w:spacing w:line="240" w:lineRule="auto"/>
      <w:jc w:val="left"/>
    </w:pPr>
  </w:style>
  <w:style w:type="character" w:styleId="UnresolvedMention">
    <w:name w:val="Unresolved Mention"/>
    <w:basedOn w:val="DefaultParagraphFont"/>
    <w:uiPriority w:val="99"/>
    <w:semiHidden/>
    <w:unhideWhenUsed/>
    <w:rsid w:val="006074E9"/>
    <w:rPr>
      <w:color w:val="605E5C"/>
      <w:shd w:val="clear" w:color="auto" w:fill="E1DFDD"/>
    </w:rPr>
  </w:style>
  <w:style w:type="character" w:customStyle="1" w:styleId="SourceChar">
    <w:name w:val="Source Char"/>
    <w:link w:val="Source"/>
    <w:locked/>
    <w:rsid w:val="0068366B"/>
    <w:rPr>
      <w:rFonts w:ascii="Times New Roman" w:eastAsia="Times New Roman" w:hAnsi="Times New Roman" w:cs="Times New Roman"/>
      <w:b/>
      <w:sz w:val="28"/>
      <w:szCs w:val="20"/>
      <w:lang w:val="en-GB"/>
    </w:rPr>
  </w:style>
  <w:style w:type="character" w:customStyle="1" w:styleId="Title1Char">
    <w:name w:val="Title 1 Char"/>
    <w:link w:val="Title1"/>
    <w:locked/>
    <w:rsid w:val="0068366B"/>
    <w:rPr>
      <w:rFonts w:ascii="Times New Roman" w:eastAsia="Times New Roman" w:hAnsi="Times New Roman" w:cs="Times New Roman"/>
      <w:caps/>
      <w:sz w:val="28"/>
      <w:szCs w:val="20"/>
      <w:lang w:val="en-GB"/>
    </w:rPr>
  </w:style>
  <w:style w:type="character" w:customStyle="1" w:styleId="Heading3Char">
    <w:name w:val="Heading 3 Char"/>
    <w:basedOn w:val="DefaultParagraphFont"/>
    <w:link w:val="Heading3"/>
    <w:uiPriority w:val="9"/>
    <w:semiHidden/>
    <w:rsid w:val="00BD6BDD"/>
    <w:rPr>
      <w:rFonts w:asciiTheme="majorHAnsi" w:eastAsiaTheme="majorEastAsia" w:hAnsiTheme="majorHAnsi" w:cstheme="majorBidi"/>
      <w:color w:val="243F60" w:themeColor="accent1" w:themeShade="7F"/>
      <w:sz w:val="24"/>
      <w:szCs w:val="24"/>
    </w:rPr>
  </w:style>
  <w:style w:type="paragraph" w:styleId="FootnoteText">
    <w:name w:val="footnote text"/>
    <w:basedOn w:val="Normal"/>
    <w:link w:val="FootnoteTextChar"/>
    <w:uiPriority w:val="99"/>
    <w:semiHidden/>
    <w:unhideWhenUsed/>
    <w:rsid w:val="00F62BD2"/>
    <w:pPr>
      <w:spacing w:line="240" w:lineRule="auto"/>
    </w:pPr>
    <w:rPr>
      <w:sz w:val="20"/>
      <w:szCs w:val="20"/>
    </w:rPr>
  </w:style>
  <w:style w:type="character" w:customStyle="1" w:styleId="FootnoteTextChar">
    <w:name w:val="Footnote Text Char"/>
    <w:basedOn w:val="DefaultParagraphFont"/>
    <w:link w:val="FootnoteText"/>
    <w:uiPriority w:val="99"/>
    <w:semiHidden/>
    <w:rsid w:val="00F62BD2"/>
    <w:rPr>
      <w:sz w:val="20"/>
      <w:szCs w:val="2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F62BD2"/>
    <w:rPr>
      <w:position w:val="6"/>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069714">
      <w:bodyDiv w:val="1"/>
      <w:marLeft w:val="0"/>
      <w:marRight w:val="0"/>
      <w:marTop w:val="0"/>
      <w:marBottom w:val="0"/>
      <w:divBdr>
        <w:top w:val="none" w:sz="0" w:space="0" w:color="auto"/>
        <w:left w:val="none" w:sz="0" w:space="0" w:color="auto"/>
        <w:bottom w:val="none" w:sz="0" w:space="0" w:color="auto"/>
        <w:right w:val="none" w:sz="0" w:space="0" w:color="auto"/>
      </w:divBdr>
    </w:div>
    <w:div w:id="676276952">
      <w:bodyDiv w:val="1"/>
      <w:marLeft w:val="0"/>
      <w:marRight w:val="0"/>
      <w:marTop w:val="0"/>
      <w:marBottom w:val="0"/>
      <w:divBdr>
        <w:top w:val="none" w:sz="0" w:space="0" w:color="auto"/>
        <w:left w:val="none" w:sz="0" w:space="0" w:color="auto"/>
        <w:bottom w:val="none" w:sz="0" w:space="0" w:color="auto"/>
        <w:right w:val="none" w:sz="0" w:space="0" w:color="auto"/>
      </w:divBdr>
    </w:div>
    <w:div w:id="721028696">
      <w:bodyDiv w:val="1"/>
      <w:marLeft w:val="0"/>
      <w:marRight w:val="0"/>
      <w:marTop w:val="0"/>
      <w:marBottom w:val="0"/>
      <w:divBdr>
        <w:top w:val="none" w:sz="0" w:space="0" w:color="auto"/>
        <w:left w:val="none" w:sz="0" w:space="0" w:color="auto"/>
        <w:bottom w:val="none" w:sz="0" w:space="0" w:color="auto"/>
        <w:right w:val="none" w:sz="0" w:space="0" w:color="auto"/>
      </w:divBdr>
    </w:div>
    <w:div w:id="849486232">
      <w:bodyDiv w:val="1"/>
      <w:marLeft w:val="0"/>
      <w:marRight w:val="0"/>
      <w:marTop w:val="0"/>
      <w:marBottom w:val="0"/>
      <w:divBdr>
        <w:top w:val="none" w:sz="0" w:space="0" w:color="auto"/>
        <w:left w:val="none" w:sz="0" w:space="0" w:color="auto"/>
        <w:bottom w:val="none" w:sz="0" w:space="0" w:color="auto"/>
        <w:right w:val="none" w:sz="0" w:space="0" w:color="auto"/>
      </w:divBdr>
    </w:div>
    <w:div w:id="1319454981">
      <w:bodyDiv w:val="1"/>
      <w:marLeft w:val="0"/>
      <w:marRight w:val="0"/>
      <w:marTop w:val="0"/>
      <w:marBottom w:val="0"/>
      <w:divBdr>
        <w:top w:val="none" w:sz="0" w:space="0" w:color="auto"/>
        <w:left w:val="none" w:sz="0" w:space="0" w:color="auto"/>
        <w:bottom w:val="none" w:sz="0" w:space="0" w:color="auto"/>
        <w:right w:val="none" w:sz="0" w:space="0" w:color="auto"/>
      </w:divBdr>
    </w:div>
    <w:div w:id="14963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Ryan.S.McDonough@nasa.gov" TargetMode="External"/><Relationship Id="rId18" Type="http://schemas.openxmlformats.org/officeDocument/2006/relationships/hyperlink" Target="https://www.itu.int/rec/R-REC-M.2114/en" TargetMode="External"/><Relationship Id="rId26" Type="http://schemas.openxmlformats.org/officeDocument/2006/relationships/hyperlink" Target="https://www.itu.int/rec/R-REC-RS.1861/en" TargetMode="External"/><Relationship Id="rId39" Type="http://schemas.openxmlformats.org/officeDocument/2006/relationships/hyperlink" Target="https://www.itu.int/rec/R-REC-SA.509/en" TargetMode="External"/><Relationship Id="rId21" Type="http://schemas.openxmlformats.org/officeDocument/2006/relationships/hyperlink" Target="https://www.itu.int/rec/R-REC-M.2120/en" TargetMode="External"/><Relationship Id="rId34" Type="http://schemas.openxmlformats.org/officeDocument/2006/relationships/hyperlink" Target="https://www.itu.int/rec/R-REC-RA.1631/en" TargetMode="External"/><Relationship Id="rId42" Type="http://schemas.openxmlformats.org/officeDocument/2006/relationships/hyperlink" Target="https://www.itu.int/rec/R-REC-M.1825/en" TargetMode="External"/><Relationship Id="rId47" Type="http://schemas.openxmlformats.org/officeDocument/2006/relationships/hyperlink" Target="https://www.itu.int/rec/R-REC-RA.1513/en" TargetMode="External"/><Relationship Id="rId50" Type="http://schemas.openxmlformats.org/officeDocument/2006/relationships/hyperlink" Target="https://www.itu.int/rec/R-REC-SM.1541" TargetMode="External"/><Relationship Id="rId55"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itu.int/rec/R-REC-M.1730/en" TargetMode="External"/><Relationship Id="rId29" Type="http://schemas.openxmlformats.org/officeDocument/2006/relationships/hyperlink" Target="https://www.itu.int/rec/R-REC-S.1341/en" TargetMode="External"/><Relationship Id="rId11" Type="http://schemas.openxmlformats.org/officeDocument/2006/relationships/hyperlink" Target="mailto:dominic.nguyen@esimplicity.com" TargetMode="External"/><Relationship Id="rId24" Type="http://schemas.openxmlformats.org/officeDocument/2006/relationships/hyperlink" Target="https://www.itu.int/rec/R-REC-RS.1028/en" TargetMode="External"/><Relationship Id="rId32" Type="http://schemas.openxmlformats.org/officeDocument/2006/relationships/hyperlink" Target="https://www.itu.int/rec/R-REC-F.1336/en" TargetMode="External"/><Relationship Id="rId37" Type="http://schemas.openxmlformats.org/officeDocument/2006/relationships/hyperlink" Target="https://www.itu.int/rec/R-REC-S.580/en" TargetMode="External"/><Relationship Id="rId40" Type="http://schemas.openxmlformats.org/officeDocument/2006/relationships/hyperlink" Target="https://www.itu.int/rec/R-REC-F.637/en" TargetMode="External"/><Relationship Id="rId45" Type="http://schemas.openxmlformats.org/officeDocument/2006/relationships/hyperlink" Target="https://www.itu.int/rec/R-REC-P.619/en" TargetMode="External"/><Relationship Id="rId53" Type="http://schemas.openxmlformats.org/officeDocument/2006/relationships/hyperlink" Target="https://www.itu.int/pub/R-REP-M.2230/ru" TargetMode="External"/><Relationship Id="rId5" Type="http://schemas.openxmlformats.org/officeDocument/2006/relationships/styles" Target="styles.xml"/><Relationship Id="rId19" Type="http://schemas.openxmlformats.org/officeDocument/2006/relationships/hyperlink" Target="https://www.itu.int/rec/R-REC-M.2115/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hyperlink" Target="https://www.itu.int/rec/R-REC-RA.517/en" TargetMode="External"/><Relationship Id="rId27" Type="http://schemas.openxmlformats.org/officeDocument/2006/relationships/hyperlink" Target="https://www.itu.int/rec/R-REC-RS.2017/en" TargetMode="External"/><Relationship Id="rId30" Type="http://schemas.openxmlformats.org/officeDocument/2006/relationships/hyperlink" Target="https://www.itu.int/rec/R-REC-F.699/en" TargetMode="External"/><Relationship Id="rId35" Type="http://schemas.openxmlformats.org/officeDocument/2006/relationships/hyperlink" Target="https://www.itu.int/rec/R-REC-RS.1813/en" TargetMode="External"/><Relationship Id="rId43" Type="http://schemas.openxmlformats.org/officeDocument/2006/relationships/hyperlink" Target="https://www.itu.int/rec/R-REC-P.452/en" TargetMode="External"/><Relationship Id="rId48" Type="http://schemas.openxmlformats.org/officeDocument/2006/relationships/hyperlink" Target="https://www.itu.int/rec/R-REC-SA.510/en" TargetMode="External"/><Relationship Id="rId56" Type="http://schemas.microsoft.com/office/2011/relationships/people" Target="people.xml"/><Relationship Id="rId8" Type="http://schemas.openxmlformats.org/officeDocument/2006/relationships/footnotes" Target="footnotes.xml"/><Relationship Id="rId51" Type="http://schemas.openxmlformats.org/officeDocument/2006/relationships/hyperlink" Target="https://www.itu.int/pub/R-REP-M.2170" TargetMode="External"/><Relationship Id="rId3" Type="http://schemas.openxmlformats.org/officeDocument/2006/relationships/customXml" Target="../customXml/item3.xml"/><Relationship Id="rId12" Type="http://schemas.openxmlformats.org/officeDocument/2006/relationships/hyperlink" Target="mailto:daniel.w.bishop@nasa.gov" TargetMode="External"/><Relationship Id="rId17" Type="http://schemas.openxmlformats.org/officeDocument/2006/relationships/hyperlink" Target="https://www.itu.int/rec/R-REC-M.2089/_page.print" TargetMode="External"/><Relationship Id="rId25" Type="http://schemas.openxmlformats.org/officeDocument/2006/relationships/hyperlink" Target="https://www.itu.int/rec/R-REC-RS.1029" TargetMode="External"/><Relationship Id="rId33" Type="http://schemas.openxmlformats.org/officeDocument/2006/relationships/hyperlink" Target="https://www.itu.int/rec/R-REC-M.1851/en" TargetMode="External"/><Relationship Id="rId38" Type="http://schemas.openxmlformats.org/officeDocument/2006/relationships/hyperlink" Target="https://www.itu.int/dms_pubrec/itu-r/rec/s/R-REC-S.732-1-201212-I!!PDF-E.pdf" TargetMode="External"/><Relationship Id="rId46" Type="http://schemas.openxmlformats.org/officeDocument/2006/relationships/hyperlink" Target="https://www.itu.int/rec/R-REC-P.1409/en" TargetMode="External"/><Relationship Id="rId20" Type="http://schemas.openxmlformats.org/officeDocument/2006/relationships/hyperlink" Target="https://www.itu.int/rec/R-REC-M.2116/en" TargetMode="External"/><Relationship Id="rId41" Type="http://schemas.openxmlformats.org/officeDocument/2006/relationships/hyperlink" Target="https://www.itu.int/rec/R-REC-M.1461/en" TargetMode="External"/><Relationship Id="rId54" Type="http://schemas.openxmlformats.org/officeDocument/2006/relationships/hyperlink" Target="https://www.itu.int/pub/R-REP-RA.2131-2009"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itu.int/rec/R-REC-F.758-7-201911-I/en" TargetMode="External"/><Relationship Id="rId23" Type="http://schemas.openxmlformats.org/officeDocument/2006/relationships/hyperlink" Target="https://www.itu.int/rec/R-REC-RA.769/en" TargetMode="External"/><Relationship Id="rId28" Type="http://schemas.openxmlformats.org/officeDocument/2006/relationships/hyperlink" Target="https://www.itu.int/dms_pubrec/itu-r/rec/s/R-REC-S.1340-0-199710-I!!PDF-E.pdf" TargetMode="External"/><Relationship Id="rId36" Type="http://schemas.openxmlformats.org/officeDocument/2006/relationships/hyperlink" Target="https://www.itu.int/rec/R-REC-S.465/_page.print" TargetMode="External"/><Relationship Id="rId49" Type="http://schemas.openxmlformats.org/officeDocument/2006/relationships/hyperlink" Target="https://www.itu.int/rec/R-REC-SM.337/en" TargetMode="External"/><Relationship Id="rId57" Type="http://schemas.openxmlformats.org/officeDocument/2006/relationships/theme" Target="theme/theme1.xml"/><Relationship Id="rId10" Type="http://schemas.openxmlformats.org/officeDocument/2006/relationships/hyperlink" Target="mailto:andrew.meadows.1@us.af.mil" TargetMode="External"/><Relationship Id="rId31" Type="http://schemas.openxmlformats.org/officeDocument/2006/relationships/hyperlink" Target="https://www.itu.int/rec/R-REC-F.1245/en" TargetMode="External"/><Relationship Id="rId44" Type="http://schemas.openxmlformats.org/officeDocument/2006/relationships/hyperlink" Target="https://www.itu.int/rec/R-REC-P.528/en" TargetMode="External"/><Relationship Id="rId52" Type="http://schemas.openxmlformats.org/officeDocument/2006/relationships/hyperlink" Target="https://www.itu.int/pub/R-REP-M.2229/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5" ma:contentTypeDescription="Create a new document." ma:contentTypeScope="" ma:versionID="f70bfd5b7071880ef623eee8854f5ac0">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23e725211fe78e5a392a4149fdcdb2b8"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3D9219-701E-4803-A95A-344ED4A0F772}">
  <ds:schemaRefs>
    <ds:schemaRef ds:uri="http://schemas.microsoft.com/office/2006/metadata/properties"/>
    <ds:schemaRef ds:uri="6722d38c-8275-4fcc-9c94-7c086973a67a"/>
    <ds:schemaRef ds:uri="http://schemas.microsoft.com/office/infopath/2007/PartnerControls"/>
    <ds:schemaRef ds:uri="86a1fb3f-9c75-40ec-9503-2a6831dda64b"/>
  </ds:schemaRefs>
</ds:datastoreItem>
</file>

<file path=customXml/itemProps2.xml><?xml version="1.0" encoding="utf-8"?>
<ds:datastoreItem xmlns:ds="http://schemas.openxmlformats.org/officeDocument/2006/customXml" ds:itemID="{4552E2BD-56DC-4D98-968C-40402B3511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51F9D3-B25E-45ED-9118-589E387BBF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3295</Words>
  <Characters>18784</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US7B011FS</vt:lpstr>
    </vt:vector>
  </TitlesOfParts>
  <Company>NASA/ODIN</Company>
  <LinksUpToDate>false</LinksUpToDate>
  <CharactersWithSpaces>22035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US7B011FS</dc:title>
  <dc:subject/>
  <dc:creator>LMIT-ODIN</dc:creator>
  <cp:keywords/>
  <dc:description/>
  <cp:lastModifiedBy>NASA</cp:lastModifiedBy>
  <cp:revision>2</cp:revision>
  <cp:lastPrinted>2020-09-11T16:56:00Z</cp:lastPrinted>
  <dcterms:created xsi:type="dcterms:W3CDTF">2022-06-03T18:23:00Z</dcterms:created>
  <dcterms:modified xsi:type="dcterms:W3CDTF">2022-06-03T18:23:00Z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Author Test">
    <vt:lpwstr>368;#</vt:lpwstr>
  </property>
  <property fmtid="{D5CDD505-2E9C-101B-9397-08002B2CF9AE}" pid="4" name="MSIP_Label_e6b0ad23-84db-440d-b659-8bee5234175e_Enabled">
    <vt:lpwstr>True</vt:lpwstr>
  </property>
  <property fmtid="{D5CDD505-2E9C-101B-9397-08002B2CF9AE}" pid="5" name="MSIP_Label_e6b0ad23-84db-440d-b659-8bee5234175e_SiteId">
    <vt:lpwstr>1c625846-2b0a-4483-83dd-e024820875b3</vt:lpwstr>
  </property>
  <property fmtid="{D5CDD505-2E9C-101B-9397-08002B2CF9AE}" pid="6" name="MSIP_Label_e6b0ad23-84db-440d-b659-8bee5234175e_Owner">
    <vt:lpwstr>tberman@peraton.com</vt:lpwstr>
  </property>
  <property fmtid="{D5CDD505-2E9C-101B-9397-08002B2CF9AE}" pid="7" name="MSIP_Label_e6b0ad23-84db-440d-b659-8bee5234175e_SetDate">
    <vt:lpwstr>2019-12-30T14:19:01.7364721Z</vt:lpwstr>
  </property>
  <property fmtid="{D5CDD505-2E9C-101B-9397-08002B2CF9AE}" pid="8" name="MSIP_Label_e6b0ad23-84db-440d-b659-8bee5234175e_Name">
    <vt:lpwstr>Unrestricted</vt:lpwstr>
  </property>
  <property fmtid="{D5CDD505-2E9C-101B-9397-08002B2CF9AE}" pid="9" name="MSIP_Label_e6b0ad23-84db-440d-b659-8bee5234175e_Application">
    <vt:lpwstr>Microsoft Azure Information Protection</vt:lpwstr>
  </property>
  <property fmtid="{D5CDD505-2E9C-101B-9397-08002B2CF9AE}" pid="10" name="MSIP_Label_e6b0ad23-84db-440d-b659-8bee5234175e_ActionId">
    <vt:lpwstr>3c8088d9-0898-4777-b028-c585f4288072</vt:lpwstr>
  </property>
  <property fmtid="{D5CDD505-2E9C-101B-9397-08002B2CF9AE}" pid="11" name="MSIP_Label_e6b0ad23-84db-440d-b659-8bee5234175e_Extended_MSFT_Method">
    <vt:lpwstr>Automatic</vt:lpwstr>
  </property>
  <property fmtid="{D5CDD505-2E9C-101B-9397-08002B2CF9AE}" pid="12" name="Sensitivity">
    <vt:lpwstr>Unrestricted</vt:lpwstr>
  </property>
  <property fmtid="{D5CDD505-2E9C-101B-9397-08002B2CF9AE}" pid="13" name="MediaServiceImageTags">
    <vt:lpwstr/>
  </property>
</Properties>
</file>