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76C9650"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B06A3C">
              <w:rPr>
                <w:rFonts w:ascii="Arial" w:hAnsi="Arial"/>
              </w:rPr>
              <w:t>9</w:t>
            </w:r>
            <w:r w:rsidR="00EA1409">
              <w:rPr>
                <w:rFonts w:ascii="Arial" w:hAnsi="Arial"/>
              </w:rPr>
              <w:t>-</w:t>
            </w:r>
            <w:r w:rsidR="009A7525">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4D4BE9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230969">
              <w:rPr>
                <w:rFonts w:ascii="Arial" w:hAnsi="Arial"/>
              </w:rPr>
              <w:t>481</w:t>
            </w:r>
            <w:r w:rsidR="00DE7917">
              <w:rPr>
                <w:rFonts w:ascii="Arial" w:hAnsi="Arial"/>
              </w:rPr>
              <w:t xml:space="preserve"> Annex </w:t>
            </w:r>
            <w:r w:rsidR="00EA378C">
              <w:rPr>
                <w:rFonts w:ascii="Arial" w:hAnsi="Arial"/>
              </w:rPr>
              <w:t>3</w:t>
            </w:r>
            <w:r w:rsidR="00230969">
              <w:rPr>
                <w:rFonts w:ascii="Arial" w:hAnsi="Arial"/>
              </w:rPr>
              <w:t>0</w:t>
            </w:r>
            <w:r w:rsidR="00DE7917">
              <w:rPr>
                <w:rFonts w:ascii="Arial" w:hAnsi="Arial"/>
              </w:rPr>
              <w:t xml:space="preserve"> on AI 1.6</w:t>
            </w:r>
          </w:p>
        </w:tc>
        <w:tc>
          <w:tcPr>
            <w:tcW w:w="5008" w:type="dxa"/>
            <w:gridSpan w:val="2"/>
            <w:tcBorders>
              <w:right w:val="double" w:sz="6" w:space="0" w:color="auto"/>
            </w:tcBorders>
          </w:tcPr>
          <w:p w14:paraId="0C47225B" w14:textId="2575271D"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644B1C">
              <w:rPr>
                <w:rFonts w:ascii="Arial" w:hAnsi="Arial"/>
              </w:rPr>
              <w:t xml:space="preserve"> June </w:t>
            </w:r>
            <w:r w:rsidR="00D41441">
              <w:rPr>
                <w:rFonts w:ascii="Arial" w:hAnsi="Arial"/>
              </w:rPr>
              <w:t>13</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val="en-US"/>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919407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230969">
              <w:rPr>
                <w:rFonts w:ascii="Verdana" w:hAnsi="Verdana"/>
                <w:sz w:val="20"/>
              </w:rPr>
              <w:t>481</w:t>
            </w:r>
            <w:r w:rsidR="00A13555">
              <w:rPr>
                <w:rFonts w:ascii="Verdana" w:hAnsi="Verdana"/>
                <w:sz w:val="20"/>
              </w:rPr>
              <w:t xml:space="preserve"> – Annex </w:t>
            </w:r>
            <w:r w:rsidR="00EA378C">
              <w:rPr>
                <w:rFonts w:ascii="Verdana" w:hAnsi="Verdana"/>
                <w:sz w:val="20"/>
              </w:rPr>
              <w:t>3</w:t>
            </w:r>
            <w:r w:rsidR="00230969">
              <w:rPr>
                <w:rFonts w:ascii="Verdana" w:hAnsi="Verdana"/>
                <w:sz w:val="20"/>
              </w:rPr>
              <w:t>0</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64B69B86" w:rsidR="009F2ED2" w:rsidRPr="00801BBD" w:rsidRDefault="00B06A3C" w:rsidP="00C2563C">
            <w:pPr>
              <w:shd w:val="solid" w:color="FFFFFF" w:fill="FFFFFF"/>
              <w:spacing w:before="0" w:line="240" w:lineRule="atLeast"/>
              <w:rPr>
                <w:rFonts w:ascii="Verdana" w:hAnsi="Verdana"/>
                <w:sz w:val="20"/>
                <w:lang w:eastAsia="zh-CN"/>
              </w:rPr>
            </w:pPr>
            <w:r>
              <w:rPr>
                <w:rFonts w:ascii="Verdana" w:hAnsi="Verdana"/>
                <w:b/>
                <w:iCs/>
                <w:sz w:val="20"/>
                <w:lang w:eastAsia="zh-CN"/>
              </w:rPr>
              <w:t>11 July</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EF7B881" w:rsidR="009F2ED2" w:rsidRDefault="00DC0D49" w:rsidP="00C2563C">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6461F184" w14:textId="77777777" w:rsidR="001D4920" w:rsidRPr="00477FB1" w:rsidRDefault="001D4920" w:rsidP="001D4920">
      <w:pPr>
        <w:spacing w:before="240" w:after="240"/>
        <w:rPr>
          <w:i/>
          <w:iCs/>
          <w:color w:val="FF0000"/>
        </w:rPr>
      </w:pPr>
      <w:r>
        <w:rPr>
          <w:i/>
          <w:iCs/>
          <w:color w:val="FF0000"/>
        </w:rPr>
        <w:t>Editor’s Note: The content of this document was not agreed by WP5B (November-December 2021]</w:t>
      </w:r>
    </w:p>
    <w:p w14:paraId="1C7B3A42" w14:textId="77777777" w:rsidR="001D4920" w:rsidRPr="00477FB1" w:rsidRDefault="001D4920" w:rsidP="001D4920">
      <w:pPr>
        <w:pStyle w:val="Heading1"/>
      </w:pPr>
      <w:bookmarkStart w:id="11" w:name="_Hlk32223518"/>
      <w:r w:rsidRPr="00477FB1">
        <w:t>1</w:t>
      </w:r>
      <w:r w:rsidRPr="00477FB1">
        <w:tab/>
        <w:t>Introduction</w:t>
      </w:r>
    </w:p>
    <w:bookmarkEnd w:id="11"/>
    <w:p w14:paraId="3E76BFA2" w14:textId="77777777" w:rsidR="001D4920" w:rsidRPr="00477FB1" w:rsidRDefault="001D4920" w:rsidP="001D4920">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6CA27288" w14:textId="77777777" w:rsidR="001D4920" w:rsidRPr="00477FB1" w:rsidRDefault="001D4920" w:rsidP="001D4920">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w:t>
      </w:r>
      <w:proofErr w:type="gramStart"/>
      <w:r w:rsidRPr="00477FB1">
        <w:t>C;</w:t>
      </w:r>
      <w:proofErr w:type="gramEnd"/>
    </w:p>
    <w:p w14:paraId="2F10AC97" w14:textId="77777777" w:rsidR="001D4920" w:rsidRPr="00477FB1" w:rsidRDefault="001D4920" w:rsidP="001D4920">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2DB9E6F6" w14:textId="77777777" w:rsidR="001D4920" w:rsidRPr="00477FB1" w:rsidRDefault="001D4920" w:rsidP="001D4920">
      <w:pPr>
        <w:pStyle w:val="enumlev2"/>
        <w:jc w:val="both"/>
      </w:pPr>
      <w:r w:rsidRPr="00477FB1">
        <w:t>–</w:t>
      </w:r>
      <w:r w:rsidRPr="00477FB1">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477FB1">
        <w:t>necessary;</w:t>
      </w:r>
      <w:proofErr w:type="gramEnd"/>
    </w:p>
    <w:p w14:paraId="4FDE377E" w14:textId="77777777" w:rsidR="001D4920" w:rsidRPr="00477FB1" w:rsidRDefault="001D4920" w:rsidP="001D4920">
      <w:pPr>
        <w:pStyle w:val="enumlev2"/>
        <w:jc w:val="both"/>
      </w:pPr>
      <w:r w:rsidRPr="00477FB1">
        <w:t>–</w:t>
      </w:r>
      <w:r w:rsidRPr="00477FB1">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477FB1">
        <w:t>space;</w:t>
      </w:r>
      <w:proofErr w:type="gramEnd"/>
    </w:p>
    <w:p w14:paraId="1B03CB98" w14:textId="77777777" w:rsidR="001D4920" w:rsidRPr="00477FB1" w:rsidRDefault="001D4920" w:rsidP="001D4920">
      <w:pPr>
        <w:pStyle w:val="enumlev2"/>
        <w:jc w:val="both"/>
      </w:pPr>
      <w:r w:rsidRPr="00477FB1">
        <w:t>–</w:t>
      </w:r>
      <w:r w:rsidRPr="00477FB1">
        <w:tab/>
        <w:t xml:space="preserve">to facilitate radiocommunications that support aviation to safely integrate sub-orbital vehicles into the airspace and be interoperable with international civil </w:t>
      </w:r>
      <w:proofErr w:type="gramStart"/>
      <w:r w:rsidRPr="00477FB1">
        <w:t>aviation;</w:t>
      </w:r>
      <w:proofErr w:type="gramEnd"/>
    </w:p>
    <w:p w14:paraId="7BA6527E" w14:textId="77777777" w:rsidR="001D4920" w:rsidRPr="00477FB1" w:rsidRDefault="001D4920" w:rsidP="001D4920">
      <w:pPr>
        <w:pStyle w:val="enumlev2"/>
        <w:jc w:val="both"/>
      </w:pPr>
      <w:r w:rsidRPr="00477FB1">
        <w:t>–</w:t>
      </w:r>
      <w:r w:rsidRPr="00477FB1">
        <w:tab/>
        <w:t xml:space="preserve">to define the relevant technical characteristics and protection criteria relevant for the studies to be undertaken in accordance with the bullet point </w:t>
      </w:r>
      <w:proofErr w:type="gramStart"/>
      <w:r w:rsidRPr="00477FB1">
        <w:t>below;</w:t>
      </w:r>
      <w:proofErr w:type="gramEnd"/>
    </w:p>
    <w:p w14:paraId="36B7A888" w14:textId="77777777" w:rsidR="001D4920" w:rsidRPr="00477FB1" w:rsidRDefault="001D4920" w:rsidP="001D4920">
      <w:pPr>
        <w:pStyle w:val="enumlev2"/>
        <w:jc w:val="both"/>
      </w:pPr>
      <w:r w:rsidRPr="00477FB1">
        <w:t>–</w:t>
      </w:r>
      <w:r w:rsidRPr="00477FB1">
        <w:tab/>
        <w:t xml:space="preserve">to conduct sharing and compatibility studies with incumbent services that are allocated on a primary basis in the same and adjacent frequency bands </w:t>
      </w:r>
      <w:proofErr w:type="gramStart"/>
      <w:r w:rsidRPr="00477FB1">
        <w:t>in order to</w:t>
      </w:r>
      <w:proofErr w:type="gramEnd"/>
      <w:r w:rsidRPr="00477FB1">
        <w:t xml:space="preserve"> avoid harmful interference to other radiocommunication services and to existing applications of the same service in which stations on board sub-orbital vehicles operate, having regard to the sub-orbital flight application scenarios.</w:t>
      </w:r>
    </w:p>
    <w:p w14:paraId="3EC92D84" w14:textId="77777777" w:rsidR="001D4920" w:rsidRPr="00477FB1" w:rsidRDefault="001D4920" w:rsidP="001D4920">
      <w:pPr>
        <w:pStyle w:val="enumlev1"/>
        <w:jc w:val="both"/>
      </w:pPr>
      <w:r w:rsidRPr="00477FB1">
        <w:tab/>
        <w:t>3</w:t>
      </w:r>
      <w:r w:rsidRPr="00477FB1">
        <w:tab/>
        <w:t xml:space="preserve">to identify, </w:t>
      </w:r>
      <w:proofErr w:type="gramStart"/>
      <w:r w:rsidRPr="00477FB1">
        <w:t>as a result of</w:t>
      </w:r>
      <w:proofErr w:type="gramEnd"/>
      <w:r w:rsidRPr="00477FB1">
        <w:t xml:space="preserve"> the studies above, whether there is a need for access to additional spectrum that should be addressed after WRC-23 by a future competent conference."</w:t>
      </w:r>
    </w:p>
    <w:p w14:paraId="414A7B2B" w14:textId="33017375" w:rsidR="008E603B" w:rsidRPr="008E603B" w:rsidRDefault="001D4920" w:rsidP="008E603B">
      <w:pPr>
        <w:pStyle w:val="Headingb"/>
        <w:rPr>
          <w:ins w:id="12" w:author="USA" w:date="2022-05-11T09:04:00Z"/>
          <w:sz w:val="28"/>
          <w:szCs w:val="24"/>
        </w:rPr>
      </w:pPr>
      <w:bookmarkStart w:id="13" w:name="_Hlk32223663"/>
      <w:r w:rsidRPr="0091316C">
        <w:rPr>
          <w:sz w:val="28"/>
          <w:szCs w:val="24"/>
        </w:rPr>
        <w:t>2</w:t>
      </w:r>
      <w:r w:rsidRPr="0091316C">
        <w:rPr>
          <w:sz w:val="28"/>
          <w:szCs w:val="24"/>
        </w:rPr>
        <w:tab/>
      </w:r>
      <w:del w:id="14" w:author="USA" w:date="2022-05-11T09:03:00Z">
        <w:r w:rsidRPr="0091316C" w:rsidDel="008E603B">
          <w:rPr>
            <w:sz w:val="28"/>
            <w:szCs w:val="24"/>
          </w:rPr>
          <w:delText xml:space="preserve">Glossary / </w:delText>
        </w:r>
      </w:del>
      <w:r w:rsidRPr="0091316C">
        <w:rPr>
          <w:sz w:val="28"/>
          <w:szCs w:val="24"/>
        </w:rPr>
        <w:t>Abbreviations</w:t>
      </w:r>
      <w:ins w:id="15" w:author="USA" w:date="2022-05-11T09:03:00Z">
        <w:r w:rsidR="008E603B">
          <w:rPr>
            <w:sz w:val="28"/>
            <w:szCs w:val="24"/>
          </w:rPr>
          <w:t xml:space="preserve"> and relevant ITU-R Recommendations / Report</w:t>
        </w:r>
      </w:ins>
      <w:ins w:id="16" w:author="USA" w:date="2022-05-11T13:48:00Z">
        <w:r w:rsidR="0009031B">
          <w:rPr>
            <w:sz w:val="28"/>
            <w:szCs w:val="24"/>
          </w:rPr>
          <w:t>s</w:t>
        </w:r>
      </w:ins>
    </w:p>
    <w:p w14:paraId="156D4093" w14:textId="4017C153" w:rsidR="008E603B" w:rsidRPr="00477FB1" w:rsidRDefault="008E603B" w:rsidP="008E603B">
      <w:pPr>
        <w:pStyle w:val="Heading1"/>
        <w:rPr>
          <w:ins w:id="17" w:author="USA" w:date="2022-05-11T09:04:00Z"/>
        </w:rPr>
      </w:pPr>
      <w:ins w:id="18" w:author="USA" w:date="2022-05-11T09:07:00Z">
        <w:r>
          <w:t>Abbreviations</w:t>
        </w:r>
      </w:ins>
    </w:p>
    <w:p w14:paraId="528F5DEB" w14:textId="78E948EE" w:rsidR="008E603B" w:rsidRDefault="008E603B" w:rsidP="001D4920">
      <w:pPr>
        <w:tabs>
          <w:tab w:val="clear" w:pos="1134"/>
          <w:tab w:val="left" w:pos="1701"/>
        </w:tabs>
        <w:spacing w:before="60"/>
        <w:rPr>
          <w:ins w:id="19" w:author="USA" w:date="2022-05-11T09:04:00Z"/>
          <w:bCs/>
        </w:rPr>
      </w:pPr>
    </w:p>
    <w:p w14:paraId="33BCE80C" w14:textId="3685ACFF" w:rsidR="001D4920" w:rsidRDefault="001D4920" w:rsidP="001D4920">
      <w:pPr>
        <w:tabs>
          <w:tab w:val="clear" w:pos="1134"/>
          <w:tab w:val="left" w:pos="1701"/>
        </w:tabs>
        <w:spacing w:before="60"/>
        <w:rPr>
          <w:bCs/>
        </w:rPr>
      </w:pPr>
      <w:r>
        <w:rPr>
          <w:bCs/>
        </w:rPr>
        <w:t>ADS-B:</w:t>
      </w:r>
      <w:r>
        <w:rPr>
          <w:bCs/>
        </w:rPr>
        <w:tab/>
        <w:t>Automatic dependant surveillance – broadcast</w:t>
      </w:r>
    </w:p>
    <w:p w14:paraId="4F492BC3" w14:textId="6B61CBC6" w:rsidR="001D4920" w:rsidRDefault="001D4920" w:rsidP="001D4920">
      <w:pPr>
        <w:tabs>
          <w:tab w:val="clear" w:pos="1134"/>
          <w:tab w:val="left" w:pos="1701"/>
        </w:tabs>
        <w:spacing w:before="60"/>
        <w:jc w:val="both"/>
        <w:rPr>
          <w:ins w:id="20" w:author="USA" w:date="2022-05-11T08:08:00Z"/>
          <w:bCs/>
          <w:lang w:val="fr-FR"/>
        </w:rPr>
      </w:pPr>
      <w:r w:rsidRPr="00292D5B">
        <w:rPr>
          <w:bCs/>
          <w:lang w:val="fr-FR"/>
        </w:rPr>
        <w:t>ADS-</w:t>
      </w:r>
      <w:proofErr w:type="gramStart"/>
      <w:r w:rsidRPr="00292D5B">
        <w:rPr>
          <w:bCs/>
          <w:lang w:val="fr-FR"/>
        </w:rPr>
        <w:t>C:</w:t>
      </w:r>
      <w:proofErr w:type="gramEnd"/>
      <w:r w:rsidRPr="00292D5B">
        <w:rPr>
          <w:bCs/>
          <w:lang w:val="fr-FR"/>
        </w:rPr>
        <w:tab/>
      </w:r>
      <w:proofErr w:type="spellStart"/>
      <w:r w:rsidRPr="00292D5B">
        <w:rPr>
          <w:bCs/>
          <w:lang w:val="fr-FR"/>
        </w:rPr>
        <w:t>Automatic</w:t>
      </w:r>
      <w:proofErr w:type="spellEnd"/>
      <w:r w:rsidRPr="00292D5B">
        <w:rPr>
          <w:bCs/>
          <w:lang w:val="fr-FR"/>
        </w:rPr>
        <w:t xml:space="preserve"> </w:t>
      </w:r>
      <w:proofErr w:type="spellStart"/>
      <w:r w:rsidRPr="00292D5B">
        <w:rPr>
          <w:bCs/>
          <w:lang w:val="fr-FR"/>
        </w:rPr>
        <w:t>dependant</w:t>
      </w:r>
      <w:proofErr w:type="spellEnd"/>
      <w:r w:rsidRPr="00292D5B">
        <w:rPr>
          <w:bCs/>
          <w:lang w:val="fr-FR"/>
        </w:rPr>
        <w:t xml:space="preserve"> surveillance – </w:t>
      </w:r>
      <w:proofErr w:type="spellStart"/>
      <w:r w:rsidRPr="00292D5B">
        <w:rPr>
          <w:bCs/>
          <w:lang w:val="fr-FR"/>
        </w:rPr>
        <w:t>contract</w:t>
      </w:r>
      <w:proofErr w:type="spellEnd"/>
    </w:p>
    <w:p w14:paraId="21D36DAF" w14:textId="79CC3D5E" w:rsidR="001D4920" w:rsidRDefault="001D4920" w:rsidP="001D4920">
      <w:pPr>
        <w:tabs>
          <w:tab w:val="clear" w:pos="1134"/>
          <w:tab w:val="left" w:pos="1701"/>
        </w:tabs>
        <w:spacing w:before="60"/>
        <w:jc w:val="both"/>
        <w:rPr>
          <w:ins w:id="21" w:author="USA" w:date="2022-05-11T09:22:00Z"/>
          <w:bCs/>
          <w:lang w:val="fr-FR"/>
        </w:rPr>
      </w:pPr>
      <w:ins w:id="22" w:author="USA" w:date="2022-05-11T08:08:00Z">
        <w:r>
          <w:rPr>
            <w:bCs/>
            <w:lang w:val="fr-FR"/>
          </w:rPr>
          <w:t>AM(R)S :</w:t>
        </w:r>
        <w:r>
          <w:rPr>
            <w:bCs/>
            <w:lang w:val="fr-FR"/>
          </w:rPr>
          <w:tab/>
        </w:r>
        <w:proofErr w:type="spellStart"/>
        <w:r>
          <w:rPr>
            <w:bCs/>
            <w:lang w:val="fr-FR"/>
          </w:rPr>
          <w:t>Aeronautical</w:t>
        </w:r>
        <w:proofErr w:type="spellEnd"/>
        <w:r>
          <w:rPr>
            <w:bCs/>
            <w:lang w:val="fr-FR"/>
          </w:rPr>
          <w:t xml:space="preserve"> mobile (route) se</w:t>
        </w:r>
      </w:ins>
      <w:ins w:id="23" w:author="USA" w:date="2022-05-11T08:09:00Z">
        <w:r>
          <w:rPr>
            <w:bCs/>
            <w:lang w:val="fr-FR"/>
          </w:rPr>
          <w:t>rvice</w:t>
        </w:r>
      </w:ins>
    </w:p>
    <w:p w14:paraId="2B5B4712" w14:textId="553F1BFE" w:rsidR="0001175A" w:rsidRPr="00292D5B" w:rsidRDefault="0001175A" w:rsidP="001D4920">
      <w:pPr>
        <w:tabs>
          <w:tab w:val="clear" w:pos="1134"/>
          <w:tab w:val="left" w:pos="1701"/>
        </w:tabs>
        <w:spacing w:before="60"/>
        <w:jc w:val="both"/>
        <w:rPr>
          <w:bCs/>
          <w:lang w:val="fr-FR"/>
        </w:rPr>
      </w:pPr>
      <w:ins w:id="24" w:author="USA" w:date="2022-05-11T09:22:00Z">
        <w:r>
          <w:rPr>
            <w:bCs/>
            <w:lang w:val="fr-FR"/>
          </w:rPr>
          <w:t>AMS(R)S :</w:t>
        </w:r>
        <w:r>
          <w:rPr>
            <w:bCs/>
            <w:lang w:val="fr-FR"/>
          </w:rPr>
          <w:tab/>
        </w:r>
        <w:proofErr w:type="spellStart"/>
        <w:r>
          <w:rPr>
            <w:bCs/>
            <w:lang w:val="fr-FR"/>
          </w:rPr>
          <w:t>Aeronautical</w:t>
        </w:r>
        <w:proofErr w:type="spellEnd"/>
        <w:r>
          <w:rPr>
            <w:bCs/>
            <w:lang w:val="fr-FR"/>
          </w:rPr>
          <w:t xml:space="preserve"> mobile satellite (route) service</w:t>
        </w:r>
      </w:ins>
    </w:p>
    <w:p w14:paraId="49DE951F" w14:textId="5106A9E4" w:rsidR="001D4920" w:rsidRPr="00292D5B" w:rsidRDefault="001D4920" w:rsidP="001D4920">
      <w:pPr>
        <w:tabs>
          <w:tab w:val="clear" w:pos="1134"/>
          <w:tab w:val="left" w:pos="1701"/>
        </w:tabs>
        <w:spacing w:before="60"/>
        <w:jc w:val="both"/>
        <w:rPr>
          <w:bCs/>
          <w:lang w:val="fr-FR"/>
        </w:rPr>
      </w:pPr>
      <w:proofErr w:type="gramStart"/>
      <w:r w:rsidRPr="00292D5B">
        <w:rPr>
          <w:bCs/>
          <w:lang w:val="fr-FR"/>
        </w:rPr>
        <w:t>AMS:</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s</w:t>
      </w:r>
      <w:ins w:id="25" w:author="USA" w:date="2022-05-11T08:09:00Z">
        <w:r w:rsidR="00B72A4C">
          <w:rPr>
            <w:bCs/>
            <w:lang w:val="fr-FR"/>
          </w:rPr>
          <w:t>ervice</w:t>
        </w:r>
      </w:ins>
      <w:del w:id="26" w:author="USA" w:date="2022-05-11T08:09:00Z">
        <w:r w:rsidRPr="00292D5B" w:rsidDel="00B72A4C">
          <w:rPr>
            <w:bCs/>
            <w:lang w:val="fr-FR"/>
          </w:rPr>
          <w:delText>atellite</w:delText>
        </w:r>
      </w:del>
    </w:p>
    <w:p w14:paraId="7B0BAF88"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AMT:</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w:t>
      </w:r>
      <w:proofErr w:type="spellStart"/>
      <w:r w:rsidRPr="00292D5B">
        <w:rPr>
          <w:bCs/>
          <w:lang w:val="fr-FR"/>
        </w:rPr>
        <w:t>telemetry</w:t>
      </w:r>
      <w:proofErr w:type="spellEnd"/>
    </w:p>
    <w:p w14:paraId="0A59FC7B"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ATM:</w:t>
      </w:r>
      <w:proofErr w:type="gramEnd"/>
      <w:r w:rsidRPr="00292D5B">
        <w:rPr>
          <w:bCs/>
          <w:lang w:val="fr-FR"/>
        </w:rPr>
        <w:tab/>
        <w:t xml:space="preserve">Air </w:t>
      </w:r>
      <w:proofErr w:type="spellStart"/>
      <w:r w:rsidRPr="00292D5B">
        <w:rPr>
          <w:bCs/>
          <w:lang w:val="fr-FR"/>
        </w:rPr>
        <w:t>traffic</w:t>
      </w:r>
      <w:proofErr w:type="spellEnd"/>
      <w:r w:rsidRPr="00292D5B">
        <w:rPr>
          <w:bCs/>
          <w:lang w:val="fr-FR"/>
        </w:rPr>
        <w:t xml:space="preserve"> management </w:t>
      </w:r>
    </w:p>
    <w:p w14:paraId="3937A8C4"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GNSS:</w:t>
      </w:r>
      <w:proofErr w:type="gramEnd"/>
      <w:r w:rsidRPr="00292D5B">
        <w:rPr>
          <w:bCs/>
          <w:lang w:val="fr-FR"/>
        </w:rPr>
        <w:tab/>
        <w:t>Global navigation satellite service</w:t>
      </w:r>
    </w:p>
    <w:p w14:paraId="275235E1"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ICAO:</w:t>
      </w:r>
      <w:proofErr w:type="gramEnd"/>
      <w:r w:rsidRPr="00292D5B">
        <w:rPr>
          <w:bCs/>
          <w:lang w:val="fr-FR"/>
        </w:rPr>
        <w:tab/>
        <w:t xml:space="preserve">International Civil Aviation </w:t>
      </w:r>
      <w:proofErr w:type="spellStart"/>
      <w:r w:rsidRPr="00292D5B">
        <w:rPr>
          <w:bCs/>
          <w:lang w:val="fr-FR"/>
        </w:rPr>
        <w:t>Organization</w:t>
      </w:r>
      <w:proofErr w:type="spellEnd"/>
    </w:p>
    <w:p w14:paraId="17E9C7F1"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MSS:</w:t>
      </w:r>
      <w:proofErr w:type="gramEnd"/>
      <w:r w:rsidRPr="00292D5B">
        <w:rPr>
          <w:bCs/>
          <w:lang w:val="fr-FR"/>
        </w:rPr>
        <w:tab/>
        <w:t>Mobile satellite service</w:t>
      </w:r>
    </w:p>
    <w:p w14:paraId="7EA81BCC"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RNSS:</w:t>
      </w:r>
      <w:proofErr w:type="gramEnd"/>
      <w:r w:rsidRPr="00292D5B">
        <w:rPr>
          <w:bCs/>
          <w:lang w:val="fr-FR"/>
        </w:rPr>
        <w:tab/>
        <w:t>Radionavigation satellite service</w:t>
      </w:r>
    </w:p>
    <w:p w14:paraId="123F6A9B" w14:textId="77777777" w:rsidR="001D4920" w:rsidRDefault="001D4920" w:rsidP="001D4920">
      <w:pPr>
        <w:tabs>
          <w:tab w:val="clear" w:pos="1134"/>
          <w:tab w:val="left" w:pos="1701"/>
        </w:tabs>
        <w:spacing w:before="60"/>
        <w:rPr>
          <w:bCs/>
        </w:rPr>
      </w:pPr>
      <w:r>
        <w:rPr>
          <w:bCs/>
        </w:rPr>
        <w:t>RR:</w:t>
      </w:r>
      <w:r>
        <w:rPr>
          <w:bCs/>
        </w:rPr>
        <w:tab/>
        <w:t>Radio Regulations</w:t>
      </w:r>
    </w:p>
    <w:p w14:paraId="25E97BC6" w14:textId="77777777" w:rsidR="001D4920" w:rsidRPr="00BF27F6" w:rsidRDefault="001D4920" w:rsidP="001D4920">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093E2F01" w14:textId="77777777" w:rsidR="001D4920" w:rsidRPr="00477FB1" w:rsidRDefault="001D4920" w:rsidP="001D4920">
      <w:pPr>
        <w:pStyle w:val="Heading1"/>
      </w:pPr>
      <w:r w:rsidRPr="00477FB1">
        <w:t xml:space="preserve">Relevant </w:t>
      </w:r>
      <w:bookmarkStart w:id="27" w:name="_Hlk73971791"/>
      <w:r w:rsidRPr="00477FB1">
        <w:t xml:space="preserve">ITU-R </w:t>
      </w:r>
      <w:bookmarkEnd w:id="27"/>
      <w:r w:rsidRPr="00477FB1">
        <w:t>Recommendations and Reports</w:t>
      </w:r>
    </w:p>
    <w:bookmarkEnd w:id="13"/>
    <w:p w14:paraId="319DE533" w14:textId="77777777" w:rsidR="001D4920" w:rsidRPr="00477FB1" w:rsidRDefault="001D4920" w:rsidP="001D4920">
      <w:pPr>
        <w:keepNext/>
        <w:tabs>
          <w:tab w:val="clear" w:pos="1871"/>
        </w:tabs>
        <w:spacing w:before="160"/>
        <w:rPr>
          <w:rFonts w:ascii="Times New Roman italic" w:hAnsi="Times New Roman italic"/>
          <w:bCs/>
          <w:i/>
          <w:iCs/>
        </w:rPr>
      </w:pPr>
      <w:r w:rsidRPr="00477FB1">
        <w:rPr>
          <w:rFonts w:ascii="Times New Roman italic" w:hAnsi="Times New Roman italic"/>
          <w:bCs/>
          <w:i/>
          <w:iCs/>
        </w:rPr>
        <w:t>Recommendations</w:t>
      </w:r>
    </w:p>
    <w:p w14:paraId="116E92F9" w14:textId="77777777" w:rsidR="001D4920" w:rsidRPr="00477FB1" w:rsidRDefault="009908E7" w:rsidP="001D4920">
      <w:pPr>
        <w:tabs>
          <w:tab w:val="clear" w:pos="1871"/>
          <w:tab w:val="clear" w:pos="2268"/>
          <w:tab w:val="left" w:pos="1985"/>
          <w:tab w:val="left" w:pos="2608"/>
          <w:tab w:val="left" w:pos="3345"/>
        </w:tabs>
        <w:spacing w:before="80"/>
        <w:ind w:left="1985" w:hanging="1985"/>
        <w:jc w:val="both"/>
      </w:pPr>
      <w:hyperlink r:id="rId13" w:history="1">
        <w:r w:rsidR="001D4920">
          <w:rPr>
            <w:color w:val="0000FF"/>
            <w:u w:val="single"/>
          </w:rPr>
          <w:t>ITU-R M.1038</w:t>
        </w:r>
      </w:hyperlink>
      <w:r w:rsidR="001D4920">
        <w:rPr>
          <w:color w:val="0000FF"/>
          <w:u w:val="single"/>
        </w:rPr>
        <w:t>-0</w:t>
      </w:r>
      <w:r w:rsidR="001D4920" w:rsidRPr="00477FB1">
        <w:tab/>
        <w:t>Efficient use of the geostationary-satellite orbit and spectrum in the 1-3 GHz frequency range by mobile-satellite systems</w:t>
      </w:r>
    </w:p>
    <w:p w14:paraId="5A090BD5" w14:textId="77777777" w:rsidR="001D4920" w:rsidRPr="00477FB1" w:rsidRDefault="009908E7" w:rsidP="001D4920">
      <w:pPr>
        <w:tabs>
          <w:tab w:val="clear" w:pos="1871"/>
          <w:tab w:val="clear" w:pos="2268"/>
          <w:tab w:val="left" w:pos="1985"/>
          <w:tab w:val="left" w:pos="2608"/>
          <w:tab w:val="left" w:pos="3345"/>
        </w:tabs>
        <w:spacing w:before="80"/>
        <w:ind w:left="1985" w:hanging="1985"/>
        <w:jc w:val="both"/>
      </w:pPr>
      <w:hyperlink r:id="rId14" w:history="1">
        <w:r w:rsidR="001D4920">
          <w:rPr>
            <w:color w:val="0000FF"/>
            <w:u w:val="single"/>
          </w:rPr>
          <w:t>ITU-R M.1184-3</w:t>
        </w:r>
      </w:hyperlink>
      <w:r w:rsidR="001D4920" w:rsidRPr="00477FB1">
        <w:tab/>
        <w:t>Technical characteristics of mobile satellite systems in the frequency bands below 3 GHz for use in developing criteria for sharing between the mobile-satellite service and other services</w:t>
      </w:r>
    </w:p>
    <w:p w14:paraId="2817DF1E" w14:textId="77777777" w:rsidR="001D4920" w:rsidRPr="00477FB1" w:rsidRDefault="009908E7" w:rsidP="001D4920">
      <w:pPr>
        <w:tabs>
          <w:tab w:val="clear" w:pos="1871"/>
          <w:tab w:val="clear" w:pos="2268"/>
          <w:tab w:val="left" w:pos="1985"/>
          <w:tab w:val="left" w:pos="2608"/>
          <w:tab w:val="left" w:pos="3345"/>
        </w:tabs>
        <w:spacing w:before="80"/>
        <w:ind w:left="1985" w:hanging="1985"/>
        <w:jc w:val="both"/>
      </w:pPr>
      <w:hyperlink r:id="rId15" w:history="1">
        <w:r w:rsidR="001D4920">
          <w:rPr>
            <w:color w:val="0000FF"/>
            <w:u w:val="single"/>
          </w:rPr>
          <w:t>ITU-R M.1316-1</w:t>
        </w:r>
      </w:hyperlink>
      <w:r w:rsidR="001D4920" w:rsidRPr="00477FB1">
        <w:tab/>
        <w:t>Principles and a methodology for frequency sharing in the 1 610.6</w:t>
      </w:r>
      <w:r w:rsidR="001D4920" w:rsidRPr="00477FB1">
        <w:noBreakHyphen/>
        <w:t>1 613.8 MHz and 1 660-1 660.5 MHz bands between the mobile-satellite service (Earth-to-space) and the radio astronomy service</w:t>
      </w:r>
    </w:p>
    <w:p w14:paraId="36D75B97" w14:textId="77777777" w:rsidR="001D4920" w:rsidRPr="00477FB1" w:rsidRDefault="009908E7" w:rsidP="001D4920">
      <w:pPr>
        <w:tabs>
          <w:tab w:val="clear" w:pos="1871"/>
          <w:tab w:val="clear" w:pos="2268"/>
          <w:tab w:val="left" w:pos="1985"/>
          <w:tab w:val="left" w:pos="2608"/>
          <w:tab w:val="left" w:pos="3345"/>
        </w:tabs>
        <w:spacing w:before="80"/>
        <w:ind w:left="1985" w:hanging="1985"/>
        <w:jc w:val="both"/>
      </w:pPr>
      <w:hyperlink r:id="rId16" w:history="1">
        <w:r w:rsidR="001D4920">
          <w:rPr>
            <w:color w:val="0000FF"/>
            <w:u w:val="single"/>
          </w:rPr>
          <w:t>ITU-R M.1471-1</w:t>
        </w:r>
      </w:hyperlink>
      <w:r w:rsidR="001D4920" w:rsidRPr="00477FB1">
        <w:tab/>
        <w:t>Guide to the application of the methodologies to facilitate coordination and use of frequency bands shared between the mobile-satellite service and the fixed service in the frequency range 1-3 GHz</w:t>
      </w:r>
    </w:p>
    <w:p w14:paraId="7EE17396" w14:textId="77777777" w:rsidR="001D4920" w:rsidRPr="00477FB1" w:rsidRDefault="009908E7" w:rsidP="001D4920">
      <w:pPr>
        <w:tabs>
          <w:tab w:val="clear" w:pos="1871"/>
          <w:tab w:val="clear" w:pos="2268"/>
          <w:tab w:val="left" w:pos="1985"/>
          <w:tab w:val="left" w:pos="2608"/>
          <w:tab w:val="left" w:pos="3345"/>
        </w:tabs>
        <w:spacing w:before="80"/>
        <w:ind w:left="1985" w:hanging="1985"/>
        <w:jc w:val="both"/>
      </w:pPr>
      <w:hyperlink r:id="rId17" w:history="1">
        <w:r w:rsidR="001D4920">
          <w:rPr>
            <w:color w:val="0000FF"/>
            <w:u w:val="single"/>
          </w:rPr>
          <w:t>ITU-R M.1741</w:t>
        </w:r>
      </w:hyperlink>
      <w:r w:rsidR="001D4920">
        <w:rPr>
          <w:color w:val="0000FF"/>
          <w:u w:val="single"/>
        </w:rPr>
        <w:t>-0</w:t>
      </w:r>
      <w:r w:rsidR="001D4920" w:rsidRPr="00477FB1">
        <w:tab/>
        <w:t>Methodology for deriving performance objectives and its optimization for IP packet applications in the mobile-satellite service</w:t>
      </w:r>
    </w:p>
    <w:p w14:paraId="2A1C497D" w14:textId="20DBA1B3" w:rsidR="001D4920" w:rsidRPr="00362940" w:rsidRDefault="00171314" w:rsidP="001D4920">
      <w:pPr>
        <w:tabs>
          <w:tab w:val="clear" w:pos="1871"/>
          <w:tab w:val="left" w:pos="1985"/>
        </w:tabs>
        <w:ind w:left="1985" w:hanging="1985"/>
        <w:jc w:val="both"/>
        <w:rPr>
          <w:ins w:id="28" w:author="USA" w:date="2022-05-23T16:14:00Z"/>
          <w:lang w:eastAsia="ja-JP"/>
        </w:rPr>
      </w:pPr>
      <w:r>
        <w:fldChar w:fldCharType="begin"/>
      </w:r>
      <w:r>
        <w:instrText xml:space="preserve"> HYPERLINK "https://www.itu.int/rec/R-REC-M.1787-3-201803-I/en" </w:instrText>
      </w:r>
      <w:r>
        <w:fldChar w:fldCharType="separate"/>
      </w:r>
      <w:r w:rsidR="001D4920">
        <w:rPr>
          <w:color w:val="0000FF"/>
          <w:u w:val="single"/>
        </w:rPr>
        <w:t>ITU-R M.1787-</w:t>
      </w:r>
      <w:ins w:id="29" w:author="USA" w:date="2022-05-23T16:13:00Z">
        <w:r w:rsidR="002C6CCE">
          <w:rPr>
            <w:color w:val="0000FF"/>
            <w:u w:val="single"/>
          </w:rPr>
          <w:t>4</w:t>
        </w:r>
      </w:ins>
      <w:del w:id="30" w:author="USA" w:date="2022-05-23T16:13:00Z">
        <w:r w:rsidR="001D4920" w:rsidDel="002C6CCE">
          <w:rPr>
            <w:color w:val="0000FF"/>
            <w:u w:val="single"/>
          </w:rPr>
          <w:delText>3</w:delText>
        </w:r>
      </w:del>
      <w:r>
        <w:rPr>
          <w:color w:val="0000FF"/>
          <w:u w:val="single"/>
        </w:rPr>
        <w:fldChar w:fldCharType="end"/>
      </w:r>
      <w:r w:rsidR="001D4920" w:rsidRPr="00477FB1">
        <w:rPr>
          <w:lang w:eastAsia="ja-JP"/>
        </w:rPr>
        <w:tab/>
      </w:r>
      <w:del w:id="31" w:author="USA" w:date="2022-05-23T16:13:00Z">
        <w:r w:rsidR="001D4920" w:rsidRPr="00362940" w:rsidDel="002C6CCE">
          <w:rPr>
            <w:lang w:eastAsia="ja-JP"/>
          </w:rPr>
          <w:delText>General characteristics of the systems and networks of radionavigation-satellite services</w:delText>
        </w:r>
      </w:del>
      <w:ins w:id="32" w:author="USA" w:date="2022-05-23T16:13:00Z">
        <w:r w:rsidR="002C6CCE" w:rsidRPr="00362940">
          <w:rPr>
            <w:lang w:eastAsia="ja-JP"/>
          </w:rPr>
          <w:t>Description of systems and networks in the radionavigation-satellite service (space-to-Earth and space-to-space) and technical characteristics of transmitting space stations operating in the bands 1 164-1 215 MHz,1 215-1 300 MHz and 1 559-1 610 MHz</w:t>
        </w:r>
      </w:ins>
    </w:p>
    <w:p w14:paraId="24D70B26" w14:textId="683B1F61" w:rsidR="002C6CCE" w:rsidRPr="00362940" w:rsidRDefault="002C6CCE" w:rsidP="002C6CCE">
      <w:pPr>
        <w:tabs>
          <w:tab w:val="clear" w:pos="1871"/>
          <w:tab w:val="left" w:pos="1985"/>
        </w:tabs>
        <w:ind w:left="1985" w:hanging="1985"/>
        <w:jc w:val="both"/>
        <w:rPr>
          <w:lang w:eastAsia="ja-JP"/>
        </w:rPr>
      </w:pPr>
      <w:ins w:id="33" w:author="USA" w:date="2022-05-23T16:14:00Z">
        <w:r w:rsidRPr="00362940">
          <w:rPr>
            <w:lang w:eastAsia="ja-JP"/>
          </w:rPr>
          <w:t>ITU-R M.1901-3</w:t>
        </w:r>
        <w:r w:rsidRPr="00362940">
          <w:rPr>
            <w:lang w:eastAsia="ja-JP"/>
          </w:rPr>
          <w:tab/>
          <w:t xml:space="preserve">Guidance on ITU-R Recommendations related to systems and networks in the radionavigation-satellite service operating in the frequency bands 1 164-1 215 MHz, 1 215-1 300 MHz, 1 559-1 610 MHz, 5 000-5 010 </w:t>
        </w:r>
        <w:proofErr w:type="gramStart"/>
        <w:r w:rsidRPr="00362940">
          <w:rPr>
            <w:lang w:eastAsia="ja-JP"/>
          </w:rPr>
          <w:t>MHz</w:t>
        </w:r>
        <w:proofErr w:type="gramEnd"/>
        <w:r w:rsidRPr="00362940">
          <w:rPr>
            <w:lang w:eastAsia="ja-JP"/>
          </w:rPr>
          <w:t xml:space="preserve"> and 5 010-5 030 MHz</w:t>
        </w:r>
      </w:ins>
    </w:p>
    <w:p w14:paraId="1A3C0DF7" w14:textId="77777777" w:rsidR="001D4920" w:rsidRPr="00362940" w:rsidRDefault="009908E7" w:rsidP="001D4920">
      <w:pPr>
        <w:tabs>
          <w:tab w:val="clear" w:pos="1871"/>
          <w:tab w:val="left" w:pos="1985"/>
        </w:tabs>
        <w:ind w:left="1985" w:hanging="1985"/>
        <w:jc w:val="both"/>
        <w:rPr>
          <w:lang w:eastAsia="ja-JP"/>
        </w:rPr>
      </w:pPr>
      <w:hyperlink r:id="rId18" w:history="1">
        <w:r w:rsidR="001D4920" w:rsidRPr="00362940">
          <w:rPr>
            <w:color w:val="0000FF"/>
            <w:u w:val="single"/>
          </w:rPr>
          <w:t>ITU-R M.1903-1</w:t>
        </w:r>
      </w:hyperlink>
      <w:r w:rsidR="001D4920" w:rsidRPr="00362940">
        <w:rPr>
          <w:lang w:eastAsia="ja-JP"/>
        </w:rPr>
        <w:t xml:space="preserve"> </w:t>
      </w:r>
      <w:r w:rsidR="001D4920" w:rsidRPr="00362940">
        <w:rPr>
          <w:lang w:eastAsia="ja-JP"/>
        </w:rPr>
        <w:tab/>
      </w:r>
      <w:r w:rsidR="001D4920"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0CF07022" w14:textId="611D6E73" w:rsidR="001D4920" w:rsidRPr="00477FB1" w:rsidRDefault="009908E7" w:rsidP="001D4920">
      <w:pPr>
        <w:tabs>
          <w:tab w:val="clear" w:pos="1871"/>
          <w:tab w:val="left" w:pos="1985"/>
        </w:tabs>
        <w:ind w:left="1985" w:hanging="1985"/>
        <w:jc w:val="both"/>
        <w:rPr>
          <w:lang w:eastAsia="ja-JP"/>
        </w:rPr>
      </w:pPr>
      <w:hyperlink r:id="rId19" w:history="1">
        <w:r w:rsidR="001D4920" w:rsidRPr="00362940">
          <w:rPr>
            <w:color w:val="0000FF"/>
            <w:u w:val="single"/>
          </w:rPr>
          <w:t>ITU-R M.1905-1</w:t>
        </w:r>
      </w:hyperlink>
      <w:r w:rsidR="001D4920" w:rsidRPr="00362940">
        <w:rPr>
          <w:lang w:eastAsia="ja-JP"/>
        </w:rPr>
        <w:t xml:space="preserve"> </w:t>
      </w:r>
      <w:r w:rsidR="001D4920" w:rsidRPr="00362940">
        <w:rPr>
          <w:lang w:eastAsia="ja-JP"/>
        </w:rPr>
        <w:tab/>
      </w:r>
      <w:r w:rsidR="001D4920" w:rsidRPr="00362940">
        <w:rPr>
          <w:spacing w:val="-4"/>
          <w:lang w:eastAsia="ja-JP"/>
        </w:rPr>
        <w:t>Characteristics</w:t>
      </w:r>
      <w:ins w:id="34" w:author="USA" w:date="2022-05-23T16:14:00Z">
        <w:r w:rsidR="002C6CCE" w:rsidRPr="00362940">
          <w:rPr>
            <w:lang w:eastAsia="ja-JP"/>
          </w:rPr>
          <w:t xml:space="preserve"> and protection criteria for receiving earth stations in the radionavigation-satellite service (space-to-Earth) operating</w:t>
        </w:r>
      </w:ins>
      <w:del w:id="35" w:author="USA" w:date="2022-05-23T16:15:00Z">
        <w:r w:rsidR="001D4920" w:rsidRPr="00362940" w:rsidDel="002C6CCE">
          <w:rPr>
            <w:spacing w:val="-4"/>
            <w:lang w:eastAsia="ja-JP"/>
          </w:rPr>
          <w:delText xml:space="preserve"> for RNSS receivers</w:delText>
        </w:r>
      </w:del>
      <w:r w:rsidR="001D4920" w:rsidRPr="00362940">
        <w:rPr>
          <w:spacing w:val="-4"/>
          <w:lang w:eastAsia="ja-JP"/>
        </w:rPr>
        <w:t xml:space="preserve"> in the</w:t>
      </w:r>
      <w:del w:id="36" w:author="USA" w:date="2022-05-23T16:15:00Z">
        <w:r w:rsidR="001D4920" w:rsidRPr="00362940" w:rsidDel="002C6CCE">
          <w:rPr>
            <w:spacing w:val="-4"/>
            <w:lang w:eastAsia="ja-JP"/>
          </w:rPr>
          <w:delText xml:space="preserve"> </w:delText>
        </w:r>
        <w:r w:rsidR="001D4920" w:rsidRPr="00362940" w:rsidDel="002C6CCE">
          <w:rPr>
            <w:lang w:eastAsia="ja-JP"/>
          </w:rPr>
          <w:delText>frequency</w:delText>
        </w:r>
      </w:del>
      <w:r w:rsidR="001D4920" w:rsidRPr="00362940">
        <w:rPr>
          <w:lang w:eastAsia="ja-JP"/>
        </w:rPr>
        <w:t xml:space="preserve"> band</w:t>
      </w:r>
      <w:del w:id="37" w:author="USA" w:date="2022-05-23T16:15:00Z">
        <w:r w:rsidR="001D4920" w:rsidRPr="00362940" w:rsidDel="002C6CCE">
          <w:rPr>
            <w:lang w:eastAsia="ja-JP"/>
          </w:rPr>
          <w:delText>s</w:delText>
        </w:r>
      </w:del>
      <w:r w:rsidR="001D4920" w:rsidRPr="00362940">
        <w:rPr>
          <w:lang w:eastAsia="ja-JP"/>
        </w:rPr>
        <w:t xml:space="preserve"> 1 164-1 215 MHz</w:t>
      </w:r>
    </w:p>
    <w:p w14:paraId="7F0A930D" w14:textId="77777777" w:rsidR="001D4920" w:rsidRPr="00477FB1" w:rsidRDefault="001D4920" w:rsidP="001D4920">
      <w:pPr>
        <w:keepNext/>
        <w:spacing w:before="160"/>
        <w:rPr>
          <w:rFonts w:ascii="Times New Roman italic" w:hAnsi="Times New Roman italic"/>
          <w:i/>
        </w:rPr>
      </w:pPr>
      <w:r w:rsidRPr="00477FB1">
        <w:rPr>
          <w:rFonts w:ascii="Times New Roman italic" w:hAnsi="Times New Roman italic"/>
          <w:i/>
        </w:rPr>
        <w:t>Report</w:t>
      </w:r>
    </w:p>
    <w:p w14:paraId="53B85D98" w14:textId="77777777" w:rsidR="001D4920" w:rsidRDefault="009908E7" w:rsidP="001D4920">
      <w:pPr>
        <w:tabs>
          <w:tab w:val="clear" w:pos="1871"/>
        </w:tabs>
        <w:ind w:left="1985" w:hanging="1985"/>
        <w:jc w:val="both"/>
      </w:pPr>
      <w:hyperlink r:id="rId20" w:history="1">
        <w:r w:rsidR="001D4920" w:rsidRPr="0091316C">
          <w:rPr>
            <w:rStyle w:val="Hyperlink"/>
          </w:rPr>
          <w:t>ITU-R M.2413-0</w:t>
        </w:r>
      </w:hyperlink>
      <w:r w:rsidR="001D4920" w:rsidRPr="00477FB1">
        <w:tab/>
        <w:t>Reception of automatic dependent surveillance broadcast via satellite and compatibility studies with incumbent systems in the frequency band 1 087.7-1</w:t>
      </w:r>
      <w:r w:rsidR="001D4920">
        <w:t> </w:t>
      </w:r>
      <w:r w:rsidR="001D4920" w:rsidRPr="00477FB1">
        <w:t>092.3 MHz</w:t>
      </w:r>
    </w:p>
    <w:p w14:paraId="62EB846E" w14:textId="77777777" w:rsidR="001D4920" w:rsidRDefault="009908E7" w:rsidP="001D4920">
      <w:pPr>
        <w:tabs>
          <w:tab w:val="clear" w:pos="1871"/>
        </w:tabs>
        <w:ind w:left="1985" w:hanging="1985"/>
      </w:pPr>
      <w:hyperlink r:id="rId21" w:history="1">
        <w:r w:rsidR="001D4920">
          <w:rPr>
            <w:color w:val="0000FF"/>
            <w:u w:val="single"/>
          </w:rPr>
          <w:t>ITU-R M.2477-0</w:t>
        </w:r>
      </w:hyperlink>
      <w:r w:rsidR="001D4920" w:rsidRPr="00477FB1">
        <w:tab/>
        <w:t>Radiocommunications for suborbital vehicles</w:t>
      </w:r>
    </w:p>
    <w:p w14:paraId="0044659A" w14:textId="633AF87F" w:rsidR="001D4920" w:rsidRPr="00477FB1" w:rsidDel="008E603B" w:rsidRDefault="001D4920" w:rsidP="001D4920">
      <w:pPr>
        <w:spacing w:before="240" w:after="240"/>
        <w:jc w:val="both"/>
        <w:rPr>
          <w:del w:id="38" w:author="USA" w:date="2022-05-11T09:07:00Z"/>
          <w:i/>
          <w:iCs/>
          <w:color w:val="FF0000"/>
        </w:rPr>
      </w:pPr>
      <w:del w:id="39" w:author="USA" w:date="2022-05-11T09:07:00Z">
        <w:r w:rsidRPr="00477FB1" w:rsidDel="008E603B">
          <w:rPr>
            <w:i/>
            <w:iCs/>
            <w:color w:val="FF0000"/>
          </w:rPr>
          <w:delText xml:space="preserve">[Editor’s note: In addition to Recs and Reports for RNSS, there may be Recommendations and/or Reports for other services used in the bands proposed for use by suborbital vehicles that that will need to be added in this section.] </w:delText>
        </w:r>
      </w:del>
    </w:p>
    <w:p w14:paraId="5AFA7F2A" w14:textId="77777777" w:rsidR="001D4920" w:rsidRPr="00477FB1" w:rsidRDefault="001D4920" w:rsidP="001D4920">
      <w:pPr>
        <w:pStyle w:val="Heading1"/>
      </w:pPr>
      <w:r w:rsidRPr="00477FB1">
        <w:t>3</w:t>
      </w:r>
      <w:r w:rsidRPr="00477FB1">
        <w:tab/>
        <w:t xml:space="preserve">Suborbital vehicles </w:t>
      </w:r>
    </w:p>
    <w:p w14:paraId="56ED4D44" w14:textId="77777777" w:rsidR="001D4920" w:rsidRPr="00477FB1" w:rsidRDefault="001D4920" w:rsidP="001D4920">
      <w:pPr>
        <w:pStyle w:val="Headingb"/>
      </w:pPr>
      <w:r w:rsidRPr="00477FB1">
        <w:t>A)</w:t>
      </w:r>
      <w:r w:rsidRPr="00477FB1">
        <w:tab/>
        <w:t>Definition of suborbital vehicles</w:t>
      </w:r>
    </w:p>
    <w:p w14:paraId="68BA1E37" w14:textId="77777777" w:rsidR="001D4920" w:rsidRPr="00477FB1" w:rsidRDefault="001D4920" w:rsidP="001D4920">
      <w:pPr>
        <w:jc w:val="both"/>
        <w:rPr>
          <w:szCs w:val="24"/>
        </w:rPr>
      </w:pPr>
      <w:r w:rsidRPr="00477FB1">
        <w:rPr>
          <w:shd w:val="clear" w:color="auto" w:fill="FFFFFF"/>
          <w:lang w:eastAsia="zh-CN"/>
        </w:rPr>
        <w:t>According to Report ITU-R M.2477, a suborbital vehicle is a vehicle executing suborbital flight and suborbital flight is defined as the intentional flight of a vehicle expected to reach the upper atmosphere with a portion of its flight path that may occur in space</w:t>
      </w:r>
      <w:r w:rsidRPr="00477FB1">
        <w:rPr>
          <w:position w:val="6"/>
          <w:sz w:val="18"/>
          <w:shd w:val="clear" w:color="auto" w:fill="FFFFFF"/>
          <w:lang w:eastAsia="zh-CN"/>
        </w:rPr>
        <w:footnoteReference w:id="1"/>
      </w:r>
      <w:r w:rsidRPr="00477FB1">
        <w:rPr>
          <w:shd w:val="clear" w:color="auto" w:fill="FFFFFF"/>
          <w:lang w:eastAsia="zh-CN"/>
        </w:rPr>
        <w:t xml:space="preserve"> without completing a full orbit around the Earth before returning to the surface of the Earth.</w:t>
      </w:r>
    </w:p>
    <w:p w14:paraId="47260F21" w14:textId="77777777" w:rsidR="001D4920" w:rsidRPr="00477FB1" w:rsidRDefault="001D4920" w:rsidP="001D4920">
      <w:pPr>
        <w:pStyle w:val="Headingb"/>
      </w:pPr>
      <w:r w:rsidRPr="00477FB1">
        <w:t>B)</w:t>
      </w:r>
      <w:r w:rsidRPr="00477FB1">
        <w:tab/>
        <w:t>Operational concepts</w:t>
      </w:r>
    </w:p>
    <w:p w14:paraId="1A1F3517" w14:textId="77777777" w:rsidR="001D4920" w:rsidRPr="00477FB1" w:rsidRDefault="001D4920" w:rsidP="001D4920">
      <w:pPr>
        <w:jc w:val="both"/>
        <w:rPr>
          <w:shd w:val="clear" w:color="auto" w:fill="FFFFFF"/>
          <w:lang w:eastAsia="zh-CN"/>
        </w:rPr>
      </w:pPr>
      <w:bookmarkStart w:id="40"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40"/>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3A446D80" w14:textId="77777777" w:rsidR="001D4920" w:rsidRPr="00477FB1" w:rsidRDefault="001D4920" w:rsidP="001D4920">
      <w:pPr>
        <w:pStyle w:val="FigureNo"/>
        <w:rPr>
          <w:shd w:val="clear" w:color="auto" w:fill="FFFFFF"/>
        </w:rPr>
      </w:pPr>
      <w:r w:rsidRPr="00477FB1">
        <w:t>Figure</w:t>
      </w:r>
      <w:r w:rsidRPr="00477FB1">
        <w:rPr>
          <w:shd w:val="clear" w:color="auto" w:fill="FFFFFF"/>
        </w:rPr>
        <w:t xml:space="preserve"> 1</w:t>
      </w:r>
    </w:p>
    <w:p w14:paraId="6E299F8A" w14:textId="77777777" w:rsidR="001D4920" w:rsidRPr="00477FB1" w:rsidRDefault="001D4920" w:rsidP="001D4920">
      <w:pPr>
        <w:pStyle w:val="Figuretitle"/>
      </w:pPr>
      <w:bookmarkStart w:id="41" w:name="_Hlk103149640"/>
      <w:bookmarkStart w:id="42" w:name="_Hlk103149708"/>
      <w:r w:rsidRPr="00477FB1">
        <w:t>Examples of the operational concepts of suborbital flight</w:t>
      </w:r>
      <w:bookmarkEnd w:id="41"/>
    </w:p>
    <w:bookmarkEnd w:id="42"/>
    <w:p w14:paraId="4DDA5B61" w14:textId="77777777" w:rsidR="001D4920" w:rsidRDefault="001D4920" w:rsidP="001D4920">
      <w:pPr>
        <w:pStyle w:val="Figure"/>
      </w:pPr>
      <w:r w:rsidRPr="00477FB1">
        <w:rPr>
          <w:noProof/>
          <w:lang w:val="en-US"/>
        </w:rPr>
        <w:drawing>
          <wp:inline distT="0" distB="0" distL="0" distR="0" wp14:anchorId="1BC51BDE" wp14:editId="73CAD907">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4CF087F5" w14:textId="77777777" w:rsidR="001D4920" w:rsidRPr="00947E23" w:rsidRDefault="001D4920" w:rsidP="001D4920"/>
    <w:p w14:paraId="429C952D" w14:textId="77777777" w:rsidR="001D4920" w:rsidRPr="00477FB1" w:rsidRDefault="001D4920" w:rsidP="001D4920">
      <w:pPr>
        <w:pStyle w:val="FigureNo"/>
      </w:pPr>
      <w:r w:rsidRPr="00477FB1">
        <w:t>Figure 2</w:t>
      </w:r>
    </w:p>
    <w:p w14:paraId="0C13AAA7" w14:textId="5C2FDDBE" w:rsidR="001D4920" w:rsidRDefault="001D4920" w:rsidP="004A44A3">
      <w:pPr>
        <w:pStyle w:val="Figuretitle"/>
      </w:pPr>
      <w:del w:id="43" w:author="USA" w:date="2022-05-11T08:19:00Z">
        <w:r w:rsidRPr="00477FB1" w:rsidDel="004A44A3">
          <w:delText>]</w:delText>
        </w:r>
      </w:del>
      <w:ins w:id="44" w:author="USA" w:date="2022-05-11T08:21:00Z">
        <w:r w:rsidR="004A44A3" w:rsidRPr="004A44A3">
          <w:t xml:space="preserve"> </w:t>
        </w:r>
        <w:r w:rsidR="004A44A3" w:rsidRPr="00477FB1">
          <w:t xml:space="preserve">Examples of </w:t>
        </w:r>
      </w:ins>
      <w:ins w:id="45" w:author="USA" w:date="2022-05-11T08:22:00Z">
        <w:r w:rsidR="004A44A3">
          <w:t>s</w:t>
        </w:r>
      </w:ins>
      <w:ins w:id="46" w:author="USA" w:date="2022-05-11T08:21:00Z">
        <w:r w:rsidR="004A44A3" w:rsidRPr="00477FB1">
          <w:t>uborbital flight</w:t>
        </w:r>
      </w:ins>
      <w:ins w:id="47" w:author="USA" w:date="2022-05-11T08:22:00Z">
        <w:r w:rsidR="004A44A3">
          <w:t>s</w:t>
        </w:r>
      </w:ins>
    </w:p>
    <w:p w14:paraId="69869132" w14:textId="77777777" w:rsidR="001D4920" w:rsidRPr="00947E23" w:rsidRDefault="001D4920" w:rsidP="001D4920">
      <w:pPr>
        <w:keepNext/>
        <w:keepLines/>
      </w:pPr>
      <w:r w:rsidRPr="00A07DEE">
        <w:rPr>
          <w:noProof/>
          <w:lang w:val="en-US"/>
        </w:rPr>
        <w:drawing>
          <wp:inline distT="0" distB="0" distL="0" distR="0" wp14:anchorId="47F4E963" wp14:editId="19AA60F2">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6A7D24C5" w14:textId="77777777" w:rsidR="001D4920" w:rsidRPr="00477FB1" w:rsidRDefault="001D4920" w:rsidP="001D4920">
      <w:pPr>
        <w:spacing w:before="360"/>
        <w:jc w:val="both"/>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5DF89233" w14:textId="77777777" w:rsidR="001D4920" w:rsidRPr="00477FB1" w:rsidRDefault="001D4920" w:rsidP="001D4920">
      <w:pPr>
        <w:jc w:val="both"/>
      </w:pPr>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240D994D" w14:textId="77777777" w:rsidR="001D4920" w:rsidRPr="00477FB1" w:rsidRDefault="001D4920" w:rsidP="001D4920">
      <w:pPr>
        <w:jc w:val="both"/>
      </w:pPr>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38BEF298" w14:textId="77777777" w:rsidR="001D4920" w:rsidRPr="00477FB1" w:rsidRDefault="001D4920" w:rsidP="001D4920">
      <w:pPr>
        <w:jc w:val="both"/>
      </w:pPr>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p>
    <w:p w14:paraId="106D7FF9" w14:textId="77777777" w:rsidR="001D4920" w:rsidRPr="00477FB1" w:rsidRDefault="001D4920" w:rsidP="001D4920">
      <w:pPr>
        <w:pStyle w:val="Heading1"/>
      </w:pPr>
      <w:r w:rsidRPr="00477FB1">
        <w:t>4</w:t>
      </w:r>
      <w:r w:rsidRPr="00477FB1">
        <w:tab/>
        <w:t>Functional and spectrum needs for communications between stations on-board sub</w:t>
      </w:r>
      <w:r w:rsidRPr="00477FB1">
        <w:noBreakHyphen/>
        <w:t>orbital vehicles and terrestrial/space stations</w:t>
      </w:r>
    </w:p>
    <w:p w14:paraId="53D32343" w14:textId="77777777" w:rsidR="001D4920" w:rsidRPr="00477FB1" w:rsidRDefault="001D4920" w:rsidP="001D4920">
      <w:pPr>
        <w:pStyle w:val="Heading2"/>
      </w:pPr>
      <w:r w:rsidRPr="00477FB1">
        <w:t>4.1</w:t>
      </w:r>
      <w:r w:rsidRPr="00477FB1">
        <w:tab/>
        <w:t>Radiocommunication functional needs</w:t>
      </w:r>
    </w:p>
    <w:p w14:paraId="65FC96D5" w14:textId="77777777" w:rsidR="001D4920" w:rsidRPr="00477FB1" w:rsidRDefault="001D4920" w:rsidP="001D4920">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xml:space="preserve">, voice/data communications, navigation, surveillance, and </w:t>
      </w:r>
      <w:r>
        <w:t>t</w:t>
      </w:r>
      <w:r w:rsidRPr="00477FB1">
        <w:t xml:space="preserve">elemetry, </w:t>
      </w:r>
      <w:r>
        <w:t>t</w:t>
      </w:r>
      <w:r w:rsidRPr="00477FB1">
        <w:t xml:space="preserve">racking &amp; </w:t>
      </w:r>
      <w:r>
        <w:t>t</w:t>
      </w:r>
      <w:r w:rsidRPr="00477FB1">
        <w:t>elecommand (TT&amp;C).</w:t>
      </w:r>
    </w:p>
    <w:p w14:paraId="26334CE3" w14:textId="77777777" w:rsidR="001D4920" w:rsidRPr="00477FB1" w:rsidRDefault="001D4920" w:rsidP="001D4920">
      <w:pPr>
        <w:pStyle w:val="Heading3"/>
      </w:pPr>
      <w:r w:rsidRPr="00477FB1">
        <w:t>4.1.1</w:t>
      </w:r>
      <w:r w:rsidRPr="00477FB1">
        <w:tab/>
        <w:t xml:space="preserve">Telemetry, tracking and command </w:t>
      </w:r>
    </w:p>
    <w:p w14:paraId="19195C56" w14:textId="77777777" w:rsidR="001D4920" w:rsidRPr="00477FB1" w:rsidDel="00C00240" w:rsidRDefault="001D4920" w:rsidP="001D4920">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w:t>
      </w:r>
      <w:proofErr w:type="gramStart"/>
      <w:r w:rsidRPr="00477FB1" w:rsidDel="00C00240">
        <w:t>high definition</w:t>
      </w:r>
      <w:proofErr w:type="gramEnd"/>
      <w:r w:rsidRPr="00477FB1" w:rsidDel="00C00240">
        <w:t xml:space="preserve"> digital videos from multiple feeds carrying visual information about the vehicle status to ground terminals directly or through relay satellites or space stations. </w:t>
      </w:r>
    </w:p>
    <w:p w14:paraId="7CF807BC" w14:textId="2BC16CAE" w:rsidR="001D4920" w:rsidRPr="00477FB1" w:rsidDel="00C00240" w:rsidRDefault="001D4920" w:rsidP="001D4920">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del w:id="48" w:author="USA" w:date="2022-05-11T09:08:00Z">
        <w:r w:rsidDel="00B23176">
          <w:rPr>
            <w:bCs/>
          </w:rPr>
          <w:delText>r</w:delText>
        </w:r>
      </w:del>
      <w:ins w:id="49" w:author="USA" w:date="2022-05-11T09:08:00Z">
        <w:r w:rsidR="00B23176">
          <w:rPr>
            <w:bCs/>
          </w:rPr>
          <w:t>R</w:t>
        </w:r>
      </w:ins>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del w:id="50" w:author="USA" w:date="2022-05-11T09:08:00Z">
        <w:r w:rsidRPr="00477FB1" w:rsidDel="00B23176">
          <w:rPr>
            <w:bCs/>
          </w:rPr>
          <w:delText xml:space="preserve">in order </w:delText>
        </w:r>
      </w:del>
      <w:r w:rsidRPr="00477FB1" w:rsidDel="00C00240">
        <w:rPr>
          <w:bCs/>
        </w:rPr>
        <w:t>to initiate, modify or terminate functions of equipment on sub-orbital vehicles</w:t>
      </w:r>
      <w:r w:rsidRPr="00477FB1">
        <w:rPr>
          <w:bCs/>
        </w:rPr>
        <w:t>.</w:t>
      </w:r>
      <w:r w:rsidRPr="00477FB1" w:rsidDel="00C00240">
        <w:rPr>
          <w:bCs/>
        </w:rPr>
        <w:t xml:space="preserve"> </w:t>
      </w:r>
    </w:p>
    <w:p w14:paraId="524DB5DA" w14:textId="77777777" w:rsidR="001D4920" w:rsidRPr="00477FB1" w:rsidDel="00C00240" w:rsidRDefault="001D4920" w:rsidP="001D4920">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0A463E18" w14:textId="77777777" w:rsidR="001D4920" w:rsidRPr="00477FB1" w:rsidRDefault="001D4920" w:rsidP="001D4920">
      <w:pPr>
        <w:jc w:val="both"/>
      </w:pPr>
      <w:r w:rsidRPr="00477FB1">
        <w:rPr>
          <w:bCs/>
        </w:rPr>
        <w:t>Like</w:t>
      </w:r>
      <w:r w:rsidRPr="00477FB1" w:rsidDel="00C00240">
        <w:rPr>
          <w:bCs/>
        </w:rPr>
        <w:t xml:space="preserve"> the communications link mentioned in </w:t>
      </w:r>
      <w:r w:rsidRPr="00477FB1">
        <w:rPr>
          <w:bCs/>
        </w:rPr>
        <w:t>S</w:t>
      </w:r>
      <w:r w:rsidRPr="00477FB1" w:rsidDel="00C00240">
        <w:rPr>
          <w:bCs/>
        </w:rPr>
        <w:t xml:space="preserve">ection </w:t>
      </w:r>
      <w:r w:rsidRPr="00477FB1">
        <w:rPr>
          <w:bCs/>
        </w:rPr>
        <w:t>4</w:t>
      </w:r>
      <w:r w:rsidRPr="00477FB1" w:rsidDel="00C00240">
        <w:rPr>
          <w:bCs/>
        </w:rPr>
        <w:t>.1</w:t>
      </w:r>
      <w:r w:rsidRPr="00477FB1">
        <w:rPr>
          <w:bCs/>
        </w:rPr>
        <w:t>.2</w:t>
      </w:r>
      <w:r w:rsidRPr="00477FB1" w:rsidDel="00C00240">
        <w:rPr>
          <w:bCs/>
        </w:rPr>
        <w:t xml:space="preserve">, </w:t>
      </w:r>
      <w:r w:rsidRPr="00477FB1" w:rsidDel="00C00240">
        <w:t xml:space="preserve">a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43C8E6A6" w14:textId="77777777" w:rsidR="001D4920" w:rsidRDefault="001D4920" w:rsidP="001D4920">
      <w:pPr>
        <w:pStyle w:val="Heading3"/>
      </w:pPr>
      <w:r w:rsidRPr="00477FB1">
        <w:t>4.1.2</w:t>
      </w:r>
      <w:r w:rsidRPr="00477FB1">
        <w:tab/>
        <w:t>Communications</w:t>
      </w:r>
    </w:p>
    <w:p w14:paraId="0D455689" w14:textId="0B5EB041" w:rsidR="001D4920" w:rsidRPr="00477FB1" w:rsidRDefault="001D4920" w:rsidP="001D4920">
      <w:pPr>
        <w:jc w:val="both"/>
      </w:pPr>
      <w:r w:rsidRPr="00477FB1">
        <w:t>It is expected that sub-orbital vehicles will establish and maintain communications with ground-based mission control centres during the full duration of flight through either direct communication or through relay satellites or space stations. These communication links are like the communication</w:t>
      </w:r>
      <w:r>
        <w:t>s</w:t>
      </w:r>
      <w:r w:rsidRPr="00477FB1">
        <w:t xml:space="preserve"> commonly established by air</w:t>
      </w:r>
      <w:r>
        <w:t>craft</w:t>
      </w:r>
      <w:r w:rsidRPr="00477FB1">
        <w:t xml:space="preserve"> using internationally standardized systems</w:t>
      </w:r>
      <w:r>
        <w:t xml:space="preserve"> </w:t>
      </w:r>
      <w:del w:id="51" w:author="USA" w:date="2022-05-11T09:09:00Z">
        <w:r w:rsidDel="00B23176">
          <w:delText>[</w:delText>
        </w:r>
      </w:del>
      <w:del w:id="52" w:author="USA" w:date="2022-05-31T12:05:00Z">
        <w:r w:rsidRPr="00A07DEE" w:rsidDel="008B7D93">
          <w:delText>when operated in shared airspace</w:delText>
        </w:r>
      </w:del>
      <w:del w:id="53" w:author="USA" w:date="2022-05-11T09:09:00Z">
        <w:r w:rsidDel="00B23176">
          <w:delText>]</w:delText>
        </w:r>
      </w:del>
      <w:r w:rsidRPr="00477FB1">
        <w:t xml:space="preserve">. </w:t>
      </w:r>
      <w:del w:id="54" w:author="USA" w:date="2022-05-11T09:09:00Z">
        <w:r w:rsidDel="00B23176">
          <w:delText>[] [</w:delText>
        </w:r>
      </w:del>
      <w:r w:rsidRPr="00917529">
        <w:t>It is noted, passenger communications which may, for example, be for entertainment purposes would not be considered safety of life.</w:t>
      </w:r>
      <w:del w:id="55" w:author="USA" w:date="2022-05-11T09:09:00Z">
        <w:r w:rsidRPr="00917529" w:rsidDel="00B23176">
          <w:delText>]</w:delText>
        </w:r>
      </w:del>
    </w:p>
    <w:p w14:paraId="38156C49" w14:textId="293E329F" w:rsidR="001D4920" w:rsidRPr="00814909" w:rsidRDefault="001D4920" w:rsidP="001D4920">
      <w:pPr>
        <w:jc w:val="both"/>
      </w:pPr>
      <w:r w:rsidRPr="00477FB1">
        <w:t>An important aspect of sub-orbital vehicle communication requirements is the desire to maintain the link throughout various phases of flight</w:t>
      </w:r>
      <w:r>
        <w:t xml:space="preserve">. </w:t>
      </w:r>
      <w:del w:id="56" w:author="USA" w:date="2022-05-11T09:24:00Z">
        <w:r w:rsidDel="00943600">
          <w:delText xml:space="preserve"> </w:delText>
        </w:r>
      </w:del>
      <w:r w:rsidRPr="00814909">
        <w:t>Therefore</w:t>
      </w:r>
      <w:ins w:id="57" w:author="USA" w:date="2022-05-11T09:24:00Z">
        <w:r w:rsidR="00943600">
          <w:t>,</w:t>
        </w:r>
      </w:ins>
      <w:r w:rsidRPr="00814909">
        <w:t xml:space="preserve"> consideration</w:t>
      </w:r>
      <w:ins w:id="58" w:author="USA" w:date="2022-05-11T09:33:00Z">
        <w:r w:rsidR="00216E77">
          <w:t>s</w:t>
        </w:r>
      </w:ins>
      <w:r w:rsidRPr="00814909">
        <w:t xml:space="preserve"> would have to be given to:</w:t>
      </w:r>
    </w:p>
    <w:p w14:paraId="28E7EDEF" w14:textId="30F9519F" w:rsidR="001D4920" w:rsidRDefault="001D4920" w:rsidP="001D4920">
      <w:pPr>
        <w:pStyle w:val="enumlev1"/>
      </w:pPr>
      <w:r>
        <w:t>•</w:t>
      </w:r>
      <w:r>
        <w:tab/>
      </w:r>
      <w:r w:rsidRPr="00477FB1">
        <w:t xml:space="preserve">atmospheric </w:t>
      </w:r>
      <w:r w:rsidRPr="00814909">
        <w:t xml:space="preserve">effects during </w:t>
      </w:r>
      <w:r w:rsidRPr="00477FB1">
        <w:t xml:space="preserve">re-entry where radio communication with the vehicle experiences significant attenuation due to plasma effects caused by extreme heating and ionization of air around the </w:t>
      </w:r>
      <w:proofErr w:type="gramStart"/>
      <w:r w:rsidRPr="00477FB1">
        <w:t>vehicle;</w:t>
      </w:r>
      <w:proofErr w:type="gramEnd"/>
    </w:p>
    <w:p w14:paraId="649FB341" w14:textId="77777777" w:rsidR="001D4920" w:rsidRDefault="001D4920" w:rsidP="001D4920">
      <w:pPr>
        <w:pStyle w:val="enumlev1"/>
      </w:pPr>
      <w:r>
        <w:t>•</w:t>
      </w:r>
      <w:r>
        <w:tab/>
      </w:r>
      <w:r w:rsidRPr="00814909">
        <w:t xml:space="preserve">additional </w:t>
      </w:r>
      <w:r w:rsidRPr="00477FB1">
        <w:t>Doppler effect</w:t>
      </w:r>
      <w:r w:rsidRPr="00814909">
        <w:t>s caused by the increase in speed relative to conventional aircraft</w:t>
      </w:r>
      <w:r w:rsidRPr="00477FB1">
        <w:t xml:space="preserve">; </w:t>
      </w:r>
      <w:proofErr w:type="gramStart"/>
      <w:r>
        <w:t>and;</w:t>
      </w:r>
      <w:proofErr w:type="gramEnd"/>
      <w:r>
        <w:t xml:space="preserve"> </w:t>
      </w:r>
    </w:p>
    <w:p w14:paraId="5DAC9EC0" w14:textId="04101231" w:rsidR="001D4920" w:rsidRPr="00477FB1" w:rsidRDefault="001D4920" w:rsidP="001D4920">
      <w:pPr>
        <w:pStyle w:val="enumlev1"/>
      </w:pPr>
      <w:r>
        <w:t>•</w:t>
      </w:r>
      <w:r>
        <w:tab/>
      </w:r>
      <w:r w:rsidRPr="00477FB1">
        <w:t xml:space="preserve">the </w:t>
      </w:r>
      <w:r>
        <w:t>vehicle’s altitude</w:t>
      </w:r>
      <w:del w:id="59" w:author="USA" w:date="2022-05-11T09:34:00Z">
        <w:r w:rsidDel="00B96962">
          <w:delText>,</w:delText>
        </w:r>
      </w:del>
      <w:r>
        <w:t xml:space="preserve"> and </w:t>
      </w:r>
      <w:r w:rsidRPr="00814909">
        <w:t>increased separation distances from ground stations</w:t>
      </w:r>
      <w:r>
        <w:t>.</w:t>
      </w:r>
    </w:p>
    <w:p w14:paraId="4253194C" w14:textId="77777777" w:rsidR="001D4920" w:rsidRPr="00477FB1" w:rsidRDefault="001D4920" w:rsidP="001D4920">
      <w:pPr>
        <w:pStyle w:val="Heading3"/>
      </w:pPr>
      <w:r w:rsidRPr="00477FB1">
        <w:t>4.1.3</w:t>
      </w:r>
      <w:r w:rsidRPr="00477FB1">
        <w:tab/>
        <w:t>Surveillance</w:t>
      </w:r>
    </w:p>
    <w:p w14:paraId="08FE4185" w14:textId="77777777" w:rsidR="001D4920" w:rsidRPr="00477FB1" w:rsidRDefault="001D4920" w:rsidP="001D4920">
      <w:pPr>
        <w:spacing w:before="240" w:after="240"/>
        <w:jc w:val="both"/>
        <w:rPr>
          <w:i/>
          <w:iCs/>
        </w:rPr>
      </w:pPr>
      <w:r w:rsidRPr="00477FB1">
        <w:rPr>
          <w:iCs/>
        </w:rPr>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1D2434AE" w14:textId="77777777" w:rsidR="001D4920" w:rsidRPr="00477FB1" w:rsidRDefault="001D4920" w:rsidP="001D4920">
      <w:pPr>
        <w:pStyle w:val="Heading3"/>
      </w:pPr>
      <w:r w:rsidRPr="00477FB1">
        <w:t>4.1.4</w:t>
      </w:r>
      <w:r w:rsidRPr="00477FB1">
        <w:tab/>
        <w:t>Navigation</w:t>
      </w:r>
    </w:p>
    <w:p w14:paraId="1105B4E1" w14:textId="77777777" w:rsidR="001D4920" w:rsidRPr="00477FB1" w:rsidRDefault="001D4920" w:rsidP="001D4920">
      <w:pPr>
        <w:jc w:val="both"/>
        <w:rPr>
          <w:lang w:eastAsia="ja-JP"/>
        </w:rPr>
      </w:pPr>
      <w:r w:rsidRPr="00477FB1">
        <w:rPr>
          <w:lang w:eastAsia="ja-JP"/>
        </w:rPr>
        <w:t xml:space="preserve">Navigation is the determination of the position and velocity of a moving vehicle. It is expected suborbital vehicles would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22F8E206" w14:textId="3D807BBE" w:rsidR="001D4920" w:rsidRPr="00477FB1" w:rsidRDefault="001D4920" w:rsidP="001D4920">
      <w:pPr>
        <w:jc w:val="both"/>
        <w:rPr>
          <w:lang w:eastAsia="ja-JP"/>
        </w:rPr>
      </w:pPr>
      <w:r w:rsidRPr="00477FB1">
        <w:rPr>
          <w:lang w:eastAsia="ja-JP"/>
        </w:rPr>
        <w:t xml:space="preserve">Since different technical requirements may be expected between the RNSS receivers, which will be operated under RNSS (space-to-Earth) allocations, and RNSS receivers, which will be operated under RNSS (space-to-space) allocations, whether the same RNSS receivers can </w:t>
      </w:r>
      <w:ins w:id="60" w:author="USA" w:date="2022-05-11T09:52:00Z">
        <w:r w:rsidR="00064F35">
          <w:rPr>
            <w:lang w:eastAsia="ja-JP"/>
          </w:rPr>
          <w:t>have the same performance</w:t>
        </w:r>
      </w:ins>
      <w:del w:id="61" w:author="USA" w:date="2022-05-11T09:52:00Z">
        <w:r w:rsidRPr="00477FB1" w:rsidDel="00064F35">
          <w:rPr>
            <w:lang w:eastAsia="ja-JP"/>
          </w:rPr>
          <w:delText>function</w:delText>
        </w:r>
      </w:del>
      <w:r w:rsidRPr="00477FB1">
        <w:rPr>
          <w:lang w:eastAsia="ja-JP"/>
        </w:rPr>
        <w:t xml:space="preserve"> may be investigated by receiver manufacturers and/or sub-orbital vehicle operators. However, this kind of investigation should be conducted outside of ITU-R studies.</w:t>
      </w:r>
    </w:p>
    <w:p w14:paraId="4103C231" w14:textId="77777777" w:rsidR="001D4920" w:rsidRPr="00477FB1" w:rsidRDefault="001D4920" w:rsidP="001D4920">
      <w:pPr>
        <w:pStyle w:val="Heading2"/>
      </w:pPr>
      <w:r w:rsidRPr="00477FB1">
        <w:t>4.2</w:t>
      </w:r>
      <w:r w:rsidRPr="00477FB1">
        <w:tab/>
        <w:t xml:space="preserve">Spectrum needs for sub-orbital vehicles </w:t>
      </w:r>
    </w:p>
    <w:p w14:paraId="483DAC9D" w14:textId="77777777" w:rsidR="001D4920" w:rsidRPr="00477FB1" w:rsidRDefault="001D4920" w:rsidP="001D4920">
      <w:pPr>
        <w:pStyle w:val="Heading3"/>
      </w:pPr>
      <w:r w:rsidRPr="00477FB1">
        <w:t>4.2.1</w:t>
      </w:r>
      <w:r w:rsidRPr="00477FB1">
        <w:tab/>
        <w:t>Operations in non-segregated airspace</w:t>
      </w:r>
    </w:p>
    <w:p w14:paraId="0113E293" w14:textId="1B0C49DC" w:rsidR="001D4920" w:rsidRPr="00A07DEE" w:rsidRDefault="00064F35" w:rsidP="001D4920">
      <w:pPr>
        <w:spacing w:before="240" w:after="240"/>
        <w:jc w:val="both"/>
      </w:pPr>
      <w:ins w:id="62" w:author="USA" w:date="2022-05-11T09:55:00Z">
        <w:r>
          <w:t>For</w:t>
        </w:r>
      </w:ins>
      <w:del w:id="63" w:author="USA" w:date="2022-05-11T09:55:00Z">
        <w:r w:rsidR="001D4920" w:rsidDel="00064F35">
          <w:delText>T</w:delText>
        </w:r>
        <w:r w:rsidR="001D4920" w:rsidRPr="00A07DEE" w:rsidDel="00064F35">
          <w:delText>he</w:delText>
        </w:r>
      </w:del>
      <w:r w:rsidR="001D4920" w:rsidRPr="00A07DEE">
        <w:t xml:space="preserve"> operations in non-segregated airspace, the separation of </w:t>
      </w:r>
      <w:r w:rsidR="001D4920">
        <w:t xml:space="preserve">aircraft from </w:t>
      </w:r>
      <w:r w:rsidR="001D4920" w:rsidRPr="00A07DEE">
        <w:t>suborbital vehicle</w:t>
      </w:r>
      <w:r w:rsidR="001D4920">
        <w:t xml:space="preserve">s </w:t>
      </w:r>
      <w:r w:rsidR="001D4920" w:rsidRPr="00A07DEE">
        <w:t>is ensured by the air traffic management.</w:t>
      </w:r>
    </w:p>
    <w:p w14:paraId="72E7C537" w14:textId="6E8EF7B8" w:rsidR="001D4920" w:rsidRDefault="001D4920" w:rsidP="001D4920">
      <w:pPr>
        <w:jc w:val="both"/>
        <w:rPr>
          <w:ins w:id="64" w:author="USA" w:date="2022-05-31T12:10:00Z"/>
        </w:rPr>
      </w:pPr>
      <w:del w:id="65" w:author="USA" w:date="2022-05-11T09:10:00Z">
        <w:r w:rsidRPr="00477FB1" w:rsidDel="00B23176">
          <w:delText xml:space="preserve"> </w:delText>
        </w:r>
      </w:del>
      <w:r w:rsidRPr="00162FC9">
        <w:t>The operational concepts of suborbital vehicles in non-segregated airspace consider its integration in that airspace under the relevant air traffic management system</w:t>
      </w:r>
      <w:ins w:id="66" w:author="USA" w:date="2022-05-11T09:57:00Z">
        <w:r w:rsidR="00C53C60">
          <w:t>.</w:t>
        </w:r>
      </w:ins>
      <w:del w:id="67" w:author="USA" w:date="2022-05-11T09:57:00Z">
        <w:r w:rsidRPr="00162FC9" w:rsidDel="00C53C60">
          <w:delText>,</w:delText>
        </w:r>
      </w:del>
      <w:r w:rsidRPr="00162FC9">
        <w:t xml:space="preserve"> </w:t>
      </w:r>
      <w:ins w:id="68" w:author="USA" w:date="2022-05-11T09:58:00Z">
        <w:r w:rsidR="00C53C60">
          <w:t>Hence,</w:t>
        </w:r>
      </w:ins>
      <w:del w:id="69" w:author="USA" w:date="2022-05-11T09:11:00Z">
        <w:r w:rsidRPr="00162FC9" w:rsidDel="00B23176">
          <w:delText>ensuring</w:delText>
        </w:r>
      </w:del>
      <w:r w:rsidRPr="00162FC9">
        <w:t xml:space="preserve"> the safety of existing aircraft and </w:t>
      </w:r>
      <w:del w:id="70" w:author="USA" w:date="2022-05-11T09:11:00Z">
        <w:r w:rsidRPr="00162FC9" w:rsidDel="00B23176">
          <w:delText xml:space="preserve"> </w:delText>
        </w:r>
      </w:del>
      <w:r w:rsidRPr="00162FC9">
        <w:t xml:space="preserve">suborbital vehicles </w:t>
      </w:r>
      <w:proofErr w:type="gramStart"/>
      <w:r w:rsidRPr="00162FC9">
        <w:t>is</w:t>
      </w:r>
      <w:proofErr w:type="gramEnd"/>
      <w:r w:rsidRPr="00162FC9">
        <w:t xml:space="preserve"> ensured in a similar manner.</w:t>
      </w:r>
      <w:r>
        <w:t xml:space="preserve"> </w:t>
      </w:r>
    </w:p>
    <w:p w14:paraId="32BA09D0" w14:textId="7659120E" w:rsidR="00D9771D" w:rsidRPr="00814909" w:rsidRDefault="00D9771D" w:rsidP="00D9771D">
      <w:pPr>
        <w:jc w:val="both"/>
      </w:pPr>
      <w:r w:rsidRPr="00477FB1">
        <w:t>The expectation</w:t>
      </w:r>
      <w:ins w:id="71" w:author="USA" w:date="2022-05-31T12:11:00Z">
        <w:r>
          <w:t xml:space="preserve"> is that</w:t>
        </w:r>
      </w:ins>
      <w:r w:rsidRPr="00477FB1">
        <w:t xml:space="preserve"> </w:t>
      </w:r>
      <w:del w:id="72" w:author="USA" w:date="2022-05-31T12:11:00Z">
        <w:r w:rsidRPr="00477FB1" w:rsidDel="00D9771D">
          <w:delText xml:space="preserve">for these operational concepts of </w:delText>
        </w:r>
      </w:del>
      <w:r w:rsidRPr="00477FB1">
        <w:t>suborbital vehicles</w:t>
      </w:r>
      <w:ins w:id="73" w:author="USA" w:date="2022-05-31T12:11:00Z">
        <w:r>
          <w:t xml:space="preserve"> opera</w:t>
        </w:r>
      </w:ins>
      <w:ins w:id="74" w:author="USA" w:date="2022-05-31T12:12:00Z">
        <w:r>
          <w:t>ting</w:t>
        </w:r>
      </w:ins>
      <w:r w:rsidRPr="00477FB1">
        <w:t xml:space="preserve"> in non-segregated </w:t>
      </w:r>
      <w:r>
        <w:t xml:space="preserve">airspace will </w:t>
      </w:r>
      <w:r w:rsidRPr="00477FB1">
        <w:t>use</w:t>
      </w:r>
      <w:del w:id="75" w:author="USA" w:date="2022-05-31T12:12:00Z">
        <w:r w:rsidRPr="00477FB1" w:rsidDel="00D9771D">
          <w:delText xml:space="preserve"> the same</w:delText>
        </w:r>
      </w:del>
      <w:r w:rsidRPr="00477FB1">
        <w:t xml:space="preserve"> </w:t>
      </w:r>
      <w:r>
        <w:t xml:space="preserve">space and terrestrial </w:t>
      </w:r>
      <w:del w:id="76" w:author="USA" w:date="2022-05-31T12:12:00Z">
        <w:r w:rsidRPr="00477FB1" w:rsidDel="00D9771D">
          <w:delText xml:space="preserve"> </w:delText>
        </w:r>
      </w:del>
      <w:r>
        <w:t>systems</w:t>
      </w:r>
      <w:ins w:id="77" w:author="USA" w:date="2022-05-31T12:12:00Z">
        <w:r>
          <w:t xml:space="preserve"> similar to</w:t>
        </w:r>
      </w:ins>
      <w:del w:id="78" w:author="USA" w:date="2022-05-31T12:12:00Z">
        <w:r w:rsidRPr="00477FB1" w:rsidDel="00D9771D">
          <w:delText xml:space="preserve"> </w:delText>
        </w:r>
        <w:r w:rsidRPr="00814909" w:rsidDel="00D9771D">
          <w:delText>as</w:delText>
        </w:r>
      </w:del>
      <w:ins w:id="79" w:author="USA" w:date="2022-05-31T12:12:00Z">
        <w:r>
          <w:t xml:space="preserve"> systems used by</w:t>
        </w:r>
      </w:ins>
      <w:r w:rsidRPr="00814909">
        <w:t xml:space="preserve"> conventional aircraft</w:t>
      </w:r>
      <w:ins w:id="80" w:author="USA" w:date="2022-05-31T12:13:00Z">
        <w:r>
          <w:t xml:space="preserve"> for the purposes of air traffic management.</w:t>
        </w:r>
      </w:ins>
      <w:del w:id="81" w:author="USA" w:date="2022-05-31T12:13:00Z">
        <w:r w:rsidDel="00D9771D">
          <w:delText xml:space="preserve"> [and additional communications.]</w:delText>
        </w:r>
        <w:r w:rsidRPr="00814909" w:rsidDel="00D9771D">
          <w:delText xml:space="preserve"> </w:delText>
        </w:r>
        <w:r w:rsidRPr="00477FB1" w:rsidDel="00D9771D">
          <w:delText xml:space="preserve">The </w:delText>
        </w:r>
        <w:r w:rsidDel="00D9771D">
          <w:delText>functions</w:delText>
        </w:r>
        <w:r w:rsidRPr="00477FB1" w:rsidDel="00D9771D">
          <w:delText xml:space="preserve"> of the stations on  </w:delText>
        </w:r>
        <w:r w:rsidDel="00D9771D">
          <w:delText xml:space="preserve">suborbital vehicles </w:delText>
        </w:r>
        <w:r w:rsidRPr="00477FB1" w:rsidDel="00D9771D">
          <w:delText>remain the same</w:delText>
        </w:r>
        <w:r w:rsidDel="00D9771D">
          <w:delText xml:space="preserve">; </w:delText>
        </w:r>
        <w:r w:rsidRPr="00814909" w:rsidDel="00D9771D">
          <w:delText>and the communications requirements are expected to be similar to those of conventional aircraft.</w:delText>
        </w:r>
      </w:del>
    </w:p>
    <w:p w14:paraId="676766FF" w14:textId="36755F18" w:rsidR="001D4920" w:rsidRDefault="001D4920" w:rsidP="001D4920">
      <w:pPr>
        <w:jc w:val="both"/>
        <w:rPr>
          <w:ins w:id="82" w:author="Nader Damavandi" w:date="2022-05-23T10:38:00Z"/>
        </w:rPr>
      </w:pPr>
      <w:del w:id="83" w:author="USA" w:date="2022-05-11T09:14:00Z">
        <w:r w:rsidDel="008F57BA">
          <w:delText>[</w:delText>
        </w:r>
      </w:del>
      <w:r w:rsidRPr="00814909">
        <w:t xml:space="preserve">Considering that suborbital vehicles are expected to consist of only a small fraction of overall aviation traffic, the spectrum requirements for the operation of suborbital vehicles in non-segregated airspace </w:t>
      </w:r>
      <w:ins w:id="84" w:author="USA" w:date="2022-05-11T09:14:00Z">
        <w:r w:rsidR="008F57BA">
          <w:t>are</w:t>
        </w:r>
      </w:ins>
      <w:del w:id="85" w:author="USA" w:date="2022-05-11T09:14:00Z">
        <w:r w:rsidRPr="00814909" w:rsidDel="008F57BA">
          <w:delText>is</w:delText>
        </w:r>
      </w:del>
      <w:r w:rsidRPr="00814909">
        <w:t xml:space="preserve"> not expected to significantly impact on overall aviation spectrum requirements.</w:t>
      </w:r>
      <w:del w:id="86" w:author="USA" w:date="2022-05-11T09:14:00Z">
        <w:r w:rsidDel="008F57BA">
          <w:delText>]</w:delText>
        </w:r>
      </w:del>
    </w:p>
    <w:p w14:paraId="4FCDFB07" w14:textId="6F17C70F" w:rsidR="00B82CE5" w:rsidRPr="00814909" w:rsidRDefault="000D239E" w:rsidP="001D4920">
      <w:pPr>
        <w:jc w:val="both"/>
      </w:pPr>
      <w:ins w:id="87" w:author="USA" w:date="2022-05-31T12:15:00Z">
        <w:r w:rsidRPr="00D9771D">
          <w:t xml:space="preserve">Spectrum needs of suborbital vehicles in non-segregated airspace for non-safety applications are </w:t>
        </w:r>
        <w:proofErr w:type="gramStart"/>
        <w:r w:rsidRPr="00D9771D">
          <w:t>similar to</w:t>
        </w:r>
        <w:proofErr w:type="gramEnd"/>
        <w:r w:rsidRPr="00D9771D">
          <w:t xml:space="preserve"> what is described in Section 4.1.</w:t>
        </w:r>
      </w:ins>
    </w:p>
    <w:p w14:paraId="04E73D93" w14:textId="77777777" w:rsidR="001D4920" w:rsidRPr="00162FC9" w:rsidRDefault="001D4920" w:rsidP="001D4920">
      <w:pPr>
        <w:pStyle w:val="Heading3"/>
      </w:pPr>
      <w:r w:rsidRPr="00162FC9">
        <w:t>4.2.2</w:t>
      </w:r>
      <w:r w:rsidRPr="00162FC9">
        <w:tab/>
        <w:t xml:space="preserve">Operations in segregated airspace </w:t>
      </w:r>
    </w:p>
    <w:p w14:paraId="5B49E52B" w14:textId="4A1800E8" w:rsidR="000D239E" w:rsidRPr="00477FB1" w:rsidRDefault="000D239E" w:rsidP="000D239E">
      <w:pPr>
        <w:jc w:val="both"/>
      </w:pPr>
      <w:r w:rsidRPr="00814909">
        <w:t xml:space="preserve">The separation of suborbital vehicles from other aircraft may be provided </w:t>
      </w:r>
      <w:del w:id="88" w:author="USA" w:date="2022-05-31T12:18:00Z">
        <w:r w:rsidRPr="00814909" w:rsidDel="000D239E">
          <w:delText xml:space="preserve">by </w:delText>
        </w:r>
      </w:del>
      <w:del w:id="89" w:author="USA" w:date="2022-05-31T12:17:00Z">
        <w:r w:rsidRPr="00814909" w:rsidDel="000D239E">
          <w:delText>the use of</w:delText>
        </w:r>
      </w:del>
      <w:ins w:id="90" w:author="USA" w:date="2022-05-31T12:18:00Z">
        <w:r>
          <w:t>using</w:t>
        </w:r>
      </w:ins>
      <w:r w:rsidRPr="00814909">
        <w:t xml:space="preserve"> segregated airspace</w:t>
      </w:r>
      <w:r>
        <w:t xml:space="preserve">. </w:t>
      </w:r>
      <w:del w:id="91" w:author="USA" w:date="2022-05-31T12:18:00Z">
        <w:r w:rsidDel="000D239E">
          <w:delText>Then i</w:delText>
        </w:r>
        <w:r w:rsidRPr="00162FC9" w:rsidDel="000D239E">
          <w:delText>n the operations in segregated airspace, the separation with other aircraft is provided by the fact that the airspace is then dedicated to the suborbital flight which ensure the avoidance of collision between aircraft</w:delText>
        </w:r>
        <w:r w:rsidDel="000D239E">
          <w:delText xml:space="preserve"> in particular</w:delText>
        </w:r>
        <w:r w:rsidRPr="008C3862" w:rsidDel="000D239E">
          <w:delText xml:space="preserve"> </w:delText>
        </w:r>
        <w:r w:rsidRPr="00814909" w:rsidDel="000D239E">
          <w:delText>to avoid risk of collision with conventional</w:delText>
        </w:r>
        <w:r w:rsidDel="000D239E">
          <w:delText xml:space="preserve"> </w:delText>
        </w:r>
        <w:r w:rsidRPr="00814909" w:rsidDel="000D239E">
          <w:delText>aircraft</w:delText>
        </w:r>
        <w:r w:rsidRPr="00162FC9" w:rsidDel="000D239E">
          <w:delText>. The</w:delText>
        </w:r>
        <w:r w:rsidRPr="000510D0" w:rsidDel="000D239E">
          <w:delText xml:space="preserve"> separation with other aircraft is provided by the segregated airspace ensuring the safety of life for the other aircraft. </w:delText>
        </w:r>
      </w:del>
      <w:r w:rsidRPr="00814909">
        <w:t>However, it is desirable to limit as much as possible the time during which the segregated airspace is needed</w:t>
      </w:r>
      <w:ins w:id="92" w:author="USA" w:date="2022-05-31T12:18:00Z">
        <w:r>
          <w:t>,</w:t>
        </w:r>
      </w:ins>
      <w:r w:rsidRPr="00814909">
        <w:t xml:space="preserve"> and the volume of airspace affected. </w:t>
      </w:r>
    </w:p>
    <w:p w14:paraId="3CE98D3F" w14:textId="1B097CCA" w:rsidR="000D239E" w:rsidRPr="00477FB1" w:rsidDel="000D239E" w:rsidRDefault="000D239E" w:rsidP="000D239E">
      <w:pPr>
        <w:jc w:val="both"/>
        <w:rPr>
          <w:del w:id="93" w:author="USA" w:date="2022-05-31T12:19:00Z"/>
        </w:rPr>
      </w:pPr>
      <w:del w:id="94" w:author="USA" w:date="2022-05-31T12:19:00Z">
        <w:r w:rsidRPr="00477FB1" w:rsidDel="000D239E">
          <w:delText>There are spectrum needs for radiocommunications between stations on-board sub-orbital vehicles and terrestrial/space stations providing functions in particular TT&amp;C</w:delText>
        </w:r>
        <w:r w:rsidRPr="00A07DEE" w:rsidDel="000D239E">
          <w:delText xml:space="preserve">, which would not require to be </w:delText>
        </w:r>
        <w:r w:rsidDel="000D239E">
          <w:delText xml:space="preserve">under an aeronautical </w:delText>
        </w:r>
        <w:r w:rsidRPr="00A07DEE" w:rsidDel="000D239E">
          <w:delText>internationally standard</w:delText>
        </w:r>
        <w:r w:rsidRPr="00477FB1" w:rsidDel="000D239E">
          <w:delText>. TT&amp;C would be the main radiocommunication application used.</w:delText>
        </w:r>
      </w:del>
    </w:p>
    <w:p w14:paraId="599E0C08" w14:textId="3787A833" w:rsidR="000D239E" w:rsidRDefault="000D239E" w:rsidP="000D239E">
      <w:pPr>
        <w:jc w:val="both"/>
      </w:pPr>
      <w:del w:id="95" w:author="USA" w:date="2022-05-31T12:19:00Z">
        <w:r w:rsidRPr="00477FB1" w:rsidDel="000D239E">
          <w:delText xml:space="preserve">Aeronautical services may also be used with the purpose to provide information to </w:delText>
        </w:r>
        <w:r w:rsidRPr="00814909" w:rsidDel="000D239E">
          <w:delText>and communicate with air traffic management</w:delText>
        </w:r>
        <w:r w:rsidRPr="00477FB1" w:rsidDel="000D239E">
          <w:delText xml:space="preserve"> </w:delText>
        </w:r>
        <w:r w:rsidDel="000D239E">
          <w:delText>(</w:delText>
        </w:r>
        <w:r w:rsidRPr="00477FB1" w:rsidDel="000D239E">
          <w:delText>ATM</w:delText>
        </w:r>
        <w:r w:rsidDel="000D239E">
          <w:delText>)</w:delText>
        </w:r>
        <w:r w:rsidRPr="00477FB1" w:rsidDel="000D239E">
          <w:delText xml:space="preserve"> </w:delText>
        </w:r>
        <w:r w:rsidRPr="00814909" w:rsidDel="000D239E">
          <w:delText>to identify when the</w:delText>
        </w:r>
        <w:r w:rsidRPr="00477FB1" w:rsidDel="000D239E">
          <w:delText xml:space="preserve"> suborbital vehicle has left an area and that the airspace could return to the status of non-segregated</w:delText>
        </w:r>
        <w:r w:rsidDel="000D239E">
          <w:delText xml:space="preserve"> </w:delText>
        </w:r>
        <w:r w:rsidRPr="00814909" w:rsidDel="000D239E">
          <w:delText>or organise entry into controlled airspace on its return</w:delText>
        </w:r>
        <w:r w:rsidRPr="00477FB1" w:rsidDel="000D239E">
          <w:delText>.</w:delText>
        </w:r>
      </w:del>
    </w:p>
    <w:p w14:paraId="3CE31B7A" w14:textId="603A6983" w:rsidR="00B82CE5" w:rsidRDefault="000D239E" w:rsidP="001D4920">
      <w:pPr>
        <w:jc w:val="both"/>
        <w:rPr>
          <w:ins w:id="96" w:author="Nader Damavandi" w:date="2022-05-23T10:43:00Z"/>
        </w:rPr>
      </w:pPr>
      <w:ins w:id="97" w:author="USA" w:date="2022-05-31T12:19:00Z">
        <w:r w:rsidRPr="000D239E">
          <w:t xml:space="preserve">Spectrum needs of suborbital vehicles in segregated airspace for non-safety applications are </w:t>
        </w:r>
        <w:proofErr w:type="gramStart"/>
        <w:r w:rsidRPr="000D239E">
          <w:t>similar to</w:t>
        </w:r>
        <w:proofErr w:type="gramEnd"/>
        <w:r w:rsidRPr="000D239E">
          <w:t xml:space="preserve"> what is described in Section 4.1.</w:t>
        </w:r>
      </w:ins>
    </w:p>
    <w:p w14:paraId="5944686E" w14:textId="77777777" w:rsidR="001D4920" w:rsidRPr="00477FB1" w:rsidRDefault="001D4920" w:rsidP="001D4920">
      <w:pPr>
        <w:jc w:val="both"/>
      </w:pPr>
      <w:del w:id="98" w:author="USA" w:date="2022-05-11T09:16:00Z">
        <w:r w:rsidDel="008F57BA">
          <w:delText>[</w:delText>
        </w:r>
      </w:del>
      <w:r w:rsidRPr="00814909">
        <w: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t>
      </w:r>
      <w:del w:id="99" w:author="USA" w:date="2022-05-11T09:16:00Z">
        <w:r w:rsidDel="008F57BA">
          <w:delText>]</w:delText>
        </w:r>
      </w:del>
    </w:p>
    <w:p w14:paraId="30673A20" w14:textId="77777777" w:rsidR="001D4920" w:rsidRPr="00477FB1" w:rsidRDefault="001D4920" w:rsidP="001D4920">
      <w:pPr>
        <w:pStyle w:val="Heading1"/>
      </w:pPr>
      <w:r w:rsidRPr="00477FB1">
        <w:t>5</w:t>
      </w:r>
      <w:r w:rsidRPr="00477FB1">
        <w:tab/>
        <w:t xml:space="preserve">Summary of studies </w:t>
      </w:r>
    </w:p>
    <w:p w14:paraId="032DA243" w14:textId="77777777" w:rsidR="001D4920" w:rsidRPr="00477FB1" w:rsidRDefault="001D4920" w:rsidP="001D4920">
      <w:pPr>
        <w:keepNext/>
        <w:keepLines/>
        <w:spacing w:before="240" w:after="240"/>
        <w:rPr>
          <w:i/>
          <w:iCs/>
        </w:rPr>
      </w:pPr>
      <w:r w:rsidRPr="00477FB1">
        <w:rPr>
          <w:i/>
          <w:iCs/>
        </w:rPr>
        <w:t>[To be added]</w:t>
      </w:r>
    </w:p>
    <w:p w14:paraId="08B6A681" w14:textId="77777777" w:rsidR="001D4920" w:rsidRPr="00477FB1" w:rsidRDefault="001D4920" w:rsidP="001D4920">
      <w:pPr>
        <w:spacing w:before="240" w:after="240"/>
        <w:rPr>
          <w:i/>
          <w:iCs/>
          <w:color w:val="FF0000"/>
        </w:rPr>
      </w:pPr>
      <w:r w:rsidRPr="00477FB1">
        <w:rPr>
          <w:i/>
          <w:iCs/>
          <w:color w:val="FF0000"/>
        </w:rPr>
        <w:t>[Editor’s note: to be used for the section on summary for studies in draft CPM text]</w:t>
      </w:r>
    </w:p>
    <w:p w14:paraId="621E6540" w14:textId="77777777" w:rsidR="001D4920" w:rsidRDefault="001D4920" w:rsidP="001D4920">
      <w:pPr>
        <w:spacing w:before="240" w:after="240"/>
        <w:rPr>
          <w:i/>
          <w:iCs/>
        </w:rPr>
      </w:pPr>
      <w:r w:rsidRPr="00477FB1">
        <w:rPr>
          <w:i/>
          <w:iCs/>
        </w:rPr>
        <w:t>[Editor’s Note: The difference in meaning between segregated airspace versus non-segregated airspace needs to be described and explained in relation to sharing between suborbital vehicles and other systems of allocated services in a frequency band.]</w:t>
      </w:r>
    </w:p>
    <w:p w14:paraId="431F3689" w14:textId="77777777" w:rsidR="001D4920" w:rsidRPr="00477FB1" w:rsidRDefault="001D4920" w:rsidP="001D4920">
      <w:pPr>
        <w:spacing w:before="240" w:after="240"/>
        <w:rPr>
          <w:caps/>
          <w:sz w:val="28"/>
          <w:highlight w:val="cyan"/>
        </w:rPr>
      </w:pPr>
      <w:r w:rsidRPr="00477FB1">
        <w:rPr>
          <w:caps/>
          <w:sz w:val="28"/>
          <w:highlight w:val="cyan"/>
        </w:rPr>
        <w:br w:type="page"/>
      </w:r>
    </w:p>
    <w:p w14:paraId="1F7BFEB6" w14:textId="07D2BD03" w:rsidR="001D4920" w:rsidRPr="00477FB1" w:rsidDel="00C011E5" w:rsidRDefault="001D4920" w:rsidP="001D4920">
      <w:pPr>
        <w:pStyle w:val="AnnexNo"/>
        <w:rPr>
          <w:del w:id="100" w:author="USA" w:date="2022-05-31T12:21:00Z"/>
          <w:i/>
        </w:rPr>
      </w:pPr>
      <w:del w:id="101" w:author="USA" w:date="2022-05-31T12:21:00Z">
        <w:r w:rsidRPr="00477FB1" w:rsidDel="00C011E5">
          <w:delText>Annex 1</w:delText>
        </w:r>
      </w:del>
    </w:p>
    <w:p w14:paraId="72E756E5" w14:textId="2101A685" w:rsidR="001D4920" w:rsidRPr="00477FB1" w:rsidDel="00C011E5" w:rsidRDefault="001D4920" w:rsidP="001D4920">
      <w:pPr>
        <w:pStyle w:val="Annextitle"/>
        <w:rPr>
          <w:del w:id="102" w:author="USA" w:date="2022-05-31T12:21:00Z"/>
        </w:rPr>
      </w:pPr>
      <w:del w:id="103" w:author="USA" w:date="2022-05-31T12:21:00Z">
        <w:r w:rsidRPr="00477FB1" w:rsidDel="00C011E5">
          <w:delText>Technical studies on suborbital vehicles in non-segregated airspace</w:delText>
        </w:r>
      </w:del>
    </w:p>
    <w:p w14:paraId="2FFD73AC" w14:textId="46175538" w:rsidR="001D4920" w:rsidRPr="00477FB1" w:rsidDel="00C011E5" w:rsidRDefault="001D4920" w:rsidP="001D4920">
      <w:pPr>
        <w:pStyle w:val="Heading2"/>
        <w:rPr>
          <w:del w:id="104" w:author="USA" w:date="2022-05-31T12:21:00Z"/>
        </w:rPr>
      </w:pPr>
      <w:del w:id="105" w:author="USA" w:date="2022-05-31T12:21:00Z">
        <w:r w:rsidRPr="00477FB1" w:rsidDel="00C011E5">
          <w:delText>A1.1</w:delText>
        </w:r>
        <w:r w:rsidRPr="00477FB1" w:rsidDel="00C011E5">
          <w:tab/>
        </w:r>
        <w:r w:rsidDel="00C011E5">
          <w:delText>Services and f</w:delText>
        </w:r>
        <w:r w:rsidRPr="00477FB1" w:rsidDel="00C011E5">
          <w:delText xml:space="preserve">requency bands under consideration for technical studies </w:delText>
        </w:r>
      </w:del>
    </w:p>
    <w:p w14:paraId="294B574A" w14:textId="47261355" w:rsidR="001D4920" w:rsidRPr="00477FB1" w:rsidDel="00C011E5" w:rsidRDefault="001D4920" w:rsidP="001D4920">
      <w:pPr>
        <w:spacing w:before="240" w:after="240"/>
        <w:rPr>
          <w:del w:id="106" w:author="USA" w:date="2022-05-31T12:21:00Z"/>
          <w:b/>
          <w:i/>
          <w:iCs/>
        </w:rPr>
      </w:pPr>
      <w:del w:id="107" w:author="USA" w:date="2022-05-31T12:21:00Z">
        <w:r w:rsidRPr="00477FB1" w:rsidDel="00C011E5">
          <w:rPr>
            <w:i/>
            <w:iCs/>
          </w:rPr>
          <w:delText xml:space="preserve">[To be completed] </w:delText>
        </w:r>
      </w:del>
    </w:p>
    <w:p w14:paraId="4A608880" w14:textId="63C6A2FB" w:rsidR="001D4920" w:rsidRPr="00477FB1" w:rsidDel="00C011E5" w:rsidRDefault="001D4920" w:rsidP="001D4920">
      <w:pPr>
        <w:pStyle w:val="Heading2"/>
        <w:rPr>
          <w:del w:id="108" w:author="USA" w:date="2022-05-31T12:21:00Z"/>
        </w:rPr>
      </w:pPr>
      <w:del w:id="109" w:author="USA" w:date="2022-05-31T12:21:00Z">
        <w:r w:rsidRPr="00477FB1" w:rsidDel="00C011E5">
          <w:delText>A1.2</w:delText>
        </w:r>
        <w:r w:rsidRPr="00477FB1" w:rsidDel="00C011E5">
          <w:tab/>
          <w:delText>Technical characteristics and protection criteria relevant for the following studies</w:delText>
        </w:r>
      </w:del>
    </w:p>
    <w:p w14:paraId="74616F70" w14:textId="59536E89" w:rsidR="001D4920" w:rsidRPr="00477FB1" w:rsidDel="00C011E5" w:rsidRDefault="001D4920" w:rsidP="001D4920">
      <w:pPr>
        <w:spacing w:before="240" w:after="240"/>
        <w:rPr>
          <w:del w:id="110" w:author="USA" w:date="2022-05-31T12:21:00Z"/>
          <w:i/>
          <w:iCs/>
        </w:rPr>
      </w:pPr>
      <w:del w:id="111" w:author="USA" w:date="2022-05-31T12:21:00Z">
        <w:r w:rsidRPr="00477FB1" w:rsidDel="00C011E5">
          <w:rPr>
            <w:i/>
            <w:iCs/>
          </w:rPr>
          <w:delText>[To be determined]</w:delText>
        </w:r>
      </w:del>
    </w:p>
    <w:p w14:paraId="58FD0CD4" w14:textId="4FE83593" w:rsidR="001D4920" w:rsidRPr="00477FB1" w:rsidDel="00C011E5" w:rsidRDefault="001D4920" w:rsidP="001D4920">
      <w:pPr>
        <w:pStyle w:val="Heading2"/>
        <w:rPr>
          <w:del w:id="112" w:author="USA" w:date="2022-05-31T12:21:00Z"/>
        </w:rPr>
      </w:pPr>
      <w:del w:id="113" w:author="USA" w:date="2022-05-31T12:21:00Z">
        <w:r w:rsidRPr="00477FB1" w:rsidDel="00C011E5">
          <w:delText>A1.3</w:delText>
        </w:r>
        <w:r w:rsidRPr="00477FB1" w:rsidDel="00C011E5">
          <w:tab/>
          <w:delText>Sharing and compatibility studies</w:delText>
        </w:r>
      </w:del>
    </w:p>
    <w:p w14:paraId="7EE205A4" w14:textId="71226099" w:rsidR="001D4920" w:rsidRPr="00477FB1" w:rsidDel="00C011E5" w:rsidRDefault="001D4920" w:rsidP="001D4920">
      <w:pPr>
        <w:spacing w:before="240" w:after="240"/>
        <w:jc w:val="both"/>
        <w:rPr>
          <w:del w:id="114" w:author="USA" w:date="2022-05-31T12:21:00Z"/>
          <w:iCs/>
        </w:rPr>
      </w:pPr>
      <w:del w:id="115" w:author="USA" w:date="2022-05-31T12:21:00Z">
        <w:r w:rsidRPr="00477FB1" w:rsidDel="00C011E5">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3FFF629C" w14:textId="77777777" w:rsidR="001D4920" w:rsidRDefault="001D4920" w:rsidP="001D4920">
      <w:pPr>
        <w:spacing w:before="240" w:after="240"/>
        <w:rPr>
          <w:iCs/>
        </w:rPr>
      </w:pPr>
    </w:p>
    <w:p w14:paraId="4376C23A" w14:textId="77777777" w:rsidR="001D4920" w:rsidRPr="00477FB1" w:rsidRDefault="001D4920" w:rsidP="001D4920">
      <w:pPr>
        <w:spacing w:before="240" w:after="240"/>
        <w:rPr>
          <w:iCs/>
        </w:rPr>
      </w:pPr>
    </w:p>
    <w:p w14:paraId="3E0616D1" w14:textId="5383266F" w:rsidR="001D4920" w:rsidRPr="00477FB1" w:rsidDel="00C011E5" w:rsidRDefault="001D4920" w:rsidP="001D4920">
      <w:pPr>
        <w:pStyle w:val="AnnexNo"/>
        <w:rPr>
          <w:del w:id="116" w:author="USA" w:date="2022-05-31T12:21:00Z"/>
          <w:i/>
        </w:rPr>
      </w:pPr>
      <w:del w:id="117" w:author="USA" w:date="2022-05-31T12:21:00Z">
        <w:r w:rsidRPr="00477FB1" w:rsidDel="00C011E5">
          <w:delText>Annex 2</w:delText>
        </w:r>
      </w:del>
    </w:p>
    <w:p w14:paraId="0AA63169" w14:textId="76628B01" w:rsidR="001D4920" w:rsidRPr="00477FB1" w:rsidDel="00C011E5" w:rsidRDefault="001D4920" w:rsidP="001D4920">
      <w:pPr>
        <w:pStyle w:val="Annextitle"/>
        <w:rPr>
          <w:del w:id="118" w:author="USA" w:date="2022-05-31T12:21:00Z"/>
          <w:i/>
        </w:rPr>
      </w:pPr>
      <w:del w:id="119" w:author="USA" w:date="2022-05-31T12:21:00Z">
        <w:r w:rsidRPr="00477FB1" w:rsidDel="00C011E5">
          <w:delText>Technical studies on suborbital vehicles in segregated airspace</w:delText>
        </w:r>
      </w:del>
    </w:p>
    <w:p w14:paraId="24C248B0" w14:textId="6F8CBE24" w:rsidR="001D4920" w:rsidRPr="00477FB1" w:rsidDel="00C011E5" w:rsidRDefault="001D4920" w:rsidP="001D4920">
      <w:pPr>
        <w:pStyle w:val="Heading2"/>
        <w:rPr>
          <w:del w:id="120" w:author="USA" w:date="2022-05-31T12:21:00Z"/>
        </w:rPr>
      </w:pPr>
      <w:del w:id="121" w:author="USA" w:date="2022-05-31T12:21:00Z">
        <w:r w:rsidRPr="00477FB1" w:rsidDel="00C011E5">
          <w:delText>A2.1</w:delText>
        </w:r>
        <w:r w:rsidRPr="00477FB1" w:rsidDel="00C011E5">
          <w:tab/>
        </w:r>
        <w:r w:rsidDel="00C011E5">
          <w:delText>Services and f</w:delText>
        </w:r>
        <w:r w:rsidRPr="00477FB1" w:rsidDel="00C011E5">
          <w:delText xml:space="preserve">requency bands under consideration for technical studies </w:delText>
        </w:r>
      </w:del>
    </w:p>
    <w:p w14:paraId="4C6B3C9D" w14:textId="6B40BE43" w:rsidR="001D4920" w:rsidRPr="00477FB1" w:rsidDel="00C011E5" w:rsidRDefault="001D4920" w:rsidP="001D4920">
      <w:pPr>
        <w:spacing w:before="240" w:after="240"/>
        <w:rPr>
          <w:del w:id="122" w:author="USA" w:date="2022-05-31T12:21:00Z"/>
          <w:b/>
          <w:i/>
          <w:iCs/>
        </w:rPr>
      </w:pPr>
      <w:del w:id="123" w:author="USA" w:date="2022-05-31T12:21:00Z">
        <w:r w:rsidRPr="00477FB1" w:rsidDel="00C011E5">
          <w:rPr>
            <w:i/>
            <w:iCs/>
          </w:rPr>
          <w:delText xml:space="preserve">[To be completed] </w:delText>
        </w:r>
      </w:del>
    </w:p>
    <w:p w14:paraId="4901211C" w14:textId="21E0D8A1" w:rsidR="001D4920" w:rsidRPr="00477FB1" w:rsidDel="00C011E5" w:rsidRDefault="001D4920" w:rsidP="001D4920">
      <w:pPr>
        <w:pStyle w:val="Heading2"/>
        <w:rPr>
          <w:del w:id="124" w:author="USA" w:date="2022-05-31T12:21:00Z"/>
        </w:rPr>
      </w:pPr>
      <w:del w:id="125" w:author="USA" w:date="2022-05-31T12:21:00Z">
        <w:r w:rsidRPr="00477FB1" w:rsidDel="00C011E5">
          <w:delText>A2.2</w:delText>
        </w:r>
        <w:r w:rsidRPr="00477FB1" w:rsidDel="00C011E5">
          <w:tab/>
          <w:delText>Technical characteristics and protection criteria relevant for the following studies</w:delText>
        </w:r>
      </w:del>
    </w:p>
    <w:p w14:paraId="4B60135A" w14:textId="30113277" w:rsidR="001D4920" w:rsidRPr="00477FB1" w:rsidDel="00C011E5" w:rsidRDefault="001D4920" w:rsidP="001D4920">
      <w:pPr>
        <w:spacing w:before="240" w:after="240"/>
        <w:rPr>
          <w:del w:id="126" w:author="USA" w:date="2022-05-31T12:21:00Z"/>
          <w:i/>
          <w:iCs/>
        </w:rPr>
      </w:pPr>
      <w:del w:id="127" w:author="USA" w:date="2022-05-31T12:21:00Z">
        <w:r w:rsidRPr="00477FB1" w:rsidDel="00C011E5">
          <w:rPr>
            <w:i/>
            <w:iCs/>
          </w:rPr>
          <w:delText>[To be determined]</w:delText>
        </w:r>
      </w:del>
    </w:p>
    <w:p w14:paraId="3FD337EA" w14:textId="6C4252E2" w:rsidR="001D4920" w:rsidRPr="00477FB1" w:rsidDel="00C011E5" w:rsidRDefault="001D4920" w:rsidP="001D4920">
      <w:pPr>
        <w:pStyle w:val="Heading2"/>
        <w:rPr>
          <w:del w:id="128" w:author="USA" w:date="2022-05-31T12:21:00Z"/>
        </w:rPr>
      </w:pPr>
      <w:del w:id="129" w:author="USA" w:date="2022-05-31T12:21:00Z">
        <w:r w:rsidRPr="00477FB1" w:rsidDel="00C011E5">
          <w:delText>A2.3</w:delText>
        </w:r>
        <w:r w:rsidRPr="00477FB1" w:rsidDel="00C011E5">
          <w:tab/>
          <w:delText>Sharing and compatibility studies</w:delText>
        </w:r>
      </w:del>
    </w:p>
    <w:p w14:paraId="2514EC25" w14:textId="7E74A362" w:rsidR="001D4920" w:rsidRPr="00477FB1" w:rsidDel="00C011E5" w:rsidRDefault="001D4920" w:rsidP="001D4920">
      <w:pPr>
        <w:spacing w:before="240" w:after="240"/>
        <w:jc w:val="both"/>
        <w:rPr>
          <w:del w:id="130" w:author="USA" w:date="2022-05-31T12:21:00Z"/>
          <w:iCs/>
        </w:rPr>
      </w:pPr>
      <w:del w:id="131" w:author="USA" w:date="2022-05-31T12:21:00Z">
        <w:r w:rsidRPr="00477FB1" w:rsidDel="00C011E5">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2EB3FCA4" w14:textId="77777777" w:rsidR="001D4920" w:rsidRPr="00477FB1" w:rsidRDefault="001D4920" w:rsidP="001D4920">
      <w:pPr>
        <w:tabs>
          <w:tab w:val="clear" w:pos="1134"/>
          <w:tab w:val="clear" w:pos="1871"/>
          <w:tab w:val="clear" w:pos="2268"/>
        </w:tabs>
        <w:overflowPunct/>
        <w:autoSpaceDE/>
        <w:autoSpaceDN/>
        <w:adjustRightInd/>
        <w:spacing w:before="0"/>
        <w:textAlignment w:val="auto"/>
        <w:rPr>
          <w:caps/>
          <w:sz w:val="28"/>
        </w:rPr>
      </w:pPr>
      <w:r w:rsidRPr="00477FB1">
        <w:br w:type="page"/>
      </w:r>
    </w:p>
    <w:p w14:paraId="49EFF811" w14:textId="32225859" w:rsidR="001D4920" w:rsidRPr="00477FB1" w:rsidRDefault="001D4920" w:rsidP="001D4920">
      <w:pPr>
        <w:pStyle w:val="AnnexNo"/>
        <w:rPr>
          <w:i/>
        </w:rPr>
      </w:pPr>
      <w:r w:rsidRPr="00477FB1">
        <w:t>Annex 3</w:t>
      </w:r>
    </w:p>
    <w:p w14:paraId="160C91E0" w14:textId="77777777" w:rsidR="001D4920" w:rsidRPr="00477FB1" w:rsidRDefault="001D4920" w:rsidP="001D4920">
      <w:pPr>
        <w:pStyle w:val="Annextitle"/>
        <w:rPr>
          <w:i/>
        </w:rPr>
      </w:pPr>
      <w:r w:rsidRPr="00477FB1">
        <w:t xml:space="preserve">Regulatory considerations to facilitate operating stations </w:t>
      </w:r>
      <w:r w:rsidRPr="00477FB1">
        <w:br/>
        <w:t>on board sub-orbital vehicles</w:t>
      </w:r>
    </w:p>
    <w:p w14:paraId="7B44EEDA" w14:textId="75A1DD7A" w:rsidR="001D4920" w:rsidRPr="00477FB1" w:rsidRDefault="001D4920" w:rsidP="001D4920">
      <w:pPr>
        <w:spacing w:before="240"/>
        <w:jc w:val="both"/>
        <w:rPr>
          <w:i/>
          <w:lang w:eastAsia="zh-CN"/>
        </w:rPr>
      </w:pPr>
      <w:r w:rsidRPr="00477FB1">
        <w:rPr>
          <w:lang w:eastAsia="zh-CN"/>
        </w:rPr>
        <w:t xml:space="preserve">Under this agenda item, it is recognized that the frequency accommodation for </w:t>
      </w:r>
      <w:r>
        <w:rPr>
          <w:lang w:eastAsia="zh-CN"/>
        </w:rPr>
        <w:t>suborbital vehicles</w:t>
      </w:r>
      <w:r w:rsidRPr="00477FB1">
        <w:rPr>
          <w:lang w:eastAsia="zh-CN"/>
        </w:rPr>
        <w:t xml:space="preserve"> should not negatively impact </w:t>
      </w:r>
      <w:r>
        <w:rPr>
          <w:lang w:eastAsia="zh-CN"/>
        </w:rPr>
        <w:t xml:space="preserve">the </w:t>
      </w:r>
      <w:r w:rsidRPr="00477FB1">
        <w:rPr>
          <w:lang w:eastAsia="zh-CN"/>
        </w:rPr>
        <w:t xml:space="preserve">current use of frequencies by </w:t>
      </w:r>
      <w:r w:rsidRPr="00123B13">
        <w:rPr>
          <w:spacing w:val="-2"/>
          <w:lang w:eastAsia="zh-CN"/>
        </w:rPr>
        <w:t>any other radiocommunication services.</w:t>
      </w:r>
    </w:p>
    <w:p w14:paraId="1E8C0F0B" w14:textId="77777777" w:rsidR="001D4920" w:rsidRPr="00477FB1" w:rsidRDefault="001D4920" w:rsidP="001D4920">
      <w:pPr>
        <w:pStyle w:val="Heading2"/>
        <w:rPr>
          <w:lang w:eastAsia="zh-CN"/>
        </w:rPr>
      </w:pPr>
      <w:r w:rsidRPr="00477FB1">
        <w:rPr>
          <w:lang w:eastAsia="zh-CN"/>
        </w:rPr>
        <w:t>A3.1</w:t>
      </w:r>
      <w:r w:rsidRPr="00477FB1">
        <w:rPr>
          <w:lang w:eastAsia="zh-CN"/>
        </w:rPr>
        <w:tab/>
        <w:t>Examples of radiocommunications services and frequencies</w:t>
      </w:r>
    </w:p>
    <w:p w14:paraId="7E29D78F" w14:textId="77777777" w:rsidR="001D4920" w:rsidRPr="00477FB1" w:rsidRDefault="001D4920" w:rsidP="001D4920">
      <w:pPr>
        <w:jc w:val="both"/>
      </w:pPr>
      <w:r w:rsidRPr="00477FB1">
        <w:t>There are several existing radiocommunications services that can be used by stations on-board suborbital vehicles using existing coordination processes and procedures. These services include, but may not necessarily be limited to:</w:t>
      </w:r>
    </w:p>
    <w:p w14:paraId="263F7C7E" w14:textId="679C2448" w:rsidR="001D4920" w:rsidRPr="00C011E5" w:rsidRDefault="001D4920" w:rsidP="001D4920">
      <w:pPr>
        <w:pStyle w:val="enumlev1"/>
        <w:jc w:val="both"/>
        <w:rPr>
          <w:ins w:id="132" w:author="USA" w:date="2022-05-26T15:09:00Z"/>
        </w:rPr>
      </w:pPr>
      <w:bookmarkStart w:id="133" w:name="_Hlk104470216"/>
      <w:r w:rsidRPr="00477FB1">
        <w:t>–</w:t>
      </w:r>
      <w:r w:rsidRPr="00477FB1">
        <w:tab/>
      </w:r>
      <w:r w:rsidRPr="00C011E5">
        <w:t>AM(R)S: The aeronautical mobile (route) service, e.g.</w:t>
      </w:r>
      <w:ins w:id="134" w:author="USA" w:date="2022-05-11T09:18:00Z">
        <w:r w:rsidR="008F57BA" w:rsidRPr="00C011E5">
          <w:t>,</w:t>
        </w:r>
      </w:ins>
      <w:r w:rsidRPr="00C011E5">
        <w:t xml:space="preserve"> VHF voice and data communications and ADS-B, </w:t>
      </w:r>
      <w:ins w:id="135" w:author="USA" w:date="2022-05-31T12:24:00Z">
        <w:r w:rsidR="00C011E5">
          <w:t>in accordance with</w:t>
        </w:r>
      </w:ins>
      <w:del w:id="136" w:author="USA" w:date="2022-05-31T12:24:00Z">
        <w:r w:rsidRPr="00C011E5" w:rsidDel="00C011E5">
          <w:delText>when permitted by</w:delText>
        </w:r>
      </w:del>
      <w:r w:rsidRPr="00C011E5">
        <w:t xml:space="preserve"> ICAO SARPs.</w:t>
      </w:r>
    </w:p>
    <w:bookmarkEnd w:id="133"/>
    <w:p w14:paraId="28D61AE6" w14:textId="3E9C5A8A" w:rsidR="00C07D0D" w:rsidRPr="00477FB1" w:rsidRDefault="00C07D0D" w:rsidP="00C07D0D">
      <w:pPr>
        <w:pStyle w:val="enumlev1"/>
        <w:jc w:val="both"/>
      </w:pPr>
      <w:ins w:id="137" w:author="USA" w:date="2022-05-26T15:10:00Z">
        <w:r w:rsidRPr="00C011E5">
          <w:t>–</w:t>
        </w:r>
        <w:r w:rsidRPr="00C011E5">
          <w:tab/>
          <w:t>AMS</w:t>
        </w:r>
      </w:ins>
      <w:ins w:id="138" w:author="USA" w:date="2022-05-31T12:25:00Z">
        <w:r w:rsidR="00A77915">
          <w:t>(R)</w:t>
        </w:r>
      </w:ins>
      <w:ins w:id="139" w:author="USA" w:date="2022-05-26T15:10:00Z">
        <w:r w:rsidRPr="00C011E5">
          <w:t xml:space="preserve">S receive only: ADS-B, </w:t>
        </w:r>
      </w:ins>
      <w:ins w:id="140" w:author="USA" w:date="2022-05-31T12:25:00Z">
        <w:r w:rsidR="00C011E5">
          <w:t xml:space="preserve">in accordance with </w:t>
        </w:r>
      </w:ins>
      <w:ins w:id="141" w:author="USA" w:date="2022-05-26T15:10:00Z">
        <w:r w:rsidRPr="00C011E5">
          <w:t>ICAO SARPs.</w:t>
        </w:r>
      </w:ins>
    </w:p>
    <w:p w14:paraId="6C97A4D8" w14:textId="77777777" w:rsidR="001D4920" w:rsidRPr="00477FB1" w:rsidRDefault="001D4920" w:rsidP="001D4920">
      <w:pPr>
        <w:pStyle w:val="enumlev1"/>
        <w:jc w:val="both"/>
      </w:pPr>
      <w:r w:rsidRPr="00477FB1">
        <w:t>–</w:t>
      </w:r>
      <w:r w:rsidRPr="00477FB1">
        <w:tab/>
        <w:t xml:space="preserve">RNSS: The GNSS systems using </w:t>
      </w:r>
      <w:r w:rsidRPr="00477FB1">
        <w:rPr>
          <w:lang w:eastAsia="ja-JP"/>
        </w:rPr>
        <w:t>1 164-1 215 MHz and 1 559-1 610 MHz can be used for navigation.</w:t>
      </w:r>
    </w:p>
    <w:p w14:paraId="109BDFB8" w14:textId="77777777" w:rsidR="001D4920" w:rsidRPr="00477FB1" w:rsidRDefault="001D4920" w:rsidP="001D4920">
      <w:pPr>
        <w:pStyle w:val="enumlev1"/>
        <w:jc w:val="both"/>
      </w:pPr>
      <w:r w:rsidRPr="00477FB1">
        <w:rPr>
          <w:color w:val="000000"/>
          <w:shd w:val="clear" w:color="auto" w:fill="FFFFFF"/>
        </w:rPr>
        <w:t>–</w:t>
      </w:r>
      <w:r w:rsidRPr="00477FB1">
        <w:rPr>
          <w:color w:val="000000"/>
          <w:shd w:val="clear" w:color="auto" w:fill="FFFFFF"/>
        </w:rPr>
        <w:tab/>
      </w:r>
      <w:r w:rsidRPr="00477FB1">
        <w:rPr>
          <w:color w:val="000000"/>
          <w:spacing w:val="-2"/>
          <w:shd w:val="clear" w:color="auto" w:fill="FFFFFF"/>
        </w:rPr>
        <w:t xml:space="preserve">MSS: </w:t>
      </w:r>
      <w:r w:rsidRPr="00477FB1">
        <w:rPr>
          <w:spacing w:val="-2"/>
        </w:rPr>
        <w:t>The</w:t>
      </w:r>
      <w:r w:rsidRPr="00477FB1">
        <w:rPr>
          <w:color w:val="000000"/>
          <w:spacing w:val="-2"/>
          <w:shd w:val="clear" w:color="auto" w:fill="FFFFFF"/>
        </w:rPr>
        <w:t xml:space="preserve"> mobile satellite service in the frequency bands </w:t>
      </w:r>
      <w:r w:rsidRPr="00477FB1">
        <w:rPr>
          <w:spacing w:val="-2"/>
          <w:lang w:eastAsia="zh-CN"/>
        </w:rPr>
        <w:t>1 518-1 544 &amp; 1 545</w:t>
      </w:r>
      <w:r w:rsidRPr="00477FB1">
        <w:rPr>
          <w:spacing w:val="-2"/>
          <w:lang w:eastAsia="zh-CN"/>
        </w:rPr>
        <w:noBreakHyphen/>
        <w:t>1 559 MHz (space-to-Earth),</w:t>
      </w:r>
      <w:r w:rsidRPr="00477FB1">
        <w:rPr>
          <w:color w:val="000000"/>
          <w:spacing w:val="-2"/>
          <w:shd w:val="clear" w:color="auto" w:fill="FFFFFF"/>
        </w:rPr>
        <w:t xml:space="preserve"> 1 610-1 626.5 MHz, and </w:t>
      </w:r>
      <w:r w:rsidRPr="00477FB1">
        <w:rPr>
          <w:spacing w:val="-2"/>
          <w:lang w:eastAsia="zh-CN"/>
        </w:rPr>
        <w:t>1 626.5-1 645.5 &amp; 1 646.5</w:t>
      </w:r>
      <w:r w:rsidRPr="00477FB1">
        <w:rPr>
          <w:spacing w:val="-2"/>
          <w:lang w:eastAsia="zh-CN"/>
        </w:rPr>
        <w:noBreakHyphen/>
        <w:t xml:space="preserve">1 660.5 MHz (Earth-to-space), and 1 668-1 675 MHz (Earth-to-space) </w:t>
      </w:r>
      <w:r w:rsidRPr="00477FB1">
        <w:rPr>
          <w:color w:val="000000"/>
          <w:spacing w:val="-2"/>
          <w:shd w:val="clear" w:color="auto" w:fill="FFFFFF"/>
        </w:rPr>
        <w:t>can be used for safety (AMS(R)S allocation in the 1 610-1 626.5 MHz band) and non-safety applications.</w:t>
      </w:r>
    </w:p>
    <w:p w14:paraId="46E24307" w14:textId="2D49F4BB" w:rsidR="001D4920" w:rsidRPr="003A4E7F" w:rsidRDefault="001D4920" w:rsidP="001D4920">
      <w:pPr>
        <w:pStyle w:val="enumlev1"/>
        <w:jc w:val="both"/>
        <w:rPr>
          <w:highlight w:val="cyan"/>
        </w:rPr>
      </w:pPr>
      <w:r w:rsidRPr="00477FB1">
        <w:rPr>
          <w:lang w:eastAsia="ja-JP"/>
        </w:rPr>
        <w:t>–</w:t>
      </w:r>
      <w:r w:rsidRPr="00477FB1">
        <w:rPr>
          <w:lang w:eastAsia="ja-JP"/>
        </w:rPr>
        <w:tab/>
      </w:r>
      <w:r w:rsidRPr="003A4E7F">
        <w:rPr>
          <w:highlight w:val="cyan"/>
          <w:lang w:eastAsia="ja-JP"/>
        </w:rPr>
        <w:t xml:space="preserve">[MS: in RR No. </w:t>
      </w:r>
      <w:r w:rsidRPr="003A4E7F">
        <w:rPr>
          <w:b/>
          <w:highlight w:val="cyan"/>
          <w:lang w:eastAsia="ja-JP"/>
        </w:rPr>
        <w:t>5.394</w:t>
      </w:r>
      <w:r w:rsidRPr="003A4E7F">
        <w:rPr>
          <w:highlight w:val="cyan"/>
          <w:lang w:eastAsia="ja-JP"/>
        </w:rPr>
        <w:t>, some Administrations expressed the view that,</w:t>
      </w:r>
      <w:r w:rsidRPr="003A4E7F">
        <w:rPr>
          <w:highlight w:val="cyan"/>
        </w:rPr>
        <w:t xml:space="preserve"> the use of the band 2 300-2 390 MHz by the aeronautical mobile service for telemetry has priority over other uses by the mobile services.</w:t>
      </w:r>
      <w:r w:rsidRPr="003A4E7F">
        <w:rPr>
          <w:highlight w:val="cyan"/>
          <w:lang w:eastAsia="ja-JP"/>
        </w:rPr>
        <w:t xml:space="preserve"> Some other Administrations expressed the view that, </w:t>
      </w:r>
      <w:r w:rsidRPr="003A4E7F">
        <w:rPr>
          <w:highlight w:val="cyan"/>
        </w:rPr>
        <w:t xml:space="preserve">use of the band 2 360-2 400 MHz by the aeronautical mobile service for telemetry has priority over other uses by the mobile services. </w:t>
      </w:r>
    </w:p>
    <w:p w14:paraId="71322B52" w14:textId="379274F6" w:rsidR="001D4920" w:rsidRPr="00477FB1" w:rsidRDefault="001D4920" w:rsidP="001D4920">
      <w:pPr>
        <w:pStyle w:val="enumlev1"/>
        <w:jc w:val="both"/>
        <w:rPr>
          <w:rFonts w:ascii="Calibri" w:hAnsi="Calibri"/>
          <w:strike/>
          <w:sz w:val="22"/>
          <w:szCs w:val="22"/>
        </w:rPr>
      </w:pPr>
      <w:r w:rsidRPr="003A4E7F">
        <w:rPr>
          <w:highlight w:val="cyan"/>
        </w:rPr>
        <w:tab/>
      </w:r>
      <w:r w:rsidRPr="003A4E7F">
        <w:rPr>
          <w:highlight w:val="cyan"/>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Pr="003A4E7F">
        <w:rPr>
          <w:highlight w:val="cyan"/>
          <w:lang w:eastAsia="ja-JP"/>
        </w:rPr>
        <w:noBreakHyphen/>
        <w:t xml:space="preserve">2 395 MHz for telemetry. Therefore, there is no need for changes to the Article </w:t>
      </w:r>
      <w:r w:rsidRPr="003A4E7F">
        <w:rPr>
          <w:b/>
          <w:bCs/>
          <w:highlight w:val="cyan"/>
          <w:lang w:eastAsia="ja-JP"/>
        </w:rPr>
        <w:t>5</w:t>
      </w:r>
      <w:r w:rsidRPr="003A4E7F">
        <w:rPr>
          <w:highlight w:val="cyan"/>
          <w:lang w:eastAsia="ja-JP"/>
        </w:rPr>
        <w:t xml:space="preserve"> of the Radio Regulations in these bands.</w:t>
      </w:r>
      <w:r w:rsidRPr="003A4E7F">
        <w:rPr>
          <w:strike/>
          <w:highlight w:val="cyan"/>
          <w:lang w:eastAsia="ja-JP"/>
        </w:rPr>
        <w:t>]</w:t>
      </w:r>
    </w:p>
    <w:p w14:paraId="2CB4E971" w14:textId="77777777" w:rsidR="001D4920" w:rsidRPr="00477FB1" w:rsidRDefault="001D4920" w:rsidP="001D4920">
      <w:pPr>
        <w:pStyle w:val="Heading2"/>
        <w:rPr>
          <w:lang w:eastAsia="zh-CN"/>
        </w:rPr>
      </w:pPr>
      <w:r w:rsidRPr="00477FB1">
        <w:rPr>
          <w:lang w:eastAsia="zh-CN"/>
        </w:rPr>
        <w:t>A.3.2</w:t>
      </w:r>
      <w:r w:rsidRPr="00477FB1">
        <w:rPr>
          <w:lang w:eastAsia="zh-CN"/>
        </w:rPr>
        <w:tab/>
        <w:t>Application of existing mobile satellite service radio regulations</w:t>
      </w:r>
    </w:p>
    <w:p w14:paraId="336C693F" w14:textId="77777777" w:rsidR="001D4920" w:rsidRPr="00477FB1" w:rsidRDefault="001D4920" w:rsidP="001D4920">
      <w:pPr>
        <w:jc w:val="both"/>
        <w:rPr>
          <w:lang w:eastAsia="zh-CN"/>
        </w:rPr>
      </w:pPr>
      <w:r w:rsidRPr="00477FB1">
        <w:rPr>
          <w:lang w:eastAsia="zh-CN"/>
        </w:rPr>
        <w:t xml:space="preserve">The operation of MSS systems providing aeronautical radiocommunications in the above-identified frequency bands are regulated under existing RR provisions. </w:t>
      </w:r>
      <w:r w:rsidRPr="00814909">
        <w:rPr>
          <w:lang w:eastAsia="zh-CN"/>
        </w:rPr>
        <w:t>The application of MSS systems to support suborbital vehicles would require communications between the MSS satellite and the MES at all stages of the flight, including when the mobile earth station (MES) is on the ground, in the atmosphere and when in space.</w:t>
      </w:r>
      <w:r>
        <w:rPr>
          <w:lang w:eastAsia="zh-CN"/>
        </w:rPr>
        <w:t xml:space="preserve"> </w:t>
      </w:r>
      <w:r w:rsidRPr="00477FB1">
        <w:rPr>
          <w:lang w:eastAsia="zh-CN"/>
        </w:rPr>
        <w:t xml:space="preserve">The existing RR Article </w:t>
      </w:r>
      <w:r w:rsidRPr="00477FB1">
        <w:rPr>
          <w:b/>
          <w:bCs/>
          <w:lang w:eastAsia="zh-CN"/>
        </w:rPr>
        <w:t>9</w:t>
      </w:r>
      <w:r w:rsidRPr="00477FB1">
        <w:rPr>
          <w:lang w:eastAsia="zh-CN"/>
        </w:rPr>
        <w:t xml:space="preserve"> procedures </w:t>
      </w:r>
      <w:r w:rsidRPr="000464CE">
        <w:rPr>
          <w:lang w:eastAsia="zh-CN"/>
        </w:rPr>
        <w:t>are/would be adequate</w:t>
      </w:r>
      <w:r w:rsidRPr="00477FB1">
        <w:rPr>
          <w:lang w:eastAsia="zh-CN"/>
        </w:rPr>
        <w:t xml:space="preserve"> to capture any new coordination requirements in the operation of </w:t>
      </w:r>
      <w:del w:id="142" w:author="USA" w:date="2022-05-11T09:18:00Z">
        <w:r w:rsidRPr="00477FB1" w:rsidDel="0001175A">
          <w:rPr>
            <w:lang w:eastAsia="zh-CN"/>
          </w:rPr>
          <w:delText xml:space="preserve"> </w:delText>
        </w:r>
      </w:del>
      <w:r>
        <w:rPr>
          <w:lang w:eastAsia="zh-CN"/>
        </w:rPr>
        <w:t xml:space="preserve">MESs </w:t>
      </w:r>
      <w:r w:rsidRPr="00477FB1">
        <w:rPr>
          <w:lang w:eastAsia="zh-CN"/>
        </w:rPr>
        <w:t>onboard sub-orbital vehicles in the 1.6/1.5 GHz bands that result with other MSS satellite systems and networks, and other space services operating in the 1.6/1.5 GHz bands.</w:t>
      </w:r>
    </w:p>
    <w:p w14:paraId="610E5D84" w14:textId="77777777" w:rsidR="001D4920" w:rsidRPr="00477FB1" w:rsidRDefault="001D4920" w:rsidP="001D4920">
      <w:pPr>
        <w:jc w:val="both"/>
        <w:rPr>
          <w:lang w:eastAsia="zh-CN"/>
        </w:rPr>
      </w:pPr>
      <w:r w:rsidRPr="00477FB1">
        <w:rPr>
          <w:lang w:eastAsia="zh-CN"/>
        </w:rPr>
        <w:t xml:space="preserve">This approach would permit the existing frequency coordination procedures identified under Section II of RR Article </w:t>
      </w:r>
      <w:r w:rsidRPr="00477FB1">
        <w:rPr>
          <w:b/>
          <w:bCs/>
          <w:lang w:eastAsia="zh-CN"/>
        </w:rPr>
        <w:t>9</w:t>
      </w:r>
      <w:r w:rsidRPr="00477FB1">
        <w:rPr>
          <w:lang w:eastAsia="zh-CN"/>
        </w:rPr>
        <w:t xml:space="preserve"> to remain applicable in the coordination and operation of MSS communications to sub-orbital vehicles, during the intervals of time when a sub-orbital vehicle is in space.</w:t>
      </w:r>
    </w:p>
    <w:p w14:paraId="7F2683AA" w14:textId="77777777" w:rsidR="001D4920" w:rsidRPr="00477FB1" w:rsidRDefault="001D4920" w:rsidP="001D4920">
      <w:pPr>
        <w:jc w:val="both"/>
        <w:rPr>
          <w:lang w:eastAsia="zh-CN"/>
        </w:rPr>
      </w:pPr>
      <w:r w:rsidRPr="00477FB1">
        <w:rPr>
          <w:lang w:eastAsia="zh-CN"/>
        </w:rPr>
        <w:t xml:space="preserve">For coordination and protection of terrestrial services, is noted that the operation of </w:t>
      </w:r>
      <w:r>
        <w:rPr>
          <w:lang w:eastAsia="zh-CN"/>
        </w:rPr>
        <w:t>MES</w:t>
      </w:r>
      <w:r w:rsidRPr="00477FB1">
        <w:rPr>
          <w:lang w:eastAsia="zh-CN"/>
        </w:rPr>
        <w:t>s on sub-orbital vehicles in space would result in less interference to terrestrial services, relative to the comparable case of an M</w:t>
      </w:r>
      <w:r>
        <w:rPr>
          <w:lang w:eastAsia="zh-CN"/>
        </w:rPr>
        <w:t>E</w:t>
      </w:r>
      <w:r w:rsidRPr="00477FB1">
        <w:rPr>
          <w:lang w:eastAsia="zh-CN"/>
        </w:rPr>
        <w:t>S operating on the Earth’s surface or within the Earth’s atmosphere on an aircraft. This reduction in the potential for interference at the Earth’s surface results from the increased separation of the M</w:t>
      </w:r>
      <w:r>
        <w:rPr>
          <w:lang w:eastAsia="zh-CN"/>
        </w:rPr>
        <w:t>E</w:t>
      </w:r>
      <w:r w:rsidRPr="00477FB1">
        <w:rPr>
          <w:lang w:eastAsia="zh-CN"/>
        </w:rPr>
        <w:t>S to the Earth when operating in regions of space.</w:t>
      </w:r>
    </w:p>
    <w:p w14:paraId="0396147C" w14:textId="77777777" w:rsidR="001D4920" w:rsidRPr="00477FB1" w:rsidRDefault="001D4920" w:rsidP="001D4920">
      <w:pPr>
        <w:jc w:val="both"/>
        <w:rPr>
          <w:lang w:eastAsia="zh-CN"/>
        </w:rPr>
      </w:pPr>
      <w:r w:rsidRPr="00477FB1">
        <w:rPr>
          <w:lang w:eastAsia="zh-CN"/>
        </w:rPr>
        <w:t xml:space="preserve">Similarly, no changes </w:t>
      </w:r>
      <w:r>
        <w:rPr>
          <w:lang w:eastAsia="zh-CN"/>
        </w:rPr>
        <w:t>would be</w:t>
      </w:r>
      <w:r w:rsidRPr="00477FB1">
        <w:rPr>
          <w:lang w:eastAsia="zh-CN"/>
        </w:rPr>
        <w:t xml:space="preserve"> necessary for MSS satellite transmissions to support the operation of M</w:t>
      </w:r>
      <w:r>
        <w:rPr>
          <w:lang w:eastAsia="zh-CN"/>
        </w:rPr>
        <w:t>E</w:t>
      </w:r>
      <w:r w:rsidRPr="00477FB1">
        <w:rPr>
          <w:lang w:eastAsia="zh-CN"/>
        </w:rPr>
        <w:t>S</w:t>
      </w:r>
      <w:r>
        <w:rPr>
          <w:lang w:eastAsia="zh-CN"/>
        </w:rPr>
        <w:t>s</w:t>
      </w:r>
      <w:r w:rsidRPr="00477FB1">
        <w:rPr>
          <w:lang w:eastAsia="zh-CN"/>
        </w:rPr>
        <w:t xml:space="preserve"> on sub-orbital vehicles, since the required satellite transmissions powers, if anything, would be lower. When operating earth stations on sub-orbital vehicles, there would be a lower path-loss between the M</w:t>
      </w:r>
      <w:r>
        <w:rPr>
          <w:lang w:eastAsia="zh-CN"/>
        </w:rPr>
        <w:t>E</w:t>
      </w:r>
      <w:r w:rsidRPr="00477FB1">
        <w:rPr>
          <w:lang w:eastAsia="zh-CN"/>
        </w:rPr>
        <w:t>S and associated MSS satellite, together with a reduction in the atmospheric impairment and multipath degradation.</w:t>
      </w:r>
    </w:p>
    <w:p w14:paraId="2F9C991D" w14:textId="77777777" w:rsidR="001D4920" w:rsidRDefault="001D4920" w:rsidP="001D4920">
      <w:pPr>
        <w:jc w:val="both"/>
        <w:rPr>
          <w:lang w:eastAsia="zh-CN"/>
        </w:rPr>
      </w:pPr>
      <w:r>
        <w:rPr>
          <w:lang w:eastAsia="zh-CN"/>
        </w:rPr>
        <w:t xml:space="preserve">The </w:t>
      </w:r>
      <w:r w:rsidRPr="00477FB1">
        <w:rPr>
          <w:lang w:eastAsia="zh-CN"/>
        </w:rPr>
        <w:t>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D32E6F">
        <w:rPr>
          <w:lang w:eastAsia="zh-CN"/>
        </w:rPr>
        <w:t xml:space="preserve"> </w:t>
      </w:r>
      <w:r w:rsidRPr="00477FB1">
        <w:rPr>
          <w:b/>
          <w:bCs/>
          <w:lang w:eastAsia="zh-CN"/>
        </w:rPr>
        <w:t>5.208B</w:t>
      </w:r>
      <w:r w:rsidRPr="00477FB1">
        <w:rPr>
          <w:lang w:eastAsia="zh-CN"/>
        </w:rPr>
        <w:t xml:space="preserve"> and </w:t>
      </w:r>
      <w:r w:rsidRPr="00477FB1">
        <w:rPr>
          <w:b/>
          <w:bCs/>
          <w:lang w:eastAsia="zh-CN"/>
        </w:rPr>
        <w:t xml:space="preserve">5.379C </w:t>
      </w:r>
      <w:r w:rsidRPr="00477FB1">
        <w:rPr>
          <w:lang w:eastAsia="zh-CN"/>
        </w:rPr>
        <w:t>would continue to apply to M</w:t>
      </w:r>
      <w:r>
        <w:rPr>
          <w:lang w:eastAsia="zh-CN"/>
        </w:rPr>
        <w:t>E</w:t>
      </w:r>
      <w:r w:rsidRPr="00477FB1">
        <w:rPr>
          <w:lang w:eastAsia="zh-CN"/>
        </w:rPr>
        <w:t>S</w:t>
      </w:r>
      <w:r>
        <w:rPr>
          <w:lang w:eastAsia="zh-CN"/>
        </w:rPr>
        <w:t>s</w:t>
      </w:r>
      <w:r w:rsidRPr="00477FB1">
        <w:rPr>
          <w:lang w:eastAsia="zh-CN"/>
        </w:rPr>
        <w:t xml:space="preserve"> operating on sub-orbital vehicles, to maintain the protection of radioastronomy operating in the frequency bands 1 660.0-1 660.5 MHz and 1 668-1 670 MHz.</w:t>
      </w:r>
    </w:p>
    <w:p w14:paraId="25AAACA0" w14:textId="77777777" w:rsidR="001D4920" w:rsidRPr="00477FB1" w:rsidRDefault="001D4920" w:rsidP="001D4920">
      <w:pPr>
        <w:jc w:val="both"/>
        <w:rPr>
          <w:lang w:eastAsia="zh-CN"/>
        </w:rPr>
      </w:pPr>
      <w:r w:rsidRPr="00814909">
        <w:rPr>
          <w:lang w:eastAsia="zh-CN"/>
        </w:rPr>
        <w:t xml:space="preserve">Since the definition of an MES requires it to be either on the Earth’s surface or within the major portion of the Earth’s atmosphere (see Nos. </w:t>
      </w:r>
      <w:r w:rsidRPr="00934584">
        <w:rPr>
          <w:b/>
          <w:lang w:eastAsia="zh-CN"/>
        </w:rPr>
        <w:t>1.25</w:t>
      </w:r>
      <w:r w:rsidRPr="00814909">
        <w:rPr>
          <w:lang w:eastAsia="zh-CN"/>
        </w:rPr>
        <w:t xml:space="preserve"> and </w:t>
      </w:r>
      <w:r w:rsidRPr="00934584">
        <w:rPr>
          <w:b/>
          <w:lang w:eastAsia="zh-CN"/>
        </w:rPr>
        <w:t>1.63</w:t>
      </w:r>
      <w:r w:rsidRPr="00814909">
        <w:rPr>
          <w:lang w:eastAsia="zh-CN"/>
        </w:rPr>
        <w:t>), it would be necessary to clarify the regulations to ensure that MESs may also be used on suborbital vehicles when beyond the Earth’s atmosphere.</w:t>
      </w:r>
    </w:p>
    <w:p w14:paraId="1FAD4DB8" w14:textId="77777777" w:rsidR="001D4920" w:rsidRPr="00C22BCE" w:rsidRDefault="001D4920" w:rsidP="001D4920">
      <w:pPr>
        <w:pStyle w:val="Heading2"/>
      </w:pPr>
      <w:r w:rsidRPr="00C22BCE">
        <w:t>A3.3</w:t>
      </w:r>
      <w:r w:rsidRPr="00C22BCE">
        <w:tab/>
        <w:t xml:space="preserve">Potential modifications to the Radio Regulations, in accordance with </w:t>
      </w:r>
      <w:r w:rsidRPr="00C22BCE">
        <w:rPr>
          <w:i/>
          <w:iCs/>
        </w:rPr>
        <w:t>invites</w:t>
      </w:r>
      <w:r w:rsidRPr="00C22BCE">
        <w:t xml:space="preserve"> 2, Resolution 772 (WRC-19), that facilitate radiocommunications that support aviation to safely integrate sub-orbital vehicles into the airspace and be interoperable with international civil aviation</w:t>
      </w:r>
    </w:p>
    <w:p w14:paraId="568B4C48" w14:textId="77777777" w:rsidR="001D4920" w:rsidRPr="00C22BCE" w:rsidRDefault="001D4920" w:rsidP="001D4920">
      <w:pPr>
        <w:jc w:val="both"/>
        <w:rPr>
          <w:i/>
        </w:rPr>
      </w:pPr>
      <w:r w:rsidRPr="00C22BCE">
        <w: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t>
      </w:r>
      <w:r w:rsidRPr="00C22BCE">
        <w:rPr>
          <w:b/>
          <w:bCs/>
        </w:rPr>
        <w:t>5</w:t>
      </w:r>
      <w:r w:rsidRPr="00C22BCE">
        <w:t xml:space="preserve">. </w:t>
      </w:r>
    </w:p>
    <w:p w14:paraId="38FA4817" w14:textId="77777777" w:rsidR="001D4920" w:rsidRPr="00C22BCE" w:rsidRDefault="001D4920" w:rsidP="001D4920">
      <w:pPr>
        <w:jc w:val="both"/>
        <w:rPr>
          <w:i/>
        </w:rPr>
      </w:pPr>
      <w:r w:rsidRPr="00C22BCE">
        <w:t xml:space="preserve">Resolution </w:t>
      </w:r>
      <w:r w:rsidRPr="00C22BCE">
        <w:rPr>
          <w:b/>
          <w:bCs/>
        </w:rPr>
        <w:t>772 (WRC-19)</w:t>
      </w:r>
      <w:r w:rsidRPr="00C22BCE">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74AC5D57" w14:textId="77777777" w:rsidR="001D4920" w:rsidRPr="00C22BCE" w:rsidRDefault="001D4920" w:rsidP="001D4920">
      <w:pPr>
        <w:tabs>
          <w:tab w:val="clear" w:pos="2268"/>
          <w:tab w:val="left" w:pos="2608"/>
          <w:tab w:val="left" w:pos="3345"/>
        </w:tabs>
        <w:spacing w:before="80"/>
        <w:ind w:left="1134" w:hanging="1134"/>
        <w:jc w:val="both"/>
        <w:rPr>
          <w:i/>
        </w:rPr>
      </w:pPr>
      <w:r w:rsidRPr="00C22BCE">
        <w:t>a)</w:t>
      </w:r>
      <w:r w:rsidRPr="00C22BCE">
        <w:tab/>
        <w:t>Make no changes to the RR – this option recognizes the existing experience but provides no unique identification of sub-orbital use of spectrum. As identified above, the use of MESs on suborbital vehicles could be considered as inconsistent with the current Article</w:t>
      </w:r>
      <w:r>
        <w:t> </w:t>
      </w:r>
      <w:r w:rsidRPr="00D32E6F">
        <w:rPr>
          <w:b/>
          <w:bCs/>
        </w:rPr>
        <w:t>1</w:t>
      </w:r>
      <w:r w:rsidRPr="00C22BCE">
        <w:t xml:space="preserve"> definitions, which would remain with no change to RR.</w:t>
      </w:r>
    </w:p>
    <w:p w14:paraId="1385BB49" w14:textId="77777777" w:rsidR="001D4920" w:rsidRPr="00C22BCE" w:rsidRDefault="001D4920" w:rsidP="001D4920">
      <w:pPr>
        <w:tabs>
          <w:tab w:val="clear" w:pos="2268"/>
          <w:tab w:val="left" w:pos="2608"/>
          <w:tab w:val="left" w:pos="3345"/>
        </w:tabs>
        <w:spacing w:before="80"/>
        <w:ind w:left="1134" w:hanging="1134"/>
        <w:jc w:val="both"/>
        <w:rPr>
          <w:i/>
        </w:rPr>
      </w:pPr>
      <w:r w:rsidRPr="00C22BCE">
        <w:t>b)</w:t>
      </w:r>
      <w:r w:rsidRPr="00C22BCE">
        <w:tab/>
        <w:t>A Resolution (WRC-23) – in this option a new Resolution would appropriately recognize the services that may be used by sub-orbital vehicles.</w:t>
      </w:r>
    </w:p>
    <w:p w14:paraId="0C6E898F" w14:textId="77777777" w:rsidR="001D4920" w:rsidRPr="00C22BCE" w:rsidRDefault="001D4920" w:rsidP="001D4920">
      <w:pPr>
        <w:tabs>
          <w:tab w:val="clear" w:pos="2268"/>
          <w:tab w:val="left" w:pos="2608"/>
          <w:tab w:val="left" w:pos="3345"/>
        </w:tabs>
        <w:spacing w:before="80"/>
        <w:ind w:left="1134" w:hanging="1134"/>
        <w:jc w:val="both"/>
        <w:rPr>
          <w:i/>
        </w:rPr>
      </w:pPr>
      <w:r w:rsidRPr="00C22BCE">
        <w:t>c)</w:t>
      </w:r>
      <w:r w:rsidRPr="00C22BCE">
        <w:tab/>
        <w:t xml:space="preserve">Modify RR Article </w:t>
      </w:r>
      <w:r w:rsidRPr="00C22BCE">
        <w:rPr>
          <w:b/>
          <w:bCs/>
        </w:rPr>
        <w:t>4</w:t>
      </w:r>
      <w:r w:rsidRPr="00C22BCE">
        <w:t xml:space="preserve"> – this Article, “Assignment and use of frequencies” contains statements relating to special conditions and use of </w:t>
      </w:r>
      <w:del w:id="143" w:author="USA" w:date="2022-05-11T08:28:00Z">
        <w:r w:rsidRPr="00C22BCE" w:rsidDel="00E9126F">
          <w:delText xml:space="preserve"> </w:delText>
        </w:r>
      </w:del>
      <w:r w:rsidRPr="00C22BCE">
        <w:t>certain stations and spectrum applications.</w:t>
      </w:r>
    </w:p>
    <w:p w14:paraId="079FE29B" w14:textId="77777777" w:rsidR="001D4920" w:rsidRDefault="001D4920" w:rsidP="001D4920">
      <w:pPr>
        <w:tabs>
          <w:tab w:val="clear" w:pos="2268"/>
          <w:tab w:val="left" w:pos="2608"/>
          <w:tab w:val="left" w:pos="3345"/>
        </w:tabs>
        <w:spacing w:before="80"/>
        <w:ind w:left="1134" w:hanging="1134"/>
        <w:jc w:val="both"/>
      </w:pPr>
      <w:r w:rsidRPr="00C22BCE">
        <w:t>d)</w:t>
      </w:r>
      <w:r w:rsidRPr="00C22BCE">
        <w:tab/>
        <w:t>Modification of other parts of the RR – in this option other Articles of the RR could be modified to accommodate sub-orbital vehicle use of spectrum.</w:t>
      </w:r>
    </w:p>
    <w:p w14:paraId="2DEC12CA" w14:textId="77777777" w:rsidR="0012231F" w:rsidRDefault="0012231F" w:rsidP="006400F6">
      <w:pPr>
        <w:rPr>
          <w:b/>
          <w:lang w:val="en-US"/>
        </w:rPr>
      </w:pPr>
    </w:p>
    <w:sectPr w:rsidR="0012231F" w:rsidSect="007F4EC2">
      <w:headerReference w:type="first" r:id="rId2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B63A1" w14:textId="77777777" w:rsidR="009908E7" w:rsidRDefault="009908E7">
      <w:pPr>
        <w:spacing w:before="0"/>
      </w:pPr>
      <w:r>
        <w:separator/>
      </w:r>
    </w:p>
  </w:endnote>
  <w:endnote w:type="continuationSeparator" w:id="0">
    <w:p w14:paraId="1B1FA876" w14:textId="77777777" w:rsidR="009908E7" w:rsidRDefault="009908E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54CD1" w14:textId="77777777" w:rsidR="009908E7" w:rsidRDefault="009908E7">
      <w:pPr>
        <w:spacing w:before="0"/>
      </w:pPr>
      <w:r>
        <w:separator/>
      </w:r>
    </w:p>
  </w:footnote>
  <w:footnote w:type="continuationSeparator" w:id="0">
    <w:p w14:paraId="004AA552" w14:textId="77777777" w:rsidR="009908E7" w:rsidRDefault="009908E7">
      <w:pPr>
        <w:spacing w:before="0"/>
      </w:pPr>
      <w:r>
        <w:continuationSeparator/>
      </w:r>
    </w:p>
  </w:footnote>
  <w:footnote w:id="1">
    <w:p w14:paraId="3855DF8F" w14:textId="77777777" w:rsidR="001D4920" w:rsidRPr="00704952" w:rsidRDefault="001D4920" w:rsidP="001D4920">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148938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6679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53035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3534720">
    <w:abstractNumId w:val="16"/>
  </w:num>
  <w:num w:numId="5" w16cid:durableId="1813206449">
    <w:abstractNumId w:val="5"/>
  </w:num>
  <w:num w:numId="6" w16cid:durableId="1208227563">
    <w:abstractNumId w:val="7"/>
  </w:num>
  <w:num w:numId="7" w16cid:durableId="1906797003">
    <w:abstractNumId w:val="9"/>
  </w:num>
  <w:num w:numId="8" w16cid:durableId="832716814">
    <w:abstractNumId w:val="2"/>
  </w:num>
  <w:num w:numId="9" w16cid:durableId="131485099">
    <w:abstractNumId w:val="15"/>
  </w:num>
  <w:num w:numId="10" w16cid:durableId="1878736353">
    <w:abstractNumId w:val="10"/>
  </w:num>
  <w:num w:numId="11" w16cid:durableId="336227942">
    <w:abstractNumId w:val="17"/>
  </w:num>
  <w:num w:numId="12" w16cid:durableId="1981306327">
    <w:abstractNumId w:val="22"/>
  </w:num>
  <w:num w:numId="13" w16cid:durableId="291012172">
    <w:abstractNumId w:val="27"/>
  </w:num>
  <w:num w:numId="14" w16cid:durableId="1615748905">
    <w:abstractNumId w:val="12"/>
  </w:num>
  <w:num w:numId="15" w16cid:durableId="197476650">
    <w:abstractNumId w:val="20"/>
  </w:num>
  <w:num w:numId="16" w16cid:durableId="1314023187">
    <w:abstractNumId w:val="19"/>
  </w:num>
  <w:num w:numId="17" w16cid:durableId="291062775">
    <w:abstractNumId w:val="18"/>
  </w:num>
  <w:num w:numId="18" w16cid:durableId="1636792662">
    <w:abstractNumId w:val="23"/>
  </w:num>
  <w:num w:numId="19" w16cid:durableId="2133622204">
    <w:abstractNumId w:val="25"/>
  </w:num>
  <w:num w:numId="20" w16cid:durableId="237832663">
    <w:abstractNumId w:val="1"/>
  </w:num>
  <w:num w:numId="21" w16cid:durableId="1446920557">
    <w:abstractNumId w:val="26"/>
  </w:num>
  <w:num w:numId="22" w16cid:durableId="306519756">
    <w:abstractNumId w:val="4"/>
  </w:num>
  <w:num w:numId="23" w16cid:durableId="590433670">
    <w:abstractNumId w:val="3"/>
  </w:num>
  <w:num w:numId="24" w16cid:durableId="1034647781">
    <w:abstractNumId w:val="14"/>
  </w:num>
  <w:num w:numId="25" w16cid:durableId="1919317461">
    <w:abstractNumId w:val="8"/>
  </w:num>
  <w:num w:numId="26" w16cid:durableId="1523126791">
    <w:abstractNumId w:val="13"/>
  </w:num>
  <w:num w:numId="27" w16cid:durableId="1296369036">
    <w:abstractNumId w:val="0"/>
  </w:num>
  <w:num w:numId="28" w16cid:durableId="153686045">
    <w:abstractNumId w:val="24"/>
  </w:num>
  <w:num w:numId="29" w16cid:durableId="135418418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175A"/>
    <w:rsid w:val="00015AC1"/>
    <w:rsid w:val="00015B80"/>
    <w:rsid w:val="0002034C"/>
    <w:rsid w:val="00020576"/>
    <w:rsid w:val="000241AD"/>
    <w:rsid w:val="00024699"/>
    <w:rsid w:val="00026A91"/>
    <w:rsid w:val="0002755D"/>
    <w:rsid w:val="0002789D"/>
    <w:rsid w:val="00027ED3"/>
    <w:rsid w:val="0003444E"/>
    <w:rsid w:val="00040B25"/>
    <w:rsid w:val="00042634"/>
    <w:rsid w:val="0004613C"/>
    <w:rsid w:val="000563A7"/>
    <w:rsid w:val="000568C7"/>
    <w:rsid w:val="000570FD"/>
    <w:rsid w:val="00062D03"/>
    <w:rsid w:val="000635FF"/>
    <w:rsid w:val="000641FD"/>
    <w:rsid w:val="00064F35"/>
    <w:rsid w:val="00066CA1"/>
    <w:rsid w:val="00072535"/>
    <w:rsid w:val="000769EC"/>
    <w:rsid w:val="0007740B"/>
    <w:rsid w:val="00077D30"/>
    <w:rsid w:val="00077F30"/>
    <w:rsid w:val="00080D1E"/>
    <w:rsid w:val="00081475"/>
    <w:rsid w:val="00084229"/>
    <w:rsid w:val="0009031B"/>
    <w:rsid w:val="000A18FA"/>
    <w:rsid w:val="000A1C94"/>
    <w:rsid w:val="000A5EBB"/>
    <w:rsid w:val="000A60FD"/>
    <w:rsid w:val="000A62BB"/>
    <w:rsid w:val="000B3AC1"/>
    <w:rsid w:val="000B3E5B"/>
    <w:rsid w:val="000B46C8"/>
    <w:rsid w:val="000B49C5"/>
    <w:rsid w:val="000B73D0"/>
    <w:rsid w:val="000C014E"/>
    <w:rsid w:val="000C3D51"/>
    <w:rsid w:val="000C4DA3"/>
    <w:rsid w:val="000C65DF"/>
    <w:rsid w:val="000C75EE"/>
    <w:rsid w:val="000C7FD4"/>
    <w:rsid w:val="000D0093"/>
    <w:rsid w:val="000D239E"/>
    <w:rsid w:val="000D6DA7"/>
    <w:rsid w:val="000E4002"/>
    <w:rsid w:val="000E6174"/>
    <w:rsid w:val="000E6B3F"/>
    <w:rsid w:val="000E6C65"/>
    <w:rsid w:val="0010252A"/>
    <w:rsid w:val="00112096"/>
    <w:rsid w:val="00113304"/>
    <w:rsid w:val="00113D98"/>
    <w:rsid w:val="0012231F"/>
    <w:rsid w:val="00127648"/>
    <w:rsid w:val="001307CF"/>
    <w:rsid w:val="00141AC1"/>
    <w:rsid w:val="00142CFD"/>
    <w:rsid w:val="001461A4"/>
    <w:rsid w:val="0015083E"/>
    <w:rsid w:val="00154DBA"/>
    <w:rsid w:val="00155E5B"/>
    <w:rsid w:val="00161DB2"/>
    <w:rsid w:val="00170020"/>
    <w:rsid w:val="00171314"/>
    <w:rsid w:val="0017259F"/>
    <w:rsid w:val="00173EA5"/>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4920"/>
    <w:rsid w:val="001D5A87"/>
    <w:rsid w:val="001E266E"/>
    <w:rsid w:val="001E26AF"/>
    <w:rsid w:val="001E622E"/>
    <w:rsid w:val="001F2335"/>
    <w:rsid w:val="001F3B60"/>
    <w:rsid w:val="001F6968"/>
    <w:rsid w:val="001F7D07"/>
    <w:rsid w:val="002037D1"/>
    <w:rsid w:val="0021495D"/>
    <w:rsid w:val="0021502B"/>
    <w:rsid w:val="0021550A"/>
    <w:rsid w:val="002162DB"/>
    <w:rsid w:val="00216E77"/>
    <w:rsid w:val="00220766"/>
    <w:rsid w:val="0022086C"/>
    <w:rsid w:val="00223136"/>
    <w:rsid w:val="00225332"/>
    <w:rsid w:val="00230969"/>
    <w:rsid w:val="00236A43"/>
    <w:rsid w:val="002409D5"/>
    <w:rsid w:val="00244FEF"/>
    <w:rsid w:val="00254261"/>
    <w:rsid w:val="00255ED1"/>
    <w:rsid w:val="00272245"/>
    <w:rsid w:val="00273D2C"/>
    <w:rsid w:val="00277E6A"/>
    <w:rsid w:val="00286AB4"/>
    <w:rsid w:val="00286D80"/>
    <w:rsid w:val="00286E48"/>
    <w:rsid w:val="002A0A0D"/>
    <w:rsid w:val="002B100F"/>
    <w:rsid w:val="002B2229"/>
    <w:rsid w:val="002B3DCA"/>
    <w:rsid w:val="002B5153"/>
    <w:rsid w:val="002B586F"/>
    <w:rsid w:val="002B6B62"/>
    <w:rsid w:val="002C13C9"/>
    <w:rsid w:val="002C6CCE"/>
    <w:rsid w:val="002D2949"/>
    <w:rsid w:val="002D2AB7"/>
    <w:rsid w:val="002D6C5B"/>
    <w:rsid w:val="002D7A5F"/>
    <w:rsid w:val="002E0B54"/>
    <w:rsid w:val="002E0D34"/>
    <w:rsid w:val="002E4A47"/>
    <w:rsid w:val="002E6813"/>
    <w:rsid w:val="002F0D58"/>
    <w:rsid w:val="002F4E54"/>
    <w:rsid w:val="002F7B3E"/>
    <w:rsid w:val="0030527A"/>
    <w:rsid w:val="00307401"/>
    <w:rsid w:val="0031401B"/>
    <w:rsid w:val="00320E3B"/>
    <w:rsid w:val="00322D1F"/>
    <w:rsid w:val="00324A59"/>
    <w:rsid w:val="00325E95"/>
    <w:rsid w:val="00337B04"/>
    <w:rsid w:val="00341991"/>
    <w:rsid w:val="00351D78"/>
    <w:rsid w:val="003529C0"/>
    <w:rsid w:val="00355F2D"/>
    <w:rsid w:val="00362940"/>
    <w:rsid w:val="00364DAD"/>
    <w:rsid w:val="0037379E"/>
    <w:rsid w:val="0037399D"/>
    <w:rsid w:val="003747F2"/>
    <w:rsid w:val="00374930"/>
    <w:rsid w:val="00381920"/>
    <w:rsid w:val="003831C4"/>
    <w:rsid w:val="0038728A"/>
    <w:rsid w:val="003934AB"/>
    <w:rsid w:val="003A2372"/>
    <w:rsid w:val="003A4E7F"/>
    <w:rsid w:val="003B0273"/>
    <w:rsid w:val="003B27E2"/>
    <w:rsid w:val="003B40A8"/>
    <w:rsid w:val="003B544B"/>
    <w:rsid w:val="003C41FE"/>
    <w:rsid w:val="003D1F2B"/>
    <w:rsid w:val="003D392D"/>
    <w:rsid w:val="003E1111"/>
    <w:rsid w:val="003E1ABC"/>
    <w:rsid w:val="003E20B1"/>
    <w:rsid w:val="003E6D35"/>
    <w:rsid w:val="003E74C3"/>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A44A3"/>
    <w:rsid w:val="004B1C37"/>
    <w:rsid w:val="004B70FA"/>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87DF7"/>
    <w:rsid w:val="00593A6F"/>
    <w:rsid w:val="0059588D"/>
    <w:rsid w:val="005966E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242C"/>
    <w:rsid w:val="006260DB"/>
    <w:rsid w:val="00630EAC"/>
    <w:rsid w:val="00631CC1"/>
    <w:rsid w:val="006400F6"/>
    <w:rsid w:val="006410FA"/>
    <w:rsid w:val="00641212"/>
    <w:rsid w:val="00641FA1"/>
    <w:rsid w:val="00644B1C"/>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B6444"/>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6FB5"/>
    <w:rsid w:val="008370CD"/>
    <w:rsid w:val="00841B4E"/>
    <w:rsid w:val="00841F90"/>
    <w:rsid w:val="0084240D"/>
    <w:rsid w:val="008473AA"/>
    <w:rsid w:val="008538A0"/>
    <w:rsid w:val="00854577"/>
    <w:rsid w:val="008600CE"/>
    <w:rsid w:val="00860DDB"/>
    <w:rsid w:val="0086282C"/>
    <w:rsid w:val="0086360B"/>
    <w:rsid w:val="00864C2D"/>
    <w:rsid w:val="008653F2"/>
    <w:rsid w:val="00875856"/>
    <w:rsid w:val="0089044C"/>
    <w:rsid w:val="00893925"/>
    <w:rsid w:val="00895C2D"/>
    <w:rsid w:val="00896F13"/>
    <w:rsid w:val="008A413C"/>
    <w:rsid w:val="008A41B1"/>
    <w:rsid w:val="008B1083"/>
    <w:rsid w:val="008B658D"/>
    <w:rsid w:val="008B70BA"/>
    <w:rsid w:val="008B7348"/>
    <w:rsid w:val="008B7C41"/>
    <w:rsid w:val="008B7D93"/>
    <w:rsid w:val="008C0AD8"/>
    <w:rsid w:val="008C4E6E"/>
    <w:rsid w:val="008C5DF8"/>
    <w:rsid w:val="008D5C7D"/>
    <w:rsid w:val="008E189E"/>
    <w:rsid w:val="008E1D22"/>
    <w:rsid w:val="008E6008"/>
    <w:rsid w:val="008E603B"/>
    <w:rsid w:val="008F213E"/>
    <w:rsid w:val="008F2648"/>
    <w:rsid w:val="008F36D2"/>
    <w:rsid w:val="008F57BA"/>
    <w:rsid w:val="008F6D61"/>
    <w:rsid w:val="009013D3"/>
    <w:rsid w:val="00901C4D"/>
    <w:rsid w:val="00912199"/>
    <w:rsid w:val="00914CB4"/>
    <w:rsid w:val="00921514"/>
    <w:rsid w:val="00927B0A"/>
    <w:rsid w:val="00930F7A"/>
    <w:rsid w:val="00931E4F"/>
    <w:rsid w:val="0093755F"/>
    <w:rsid w:val="00943600"/>
    <w:rsid w:val="00943976"/>
    <w:rsid w:val="00943E26"/>
    <w:rsid w:val="00950AC9"/>
    <w:rsid w:val="00951A03"/>
    <w:rsid w:val="00954185"/>
    <w:rsid w:val="009562FA"/>
    <w:rsid w:val="00963A96"/>
    <w:rsid w:val="009663B9"/>
    <w:rsid w:val="00967C7F"/>
    <w:rsid w:val="00972666"/>
    <w:rsid w:val="009736B1"/>
    <w:rsid w:val="00973BCC"/>
    <w:rsid w:val="00982522"/>
    <w:rsid w:val="009908E7"/>
    <w:rsid w:val="00995C96"/>
    <w:rsid w:val="009A1E66"/>
    <w:rsid w:val="009A5A43"/>
    <w:rsid w:val="009A5DE9"/>
    <w:rsid w:val="009A7525"/>
    <w:rsid w:val="009B0A6B"/>
    <w:rsid w:val="009B0AEB"/>
    <w:rsid w:val="009B61C1"/>
    <w:rsid w:val="009B68FB"/>
    <w:rsid w:val="009B690E"/>
    <w:rsid w:val="009C5505"/>
    <w:rsid w:val="009C6DE8"/>
    <w:rsid w:val="009D005B"/>
    <w:rsid w:val="009D47F3"/>
    <w:rsid w:val="009D726C"/>
    <w:rsid w:val="009E0597"/>
    <w:rsid w:val="009E0B06"/>
    <w:rsid w:val="009E52F4"/>
    <w:rsid w:val="009F037B"/>
    <w:rsid w:val="009F13C7"/>
    <w:rsid w:val="009F2ED2"/>
    <w:rsid w:val="009F552C"/>
    <w:rsid w:val="00A05221"/>
    <w:rsid w:val="00A13555"/>
    <w:rsid w:val="00A14C59"/>
    <w:rsid w:val="00A177BB"/>
    <w:rsid w:val="00A200D5"/>
    <w:rsid w:val="00A22C18"/>
    <w:rsid w:val="00A27041"/>
    <w:rsid w:val="00A31AB5"/>
    <w:rsid w:val="00A36AD1"/>
    <w:rsid w:val="00A46CF0"/>
    <w:rsid w:val="00A50BCC"/>
    <w:rsid w:val="00A5190A"/>
    <w:rsid w:val="00A54B54"/>
    <w:rsid w:val="00A60FBD"/>
    <w:rsid w:val="00A64CD1"/>
    <w:rsid w:val="00A66659"/>
    <w:rsid w:val="00A73ECD"/>
    <w:rsid w:val="00A7673B"/>
    <w:rsid w:val="00A76D11"/>
    <w:rsid w:val="00A770B6"/>
    <w:rsid w:val="00A77915"/>
    <w:rsid w:val="00A86200"/>
    <w:rsid w:val="00A931DA"/>
    <w:rsid w:val="00A94D3B"/>
    <w:rsid w:val="00AA004A"/>
    <w:rsid w:val="00AA666A"/>
    <w:rsid w:val="00AC4F04"/>
    <w:rsid w:val="00AD4197"/>
    <w:rsid w:val="00AE759B"/>
    <w:rsid w:val="00AF0B78"/>
    <w:rsid w:val="00AF1AF0"/>
    <w:rsid w:val="00AF2503"/>
    <w:rsid w:val="00AF79C3"/>
    <w:rsid w:val="00AF7D8A"/>
    <w:rsid w:val="00B034A7"/>
    <w:rsid w:val="00B04BA7"/>
    <w:rsid w:val="00B06485"/>
    <w:rsid w:val="00B06A3C"/>
    <w:rsid w:val="00B06DCC"/>
    <w:rsid w:val="00B23168"/>
    <w:rsid w:val="00B23176"/>
    <w:rsid w:val="00B30070"/>
    <w:rsid w:val="00B33123"/>
    <w:rsid w:val="00B35D49"/>
    <w:rsid w:val="00B40DF3"/>
    <w:rsid w:val="00B40FB2"/>
    <w:rsid w:val="00B50BF2"/>
    <w:rsid w:val="00B534A3"/>
    <w:rsid w:val="00B54BF6"/>
    <w:rsid w:val="00B55EEC"/>
    <w:rsid w:val="00B55F77"/>
    <w:rsid w:val="00B60DB8"/>
    <w:rsid w:val="00B64453"/>
    <w:rsid w:val="00B72A4C"/>
    <w:rsid w:val="00B76DA7"/>
    <w:rsid w:val="00B82CE5"/>
    <w:rsid w:val="00B82D2E"/>
    <w:rsid w:val="00B836FD"/>
    <w:rsid w:val="00B87B27"/>
    <w:rsid w:val="00B92CAF"/>
    <w:rsid w:val="00B9369D"/>
    <w:rsid w:val="00B94CB1"/>
    <w:rsid w:val="00B96962"/>
    <w:rsid w:val="00BA06FE"/>
    <w:rsid w:val="00BA353E"/>
    <w:rsid w:val="00BA3B7D"/>
    <w:rsid w:val="00BA46E6"/>
    <w:rsid w:val="00BB0B03"/>
    <w:rsid w:val="00BB279C"/>
    <w:rsid w:val="00BB5E19"/>
    <w:rsid w:val="00BB6075"/>
    <w:rsid w:val="00BC3E2C"/>
    <w:rsid w:val="00BE3761"/>
    <w:rsid w:val="00BE395E"/>
    <w:rsid w:val="00BE76A1"/>
    <w:rsid w:val="00BE77E2"/>
    <w:rsid w:val="00BF0D3D"/>
    <w:rsid w:val="00BF5C04"/>
    <w:rsid w:val="00C011E5"/>
    <w:rsid w:val="00C02F17"/>
    <w:rsid w:val="00C03B2F"/>
    <w:rsid w:val="00C07511"/>
    <w:rsid w:val="00C07D0D"/>
    <w:rsid w:val="00C108D3"/>
    <w:rsid w:val="00C10A1F"/>
    <w:rsid w:val="00C205A8"/>
    <w:rsid w:val="00C32697"/>
    <w:rsid w:val="00C34BCE"/>
    <w:rsid w:val="00C360BB"/>
    <w:rsid w:val="00C50259"/>
    <w:rsid w:val="00C50F37"/>
    <w:rsid w:val="00C535EA"/>
    <w:rsid w:val="00C53C60"/>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1DE4"/>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1441"/>
    <w:rsid w:val="00D43ECF"/>
    <w:rsid w:val="00D450BE"/>
    <w:rsid w:val="00D5012D"/>
    <w:rsid w:val="00D50482"/>
    <w:rsid w:val="00D55B52"/>
    <w:rsid w:val="00D56CD9"/>
    <w:rsid w:val="00D640E8"/>
    <w:rsid w:val="00D65880"/>
    <w:rsid w:val="00D70332"/>
    <w:rsid w:val="00D70489"/>
    <w:rsid w:val="00D72EFA"/>
    <w:rsid w:val="00D766D2"/>
    <w:rsid w:val="00D9194C"/>
    <w:rsid w:val="00D91C1E"/>
    <w:rsid w:val="00D97409"/>
    <w:rsid w:val="00D9771D"/>
    <w:rsid w:val="00DA13AA"/>
    <w:rsid w:val="00DA3048"/>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052C"/>
    <w:rsid w:val="00E5130D"/>
    <w:rsid w:val="00E54568"/>
    <w:rsid w:val="00E578A6"/>
    <w:rsid w:val="00E64215"/>
    <w:rsid w:val="00E66F16"/>
    <w:rsid w:val="00E714A3"/>
    <w:rsid w:val="00E7525A"/>
    <w:rsid w:val="00E82765"/>
    <w:rsid w:val="00E84D0F"/>
    <w:rsid w:val="00E87C18"/>
    <w:rsid w:val="00E87FB3"/>
    <w:rsid w:val="00E90E43"/>
    <w:rsid w:val="00E90F28"/>
    <w:rsid w:val="00E9126F"/>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5E0"/>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6A9C"/>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038/en" TargetMode="External"/><Relationship Id="rId18" Type="http://schemas.openxmlformats.org/officeDocument/2006/relationships/hyperlink" Target="https://www.itu.int/rec/R-REC-M.1903-1-201909-I/en"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itu.int/pub/R-REP-M.2477-201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pub/R-REP-M.2413-20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www.itu.int/rec/R-REC-M.1905-1-201909-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4B7EEC50-8097-4515-B94D-27401A671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4140</Words>
  <Characters>23602</Characters>
  <Application>Microsoft Office Word</Application>
  <DocSecurity>0</DocSecurity>
  <Lines>196</Lines>
  <Paragraphs>55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1	Introduction</vt:lpstr>
      <vt:lpstr>Abbreviations</vt:lpstr>
      <vt:lpstr>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 </vt:lpstr>
      <vt:lpstr>5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2022-06-13T16:30:00Z</dcterms:created>
  <dcterms:modified xsi:type="dcterms:W3CDTF">2022-06-13T16:32:00Z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