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E8DAEB5"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0D5384">
              <w:rPr>
                <w:rFonts w:ascii="Times New Roman" w:hAnsi="Times New Roman" w:cs="Times New Roman"/>
                <w:sz w:val="24"/>
                <w:szCs w:val="24"/>
              </w:rPr>
              <w:t>9</w:t>
            </w:r>
            <w:r>
              <w:rPr>
                <w:rFonts w:ascii="Times New Roman" w:hAnsi="Times New Roman" w:cs="Times New Roman"/>
                <w:sz w:val="24"/>
                <w:szCs w:val="24"/>
              </w:rPr>
              <w:t>/</w:t>
            </w:r>
            <w:del w:id="0" w:author="USA" w:date="2022-06-01T13:36:00Z">
              <w:r w:rsidRPr="008C7B20" w:rsidDel="00565BF1">
                <w:rPr>
                  <w:rFonts w:ascii="Times New Roman" w:hAnsi="Times New Roman" w:cs="Times New Roman"/>
                  <w:sz w:val="24"/>
                  <w:szCs w:val="24"/>
                  <w:highlight w:val="cyan"/>
                  <w:rPrChange w:id="1" w:author="USA" w:date="2022-06-01T16:17:00Z">
                    <w:rPr>
                      <w:rFonts w:ascii="Times New Roman" w:hAnsi="Times New Roman" w:cs="Times New Roman"/>
                      <w:sz w:val="24"/>
                      <w:szCs w:val="24"/>
                    </w:rPr>
                  </w:rPrChange>
                </w:rPr>
                <w:delText>XX</w:delText>
              </w:r>
            </w:del>
            <w:ins w:id="2" w:author="USA" w:date="2022-06-01T13:36:00Z">
              <w:r w:rsidR="00565BF1" w:rsidRPr="008C7B20">
                <w:rPr>
                  <w:rFonts w:ascii="Times New Roman" w:hAnsi="Times New Roman" w:cs="Times New Roman"/>
                  <w:sz w:val="24"/>
                  <w:szCs w:val="24"/>
                  <w:highlight w:val="cyan"/>
                  <w:rPrChange w:id="3" w:author="USA" w:date="2022-06-01T16:17:00Z">
                    <w:rPr>
                      <w:rFonts w:ascii="Times New Roman" w:hAnsi="Times New Roman" w:cs="Times New Roman"/>
                      <w:sz w:val="24"/>
                      <w:szCs w:val="24"/>
                    </w:rPr>
                  </w:rPrChange>
                </w:rPr>
                <w:t>14</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7FFD26E4"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0D5384">
              <w:rPr>
                <w:rFonts w:ascii="Times New Roman" w:hAnsi="Times New Roman" w:cs="Times New Roman"/>
                <w:bCs/>
                <w:sz w:val="24"/>
                <w:szCs w:val="24"/>
              </w:rPr>
              <w:t>531</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11; Annex 16</w:t>
            </w:r>
          </w:p>
        </w:tc>
        <w:tc>
          <w:tcPr>
            <w:tcW w:w="4930" w:type="dxa"/>
            <w:tcBorders>
              <w:top w:val="single" w:sz="4" w:space="0" w:color="auto"/>
              <w:left w:val="single" w:sz="4" w:space="0" w:color="auto"/>
              <w:bottom w:val="single" w:sz="4" w:space="0" w:color="auto"/>
              <w:right w:val="single" w:sz="4" w:space="0" w:color="auto"/>
            </w:tcBorders>
            <w:hideMark/>
          </w:tcPr>
          <w:p w14:paraId="585DE37B" w14:textId="28D4479D"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4" w:author="USA" w:date="2022-06-01T13:38:00Z">
              <w:r w:rsidR="000D5384" w:rsidRPr="008C7B20" w:rsidDel="00565BF1">
                <w:rPr>
                  <w:rFonts w:ascii="Times New Roman" w:hAnsi="Times New Roman" w:cs="Times New Roman"/>
                  <w:bCs/>
                  <w:sz w:val="24"/>
                  <w:szCs w:val="24"/>
                  <w:highlight w:val="cyan"/>
                  <w:rPrChange w:id="5" w:author="USA" w:date="2022-06-01T16:17:00Z">
                    <w:rPr>
                      <w:rFonts w:ascii="Times New Roman" w:hAnsi="Times New Roman" w:cs="Times New Roman"/>
                      <w:bCs/>
                      <w:sz w:val="24"/>
                      <w:szCs w:val="24"/>
                    </w:rPr>
                  </w:rPrChange>
                </w:rPr>
                <w:delText>27</w:delText>
              </w:r>
              <w:r w:rsidR="00141803" w:rsidRPr="008C7B20" w:rsidDel="00565BF1">
                <w:rPr>
                  <w:rFonts w:ascii="Times New Roman" w:hAnsi="Times New Roman" w:cs="Times New Roman"/>
                  <w:bCs/>
                  <w:sz w:val="24"/>
                  <w:szCs w:val="24"/>
                  <w:highlight w:val="cyan"/>
                  <w:rPrChange w:id="6" w:author="USA" w:date="2022-06-01T16:17:00Z">
                    <w:rPr>
                      <w:rFonts w:ascii="Times New Roman" w:hAnsi="Times New Roman" w:cs="Times New Roman"/>
                      <w:bCs/>
                      <w:sz w:val="24"/>
                      <w:szCs w:val="24"/>
                    </w:rPr>
                  </w:rPrChange>
                </w:rPr>
                <w:delText xml:space="preserve"> </w:delText>
              </w:r>
            </w:del>
            <w:ins w:id="7" w:author="USA" w:date="2022-06-01T13:38:00Z">
              <w:r w:rsidR="00565BF1" w:rsidRPr="008C7B20">
                <w:rPr>
                  <w:rFonts w:ascii="Times New Roman" w:hAnsi="Times New Roman" w:cs="Times New Roman"/>
                  <w:bCs/>
                  <w:sz w:val="24"/>
                  <w:szCs w:val="24"/>
                  <w:highlight w:val="cyan"/>
                  <w:rPrChange w:id="8" w:author="USA" w:date="2022-06-01T16:17:00Z">
                    <w:rPr>
                      <w:rFonts w:ascii="Times New Roman" w:hAnsi="Times New Roman" w:cs="Times New Roman"/>
                      <w:bCs/>
                      <w:sz w:val="24"/>
                      <w:szCs w:val="24"/>
                    </w:rPr>
                  </w:rPrChange>
                </w:rPr>
                <w:t xml:space="preserve">2 </w:t>
              </w:r>
            </w:ins>
            <w:del w:id="9" w:author="USA" w:date="2022-06-01T13:39:00Z">
              <w:r w:rsidR="000D5384" w:rsidRPr="008C7B20" w:rsidDel="00565BF1">
                <w:rPr>
                  <w:rFonts w:ascii="Times New Roman" w:hAnsi="Times New Roman" w:cs="Times New Roman"/>
                  <w:bCs/>
                  <w:sz w:val="24"/>
                  <w:szCs w:val="24"/>
                  <w:highlight w:val="cyan"/>
                  <w:rPrChange w:id="10" w:author="USA" w:date="2022-06-01T16:17:00Z">
                    <w:rPr>
                      <w:rFonts w:ascii="Times New Roman" w:hAnsi="Times New Roman" w:cs="Times New Roman"/>
                      <w:bCs/>
                      <w:sz w:val="24"/>
                      <w:szCs w:val="24"/>
                    </w:rPr>
                  </w:rPrChange>
                </w:rPr>
                <w:delText>April</w:delText>
              </w:r>
              <w:r w:rsidRPr="008C7B20" w:rsidDel="00565BF1">
                <w:rPr>
                  <w:rFonts w:ascii="Times New Roman" w:hAnsi="Times New Roman" w:cs="Times New Roman"/>
                  <w:sz w:val="24"/>
                  <w:szCs w:val="24"/>
                  <w:highlight w:val="cyan"/>
                  <w:rPrChange w:id="11" w:author="USA" w:date="2022-06-01T16:17:00Z">
                    <w:rPr>
                      <w:rFonts w:ascii="Times New Roman" w:hAnsi="Times New Roman" w:cs="Times New Roman"/>
                      <w:sz w:val="24"/>
                      <w:szCs w:val="24"/>
                    </w:rPr>
                  </w:rPrChange>
                </w:rPr>
                <w:delText xml:space="preserve"> </w:delText>
              </w:r>
            </w:del>
            <w:ins w:id="12" w:author="USA" w:date="2022-06-01T13:39:00Z">
              <w:r w:rsidR="00565BF1" w:rsidRPr="008C7B20">
                <w:rPr>
                  <w:rFonts w:ascii="Times New Roman" w:hAnsi="Times New Roman" w:cs="Times New Roman"/>
                  <w:bCs/>
                  <w:sz w:val="24"/>
                  <w:szCs w:val="24"/>
                  <w:highlight w:val="cyan"/>
                  <w:rPrChange w:id="13" w:author="USA" w:date="2022-06-01T16:17:00Z">
                    <w:rPr>
                      <w:rFonts w:ascii="Times New Roman" w:hAnsi="Times New Roman" w:cs="Times New Roman"/>
                      <w:bCs/>
                      <w:sz w:val="24"/>
                      <w:szCs w:val="24"/>
                    </w:rPr>
                  </w:rPrChange>
                </w:rPr>
                <w:t>June</w:t>
              </w:r>
              <w:r w:rsidR="00565BF1">
                <w:rPr>
                  <w:rFonts w:ascii="Times New Roman" w:hAnsi="Times New Roman" w:cs="Times New Roman"/>
                  <w:bCs/>
                  <w:sz w:val="24"/>
                  <w:szCs w:val="24"/>
                </w:rPr>
                <w:t xml:space="preserve"> </w:t>
              </w:r>
            </w:ins>
            <w:r>
              <w:rPr>
                <w:rFonts w:ascii="Times New Roman" w:hAnsi="Times New Roman" w:cs="Times New Roman"/>
                <w:sz w:val="24"/>
                <w:szCs w:val="24"/>
              </w:rPr>
              <w:t>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77777777"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984143E" w14:textId="2D0EAB7D" w:rsidR="00DC2262" w:rsidRPr="001670F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r w:rsidR="00C63675">
              <w:rPr>
                <w:rFonts w:ascii="Times New Roman" w:hAnsi="Times New Roman" w:cs="Times New Roman"/>
                <w:bCs/>
                <w:sz w:val="24"/>
                <w:szCs w:val="24"/>
              </w:rPr>
              <w:t xml:space="preserve"> </w:t>
            </w:r>
            <w:del w:id="14" w:author="USA" w:date="2022-06-01T13:36:00Z">
              <w:r w:rsidR="00C63675" w:rsidRPr="008C7B20" w:rsidDel="00565BF1">
                <w:rPr>
                  <w:rFonts w:ascii="Times New Roman" w:hAnsi="Times New Roman" w:cs="Times New Roman"/>
                  <w:bCs/>
                  <w:sz w:val="24"/>
                  <w:szCs w:val="24"/>
                  <w:highlight w:val="cyan"/>
                  <w:rPrChange w:id="15" w:author="USA" w:date="2022-06-01T16:17:00Z">
                    <w:rPr>
                      <w:rFonts w:ascii="Times New Roman" w:hAnsi="Times New Roman" w:cs="Times New Roman"/>
                      <w:bCs/>
                      <w:sz w:val="24"/>
                      <w:szCs w:val="24"/>
                    </w:rPr>
                  </w:rPrChange>
                </w:rPr>
                <w:delText>This contribution may also address the summary table contained in Annex 16, if appropriate.</w:delText>
              </w:r>
            </w:del>
            <w:ins w:id="16" w:author="USA" w:date="2022-06-01T16:43:00Z">
              <w:r w:rsidR="00F72449" w:rsidRPr="00F72449">
                <w:rPr>
                  <w:rFonts w:ascii="Times New Roman" w:hAnsi="Times New Roman" w:cs="Times New Roman"/>
                  <w:bCs/>
                  <w:sz w:val="24"/>
                  <w:szCs w:val="24"/>
                  <w:highlight w:val="cyan"/>
                  <w:rPrChange w:id="17" w:author="USA" w:date="2022-06-01T16:43:00Z">
                    <w:rPr>
                      <w:rFonts w:ascii="Times New Roman" w:hAnsi="Times New Roman" w:cs="Times New Roman"/>
                      <w:bCs/>
                      <w:sz w:val="24"/>
                      <w:szCs w:val="24"/>
                    </w:rPr>
                  </w:rPrChange>
                </w:rPr>
                <w:t>We are also proposing to elevate to Preliminary Draft Revision.</w:t>
              </w:r>
              <w:r w:rsidR="00F72449">
                <w:rPr>
                  <w:rFonts w:ascii="Times New Roman" w:hAnsi="Times New Roman" w:cs="Times New Roman"/>
                  <w:bCs/>
                  <w:sz w:val="24"/>
                  <w:szCs w:val="24"/>
                </w:rPr>
                <w:t xml:space="preserve"> </w:t>
              </w:r>
            </w:ins>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5738ADB" w:rsidR="00255C6A" w:rsidRDefault="00255C6A" w:rsidP="00141803">
      <w:pPr>
        <w:jc w:val="both"/>
      </w:pPr>
    </w:p>
    <w:p w14:paraId="6CD59376" w14:textId="5763D3ED" w:rsidR="00255C6A" w:rsidRDefault="00255C6A">
      <w:pPr>
        <w:spacing w:after="160" w:line="259" w:lineRule="auto"/>
        <w:jc w:val="left"/>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55C6A" w:rsidRPr="00094BC8" w14:paraId="45945873" w14:textId="77777777" w:rsidTr="008B0EFF">
        <w:trPr>
          <w:cantSplit/>
        </w:trPr>
        <w:tc>
          <w:tcPr>
            <w:tcW w:w="6487" w:type="dxa"/>
            <w:vAlign w:val="center"/>
            <w:hideMark/>
          </w:tcPr>
          <w:p w14:paraId="58870343"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094BC8">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E9502A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8" w:name="ditulogo"/>
            <w:bookmarkEnd w:id="18"/>
            <w:r w:rsidRPr="00094BC8">
              <w:rPr>
                <w:rFonts w:ascii="Times New Roman" w:eastAsia="Times New Roman" w:hAnsi="Times New Roman" w:cs="Times New Roman"/>
                <w:noProof/>
                <w:sz w:val="24"/>
                <w:szCs w:val="20"/>
                <w:lang w:val="en-GB" w:eastAsia="en-GB"/>
              </w:rPr>
              <w:drawing>
                <wp:inline distT="0" distB="0" distL="0" distR="0" wp14:anchorId="256F2FC4" wp14:editId="35883C75">
                  <wp:extent cx="762000" cy="762000"/>
                  <wp:effectExtent l="0" t="0" r="0" b="0"/>
                  <wp:docPr id="1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55C6A" w:rsidRPr="00094BC8" w14:paraId="1C990228" w14:textId="77777777" w:rsidTr="008B0EFF">
        <w:trPr>
          <w:cantSplit/>
        </w:trPr>
        <w:tc>
          <w:tcPr>
            <w:tcW w:w="6487" w:type="dxa"/>
            <w:tcBorders>
              <w:top w:val="nil"/>
              <w:left w:val="nil"/>
              <w:bottom w:val="single" w:sz="12" w:space="0" w:color="auto"/>
              <w:right w:val="nil"/>
            </w:tcBorders>
          </w:tcPr>
          <w:p w14:paraId="6712170E"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C0B67C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255C6A" w:rsidRPr="00094BC8" w14:paraId="0CCB867E" w14:textId="77777777" w:rsidTr="008B0EFF">
        <w:trPr>
          <w:cantSplit/>
        </w:trPr>
        <w:tc>
          <w:tcPr>
            <w:tcW w:w="6487" w:type="dxa"/>
            <w:tcBorders>
              <w:top w:val="single" w:sz="12" w:space="0" w:color="auto"/>
              <w:left w:val="nil"/>
              <w:bottom w:val="nil"/>
              <w:right w:val="nil"/>
            </w:tcBorders>
          </w:tcPr>
          <w:p w14:paraId="34F4693C"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1F75FF30"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255C6A" w:rsidRPr="00094BC8" w14:paraId="5A832E8A" w14:textId="77777777" w:rsidTr="008B0EFF">
        <w:trPr>
          <w:cantSplit/>
        </w:trPr>
        <w:tc>
          <w:tcPr>
            <w:tcW w:w="6487" w:type="dxa"/>
            <w:vMerge w:val="restart"/>
            <w:hideMark/>
          </w:tcPr>
          <w:p w14:paraId="76F35022" w14:textId="7777777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before="120" w:after="240" w:line="240" w:lineRule="auto"/>
              <w:jc w:val="left"/>
              <w:rPr>
                <w:rFonts w:ascii="Verdana" w:eastAsia="Times New Roman" w:hAnsi="Verdana" w:cs="Times New Roman"/>
                <w:sz w:val="20"/>
                <w:szCs w:val="20"/>
                <w:lang w:val="en-GB" w:eastAsia="zh-CN"/>
              </w:rPr>
            </w:pPr>
            <w:bookmarkStart w:id="19" w:name="recibido"/>
            <w:bookmarkStart w:id="20" w:name="dnum" w:colFirst="1" w:colLast="1"/>
            <w:bookmarkEnd w:id="19"/>
            <w:r w:rsidRPr="00094BC8">
              <w:rPr>
                <w:rFonts w:ascii="Verdana" w:eastAsia="Times New Roman" w:hAnsi="Verdana" w:cs="Times New Roman"/>
                <w:sz w:val="20"/>
                <w:szCs w:val="20"/>
                <w:lang w:val="en-GB" w:eastAsia="zh-CN"/>
              </w:rPr>
              <w:t>Received:</w:t>
            </w:r>
          </w:p>
          <w:p w14:paraId="6F5629AD" w14:textId="72906A37" w:rsidR="00255C6A" w:rsidRPr="00094BC8" w:rsidRDefault="00255C6A" w:rsidP="008B0EFF">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094BC8">
              <w:rPr>
                <w:rFonts w:ascii="Verdana" w:eastAsia="Times New Roman" w:hAnsi="Verdana" w:cs="Times New Roman"/>
                <w:sz w:val="20"/>
                <w:szCs w:val="20"/>
                <w:lang w:val="en-GB" w:eastAsia="zh-CN"/>
              </w:rPr>
              <w:t xml:space="preserve">Source: </w:t>
            </w:r>
            <w:r w:rsidRPr="00094BC8">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531</w:t>
            </w:r>
            <w:r w:rsidRPr="00094BC8">
              <w:rPr>
                <w:rFonts w:ascii="Verdana" w:eastAsia="Times New Roman" w:hAnsi="Verdana" w:cs="Times New Roman"/>
                <w:sz w:val="20"/>
                <w:szCs w:val="20"/>
                <w:lang w:val="en-GB" w:eastAsia="zh-CN"/>
              </w:rPr>
              <w:t xml:space="preserve"> (Annex</w:t>
            </w:r>
            <w:r>
              <w:rPr>
                <w:rFonts w:ascii="Verdana" w:eastAsia="Times New Roman" w:hAnsi="Verdana" w:cs="Times New Roman"/>
                <w:sz w:val="20"/>
                <w:szCs w:val="20"/>
                <w:lang w:val="en-GB" w:eastAsia="zh-CN"/>
              </w:rPr>
              <w:t>es</w:t>
            </w:r>
            <w:r w:rsidRPr="00094BC8">
              <w:rPr>
                <w:rFonts w:ascii="Verdana" w:eastAsia="Times New Roman" w:hAnsi="Verdana" w:cs="Times New Roman"/>
                <w:sz w:val="20"/>
                <w:szCs w:val="20"/>
                <w:lang w:val="en-GB" w:eastAsia="zh-CN"/>
              </w:rPr>
              <w:t xml:space="preserve"> </w:t>
            </w:r>
            <w:r>
              <w:rPr>
                <w:rFonts w:ascii="Verdana" w:eastAsia="Times New Roman" w:hAnsi="Verdana" w:cs="Times New Roman"/>
                <w:sz w:val="20"/>
                <w:szCs w:val="20"/>
                <w:lang w:val="en-GB" w:eastAsia="zh-CN"/>
              </w:rPr>
              <w:t>11 and 16</w:t>
            </w:r>
            <w:r w:rsidRPr="00094BC8">
              <w:rPr>
                <w:rFonts w:ascii="Verdana" w:eastAsia="Times New Roman" w:hAnsi="Verdana" w:cs="Times New Roman"/>
                <w:sz w:val="20"/>
                <w:szCs w:val="20"/>
                <w:lang w:val="en-GB" w:eastAsia="zh-CN"/>
              </w:rPr>
              <w:t>)</w:t>
            </w:r>
          </w:p>
        </w:tc>
        <w:tc>
          <w:tcPr>
            <w:tcW w:w="3402" w:type="dxa"/>
            <w:hideMark/>
          </w:tcPr>
          <w:p w14:paraId="5789BF77"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094BC8">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-E</w:t>
            </w:r>
          </w:p>
        </w:tc>
      </w:tr>
      <w:tr w:rsidR="00255C6A" w:rsidRPr="00094BC8" w14:paraId="22F7B314" w14:textId="77777777" w:rsidTr="008B0EFF">
        <w:trPr>
          <w:cantSplit/>
        </w:trPr>
        <w:tc>
          <w:tcPr>
            <w:tcW w:w="9889" w:type="dxa"/>
            <w:vMerge/>
            <w:vAlign w:val="center"/>
            <w:hideMark/>
          </w:tcPr>
          <w:p w14:paraId="759D5D10"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1" w:name="ddate" w:colFirst="1" w:colLast="1"/>
            <w:bookmarkEnd w:id="20"/>
          </w:p>
        </w:tc>
        <w:tc>
          <w:tcPr>
            <w:tcW w:w="3402" w:type="dxa"/>
            <w:hideMark/>
          </w:tcPr>
          <w:p w14:paraId="31083576" w14:textId="165D9B9D"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094BC8">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July</w:t>
            </w:r>
            <w:r w:rsidRPr="00094BC8">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255C6A" w:rsidRPr="00094BC8" w14:paraId="72C1F6E6" w14:textId="77777777" w:rsidTr="008B0EFF">
        <w:trPr>
          <w:cantSplit/>
        </w:trPr>
        <w:tc>
          <w:tcPr>
            <w:tcW w:w="9889" w:type="dxa"/>
            <w:vMerge/>
            <w:vAlign w:val="center"/>
            <w:hideMark/>
          </w:tcPr>
          <w:p w14:paraId="139DDD7C" w14:textId="77777777" w:rsidR="00255C6A" w:rsidRPr="00094BC8" w:rsidRDefault="00255C6A" w:rsidP="008B0EFF">
            <w:pPr>
              <w:spacing w:line="240" w:lineRule="auto"/>
              <w:jc w:val="left"/>
              <w:rPr>
                <w:rFonts w:ascii="Verdana" w:eastAsia="Times New Roman" w:hAnsi="Verdana" w:cs="Times New Roman"/>
                <w:sz w:val="20"/>
                <w:szCs w:val="20"/>
                <w:lang w:val="en-GB" w:eastAsia="zh-CN"/>
              </w:rPr>
            </w:pPr>
            <w:bookmarkStart w:id="22" w:name="dorlang" w:colFirst="1" w:colLast="1"/>
            <w:bookmarkEnd w:id="21"/>
          </w:p>
        </w:tc>
        <w:tc>
          <w:tcPr>
            <w:tcW w:w="3402" w:type="dxa"/>
            <w:hideMark/>
          </w:tcPr>
          <w:p w14:paraId="2A46A202" w14:textId="77777777" w:rsidR="00255C6A" w:rsidRPr="00094BC8" w:rsidRDefault="00255C6A" w:rsidP="008B0EFF">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094BC8">
              <w:rPr>
                <w:rFonts w:ascii="Verdana" w:eastAsia="SimSun" w:hAnsi="Verdana" w:cs="Times New Roman"/>
                <w:b/>
                <w:sz w:val="20"/>
                <w:szCs w:val="20"/>
                <w:lang w:val="en-GB" w:eastAsia="zh-CN"/>
              </w:rPr>
              <w:t>English only</w:t>
            </w:r>
          </w:p>
        </w:tc>
      </w:tr>
      <w:bookmarkEnd w:id="22"/>
      <w:tr w:rsidR="00255C6A" w:rsidRPr="00094BC8" w14:paraId="5A45AFE6" w14:textId="77777777" w:rsidTr="008B0EFF">
        <w:trPr>
          <w:cantSplit/>
        </w:trPr>
        <w:tc>
          <w:tcPr>
            <w:tcW w:w="9889" w:type="dxa"/>
            <w:gridSpan w:val="2"/>
            <w:hideMark/>
          </w:tcPr>
          <w:p w14:paraId="1629BD09" w14:textId="77777777" w:rsidR="00255C6A" w:rsidRPr="00094BC8" w:rsidRDefault="00255C6A" w:rsidP="008B0EFF">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r w:rsidRPr="00094BC8">
              <w:rPr>
                <w:rFonts w:ascii="Times New Roman" w:eastAsia="Times New Roman" w:hAnsi="Times New Roman" w:cs="Times New Roman"/>
                <w:b/>
                <w:sz w:val="28"/>
                <w:szCs w:val="20"/>
                <w:lang w:val="en-GB" w:eastAsia="zh-CN"/>
              </w:rPr>
              <w:t>United States of America</w:t>
            </w:r>
          </w:p>
        </w:tc>
      </w:tr>
      <w:tr w:rsidR="00255C6A" w:rsidRPr="00094BC8" w14:paraId="68CAFF5D" w14:textId="77777777" w:rsidTr="008B0EFF">
        <w:trPr>
          <w:cantSplit/>
        </w:trPr>
        <w:tc>
          <w:tcPr>
            <w:tcW w:w="9889" w:type="dxa"/>
            <w:gridSpan w:val="2"/>
            <w:hideMark/>
          </w:tcPr>
          <w:p w14:paraId="3E79FC25" w14:textId="77777777" w:rsidR="00255C6A" w:rsidRPr="00094BC8" w:rsidRDefault="00255C6A" w:rsidP="008B0EF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3" w:name="_Hlk88463204"/>
            <w:r w:rsidRPr="00094BC8">
              <w:rPr>
                <w:rFonts w:ascii="Times New Roman" w:eastAsia="Times New Roman" w:hAnsi="Times New Roman" w:cs="Times New Roman"/>
                <w:caps/>
                <w:sz w:val="28"/>
                <w:szCs w:val="20"/>
                <w:lang w:val="en-GB" w:eastAsia="zh-CN"/>
              </w:rPr>
              <w:t>Working document for a Preliminary draft revision to Recommendation itu-r M.2116-0</w:t>
            </w:r>
            <w:bookmarkEnd w:id="23"/>
          </w:p>
        </w:tc>
      </w:tr>
      <w:tr w:rsidR="00255C6A" w:rsidRPr="00094BC8" w14:paraId="59BBE9D9" w14:textId="77777777" w:rsidTr="008B0EFF">
        <w:trPr>
          <w:cantSplit/>
        </w:trPr>
        <w:tc>
          <w:tcPr>
            <w:tcW w:w="9889" w:type="dxa"/>
            <w:gridSpan w:val="2"/>
            <w:hideMark/>
          </w:tcPr>
          <w:p w14:paraId="4EB39084" w14:textId="77777777" w:rsidR="00255C6A" w:rsidRPr="00094BC8" w:rsidRDefault="00255C6A" w:rsidP="008B0EFF">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4" w:name="_Hlk88463212"/>
            <w:bookmarkStart w:id="25" w:name="dtitle1"/>
            <w:r w:rsidRPr="00094BC8">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bookmarkEnd w:id="24"/>
          </w:p>
        </w:tc>
      </w:tr>
    </w:tbl>
    <w:p w14:paraId="19071821"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26" w:name="dbreak"/>
      <w:bookmarkEnd w:id="25"/>
      <w:bookmarkEnd w:id="26"/>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40356BDA" w14:textId="47D29105"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C775712" w14:textId="77777777" w:rsidR="00255C6A" w:rsidRPr="00094BC8" w:rsidRDefault="00255C6A" w:rsidP="00255C6A">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69543550" w14:textId="449BFCE4" w:rsidR="00255C6A"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27" w:author="USA" w:date="2022-06-01T16:44:00Z"/>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working document for a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United States </w:t>
      </w:r>
      <w:r w:rsidR="00D91761">
        <w:rPr>
          <w:rFonts w:ascii="Times New Roman" w:eastAsia="Times New Roman" w:hAnsi="Times New Roman" w:cs="Times New Roman"/>
          <w:sz w:val="24"/>
          <w:szCs w:val="20"/>
          <w:lang w:val="en-GB" w:eastAsia="zh-CN"/>
        </w:rPr>
        <w:t xml:space="preserve">also </w:t>
      </w:r>
      <w:r>
        <w:rPr>
          <w:rFonts w:ascii="Times New Roman" w:eastAsia="Times New Roman" w:hAnsi="Times New Roman" w:cs="Times New Roman"/>
          <w:sz w:val="24"/>
          <w:szCs w:val="20"/>
          <w:lang w:val="en-GB" w:eastAsia="zh-CN"/>
        </w:rPr>
        <w:t xml:space="preserve">proposes the following edits and comments to the table of open issues </w:t>
      </w:r>
      <w:r w:rsidR="00D91761">
        <w:rPr>
          <w:rFonts w:ascii="Times New Roman" w:eastAsia="Times New Roman" w:hAnsi="Times New Roman" w:cs="Times New Roman"/>
          <w:sz w:val="24"/>
          <w:szCs w:val="20"/>
          <w:lang w:val="en-GB" w:eastAsia="zh-CN"/>
        </w:rPr>
        <w:t xml:space="preserve">contained in 5B/531 Annex 16 which are contained in Attachment 2. The </w:t>
      </w:r>
      <w:r>
        <w:rPr>
          <w:rFonts w:ascii="Times New Roman" w:eastAsia="Times New Roman" w:hAnsi="Times New Roman" w:cs="Times New Roman"/>
          <w:sz w:val="24"/>
          <w:szCs w:val="20"/>
          <w:lang w:val="en-GB" w:eastAsia="zh-CN"/>
        </w:rPr>
        <w:t xml:space="preserve">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2F419730" w14:textId="25A1DF4F" w:rsidR="00F72449" w:rsidRPr="00094BC8" w:rsidRDefault="00F72449"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28" w:author="USA" w:date="2022-06-01T16:44:00Z">
        <w:r w:rsidRPr="00F72449">
          <w:rPr>
            <w:rFonts w:ascii="Times New Roman" w:eastAsia="Times New Roman" w:hAnsi="Times New Roman" w:cs="Times New Roman"/>
            <w:sz w:val="24"/>
            <w:szCs w:val="20"/>
            <w:highlight w:val="cyan"/>
            <w:lang w:val="en-GB" w:eastAsia="zh-CN"/>
            <w:rPrChange w:id="29" w:author="USA" w:date="2022-06-01T16:45:00Z">
              <w:rPr>
                <w:rFonts w:ascii="Times New Roman" w:eastAsia="Times New Roman" w:hAnsi="Times New Roman" w:cs="Times New Roman"/>
                <w:sz w:val="24"/>
                <w:szCs w:val="20"/>
                <w:lang w:val="en-GB" w:eastAsia="zh-CN"/>
              </w:rPr>
            </w:rPrChange>
          </w:rPr>
          <w:t>The United States is also proposing to elevate the status of this document to Preliminary Draft Revision</w:t>
        </w:r>
      </w:ins>
      <w:ins w:id="30" w:author="USA" w:date="2022-06-01T16:45:00Z">
        <w:r w:rsidRPr="00F72449">
          <w:rPr>
            <w:rFonts w:ascii="Times New Roman" w:eastAsia="Times New Roman" w:hAnsi="Times New Roman" w:cs="Times New Roman"/>
            <w:sz w:val="24"/>
            <w:szCs w:val="20"/>
            <w:highlight w:val="cyan"/>
            <w:lang w:val="en-GB" w:eastAsia="zh-CN"/>
            <w:rPrChange w:id="31" w:author="USA" w:date="2022-06-01T16:45:00Z">
              <w:rPr>
                <w:rFonts w:ascii="Times New Roman" w:eastAsia="Times New Roman" w:hAnsi="Times New Roman" w:cs="Times New Roman"/>
                <w:sz w:val="24"/>
                <w:szCs w:val="20"/>
                <w:lang w:val="en-GB" w:eastAsia="zh-CN"/>
              </w:rPr>
            </w:rPrChange>
          </w:rPr>
          <w:t>.</w:t>
        </w:r>
      </w:ins>
    </w:p>
    <w:p w14:paraId="5E8E2DDB" w14:textId="5858E541" w:rsidR="00255C6A" w:rsidRPr="00094BC8" w:rsidRDefault="00255C6A" w:rsidP="00255C6A">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094BC8">
        <w:rPr>
          <w:rFonts w:ascii="Times New Roman" w:eastAsia="MS Mincho" w:hAnsi="Times New Roman" w:cs="Times New Roman"/>
          <w:b/>
          <w:bCs/>
          <w:sz w:val="24"/>
          <w:szCs w:val="20"/>
          <w:lang w:val="en-GB" w:eastAsia="zh-CN"/>
        </w:rPr>
        <w:t>Attachment:</w:t>
      </w:r>
      <w:r w:rsidRPr="00094BC8">
        <w:rPr>
          <w:rFonts w:ascii="Times New Roman" w:eastAsia="MS Mincho" w:hAnsi="Times New Roman" w:cs="Times New Roman"/>
          <w:sz w:val="24"/>
          <w:szCs w:val="20"/>
          <w:lang w:val="en-GB" w:eastAsia="zh-CN"/>
        </w:rPr>
        <w:t xml:space="preserve"> </w:t>
      </w:r>
      <w:r w:rsidRPr="00094BC8">
        <w:rPr>
          <w:rFonts w:ascii="Times New Roman" w:eastAsia="MS Mincho" w:hAnsi="Times New Roman" w:cs="Times New Roman"/>
          <w:sz w:val="24"/>
          <w:szCs w:val="20"/>
          <w:lang w:val="en-GB" w:eastAsia="zh-CN"/>
        </w:rPr>
        <w:tab/>
      </w:r>
      <w:r w:rsidR="00D91761">
        <w:rPr>
          <w:rFonts w:ascii="Times New Roman" w:eastAsia="MS Mincho" w:hAnsi="Times New Roman" w:cs="Times New Roman"/>
          <w:sz w:val="24"/>
          <w:szCs w:val="20"/>
          <w:lang w:val="en-GB" w:eastAsia="zh-CN"/>
        </w:rPr>
        <w:t>2</w:t>
      </w:r>
    </w:p>
    <w:p w14:paraId="0F8204B3" w14:textId="77777777" w:rsidR="00255C6A" w:rsidRPr="00094BC8" w:rsidRDefault="00255C6A" w:rsidP="00255C6A">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8"/>
          <w:szCs w:val="24"/>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942DF" w:rsidRPr="00D942DF" w14:paraId="66668A96" w14:textId="77777777" w:rsidTr="008B0EFF">
        <w:trPr>
          <w:cantSplit/>
        </w:trPr>
        <w:tc>
          <w:tcPr>
            <w:tcW w:w="9889" w:type="dxa"/>
          </w:tcPr>
          <w:p w14:paraId="5E61BB97" w14:textId="77777777" w:rsidR="00D942DF" w:rsidRPr="00D942DF" w:rsidRDefault="00D942DF" w:rsidP="00D942DF">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32" w:name="dsource" w:colFirst="0" w:colLast="0"/>
            <w:r w:rsidRPr="00D942DF">
              <w:rPr>
                <w:rFonts w:ascii="Times New Roman" w:eastAsia="Times New Roman" w:hAnsi="Times New Roman" w:cs="Times New Roman"/>
                <w:b/>
                <w:bCs/>
                <w:sz w:val="28"/>
                <w:szCs w:val="20"/>
                <w:lang w:val="en-GB"/>
              </w:rPr>
              <w:lastRenderedPageBreak/>
              <w:t>Annex 11 to the Working Party 5B Chairman's Report</w:t>
            </w:r>
          </w:p>
        </w:tc>
      </w:tr>
      <w:tr w:rsidR="00D942DF" w:rsidRPr="00D942DF" w14:paraId="48D389A2" w14:textId="77777777" w:rsidTr="008B0EFF">
        <w:trPr>
          <w:cantSplit/>
        </w:trPr>
        <w:tc>
          <w:tcPr>
            <w:tcW w:w="9889" w:type="dxa"/>
          </w:tcPr>
          <w:p w14:paraId="06DF8A91" w14:textId="7DAFF9C7" w:rsidR="00D942DF" w:rsidRPr="00D942DF" w:rsidRDefault="00D942DF" w:rsidP="00D942DF">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3" w:name="drec" w:colFirst="0" w:colLast="0"/>
            <w:bookmarkEnd w:id="32"/>
            <w:del w:id="34" w:author="USA" w:date="2022-06-01T16:45:00Z">
              <w:r w:rsidRPr="00F72449" w:rsidDel="00F72449">
                <w:rPr>
                  <w:rFonts w:ascii="Times New Roman" w:eastAsia="Times New Roman" w:hAnsi="Times New Roman" w:cs="Times New Roman"/>
                  <w:sz w:val="28"/>
                  <w:szCs w:val="20"/>
                  <w:highlight w:val="cyan"/>
                  <w:lang w:val="en-GB"/>
                  <w:rPrChange w:id="35" w:author="USA" w:date="2022-06-01T16:45:00Z">
                    <w:rPr>
                      <w:rFonts w:ascii="Times New Roman" w:eastAsia="Times New Roman" w:hAnsi="Times New Roman" w:cs="Times New Roman"/>
                      <w:sz w:val="28"/>
                      <w:szCs w:val="20"/>
                      <w:lang w:val="en-GB"/>
                    </w:rPr>
                  </w:rPrChange>
                </w:rPr>
                <w:delText>WORKING DOCUMENT TOWARDS A</w:delText>
              </w:r>
              <w:r w:rsidRPr="00D942DF" w:rsidDel="00F72449">
                <w:rPr>
                  <w:rFonts w:ascii="Times New Roman" w:eastAsia="Times New Roman" w:hAnsi="Times New Roman" w:cs="Times New Roman"/>
                  <w:caps/>
                  <w:sz w:val="28"/>
                  <w:szCs w:val="20"/>
                  <w:lang w:val="en-GB"/>
                </w:rPr>
                <w:delText xml:space="preserve"> </w:delText>
              </w:r>
            </w:del>
            <w:r w:rsidRPr="00D942DF">
              <w:rPr>
                <w:rFonts w:ascii="Times New Roman" w:eastAsia="Times New Roman" w:hAnsi="Times New Roman" w:cs="Times New Roman"/>
                <w:caps/>
                <w:sz w:val="28"/>
                <w:szCs w:val="20"/>
                <w:lang w:val="en-GB"/>
              </w:rPr>
              <w:t>PRELIMINARY DRAFT REVISION TO RECOMMENDATION ITU-R M.2116-0</w:t>
            </w:r>
          </w:p>
        </w:tc>
      </w:tr>
      <w:bookmarkEnd w:id="33"/>
      <w:tr w:rsidR="00D942DF" w:rsidRPr="00D942DF" w14:paraId="0B888A03" w14:textId="77777777" w:rsidTr="008B0EFF">
        <w:trPr>
          <w:cantSplit/>
        </w:trPr>
        <w:tc>
          <w:tcPr>
            <w:tcW w:w="9889" w:type="dxa"/>
          </w:tcPr>
          <w:p w14:paraId="7653E51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eastAsia="zh-CN"/>
              </w:rPr>
            </w:pPr>
            <w:r w:rsidRPr="00D942DF">
              <w:rPr>
                <w:rFonts w:ascii="Times New Roman Bold" w:eastAsia="Times New Roman" w:hAnsi="Times New Roman Bold" w:cs="Times New Roman"/>
                <w:b/>
                <w:sz w:val="28"/>
                <w:szCs w:val="20"/>
                <w:lang w:val="en-GB"/>
              </w:rPr>
              <w:t xml:space="preserve">Technical </w:t>
            </w:r>
            <w:ins w:id="36" w:author="John Mettrop" w:date="2022-04-11T10:51:00Z">
              <w:r w:rsidRPr="00D942DF">
                <w:rPr>
                  <w:rFonts w:ascii="Times New Roman Bold" w:eastAsia="Times New Roman" w:hAnsi="Times New Roman Bold" w:cs="Times New Roman"/>
                  <w:b/>
                  <w:sz w:val="28"/>
                  <w:szCs w:val="20"/>
                  <w:lang w:val="en-GB"/>
                </w:rPr>
                <w:t xml:space="preserve">and operational </w:t>
              </w:r>
            </w:ins>
            <w:r w:rsidRPr="00D942DF">
              <w:rPr>
                <w:rFonts w:ascii="Times New Roman Bold" w:eastAsia="Times New Roman" w:hAnsi="Times New Roman Bold" w:cs="Times New Roman"/>
                <w:b/>
                <w:sz w:val="28"/>
                <w:szCs w:val="20"/>
                <w:lang w:val="en-GB"/>
              </w:rPr>
              <w:t xml:space="preserve">characteristics and protection criteria for </w:t>
            </w:r>
            <w:del w:id="37" w:author="John Mettrop" w:date="2021-12-21T06:58:00Z">
              <w:r w:rsidRPr="00D942DF" w:rsidDel="00961DE0">
                <w:rPr>
                  <w:rFonts w:ascii="Times New Roman Bold" w:eastAsia="Times New Roman" w:hAnsi="Times New Roman Bold" w:cs="Times New Roman"/>
                  <w:b/>
                  <w:sz w:val="28"/>
                  <w:szCs w:val="20"/>
                  <w:lang w:val="en-GB"/>
                </w:rPr>
                <w:delText xml:space="preserve">the </w:delText>
              </w:r>
            </w:del>
            <w:ins w:id="38" w:author="John Mettrop" w:date="2021-12-21T06:58:00Z">
              <w:r w:rsidRPr="00D942DF">
                <w:rPr>
                  <w:rFonts w:ascii="Times New Roman Bold" w:eastAsia="Times New Roman" w:hAnsi="Times New Roman Bold" w:cs="Times New Roman"/>
                  <w:b/>
                  <w:sz w:val="28"/>
                  <w:szCs w:val="20"/>
                  <w:lang w:val="en-GB"/>
                </w:rPr>
                <w:t xml:space="preserve">systems operating in the </w:t>
              </w:r>
            </w:ins>
            <w:r w:rsidRPr="00D942DF">
              <w:rPr>
                <w:rFonts w:ascii="Times New Roman Bold" w:eastAsia="Times New Roman" w:hAnsi="Times New Roman Bold" w:cs="Times New Roman"/>
                <w:b/>
                <w:sz w:val="28"/>
                <w:szCs w:val="20"/>
                <w:lang w:val="en-GB"/>
              </w:rPr>
              <w:t xml:space="preserve">aeronautical mobile service </w:t>
            </w:r>
            <w:ins w:id="39" w:author="John Mettrop" w:date="2021-12-21T06:58:00Z">
              <w:r w:rsidRPr="00D942DF">
                <w:rPr>
                  <w:rFonts w:ascii="Times New Roman Bold" w:eastAsia="Times New Roman" w:hAnsi="Times New Roman Bold" w:cs="Times New Roman"/>
                  <w:b/>
                  <w:sz w:val="28"/>
                  <w:szCs w:val="20"/>
                  <w:lang w:val="en-GB"/>
                </w:rPr>
                <w:t xml:space="preserve">and maritime mobile service </w:t>
              </w:r>
            </w:ins>
            <w:del w:id="40" w:author="John Mettrop" w:date="2021-12-21T06:58:00Z">
              <w:r w:rsidRPr="00D942DF" w:rsidDel="00961DE0">
                <w:rPr>
                  <w:rFonts w:ascii="Times New Roman Bold" w:eastAsia="Times New Roman" w:hAnsi="Times New Roman Bold" w:cs="Times New Roman"/>
                  <w:b/>
                  <w:sz w:val="28"/>
                  <w:szCs w:val="20"/>
                  <w:lang w:val="en-GB"/>
                </w:rPr>
                <w:delText>sys</w:delText>
              </w:r>
            </w:del>
            <w:del w:id="41" w:author="John Mettrop" w:date="2021-12-21T06:59:00Z">
              <w:r w:rsidRPr="00D942DF" w:rsidDel="00961DE0">
                <w:rPr>
                  <w:rFonts w:ascii="Times New Roman Bold" w:eastAsia="Times New Roman" w:hAnsi="Times New Roman Bold" w:cs="Times New Roman"/>
                  <w:b/>
                  <w:sz w:val="28"/>
                  <w:szCs w:val="20"/>
                  <w:lang w:val="en-GB"/>
                </w:rPr>
                <w:delText>tems operating</w:delText>
              </w:r>
            </w:del>
            <w:r w:rsidRPr="00D942DF">
              <w:rPr>
                <w:rFonts w:ascii="Times New Roman Bold" w:eastAsia="Times New Roman" w:hAnsi="Times New Roman Bold" w:cs="Times New Roman"/>
                <w:b/>
                <w:sz w:val="28"/>
                <w:szCs w:val="20"/>
                <w:lang w:val="en-GB"/>
              </w:rPr>
              <w:t xml:space="preserve"> within the 4 400-4 990 MHz frequency range</w:t>
            </w:r>
          </w:p>
        </w:tc>
      </w:tr>
    </w:tbl>
    <w:p w14:paraId="102342E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rPr>
          <w:rFonts w:ascii="Times New Roman" w:eastAsia="Times New Roman" w:hAnsi="Times New Roman" w:cs="Times New Roman"/>
          <w:szCs w:val="20"/>
          <w:lang w:val="en-GB"/>
        </w:rPr>
      </w:pPr>
      <w:r w:rsidRPr="00D942DF">
        <w:rPr>
          <w:rFonts w:ascii="Times New Roman" w:eastAsia="Times New Roman" w:hAnsi="Times New Roman" w:cs="Times New Roman"/>
          <w:szCs w:val="20"/>
          <w:lang w:val="en-GB"/>
        </w:rPr>
        <w:t>(2018</w:t>
      </w:r>
      <w:ins w:id="42" w:author="John Mettrop" w:date="2021-12-21T06:59:00Z">
        <w:r w:rsidRPr="00D942DF">
          <w:rPr>
            <w:rFonts w:ascii="Times New Roman" w:eastAsia="Times New Roman" w:hAnsi="Times New Roman" w:cs="Times New Roman"/>
            <w:szCs w:val="20"/>
            <w:lang w:val="en-GB"/>
          </w:rPr>
          <w:t>-20XX</w:t>
        </w:r>
      </w:ins>
      <w:r w:rsidRPr="00D942DF">
        <w:rPr>
          <w:rFonts w:ascii="Times New Roman" w:eastAsia="Times New Roman" w:hAnsi="Times New Roman" w:cs="Times New Roman"/>
          <w:szCs w:val="20"/>
          <w:lang w:val="en-GB"/>
        </w:rPr>
        <w:t>)</w:t>
      </w:r>
    </w:p>
    <w:p w14:paraId="33C93E2D"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3" w:author="John Mettrop" w:date="2022-04-08T20:01:00Z"/>
          <w:rFonts w:ascii="Times New Roman" w:eastAsia="Times New Roman" w:hAnsi="Times New Roman" w:cs="Times New Roman"/>
          <w:i/>
          <w:iCs/>
          <w:color w:val="FF0000"/>
          <w:sz w:val="24"/>
          <w:szCs w:val="20"/>
          <w:lang w:val="en-GB"/>
        </w:rPr>
      </w:pPr>
      <w:ins w:id="44" w:author="John Mettrop" w:date="2022-04-08T20:01:00Z">
        <w:r w:rsidRPr="00D942DF">
          <w:rPr>
            <w:rFonts w:ascii="Times New Roman" w:eastAsia="Times New Roman" w:hAnsi="Times New Roman" w:cs="Times New Roman"/>
            <w:i/>
            <w:iCs/>
            <w:color w:val="FF0000"/>
            <w:sz w:val="24"/>
            <w:szCs w:val="20"/>
            <w:lang w:val="en-GB"/>
          </w:rPr>
          <w:t>Summary of revision</w:t>
        </w:r>
      </w:ins>
    </w:p>
    <w:p w14:paraId="4A632408"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5" w:author="John Mettrop" w:date="2022-04-08T20:01:00Z"/>
          <w:rFonts w:ascii="Times New Roman" w:eastAsia="Times New Roman" w:hAnsi="Times New Roman" w:cs="Times New Roman"/>
          <w:i/>
          <w:iCs/>
          <w:color w:val="FF0000"/>
          <w:sz w:val="24"/>
          <w:szCs w:val="20"/>
          <w:lang w:val="en-GB"/>
        </w:rPr>
      </w:pPr>
      <w:ins w:id="46" w:author="John Mettrop" w:date="2022-04-08T20:01:00Z">
        <w:r w:rsidRPr="00D942DF">
          <w:rPr>
            <w:rFonts w:ascii="Times New Roman" w:eastAsia="Times New Roman" w:hAnsi="Times New Roman" w:cs="Times New Roman"/>
            <w:i/>
            <w:iCs/>
            <w:color w:val="FF0000"/>
            <w:sz w:val="24"/>
            <w:szCs w:val="20"/>
            <w:lang w:val="en-GB"/>
          </w:rPr>
          <w:t>TBD</w:t>
        </w:r>
      </w:ins>
    </w:p>
    <w:p w14:paraId="586A1F05" w14:textId="77777777" w:rsidR="00D942DF" w:rsidRPr="00D942DF" w:rsidRDefault="00D942DF" w:rsidP="00D942DF">
      <w:pPr>
        <w:tabs>
          <w:tab w:val="left" w:pos="1134"/>
          <w:tab w:val="left" w:pos="1871"/>
          <w:tab w:val="left" w:pos="2268"/>
        </w:tabs>
        <w:overflowPunct w:val="0"/>
        <w:autoSpaceDE w:val="0"/>
        <w:autoSpaceDN w:val="0"/>
        <w:adjustRightInd w:val="0"/>
        <w:spacing w:before="240" w:after="240" w:line="240" w:lineRule="auto"/>
        <w:jc w:val="both"/>
        <w:textAlignment w:val="baseline"/>
        <w:rPr>
          <w:ins w:id="47" w:author="John Mettrop" w:date="2022-04-08T20:01:00Z"/>
          <w:rFonts w:ascii="Times New Roman" w:eastAsia="Times New Roman" w:hAnsi="Times New Roman" w:cs="Times New Roman"/>
          <w:i/>
          <w:iCs/>
          <w:color w:val="FF0000"/>
          <w:sz w:val="24"/>
          <w:szCs w:val="20"/>
          <w:lang w:val="en-GB"/>
        </w:rPr>
      </w:pPr>
      <w:ins w:id="48" w:author="John Mettrop" w:date="2022-04-08T20:01:00Z">
        <w:r w:rsidRPr="00D942DF">
          <w:rPr>
            <w:rFonts w:ascii="Times New Roman" w:eastAsia="Times New Roman" w:hAnsi="Times New Roman" w:cs="Times New Roman"/>
            <w:i/>
            <w:iCs/>
            <w:color w:val="FF0000"/>
            <w:sz w:val="24"/>
            <w:szCs w:val="20"/>
            <w:lang w:val="en-GB"/>
          </w:rPr>
          <w:t>[Editor’s note: It is necessary to further review this document at future meetings of WP 5B with a view to inter alia reconcile the Views expressed as well as addressing the concerns expressed in editor's note in the document.]</w:t>
        </w:r>
      </w:ins>
    </w:p>
    <w:p w14:paraId="7A34F408"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lang w:val="en-GB"/>
        </w:rPr>
      </w:pPr>
      <w:r w:rsidRPr="00D942DF">
        <w:rPr>
          <w:rFonts w:ascii="Times New Roman" w:eastAsia="Times New Roman" w:hAnsi="Times New Roman" w:cs="Times New Roman"/>
          <w:b/>
          <w:szCs w:val="20"/>
          <w:lang w:val="en-GB"/>
        </w:rPr>
        <w:t>Scope</w:t>
      </w:r>
    </w:p>
    <w:p w14:paraId="5C82C25A" w14:textId="720DA523" w:rsidR="00D942DF" w:rsidRPr="00D942DF" w:rsidRDefault="00D942DF" w:rsidP="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ins w:id="49" w:author="John Mettrop" w:date="2022-04-08T20:03:00Z"/>
          <w:rFonts w:ascii="Times New Roman" w:eastAsia="Times New Roman" w:hAnsi="Times New Roman" w:cs="Times New Roman"/>
          <w:szCs w:val="20"/>
          <w:lang w:val="en-GB"/>
          <w:rPrChange w:id="50" w:author="John Mettrop" w:date="2022-04-08T21:08:00Z">
            <w:rPr>
              <w:ins w:id="51" w:author="John Mettrop" w:date="2022-04-08T20:03:00Z"/>
            </w:rPr>
          </w:rPrChange>
        </w:rPr>
      </w:pPr>
      <w:r w:rsidRPr="00D942DF">
        <w:rPr>
          <w:rFonts w:ascii="Times New Roman" w:eastAsia="Times New Roman" w:hAnsi="Times New Roman" w:cs="Times New Roman"/>
          <w:szCs w:val="20"/>
          <w:lang w:val="en-GB"/>
          <w:rPrChange w:id="52" w:author="John Mettrop" w:date="2022-04-08T21:08:00Z">
            <w:rPr/>
          </w:rPrChange>
        </w:rPr>
        <w:t xml:space="preserve">This Recommendation provides information on the technical </w:t>
      </w:r>
      <w:ins w:id="53" w:author="John Mettrop" w:date="2022-04-08T20:02:00Z">
        <w:r w:rsidRPr="00D942DF">
          <w:rPr>
            <w:rFonts w:ascii="Times New Roman" w:eastAsia="Times New Roman" w:hAnsi="Times New Roman" w:cs="Times New Roman"/>
            <w:szCs w:val="20"/>
            <w:lang w:val="en-GB"/>
            <w:rPrChange w:id="54" w:author="John Mettrop" w:date="2022-04-08T21:08:00Z">
              <w:rPr/>
            </w:rPrChange>
          </w:rPr>
          <w:t xml:space="preserve">and operational </w:t>
        </w:r>
      </w:ins>
      <w:r w:rsidRPr="00D942DF">
        <w:rPr>
          <w:rFonts w:ascii="Times New Roman" w:eastAsia="Times New Roman" w:hAnsi="Times New Roman" w:cs="Times New Roman"/>
          <w:szCs w:val="20"/>
          <w:lang w:val="en-GB"/>
          <w:rPrChange w:id="55" w:author="John Mettrop" w:date="2022-04-08T21:08:00Z">
            <w:rPr/>
          </w:rPrChange>
        </w:rPr>
        <w:t xml:space="preserve">characteristics and protection criteria for systems operating in the aeronautical mobile service (AMS) </w:t>
      </w:r>
      <w:ins w:id="56" w:author="John Mettrop" w:date="2022-04-08T20:02:00Z">
        <w:r w:rsidRPr="00D942DF">
          <w:rPr>
            <w:rFonts w:ascii="Times New Roman" w:eastAsia="Times New Roman" w:hAnsi="Times New Roman" w:cs="Times New Roman"/>
            <w:szCs w:val="20"/>
            <w:lang w:val="en-GB"/>
            <w:rPrChange w:id="57" w:author="John Mettrop" w:date="2022-04-08T21:08:00Z">
              <w:rPr/>
            </w:rPrChange>
          </w:rPr>
          <w:t>and maritime mobile service (MMS)</w:t>
        </w:r>
      </w:ins>
      <w:ins w:id="58" w:author="John Mettrop" w:date="2022-04-08T20:03:00Z">
        <w:r w:rsidRPr="00D942DF">
          <w:rPr>
            <w:rFonts w:ascii="Times New Roman" w:eastAsia="Times New Roman" w:hAnsi="Times New Roman" w:cs="Times New Roman"/>
            <w:szCs w:val="20"/>
            <w:lang w:val="en-GB"/>
            <w:rPrChange w:id="59" w:author="John Mettrop" w:date="2022-04-08T21:08:00Z">
              <w:rPr/>
            </w:rPrChange>
          </w:rPr>
          <w:t xml:space="preserve"> </w:t>
        </w:r>
      </w:ins>
      <w:r w:rsidRPr="00D942DF">
        <w:rPr>
          <w:rFonts w:ascii="Times New Roman" w:eastAsia="Times New Roman" w:hAnsi="Times New Roman" w:cs="Times New Roman"/>
          <w:szCs w:val="20"/>
          <w:lang w:val="en-GB"/>
          <w:rPrChange w:id="60" w:author="John Mettrop" w:date="2022-04-08T21:08:00Z">
            <w:rPr/>
          </w:rPrChange>
        </w:rPr>
        <w:t xml:space="preserve">planned to or currently operating within the frequency range 4 400-4 990 MHz for use in sharing and compatibility studies as needed </w:t>
      </w:r>
      <w:ins w:id="61" w:author="John Mettrop" w:date="2022-04-08T20:03:00Z">
        <w:del w:id="62" w:author="USA" w:date="2022-05-12T10:48:00Z">
          <w:r w:rsidRPr="00D222F5" w:rsidDel="00D222F5">
            <w:rPr>
              <w:rFonts w:ascii="Times New Roman" w:eastAsia="Times New Roman" w:hAnsi="Times New Roman" w:cs="Times New Roman"/>
              <w:szCs w:val="20"/>
              <w:highlight w:val="yellow"/>
              <w:lang w:val="en-GB"/>
              <w:rPrChange w:id="63" w:author="USA" w:date="2022-05-12T10:48:00Z">
                <w:rPr/>
              </w:rPrChange>
            </w:rPr>
            <w:delText>[</w:delText>
          </w:r>
        </w:del>
      </w:ins>
      <w:del w:id="64" w:author="John Mettrop" w:date="2022-04-08T20:03:00Z">
        <w:r w:rsidRPr="00D942DF" w:rsidDel="00884018">
          <w:rPr>
            <w:rFonts w:ascii="Times New Roman" w:eastAsia="Times New Roman" w:hAnsi="Times New Roman" w:cs="Times New Roman"/>
            <w:szCs w:val="20"/>
            <w:lang w:val="en-GB"/>
            <w:rPrChange w:id="65" w:author="John Mettrop" w:date="2022-04-08T21:08:00Z">
              <w:rPr/>
            </w:rPrChange>
          </w:rPr>
          <w:delText>and does not contain any aeronautical mobile telemetry system</w:delText>
        </w:r>
      </w:del>
      <w:ins w:id="66" w:author="John Mettrop" w:date="2022-04-08T20:03:00Z">
        <w:del w:id="67" w:author="USA" w:date="2022-05-12T10:48:00Z">
          <w:r w:rsidRPr="00D222F5" w:rsidDel="00D222F5">
            <w:rPr>
              <w:rFonts w:ascii="Times New Roman" w:eastAsia="Times New Roman" w:hAnsi="Times New Roman" w:cs="Times New Roman"/>
              <w:szCs w:val="20"/>
              <w:highlight w:val="yellow"/>
              <w:lang w:val="en-GB"/>
              <w:rPrChange w:id="68" w:author="USA" w:date="2022-05-12T10:48:00Z">
                <w:rPr/>
              </w:rPrChange>
            </w:rPr>
            <w:delText>]</w:delText>
          </w:r>
        </w:del>
      </w:ins>
      <w:r w:rsidRPr="00D222F5">
        <w:rPr>
          <w:rFonts w:ascii="Times New Roman" w:eastAsia="Times New Roman" w:hAnsi="Times New Roman" w:cs="Times New Roman"/>
          <w:szCs w:val="20"/>
          <w:highlight w:val="yellow"/>
          <w:lang w:val="en-GB"/>
          <w:rPrChange w:id="69" w:author="USA" w:date="2022-05-12T10:48:00Z">
            <w:rPr/>
          </w:rPrChange>
        </w:rPr>
        <w:t>.</w:t>
      </w:r>
    </w:p>
    <w:p w14:paraId="1F66E2D2" w14:textId="6B3C50FD" w:rsidR="00D942DF" w:rsidRPr="00D942DF" w:rsidDel="004B6660" w:rsidRDefault="00D942DF">
      <w:pPr>
        <w:tabs>
          <w:tab w:val="left" w:pos="1134"/>
          <w:tab w:val="left" w:pos="1871"/>
          <w:tab w:val="left" w:pos="2268"/>
        </w:tabs>
        <w:overflowPunct w:val="0"/>
        <w:autoSpaceDE w:val="0"/>
        <w:autoSpaceDN w:val="0"/>
        <w:adjustRightInd w:val="0"/>
        <w:spacing w:before="360" w:line="240" w:lineRule="auto"/>
        <w:jc w:val="left"/>
        <w:textAlignment w:val="baseline"/>
        <w:rPr>
          <w:del w:id="70" w:author="USA" w:date="2022-06-01T16:22:00Z"/>
          <w:color w:val="FF0000"/>
          <w:sz w:val="24"/>
          <w:lang w:val="en-GB"/>
          <w:rPrChange w:id="71" w:author="John Mettrop" w:date="2022-04-08T21:08:00Z">
            <w:rPr>
              <w:del w:id="72" w:author="USA" w:date="2022-06-01T16:22:00Z"/>
            </w:rPr>
          </w:rPrChange>
        </w:rPr>
        <w:pPrChange w:id="73" w:author="John Mettrop" w:date="2022-04-08T20:03:00Z">
          <w:pPr>
            <w:pStyle w:val="Summary"/>
          </w:pPr>
        </w:pPrChange>
      </w:pPr>
      <w:ins w:id="74" w:author="John Mettrop" w:date="2022-04-08T20:04:00Z">
        <w:del w:id="75" w:author="USA" w:date="2022-06-01T16:22:00Z">
          <w:r w:rsidRPr="004B6660" w:rsidDel="004B6660">
            <w:rPr>
              <w:rFonts w:ascii="Times New Roman" w:eastAsia="Times New Roman" w:hAnsi="Times New Roman" w:cs="Times New Roman"/>
              <w:i/>
              <w:color w:val="FF0000"/>
              <w:sz w:val="24"/>
              <w:szCs w:val="20"/>
              <w:highlight w:val="cyan"/>
              <w:lang w:val="en-GB"/>
              <w:rPrChange w:id="76" w:author="USA" w:date="2022-06-01T16:22:00Z">
                <w:rPr>
                  <w:i/>
                </w:rPr>
              </w:rPrChange>
            </w:rPr>
            <w:delText xml:space="preserve">[Editor’s </w:delText>
          </w:r>
        </w:del>
      </w:ins>
      <w:ins w:id="77" w:author="John Mettrop" w:date="2022-04-08T20:05:00Z">
        <w:del w:id="78" w:author="USA" w:date="2022-06-01T16:22:00Z">
          <w:r w:rsidRPr="004B6660" w:rsidDel="004B6660">
            <w:rPr>
              <w:rFonts w:ascii="Times New Roman" w:eastAsia="Times New Roman" w:hAnsi="Times New Roman" w:cs="Times New Roman"/>
              <w:i/>
              <w:color w:val="FF0000"/>
              <w:sz w:val="24"/>
              <w:szCs w:val="20"/>
              <w:highlight w:val="cyan"/>
              <w:lang w:val="en-GB"/>
              <w:rPrChange w:id="79" w:author="USA" w:date="2022-06-01T16:22:00Z">
                <w:rPr>
                  <w:i/>
                </w:rPr>
              </w:rPrChange>
            </w:rPr>
            <w:delText>note</w:delText>
          </w:r>
        </w:del>
      </w:ins>
      <w:ins w:id="80" w:author="John Mettrop" w:date="2022-04-08T20:03:00Z">
        <w:del w:id="81" w:author="USA" w:date="2022-06-01T16:22:00Z">
          <w:r w:rsidRPr="004B6660" w:rsidDel="004B6660">
            <w:rPr>
              <w:rFonts w:ascii="Times New Roman" w:eastAsia="Times New Roman" w:hAnsi="Times New Roman" w:cs="Times New Roman"/>
              <w:i/>
              <w:color w:val="FF0000"/>
              <w:sz w:val="24"/>
              <w:szCs w:val="20"/>
              <w:highlight w:val="cyan"/>
              <w:lang w:val="en-GB"/>
              <w:rPrChange w:id="82" w:author="USA" w:date="2022-06-01T16:22:00Z">
                <w:rPr>
                  <w:i/>
                </w:rPr>
              </w:rPrChange>
            </w:rPr>
            <w:delText>:</w:delText>
          </w:r>
        </w:del>
      </w:ins>
      <w:ins w:id="83" w:author="John Mettrop" w:date="2022-04-08T20:05:00Z">
        <w:del w:id="84" w:author="USA" w:date="2022-06-01T16:22:00Z">
          <w:r w:rsidRPr="004B6660" w:rsidDel="004B6660">
            <w:rPr>
              <w:rFonts w:ascii="Times New Roman" w:eastAsia="Times New Roman" w:hAnsi="Times New Roman" w:cs="Times New Roman"/>
              <w:i/>
              <w:color w:val="FF0000"/>
              <w:sz w:val="24"/>
              <w:szCs w:val="20"/>
              <w:highlight w:val="cyan"/>
              <w:lang w:val="en-GB"/>
              <w:rPrChange w:id="85" w:author="USA" w:date="2022-06-01T16:22:00Z">
                <w:rPr>
                  <w:i/>
                </w:rPr>
              </w:rPrChange>
            </w:rPr>
            <w:delText xml:space="preserve"> </w:delText>
          </w:r>
        </w:del>
      </w:ins>
      <w:ins w:id="86" w:author="John Mettrop" w:date="2022-04-08T20:03:00Z">
        <w:del w:id="87" w:author="USA" w:date="2022-06-01T16:22:00Z">
          <w:r w:rsidRPr="004B6660" w:rsidDel="004B6660">
            <w:rPr>
              <w:rFonts w:ascii="Times New Roman" w:eastAsia="Times New Roman" w:hAnsi="Times New Roman" w:cs="Times New Roman"/>
              <w:i/>
              <w:color w:val="FF0000"/>
              <w:sz w:val="24"/>
              <w:szCs w:val="20"/>
              <w:highlight w:val="cyan"/>
              <w:lang w:val="en-GB"/>
              <w:rPrChange w:id="88" w:author="USA" w:date="2022-06-01T16:22:00Z">
                <w:rPr>
                  <w:i/>
                </w:rPr>
              </w:rPrChange>
            </w:rPr>
            <w:delText>if AMT characteristics are going to be addressed in this Recommendation  it needs to be described in the same manner as other AMS systems</w:delText>
          </w:r>
        </w:del>
      </w:ins>
      <w:ins w:id="89" w:author="John Mettrop" w:date="2022-04-08T20:05:00Z">
        <w:del w:id="90" w:author="USA" w:date="2022-06-01T16:22:00Z">
          <w:r w:rsidRPr="004B6660" w:rsidDel="004B6660">
            <w:rPr>
              <w:rFonts w:ascii="Times New Roman" w:eastAsia="Times New Roman" w:hAnsi="Times New Roman" w:cs="Times New Roman"/>
              <w:i/>
              <w:color w:val="FF0000"/>
              <w:sz w:val="24"/>
              <w:szCs w:val="20"/>
              <w:highlight w:val="cyan"/>
              <w:lang w:val="en-GB"/>
              <w:rPrChange w:id="91" w:author="USA" w:date="2022-06-01T16:22:00Z">
                <w:rPr>
                  <w:i/>
                </w:rPr>
              </w:rPrChange>
            </w:rPr>
            <w:delText>]</w:delText>
          </w:r>
        </w:del>
      </w:ins>
    </w:p>
    <w:p w14:paraId="491849E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Keywords</w:t>
      </w:r>
    </w:p>
    <w:p w14:paraId="43D75AC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Aeronautical mobile service, </w:t>
      </w:r>
      <w:ins w:id="92" w:author="John Mettrop" w:date="2022-04-08T20:05:00Z">
        <w:r w:rsidRPr="00D942DF">
          <w:rPr>
            <w:rFonts w:ascii="Times New Roman" w:eastAsia="Times New Roman" w:hAnsi="Times New Roman" w:cs="Times New Roman"/>
            <w:sz w:val="24"/>
            <w:szCs w:val="20"/>
            <w:lang w:val="en-GB"/>
          </w:rPr>
          <w:t xml:space="preserve">maritime mobile service, </w:t>
        </w:r>
      </w:ins>
      <w:r w:rsidRPr="00D942DF">
        <w:rPr>
          <w:rFonts w:ascii="Times New Roman" w:eastAsia="Times New Roman" w:hAnsi="Times New Roman" w:cs="Times New Roman"/>
          <w:sz w:val="24"/>
          <w:szCs w:val="20"/>
          <w:lang w:val="en-GB"/>
        </w:rPr>
        <w:t>technical characteristics, protection criteria</w:t>
      </w:r>
    </w:p>
    <w:p w14:paraId="37C1C7C0"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rPr>
          <w:rFonts w:ascii="Times New Roman Bold" w:eastAsia="Times New Roman" w:hAnsi="Times New Roman Bold" w:cs="Times New Roman Bold"/>
          <w:b/>
          <w:sz w:val="24"/>
          <w:szCs w:val="20"/>
          <w:lang w:val="en-GB" w:eastAsia="zh-CN"/>
        </w:rPr>
      </w:pPr>
      <w:r w:rsidRPr="00D942DF">
        <w:rPr>
          <w:rFonts w:ascii="Times New Roman Bold" w:eastAsia="Times New Roman" w:hAnsi="Times New Roman Bold" w:cs="Times New Roman Bold"/>
          <w:b/>
          <w:sz w:val="24"/>
          <w:szCs w:val="20"/>
          <w:lang w:val="en-GB" w:eastAsia="zh-CN"/>
        </w:rPr>
        <w:t>Abbreviations/Glossary</w:t>
      </w:r>
    </w:p>
    <w:p w14:paraId="2018F395"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93" w:author="John Mettrop" w:date="2022-04-08T20:06: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DL</w:t>
      </w:r>
      <w:r w:rsidRPr="00D942DF">
        <w:rPr>
          <w:rFonts w:ascii="Times New Roman" w:eastAsia="Times New Roman" w:hAnsi="Times New Roman" w:cs="Times New Roman"/>
          <w:sz w:val="24"/>
          <w:szCs w:val="20"/>
          <w:lang w:val="en-GB"/>
        </w:rPr>
        <w:tab/>
        <w:t xml:space="preserve">Aeronautical mobile </w:t>
      </w:r>
      <w:del w:id="94" w:author="John Mettrop" w:date="2022-04-08T20:06:00Z">
        <w:r w:rsidRPr="00D942DF" w:rsidDel="00884018">
          <w:rPr>
            <w:rFonts w:ascii="Times New Roman" w:eastAsia="Times New Roman" w:hAnsi="Times New Roman" w:cs="Times New Roman"/>
            <w:sz w:val="24"/>
            <w:szCs w:val="20"/>
            <w:lang w:val="en-GB"/>
          </w:rPr>
          <w:delText xml:space="preserve">service </w:delText>
        </w:r>
      </w:del>
      <w:r w:rsidRPr="00D942DF">
        <w:rPr>
          <w:rFonts w:ascii="Times New Roman" w:eastAsia="Times New Roman" w:hAnsi="Times New Roman" w:cs="Times New Roman"/>
          <w:sz w:val="24"/>
          <w:szCs w:val="20"/>
          <w:lang w:val="en-GB"/>
        </w:rPr>
        <w:t>data link</w:t>
      </w:r>
    </w:p>
    <w:p w14:paraId="78456501"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95" w:author="John Mettrop" w:date="2022-04-08T20: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AMS</w:t>
      </w:r>
      <w:r w:rsidRPr="00D942DF">
        <w:rPr>
          <w:rFonts w:ascii="Times New Roman" w:eastAsia="Times New Roman" w:hAnsi="Times New Roman" w:cs="Times New Roman"/>
          <w:sz w:val="24"/>
          <w:szCs w:val="20"/>
          <w:lang w:val="en-GB"/>
        </w:rPr>
        <w:tab/>
        <w:t>Aeronautical mobile service</w:t>
      </w:r>
    </w:p>
    <w:p w14:paraId="1940DB5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6" w:author="John Mettrop" w:date="2022-04-08T20:06:00Z"/>
          <w:rFonts w:ascii="Times New Roman" w:eastAsia="Times New Roman" w:hAnsi="Times New Roman" w:cs="Times New Roman"/>
          <w:sz w:val="24"/>
          <w:szCs w:val="20"/>
          <w:lang w:val="en-GB"/>
        </w:rPr>
      </w:pPr>
      <w:ins w:id="97" w:author="John Mettrop" w:date="2022-04-08T20:06:00Z">
        <w:r w:rsidRPr="00D942DF">
          <w:rPr>
            <w:rFonts w:ascii="Times New Roman" w:eastAsia="Times New Roman" w:hAnsi="Times New Roman" w:cs="Times New Roman"/>
            <w:sz w:val="24"/>
            <w:szCs w:val="20"/>
            <w:lang w:val="en-GB"/>
          </w:rPr>
          <w:t>MDL</w:t>
        </w:r>
        <w:r w:rsidRPr="00D942DF">
          <w:rPr>
            <w:rFonts w:ascii="Times New Roman" w:eastAsia="Times New Roman" w:hAnsi="Times New Roman" w:cs="Times New Roman"/>
            <w:sz w:val="24"/>
            <w:szCs w:val="20"/>
            <w:lang w:val="en-GB"/>
          </w:rPr>
          <w:tab/>
          <w:t>Maritime mobile service data link</w:t>
        </w:r>
      </w:ins>
    </w:p>
    <w:p w14:paraId="682A60F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98" w:author="John Mettrop" w:date="2022-04-08T20:06:00Z"/>
          <w:rFonts w:ascii="Times New Roman" w:eastAsia="Times New Roman" w:hAnsi="Times New Roman" w:cs="Times New Roman"/>
          <w:sz w:val="24"/>
          <w:szCs w:val="20"/>
          <w:lang w:val="en-GB"/>
        </w:rPr>
      </w:pPr>
      <w:ins w:id="99" w:author="John Mettrop" w:date="2022-04-08T20:06:00Z">
        <w:r w:rsidRPr="00D942DF">
          <w:rPr>
            <w:rFonts w:ascii="Times New Roman" w:eastAsia="Times New Roman" w:hAnsi="Times New Roman" w:cs="Times New Roman"/>
            <w:sz w:val="24"/>
            <w:szCs w:val="20"/>
            <w:lang w:val="en-GB"/>
          </w:rPr>
          <w:t>MMS</w:t>
        </w:r>
        <w:r w:rsidRPr="00D942DF">
          <w:rPr>
            <w:rFonts w:ascii="Times New Roman" w:eastAsia="Times New Roman" w:hAnsi="Times New Roman" w:cs="Times New Roman"/>
            <w:sz w:val="24"/>
            <w:szCs w:val="20"/>
            <w:lang w:val="en-GB"/>
          </w:rPr>
          <w:tab/>
          <w:t>Maritime mobile service</w:t>
        </w:r>
      </w:ins>
    </w:p>
    <w:p w14:paraId="3CD66920"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0" w:author="John Mettrop" w:date="2022-04-08T20:06:00Z"/>
          <w:rFonts w:ascii="Times New Roman" w:eastAsia="Times New Roman" w:hAnsi="Times New Roman" w:cs="Times New Roman"/>
          <w:sz w:val="24"/>
          <w:szCs w:val="20"/>
          <w:lang w:val="en-GB"/>
        </w:rPr>
      </w:pPr>
      <w:ins w:id="101" w:author="John Mettrop" w:date="2022-04-08T20:06:00Z">
        <w:r w:rsidRPr="00D942DF">
          <w:rPr>
            <w:rFonts w:ascii="Times New Roman" w:eastAsia="Times New Roman" w:hAnsi="Times New Roman" w:cs="Times New Roman"/>
            <w:sz w:val="24"/>
            <w:szCs w:val="20"/>
            <w:lang w:val="en-GB"/>
          </w:rPr>
          <w:t>RR:</w:t>
        </w:r>
        <w:r w:rsidRPr="00D942DF">
          <w:rPr>
            <w:rFonts w:ascii="Times New Roman" w:eastAsia="Times New Roman" w:hAnsi="Times New Roman" w:cs="Times New Roman"/>
            <w:sz w:val="24"/>
            <w:szCs w:val="20"/>
            <w:lang w:val="en-GB"/>
          </w:rPr>
          <w:tab/>
          <w:t>Radio Regulations</w:t>
        </w:r>
      </w:ins>
    </w:p>
    <w:p w14:paraId="088BCD77"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02" w:author="John Mettrop" w:date="2022-04-08T20:06:00Z"/>
          <w:rFonts w:ascii="Times New Roman" w:eastAsia="Times New Roman" w:hAnsi="Times New Roman" w:cs="Times New Roman"/>
          <w:sz w:val="24"/>
          <w:szCs w:val="20"/>
          <w:lang w:val="en-GB"/>
        </w:rPr>
      </w:pPr>
      <w:ins w:id="103" w:author="John Mettrop" w:date="2022-04-08T20:06:00Z">
        <w:r w:rsidRPr="00D942DF">
          <w:rPr>
            <w:rFonts w:ascii="Times New Roman" w:eastAsia="Times New Roman" w:hAnsi="Times New Roman" w:cs="Times New Roman"/>
            <w:sz w:val="24"/>
            <w:szCs w:val="20"/>
            <w:lang w:val="en-GB"/>
          </w:rPr>
          <w:t>UAV:</w:t>
        </w:r>
        <w:r w:rsidRPr="00D942DF">
          <w:rPr>
            <w:rFonts w:ascii="Times New Roman" w:eastAsia="Times New Roman" w:hAnsi="Times New Roman" w:cs="Times New Roman"/>
            <w:sz w:val="24"/>
            <w:szCs w:val="20"/>
            <w:lang w:val="en-GB"/>
          </w:rPr>
          <w:tab/>
          <w:t>Unmanned aerial vehicle</w:t>
        </w:r>
      </w:ins>
    </w:p>
    <w:p w14:paraId="765603BA" w14:textId="77777777" w:rsidR="00D942DF" w:rsidRPr="00D942DF" w:rsidRDefault="00D942DF">
      <w:pPr>
        <w:keepNext/>
        <w:keepLines/>
        <w:tabs>
          <w:tab w:val="left" w:pos="1134"/>
          <w:tab w:val="left" w:pos="1871"/>
          <w:tab w:val="left" w:pos="2268"/>
        </w:tabs>
        <w:overflowPunct w:val="0"/>
        <w:autoSpaceDE w:val="0"/>
        <w:autoSpaceDN w:val="0"/>
        <w:adjustRightInd w:val="0"/>
        <w:spacing w:before="320" w:line="240" w:lineRule="auto"/>
        <w:jc w:val="left"/>
        <w:textAlignment w:val="baseline"/>
        <w:rPr>
          <w:ins w:id="104" w:author="John Mettrop" w:date="2022-04-08T20:07:00Z"/>
        </w:rPr>
        <w:pPrChange w:id="105" w:author="John Mettrop" w:date="2021-12-21T07:06:00Z">
          <w:pPr>
            <w:pStyle w:val="Headingb"/>
          </w:pPr>
        </w:pPrChange>
      </w:pPr>
      <w:ins w:id="106" w:author="John Mettrop" w:date="2022-04-08T20:07:00Z">
        <w:r w:rsidRPr="00D942DF">
          <w:rPr>
            <w:rFonts w:ascii="Times New Roman Bold" w:eastAsia="Times New Roman" w:hAnsi="Times New Roman Bold" w:cs="Times New Roman Bold"/>
            <w:b/>
            <w:sz w:val="24"/>
            <w:szCs w:val="20"/>
            <w:lang w:val="en-GB" w:eastAsia="zh-CN"/>
          </w:rPr>
          <w:t>Related ITU-R Recommendations and Reports</w:t>
        </w:r>
      </w:ins>
    </w:p>
    <w:p w14:paraId="5CD9EAEF"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07" w:author="John Mettrop" w:date="2022-04-08T20:07:00Z"/>
          <w:rFonts w:ascii="Times New Roman" w:eastAsia="Times New Roman" w:hAnsi="Times New Roman" w:cs="Times New Roman"/>
          <w:i/>
          <w:iCs/>
          <w:sz w:val="24"/>
          <w:szCs w:val="20"/>
          <w:lang w:val="en-GB"/>
          <w:rPrChange w:id="108" w:author="John Mettrop" w:date="2022-04-08T21:08:00Z">
            <w:rPr>
              <w:ins w:id="109" w:author="John Mettrop" w:date="2022-04-08T20:07:00Z"/>
            </w:rPr>
          </w:rPrChange>
        </w:rPr>
      </w:pPr>
      <w:ins w:id="110" w:author="John Mettrop" w:date="2022-04-08T20:07:00Z">
        <w:r w:rsidRPr="00D942DF">
          <w:rPr>
            <w:rFonts w:ascii="Times New Roman" w:eastAsia="Times New Roman" w:hAnsi="Times New Roman" w:cs="Times New Roman"/>
            <w:i/>
            <w:iCs/>
            <w:sz w:val="24"/>
            <w:szCs w:val="20"/>
            <w:lang w:val="en-GB"/>
            <w:rPrChange w:id="111" w:author="John Mettrop" w:date="2022-04-08T21:08:00Z">
              <w:rPr/>
            </w:rPrChange>
          </w:rPr>
          <w:t>Recommendation</w:t>
        </w:r>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Change w:id="112" w:author="John Mettrop" w:date="2022-04-08T21:08:00Z">
              <w:rPr/>
            </w:rPrChange>
          </w:rPr>
          <w:t xml:space="preserve"> </w:t>
        </w:r>
      </w:ins>
    </w:p>
    <w:p w14:paraId="2F16B01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3" w:author="John Mettrop" w:date="2022-04-08T20:07:00Z"/>
          <w:rFonts w:ascii="Times New Roman" w:eastAsia="Times New Roman" w:hAnsi="Times New Roman" w:cs="Times New Roman"/>
          <w:color w:val="0000FF"/>
          <w:sz w:val="24"/>
          <w:szCs w:val="20"/>
          <w:u w:val="single"/>
          <w:lang w:val="en-GB"/>
        </w:rPr>
      </w:pPr>
      <w:ins w:id="114" w:author="John Mettrop" w:date="2022-04-08T20:07:00Z">
        <w:r w:rsidRPr="00D942DF">
          <w:rPr>
            <w:rFonts w:ascii="Times New Roman" w:eastAsia="Times New Roman" w:hAnsi="Times New Roman" w:cs="Times New Roman"/>
            <w:sz w:val="24"/>
            <w:szCs w:val="20"/>
            <w:lang w:val="en-GB"/>
            <w:rPrChange w:id="115" w:author="John Mettrop" w:date="2022-04-08T21:08:00Z">
              <w:rPr>
                <w:color w:val="0000FF"/>
                <w:u w:val="single"/>
              </w:rPr>
            </w:rPrChange>
          </w:rPr>
          <w:fldChar w:fldCharType="begin"/>
        </w:r>
        <w:r w:rsidRPr="00D942DF">
          <w:rPr>
            <w:rFonts w:ascii="Times New Roman" w:eastAsia="Times New Roman" w:hAnsi="Times New Roman" w:cs="Times New Roman"/>
            <w:sz w:val="24"/>
            <w:szCs w:val="20"/>
            <w:lang w:val="en-GB"/>
          </w:rPr>
          <w:instrText xml:space="preserve"> HYPERLINK "https://www.itu.int/rec/R-REC-SM.329/en" </w:instrText>
        </w:r>
        <w:r w:rsidRPr="00D942DF">
          <w:rPr>
            <w:rFonts w:ascii="Times New Roman" w:eastAsia="Times New Roman" w:hAnsi="Times New Roman" w:cs="Times New Roman"/>
            <w:sz w:val="24"/>
            <w:szCs w:val="20"/>
            <w:lang w:val="en-GB"/>
            <w:rPrChange w:id="116"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SM.329</w:t>
        </w:r>
        <w:r w:rsidRPr="00D942DF">
          <w:rPr>
            <w:rFonts w:ascii="Times New Roman" w:eastAsia="Times New Roman" w:hAnsi="Times New Roman" w:cs="Times New Roman"/>
            <w:sz w:val="24"/>
            <w:szCs w:val="20"/>
            <w:lang w:val="en-GB"/>
            <w:rPrChange w:id="117"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Unwanted emissions in the spurious domain</w:t>
        </w:r>
        <w:r w:rsidRPr="00D942DF">
          <w:rPr>
            <w:rFonts w:ascii="Times New Roman" w:eastAsia="Times New Roman" w:hAnsi="Times New Roman" w:cs="Times New Roman"/>
            <w:sz w:val="24"/>
            <w:szCs w:val="20"/>
            <w:lang w:val="en-GB"/>
          </w:rPr>
          <w:t xml:space="preserve"> </w:t>
        </w:r>
      </w:ins>
    </w:p>
    <w:p w14:paraId="146F017C"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18" w:author="John Mettrop" w:date="2022-04-08T20:07:00Z"/>
          <w:rFonts w:ascii="Times New Roman" w:eastAsia="Times New Roman" w:hAnsi="Times New Roman" w:cs="Times New Roman"/>
          <w:i/>
          <w:iCs/>
          <w:sz w:val="24"/>
          <w:szCs w:val="20"/>
          <w:lang w:val="en-GB"/>
        </w:rPr>
      </w:pPr>
      <w:ins w:id="119" w:author="John Mettrop" w:date="2022-04-08T20:07:00Z">
        <w:r w:rsidRPr="00D942DF">
          <w:rPr>
            <w:rFonts w:ascii="Times New Roman" w:eastAsia="Times New Roman" w:hAnsi="Times New Roman" w:cs="Times New Roman"/>
            <w:color w:val="0000FF"/>
            <w:sz w:val="24"/>
            <w:szCs w:val="20"/>
            <w:u w:val="single"/>
            <w:lang w:val="en-GB"/>
            <w:rPrChange w:id="120" w:author="John Mettrop" w:date="2022-04-08T21:08:00Z">
              <w:rPr/>
            </w:rPrChange>
          </w:rPr>
          <w:fldChar w:fldCharType="begin"/>
        </w:r>
        <w:r w:rsidRPr="00D942DF">
          <w:rPr>
            <w:rFonts w:ascii="Times New Roman" w:eastAsia="Times New Roman" w:hAnsi="Times New Roman" w:cs="Times New Roman"/>
            <w:color w:val="0000FF"/>
            <w:sz w:val="24"/>
            <w:szCs w:val="20"/>
            <w:u w:val="single"/>
            <w:lang w:val="en-GB"/>
          </w:rPr>
          <w:instrText>HYPERLINK "https://www.itu.int/rec/R-REC-M.1851/en"</w:instrText>
        </w:r>
        <w:r w:rsidRPr="00D942DF">
          <w:rPr>
            <w:rFonts w:ascii="Times New Roman" w:eastAsia="Times New Roman" w:hAnsi="Times New Roman" w:cs="Times New Roman"/>
            <w:color w:val="0000FF"/>
            <w:sz w:val="24"/>
            <w:szCs w:val="20"/>
            <w:u w:val="single"/>
            <w:lang w:val="en-GB"/>
            <w:rPrChange w:id="121" w:author="John Mettrop" w:date="2022-04-08T21:08:00Z">
              <w:rPr/>
            </w:rPrChange>
          </w:rPr>
          <w:fldChar w:fldCharType="separate"/>
        </w:r>
        <w:r w:rsidRPr="00D942DF">
          <w:rPr>
            <w:rFonts w:ascii="Times New Roman" w:eastAsia="Times New Roman" w:hAnsi="Times New Roman" w:cs="Times New Roman"/>
            <w:color w:val="0000FF"/>
            <w:sz w:val="24"/>
            <w:szCs w:val="20"/>
            <w:u w:val="single"/>
            <w:lang w:val="en-GB"/>
          </w:rPr>
          <w:t>ITU-R M.1851</w:t>
        </w:r>
        <w:r w:rsidRPr="00D942DF">
          <w:rPr>
            <w:rFonts w:ascii="Times New Roman" w:eastAsia="Times New Roman" w:hAnsi="Times New Roman" w:cs="Times New Roman"/>
            <w:color w:val="0000FF"/>
            <w:sz w:val="24"/>
            <w:szCs w:val="20"/>
            <w:u w:val="single"/>
            <w:lang w:val="en-GB"/>
            <w:rPrChange w:id="122" w:author="John Mettrop" w:date="2022-04-08T21:08:00Z">
              <w:rPr/>
            </w:rPrChange>
          </w:rPr>
          <w:fldChar w:fldCharType="end"/>
        </w:r>
        <w:r w:rsidRPr="00D942DF">
          <w:rPr>
            <w:rFonts w:ascii="Times New Roman" w:eastAsia="Times New Roman" w:hAnsi="Times New Roman" w:cs="Times New Roman"/>
            <w:sz w:val="24"/>
            <w:szCs w:val="20"/>
            <w:lang w:val="en-GB"/>
          </w:rPr>
          <w:tab/>
        </w:r>
        <w:r w:rsidRPr="00D942DF">
          <w:rPr>
            <w:rFonts w:ascii="Times New Roman" w:eastAsia="Times New Roman" w:hAnsi="Times New Roman" w:cs="Times New Roman"/>
            <w:i/>
            <w:iCs/>
            <w:sz w:val="24"/>
            <w:szCs w:val="20"/>
            <w:lang w:val="en-GB"/>
          </w:rPr>
          <w:t>Mathematical models for radiodetermination radar systems antenna patterns for use in interference analyses</w:t>
        </w:r>
      </w:ins>
    </w:p>
    <w:p w14:paraId="0198A753"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ins w:id="123" w:author="John Mettrop" w:date="2022-04-08T20:07:00Z"/>
          <w:rFonts w:ascii="Times New Roman" w:eastAsia="Times New Roman" w:hAnsi="Times New Roman" w:cs="Times New Roman"/>
          <w:i/>
          <w:iCs/>
          <w:sz w:val="24"/>
          <w:szCs w:val="20"/>
          <w:lang w:val="en-GB"/>
          <w:rPrChange w:id="124" w:author="John Mettrop" w:date="2022-04-08T21:08:00Z">
            <w:rPr>
              <w:ins w:id="125" w:author="John Mettrop" w:date="2022-04-08T20:07:00Z"/>
              <w:i/>
              <w:iCs/>
              <w:highlight w:val="yellow"/>
            </w:rPr>
          </w:rPrChange>
        </w:rPr>
      </w:pPr>
      <w:ins w:id="126" w:author="John Mettrop" w:date="2022-04-08T20:07:00Z">
        <w:r w:rsidRPr="00D942DF">
          <w:rPr>
            <w:rFonts w:ascii="Times New Roman" w:eastAsia="Times New Roman" w:hAnsi="Times New Roman" w:cs="Times New Roman"/>
            <w:i/>
            <w:iCs/>
            <w:sz w:val="24"/>
            <w:szCs w:val="20"/>
            <w:lang w:val="en-GB"/>
            <w:rPrChange w:id="127" w:author="John Mettrop" w:date="2022-04-08T21:08:00Z">
              <w:rPr>
                <w:i/>
                <w:iCs/>
                <w:highlight w:val="yellow"/>
              </w:rPr>
            </w:rPrChange>
          </w:rPr>
          <w:t xml:space="preserve">Reports: </w:t>
        </w:r>
      </w:ins>
    </w:p>
    <w:p w14:paraId="5857D43F" w14:textId="77777777" w:rsidR="00D942DF" w:rsidRPr="00D942DF" w:rsidRDefault="00D942DF" w:rsidP="00D942DF">
      <w:pPr>
        <w:tabs>
          <w:tab w:val="left" w:pos="1134"/>
          <w:tab w:val="left" w:pos="1701"/>
          <w:tab w:val="left" w:pos="1871"/>
          <w:tab w:val="left" w:pos="2268"/>
        </w:tabs>
        <w:overflowPunct w:val="0"/>
        <w:autoSpaceDE w:val="0"/>
        <w:autoSpaceDN w:val="0"/>
        <w:adjustRightInd w:val="0"/>
        <w:spacing w:before="120" w:line="240" w:lineRule="auto"/>
        <w:ind w:left="1701" w:hanging="1701"/>
        <w:jc w:val="left"/>
        <w:textAlignment w:val="baseline"/>
        <w:rPr>
          <w:ins w:id="128" w:author="John Mettrop" w:date="2022-04-08T20:07:00Z"/>
          <w:rFonts w:ascii="Times New Roman" w:eastAsia="Times New Roman" w:hAnsi="Times New Roman" w:cs="Times New Roman"/>
          <w:b/>
          <w:bCs/>
          <w:sz w:val="24"/>
          <w:szCs w:val="20"/>
          <w:lang w:val="en-GB"/>
        </w:rPr>
      </w:pPr>
      <w:ins w:id="129" w:author="John Mettrop" w:date="2022-04-08T20:07:00Z">
        <w:r w:rsidRPr="00D942DF">
          <w:rPr>
            <w:rFonts w:ascii="Times New Roman" w:eastAsia="Times New Roman" w:hAnsi="Times New Roman" w:cs="Times New Roman"/>
            <w:sz w:val="24"/>
            <w:szCs w:val="20"/>
            <w:lang w:val="en-GB"/>
            <w:rPrChange w:id="130" w:author="John Mettrop" w:date="2022-04-08T21:08:00Z">
              <w:rPr>
                <w:highlight w:val="yellow"/>
              </w:rPr>
            </w:rPrChange>
          </w:rPr>
          <w:lastRenderedPageBreak/>
          <w:fldChar w:fldCharType="begin"/>
        </w:r>
        <w:r w:rsidRPr="00D942DF">
          <w:rPr>
            <w:rFonts w:ascii="Times New Roman" w:eastAsia="Times New Roman" w:hAnsi="Times New Roman" w:cs="Times New Roman"/>
            <w:sz w:val="24"/>
            <w:szCs w:val="20"/>
            <w:lang w:val="en-GB"/>
            <w:rPrChange w:id="131" w:author="John Mettrop" w:date="2022-04-08T21:08:00Z">
              <w:rPr>
                <w:highlight w:val="yellow"/>
              </w:rPr>
            </w:rPrChange>
          </w:rPr>
          <w:instrText xml:space="preserve"> HYPERLINK "https://www.itu.int/rec/R-REC-SM.329/en" </w:instrText>
        </w:r>
        <w:r w:rsidRPr="00D942DF">
          <w:rPr>
            <w:rFonts w:ascii="Times New Roman" w:eastAsia="Times New Roman" w:hAnsi="Times New Roman" w:cs="Times New Roman"/>
            <w:sz w:val="24"/>
            <w:szCs w:val="20"/>
            <w:lang w:val="en-GB"/>
            <w:rPrChange w:id="132" w:author="John Mettrop" w:date="2022-04-08T21:08:00Z">
              <w:rPr>
                <w:highlight w:val="yellow"/>
              </w:rPr>
            </w:rPrChange>
          </w:rPr>
          <w:fldChar w:fldCharType="separate"/>
        </w:r>
        <w:r w:rsidRPr="00D942DF">
          <w:rPr>
            <w:rFonts w:ascii="Times New Roman" w:eastAsia="Times New Roman" w:hAnsi="Times New Roman" w:cs="Times New Roman"/>
            <w:color w:val="0000FF"/>
            <w:sz w:val="24"/>
            <w:szCs w:val="20"/>
            <w:u w:val="single"/>
            <w:lang w:val="en-GB"/>
            <w:rPrChange w:id="133" w:author="John Mettrop" w:date="2022-04-08T21:08:00Z">
              <w:rPr>
                <w:color w:val="0000FF"/>
                <w:highlight w:val="yellow"/>
                <w:u w:val="single"/>
              </w:rPr>
            </w:rPrChange>
          </w:rPr>
          <w:t>ITU-R M.2119</w:t>
        </w:r>
        <w:r w:rsidRPr="00D942DF">
          <w:rPr>
            <w:rFonts w:ascii="Times New Roman" w:eastAsia="Times New Roman" w:hAnsi="Times New Roman" w:cs="Times New Roman"/>
            <w:sz w:val="24"/>
            <w:szCs w:val="20"/>
            <w:lang w:val="en-GB"/>
            <w:rPrChange w:id="134" w:author="John Mettrop" w:date="2022-04-08T21:08:00Z">
              <w:rPr>
                <w:highlight w:val="yellow"/>
              </w:rPr>
            </w:rPrChange>
          </w:rPr>
          <w:fldChar w:fldCharType="end"/>
        </w:r>
        <w:r w:rsidRPr="00D942DF">
          <w:rPr>
            <w:rFonts w:ascii="Times New Roman" w:eastAsia="Times New Roman" w:hAnsi="Times New Roman" w:cs="Times New Roman"/>
            <w:sz w:val="24"/>
            <w:szCs w:val="20"/>
            <w:lang w:val="en-GB"/>
            <w:rPrChange w:id="135" w:author="John Mettrop" w:date="2022-04-08T21:08:00Z">
              <w:rPr>
                <w:highlight w:val="yellow"/>
              </w:rPr>
            </w:rPrChange>
          </w:rPr>
          <w:tab/>
          <w:t xml:space="preserve">Sharing between </w:t>
        </w:r>
        <w:r w:rsidRPr="00D942DF">
          <w:rPr>
            <w:rFonts w:ascii="Times New Roman" w:eastAsia="Times New Roman" w:hAnsi="Times New Roman" w:cs="Times New Roman"/>
            <w:bCs/>
            <w:iCs/>
            <w:sz w:val="24"/>
            <w:szCs w:val="20"/>
            <w:lang w:val="en-GB"/>
            <w:rPrChange w:id="136" w:author="John Mettrop" w:date="2022-04-08T21:08:00Z">
              <w:rPr>
                <w:bCs/>
                <w:iCs/>
                <w:highlight w:val="yellow"/>
              </w:rPr>
            </w:rPrChange>
          </w:rPr>
          <w:t>aeronautical mobile telemetry systems for flight testing and other systems operating in the 4 400-4 940 and 5 925-6 700 MHz bands and 5 925-6 700 MHz bands</w:t>
        </w:r>
      </w:ins>
    </w:p>
    <w:p w14:paraId="3C765E76" w14:textId="77777777" w:rsidR="00D942DF" w:rsidRPr="00D942DF" w:rsidRDefault="00D942DF" w:rsidP="00D942DF">
      <w:pPr>
        <w:tabs>
          <w:tab w:val="left" w:pos="993"/>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412B78D" w14:textId="77777777" w:rsidR="00D942DF" w:rsidRPr="00D942DF" w:rsidRDefault="00D942DF" w:rsidP="00D942DF">
      <w:pPr>
        <w:tabs>
          <w:tab w:val="left" w:pos="1134"/>
          <w:tab w:val="left" w:pos="1871"/>
          <w:tab w:val="left" w:pos="2268"/>
        </w:tabs>
        <w:overflowPunct w:val="0"/>
        <w:autoSpaceDE w:val="0"/>
        <w:autoSpaceDN w:val="0"/>
        <w:adjustRightInd w:val="0"/>
        <w:spacing w:before="36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The ITU Radiocommunication Assembly,</w:t>
      </w:r>
    </w:p>
    <w:p w14:paraId="7D18582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considering</w:t>
      </w:r>
    </w:p>
    <w:p w14:paraId="29FB291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37" w:author="John Mettrop" w:date="2022-04-08T20:10:00Z"/>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 xml:space="preserve">that systems and networks operating in the aeronautical mobile service (AMS) are used for broadband, </w:t>
      </w:r>
      <w:del w:id="138" w:author="John Mettrop" w:date="2022-04-08T20:08:00Z">
        <w:r w:rsidRPr="00D942DF" w:rsidDel="00884018">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139" w:author="John Mettrop" w:date="2022-04-08T20:08:00Z">
        <w:r w:rsidRPr="00D942DF">
          <w:rPr>
            <w:rFonts w:ascii="Times New Roman" w:eastAsia="Times New Roman" w:hAnsi="Times New Roman" w:cs="Times New Roman"/>
            <w:sz w:val="24"/>
            <w:szCs w:val="20"/>
            <w:lang w:val="en-GB"/>
          </w:rPr>
          <w:t xml:space="preserve">including aircraft to aircraft links </w:t>
        </w:r>
        <w:del w:id="140" w:author="USA" w:date="2022-05-11T18:35:00Z">
          <w:r w:rsidRPr="00F85D73" w:rsidDel="00F85D73">
            <w:rPr>
              <w:rFonts w:ascii="Times New Roman" w:eastAsia="Times New Roman" w:hAnsi="Times New Roman" w:cs="Times New Roman"/>
              <w:sz w:val="24"/>
              <w:szCs w:val="20"/>
              <w:highlight w:val="yellow"/>
              <w:lang w:val="en-GB"/>
              <w:rPrChange w:id="141"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or ship to aircraft links</w:t>
        </w:r>
        <w:del w:id="142" w:author="USA" w:date="2022-05-11T18:35:00Z">
          <w:r w:rsidRPr="00F85D73" w:rsidDel="00F85D73">
            <w:rPr>
              <w:rFonts w:ascii="Times New Roman" w:eastAsia="Times New Roman" w:hAnsi="Times New Roman" w:cs="Times New Roman"/>
              <w:sz w:val="24"/>
              <w:szCs w:val="20"/>
              <w:highlight w:val="yellow"/>
              <w:lang w:val="en-GB"/>
              <w:rPrChange w:id="143" w:author="USA" w:date="2022-05-11T18:3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to support </w:t>
      </w:r>
      <w:ins w:id="144" w:author="John Mettrop" w:date="2022-04-08T20:08:00Z">
        <w:r w:rsidRPr="00D942DF">
          <w:rPr>
            <w:rFonts w:ascii="Times New Roman" w:eastAsia="Times New Roman" w:hAnsi="Times New Roman" w:cs="Times New Roman"/>
            <w:sz w:val="24"/>
            <w:szCs w:val="20"/>
            <w:lang w:val="en-GB"/>
          </w:rPr>
          <w:t xml:space="preserve">various applications </w:t>
        </w:r>
        <w:r w:rsidRPr="00D942DF">
          <w:rPr>
            <w:rFonts w:ascii="Times New Roman" w:eastAsia="Times New Roman" w:hAnsi="Times New Roman" w:cs="Times New Roman"/>
            <w:sz w:val="24"/>
            <w:szCs w:val="20"/>
            <w:lang w:val="en-GB"/>
            <w:rPrChange w:id="145" w:author="John Mettrop" w:date="2022-04-08T21:08:00Z">
              <w:rPr>
                <w:highlight w:val="yellow"/>
              </w:rPr>
            </w:rPrChange>
          </w:rPr>
          <w:t>such as</w:t>
        </w:r>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remote sensing, </w:t>
      </w:r>
      <w:del w:id="146" w:author="John Mettrop" w:date="2022-04-08T20:09:00Z">
        <w:r w:rsidRPr="00D942DF" w:rsidDel="00884018">
          <w:rPr>
            <w:rFonts w:ascii="Times New Roman" w:eastAsia="Times New Roman" w:hAnsi="Times New Roman" w:cs="Times New Roman"/>
            <w:sz w:val="24"/>
            <w:szCs w:val="20"/>
            <w:lang w:val="en-GB"/>
          </w:rPr>
          <w:delText>e.g.</w:delText>
        </w:r>
      </w:del>
      <w:ins w:id="147" w:author="John Mettrop" w:date="2022-04-08T20:09:00Z">
        <w:r w:rsidRPr="00D942DF">
          <w:rPr>
            <w:rFonts w:ascii="Times New Roman" w:eastAsia="Times New Roman" w:hAnsi="Times New Roman" w:cs="Times New Roman"/>
            <w:sz w:val="24"/>
            <w:szCs w:val="20"/>
            <w:lang w:val="en-GB"/>
          </w:rPr>
          <w:t>for</w:t>
        </w:r>
      </w:ins>
      <w:r w:rsidRPr="00D942DF">
        <w:rPr>
          <w:rFonts w:ascii="Times New Roman" w:eastAsia="Times New Roman" w:hAnsi="Times New Roman" w:cs="Times New Roman"/>
          <w:sz w:val="24"/>
          <w:szCs w:val="20"/>
          <w:lang w:val="en-GB"/>
        </w:rPr>
        <w:t xml:space="preserve"> earth sciences, land management,</w:t>
      </w:r>
      <w:ins w:id="148" w:author="John Mettrop" w:date="2022-04-08T20:09:00Z">
        <w:r w:rsidRPr="00D942DF">
          <w:rPr>
            <w:rFonts w:ascii="Times New Roman" w:eastAsia="Times New Roman" w:hAnsi="Times New Roman" w:cs="Times New Roman"/>
            <w:sz w:val="24"/>
            <w:szCs w:val="20"/>
            <w:lang w:val="en-GB"/>
          </w:rPr>
          <w:t xml:space="preserve"> and</w:t>
        </w:r>
      </w:ins>
      <w:r w:rsidRPr="00D942DF">
        <w:rPr>
          <w:rFonts w:ascii="Times New Roman" w:eastAsia="Times New Roman" w:hAnsi="Times New Roman" w:cs="Times New Roman"/>
          <w:sz w:val="24"/>
          <w:szCs w:val="20"/>
          <w:lang w:val="en-GB"/>
        </w:rPr>
        <w:t xml:space="preserve"> energy distribution</w:t>
      </w:r>
      <w:del w:id="149" w:author="John Mettrop" w:date="2022-04-08T20:09:00Z">
        <w:r w:rsidRPr="00D942DF" w:rsidDel="00884018">
          <w:rPr>
            <w:rFonts w:ascii="Times New Roman" w:eastAsia="Times New Roman" w:hAnsi="Times New Roman" w:cs="Times New Roman"/>
            <w:sz w:val="24"/>
            <w:szCs w:val="20"/>
            <w:lang w:val="en-GB"/>
          </w:rPr>
          <w:delText>, etc., applications</w:delText>
        </w:r>
      </w:del>
      <w:r w:rsidRPr="00D942DF">
        <w:rPr>
          <w:rFonts w:ascii="Times New Roman" w:eastAsia="Times New Roman" w:hAnsi="Times New Roman" w:cs="Times New Roman"/>
          <w:sz w:val="24"/>
          <w:szCs w:val="20"/>
          <w:lang w:val="en-GB"/>
        </w:rPr>
        <w:t>;</w:t>
      </w:r>
    </w:p>
    <w:p w14:paraId="23640524" w14:textId="7DC66732" w:rsidR="00D942DF" w:rsidRPr="00D942DF" w:rsidDel="00F85D73"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50" w:author="John Mettrop" w:date="2022-04-08T20:11:00Z"/>
          <w:del w:id="151" w:author="USA" w:date="2022-05-11T18:35:00Z"/>
          <w:rFonts w:ascii="Times New Roman" w:eastAsia="Times New Roman" w:hAnsi="Times New Roman" w:cs="Times New Roman"/>
          <w:i/>
          <w:color w:val="FF0000"/>
          <w:sz w:val="24"/>
          <w:szCs w:val="20"/>
          <w:lang w:val="en-GB"/>
        </w:rPr>
      </w:pPr>
      <w:ins w:id="152" w:author="John Mettrop" w:date="2022-04-08T20:10:00Z">
        <w:del w:id="153" w:author="USA" w:date="2022-05-11T18:35:00Z">
          <w:r w:rsidRPr="00F85D73" w:rsidDel="00F85D73">
            <w:rPr>
              <w:rFonts w:ascii="Times New Roman" w:eastAsia="Times New Roman" w:hAnsi="Times New Roman" w:cs="Times New Roman"/>
              <w:i/>
              <w:color w:val="FF0000"/>
              <w:sz w:val="24"/>
              <w:szCs w:val="20"/>
              <w:highlight w:val="yellow"/>
              <w:lang w:val="en-GB"/>
              <w:rPrChange w:id="154" w:author="USA" w:date="2022-05-11T18:35:00Z">
                <w:rPr/>
              </w:rPrChange>
            </w:rPr>
            <w:delText xml:space="preserve">[Editor’s note: </w:delText>
          </w:r>
          <w:r w:rsidRPr="00F85D73" w:rsidDel="00F85D73">
            <w:rPr>
              <w:rFonts w:ascii="Times New Roman" w:eastAsia="Times New Roman" w:hAnsi="Times New Roman" w:cs="Times New Roman"/>
              <w:i/>
              <w:color w:val="FF0000"/>
              <w:sz w:val="24"/>
              <w:szCs w:val="20"/>
              <w:highlight w:val="yellow"/>
              <w:lang w:val="en-GB"/>
              <w:rPrChange w:id="155" w:author="USA" w:date="2022-05-11T18:35:00Z">
                <w:rPr>
                  <w:i/>
                </w:rPr>
              </w:rPrChange>
            </w:rPr>
            <w:delText xml:space="preserve">It should be clarified if non-GMDSS aeronautical stations can be installed on board ships noting the provision RR No. </w:delText>
          </w:r>
          <w:r w:rsidRPr="00F85D73" w:rsidDel="00F85D73">
            <w:rPr>
              <w:rFonts w:ascii="Times New Roman" w:eastAsia="Times New Roman" w:hAnsi="Times New Roman" w:cs="Times New Roman"/>
              <w:b/>
              <w:bCs/>
              <w:i/>
              <w:color w:val="FF0000"/>
              <w:sz w:val="24"/>
              <w:szCs w:val="20"/>
              <w:highlight w:val="yellow"/>
              <w:lang w:val="en-GB"/>
              <w:rPrChange w:id="156" w:author="USA" w:date="2022-05-11T18:35:00Z">
                <w:rPr>
                  <w:i/>
                </w:rPr>
              </w:rPrChange>
            </w:rPr>
            <w:delText>30.7</w:delText>
          </w:r>
          <w:r w:rsidRPr="00F85D73" w:rsidDel="00F85D73">
            <w:rPr>
              <w:rFonts w:ascii="Times New Roman" w:eastAsia="Times New Roman" w:hAnsi="Times New Roman" w:cs="Times New Roman"/>
              <w:i/>
              <w:color w:val="FF0000"/>
              <w:sz w:val="24"/>
              <w:szCs w:val="20"/>
              <w:highlight w:val="yellow"/>
              <w:lang w:val="en-GB"/>
              <w:rPrChange w:id="157" w:author="USA" w:date="2022-05-11T18:35:00Z">
                <w:rPr/>
              </w:rPrChange>
            </w:rPr>
            <w:delText>]</w:delText>
          </w:r>
        </w:del>
      </w:ins>
    </w:p>
    <w:p w14:paraId="4F25E8E1"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120" w:line="240" w:lineRule="auto"/>
        <w:jc w:val="left"/>
        <w:textAlignment w:val="baseline"/>
        <w:rPr>
          <w:ins w:id="158" w:author="John Mettrop" w:date="2022-04-08T20:11:00Z"/>
          <w:rFonts w:ascii="Times New Roman" w:eastAsia="Times New Roman" w:hAnsi="Times New Roman" w:cs="Times New Roman"/>
          <w:sz w:val="24"/>
          <w:szCs w:val="20"/>
          <w:lang w:val="en-GB"/>
        </w:rPr>
      </w:pPr>
      <w:ins w:id="159" w:author="John Mettrop" w:date="2022-04-08T20:11:00Z">
        <w:r w:rsidRPr="00D942DF">
          <w:rPr>
            <w:rFonts w:ascii="Times New Roman" w:eastAsia="Times New Roman" w:hAnsi="Times New Roman" w:cs="Times New Roman"/>
            <w:i/>
            <w:sz w:val="24"/>
            <w:szCs w:val="20"/>
            <w:lang w:val="en-GB"/>
          </w:rPr>
          <w:t>b)</w:t>
        </w:r>
        <w:r w:rsidRPr="00D942DF">
          <w:rPr>
            <w:rFonts w:ascii="Times New Roman" w:eastAsia="Times New Roman" w:hAnsi="Times New Roman" w:cs="Times New Roman"/>
            <w:i/>
            <w:sz w:val="24"/>
            <w:szCs w:val="20"/>
            <w:lang w:val="en-GB"/>
          </w:rPr>
          <w:tab/>
        </w:r>
        <w:r w:rsidRPr="00D942DF">
          <w:rPr>
            <w:rFonts w:ascii="Times New Roman" w:eastAsia="Times New Roman" w:hAnsi="Times New Roman" w:cs="Times New Roman"/>
            <w:sz w:val="24"/>
            <w:szCs w:val="20"/>
            <w:lang w:val="en-GB"/>
          </w:rPr>
          <w:t xml:space="preserve">that systems and networks operating in the maritime mobile service (MMS) are used, for broadband maritime </w:t>
        </w:r>
        <w:proofErr w:type="gramStart"/>
        <w:r w:rsidRPr="00D942DF">
          <w:rPr>
            <w:rFonts w:ascii="Times New Roman" w:eastAsia="Times New Roman" w:hAnsi="Times New Roman" w:cs="Times New Roman"/>
            <w:sz w:val="24"/>
            <w:szCs w:val="20"/>
            <w:lang w:val="en-GB"/>
          </w:rPr>
          <w:t>data-links</w:t>
        </w:r>
      </w:ins>
      <w:proofErr w:type="gramEnd"/>
      <w:ins w:id="160" w:author="John Mettrop" w:date="2022-04-08T20:12:00Z">
        <w:r w:rsidRPr="00D942DF">
          <w:rPr>
            <w:rFonts w:ascii="Times New Roman" w:eastAsia="Times New Roman" w:hAnsi="Times New Roman" w:cs="Times New Roman"/>
            <w:sz w:val="24"/>
            <w:szCs w:val="20"/>
            <w:lang w:val="en-GB"/>
          </w:rPr>
          <w:t xml:space="preserve"> </w:t>
        </w:r>
      </w:ins>
      <w:ins w:id="161" w:author="John Mettrop" w:date="2022-04-08T20:11:00Z">
        <w:r w:rsidRPr="00D942DF">
          <w:rPr>
            <w:rFonts w:ascii="Times New Roman" w:eastAsia="Times New Roman" w:hAnsi="Times New Roman" w:cs="Times New Roman"/>
            <w:sz w:val="24"/>
            <w:szCs w:val="20"/>
            <w:lang w:val="en-GB"/>
          </w:rPr>
          <w:t>to support various applications</w:t>
        </w:r>
        <w:r w:rsidRPr="00D942DF">
          <w:rPr>
            <w:rFonts w:ascii="Times New Roman" w:eastAsia="Times New Roman" w:hAnsi="Times New Roman" w:cs="Times New Roman"/>
            <w:sz w:val="24"/>
            <w:szCs w:val="20"/>
            <w:lang w:val="en-GB"/>
            <w:rPrChange w:id="162" w:author="John Mettrop" w:date="2022-04-08T21:08:00Z">
              <w:rPr>
                <w:highlight w:val="yellow"/>
              </w:rPr>
            </w:rPrChange>
          </w:rPr>
          <w:t>, such as</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Change w:id="163" w:author="John Mettrop" w:date="2022-04-08T21:08:00Z">
              <w:rPr>
                <w:highlight w:val="green"/>
              </w:rPr>
            </w:rPrChange>
          </w:rPr>
          <w:t>[</w:t>
        </w:r>
        <w:r w:rsidRPr="00D942DF">
          <w:rPr>
            <w:rFonts w:ascii="Times New Roman" w:eastAsia="Times New Roman" w:hAnsi="Times New Roman" w:cs="Times New Roman"/>
            <w:sz w:val="24"/>
            <w:szCs w:val="20"/>
            <w:lang w:val="en-GB"/>
          </w:rPr>
          <w:t>remote sensing for earth sciences, land management</w:t>
        </w:r>
        <w:r w:rsidRPr="00D942DF">
          <w:rPr>
            <w:rFonts w:ascii="Times New Roman" w:eastAsia="Times New Roman" w:hAnsi="Times New Roman" w:cs="Times New Roman"/>
            <w:sz w:val="24"/>
            <w:szCs w:val="20"/>
            <w:lang w:val="en-GB"/>
            <w:rPrChange w:id="164" w:author="John Mettrop" w:date="2022-04-08T21:08:00Z">
              <w:rPr>
                <w:highlight w:val="yellow"/>
              </w:rPr>
            </w:rPrChange>
          </w:rPr>
          <w:t>, and</w:t>
        </w:r>
        <w:r w:rsidRPr="00D942DF">
          <w:rPr>
            <w:rFonts w:ascii="Times New Roman" w:eastAsia="Times New Roman" w:hAnsi="Times New Roman" w:cs="Times New Roman"/>
            <w:sz w:val="24"/>
            <w:szCs w:val="20"/>
            <w:lang w:val="en-GB"/>
          </w:rPr>
          <w:t xml:space="preserve"> energy distribution]; </w:t>
        </w:r>
      </w:ins>
    </w:p>
    <w:p w14:paraId="7C63DF6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65" w:author="John Mettrop" w:date="2022-04-08T20:11:00Z">
        <w:r w:rsidRPr="00D942DF">
          <w:rPr>
            <w:rFonts w:ascii="Times New Roman" w:eastAsia="Times New Roman" w:hAnsi="Times New Roman" w:cs="Times New Roman"/>
            <w:i/>
            <w:sz w:val="24"/>
            <w:szCs w:val="20"/>
            <w:lang w:val="en-GB"/>
          </w:rPr>
          <w:t>[Editor’s n</w:t>
        </w:r>
        <w:r w:rsidRPr="00D942DF">
          <w:rPr>
            <w:rFonts w:ascii="Times New Roman" w:eastAsia="Times New Roman" w:hAnsi="Times New Roman" w:cs="Times New Roman"/>
            <w:i/>
            <w:sz w:val="24"/>
            <w:szCs w:val="20"/>
            <w:lang w:val="en-GB"/>
            <w:rPrChange w:id="166" w:author="John Mettrop" w:date="2022-04-08T21:08:00Z">
              <w:rPr>
                <w:highlight w:val="green"/>
              </w:rPr>
            </w:rPrChange>
          </w:rPr>
          <w:t xml:space="preserve">ote: relevance </w:t>
        </w:r>
        <w:r w:rsidRPr="00D942DF">
          <w:rPr>
            <w:rFonts w:ascii="Times New Roman" w:eastAsia="Times New Roman" w:hAnsi="Times New Roman" w:cs="Times New Roman"/>
            <w:i/>
            <w:sz w:val="24"/>
            <w:szCs w:val="20"/>
            <w:lang w:val="en-GB"/>
          </w:rPr>
          <w:t xml:space="preserve">of these applications </w:t>
        </w:r>
        <w:r w:rsidRPr="00D942DF">
          <w:rPr>
            <w:rFonts w:ascii="Times New Roman" w:eastAsia="Times New Roman" w:hAnsi="Times New Roman" w:cs="Times New Roman"/>
            <w:i/>
            <w:sz w:val="24"/>
            <w:szCs w:val="20"/>
            <w:lang w:val="en-GB"/>
            <w:rPrChange w:id="167" w:author="John Mettrop" w:date="2022-04-08T21:08:00Z">
              <w:rPr>
                <w:highlight w:val="green"/>
              </w:rPr>
            </w:rPrChange>
          </w:rPr>
          <w:t>to MMS needs to be clarified</w:t>
        </w:r>
        <w:r w:rsidRPr="00D942DF">
          <w:rPr>
            <w:rFonts w:ascii="Times New Roman" w:eastAsia="Times New Roman" w:hAnsi="Times New Roman" w:cs="Times New Roman"/>
            <w:i/>
            <w:sz w:val="24"/>
            <w:szCs w:val="20"/>
            <w:lang w:val="en-GB"/>
          </w:rPr>
          <w:t>]</w:t>
        </w:r>
      </w:ins>
    </w:p>
    <w:p w14:paraId="1E7F0A5A" w14:textId="0B539590"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68" w:author="John Mettrop" w:date="2022-04-08T20:12:00Z">
        <w:r w:rsidRPr="00D942DF" w:rsidDel="00E404D6">
          <w:rPr>
            <w:rFonts w:ascii="Times New Roman" w:eastAsia="Times New Roman" w:hAnsi="Times New Roman" w:cs="Times New Roman"/>
            <w:i/>
            <w:iCs/>
            <w:sz w:val="24"/>
            <w:szCs w:val="20"/>
            <w:lang w:val="en-GB"/>
          </w:rPr>
          <w:delText>b</w:delText>
        </w:r>
      </w:del>
      <w:ins w:id="169" w:author="John Mettrop" w:date="2022-04-08T20:12:00Z">
        <w:r w:rsidRPr="00D942DF">
          <w:rPr>
            <w:rFonts w:ascii="Times New Roman" w:eastAsia="Times New Roman" w:hAnsi="Times New Roman" w:cs="Times New Roman"/>
            <w:i/>
            <w:iCs/>
            <w:sz w:val="24"/>
            <w:szCs w:val="20"/>
            <w:lang w:val="en-GB"/>
          </w:rPr>
          <w:t>c</w:t>
        </w:r>
      </w:ins>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 xml:space="preserve">that systems and networks operating in </w:t>
      </w:r>
      <w:ins w:id="170" w:author="John Mettrop" w:date="2022-04-08T20:13:00Z">
        <w:r w:rsidRPr="00D942DF">
          <w:rPr>
            <w:rFonts w:ascii="Times New Roman" w:eastAsia="Times New Roman" w:hAnsi="Times New Roman" w:cs="Times New Roman"/>
            <w:sz w:val="24"/>
            <w:szCs w:val="20"/>
            <w:lang w:val="en-GB"/>
          </w:rPr>
          <w:t xml:space="preserve">the </w:t>
        </w:r>
      </w:ins>
      <w:r w:rsidRPr="00D942DF">
        <w:rPr>
          <w:rFonts w:ascii="Times New Roman" w:eastAsia="Times New Roman" w:hAnsi="Times New Roman" w:cs="Times New Roman"/>
          <w:sz w:val="24"/>
          <w:szCs w:val="20"/>
          <w:lang w:val="en-GB"/>
        </w:rPr>
        <w:t>AMS</w:t>
      </w:r>
      <w:ins w:id="171" w:author="John Mettrop" w:date="2022-04-08T20:12:00Z">
        <w:r w:rsidRPr="00D942DF">
          <w:rPr>
            <w:rFonts w:ascii="Times New Roman" w:eastAsia="Times New Roman" w:hAnsi="Times New Roman" w:cs="Times New Roman"/>
            <w:sz w:val="24"/>
            <w:szCs w:val="20"/>
            <w:lang w:val="en-GB"/>
          </w:rPr>
          <w:t xml:space="preserve"> </w:t>
        </w:r>
      </w:ins>
      <w:ins w:id="172" w:author="USA" w:date="2022-05-11T18:35:00Z">
        <w:r w:rsidR="00F85D73" w:rsidRPr="00F85D73">
          <w:rPr>
            <w:rFonts w:ascii="Times New Roman" w:eastAsia="Times New Roman" w:hAnsi="Times New Roman" w:cs="Times New Roman"/>
            <w:sz w:val="24"/>
            <w:szCs w:val="20"/>
            <w:highlight w:val="yellow"/>
            <w:lang w:val="en-GB"/>
            <w:rPrChange w:id="173" w:author="USA" w:date="2022-05-11T18:36:00Z">
              <w:rPr>
                <w:rFonts w:ascii="Times New Roman" w:eastAsia="Times New Roman" w:hAnsi="Times New Roman" w:cs="Times New Roman"/>
                <w:sz w:val="24"/>
                <w:szCs w:val="20"/>
                <w:lang w:val="en-GB"/>
              </w:rPr>
            </w:rPrChange>
          </w:rPr>
          <w:t>a</w:t>
        </w:r>
      </w:ins>
      <w:ins w:id="174" w:author="John Mettrop" w:date="2022-04-08T20:13:00Z">
        <w:r w:rsidRPr="00D942DF">
          <w:rPr>
            <w:rFonts w:ascii="Times New Roman" w:eastAsia="Times New Roman" w:hAnsi="Times New Roman" w:cs="Times New Roman"/>
            <w:sz w:val="24"/>
            <w:szCs w:val="20"/>
            <w:lang w:val="en-GB"/>
          </w:rPr>
          <w:t>nd maritime mobile service (MMS)</w:t>
        </w:r>
      </w:ins>
      <w:r w:rsidRPr="00D942DF">
        <w:rPr>
          <w:rFonts w:ascii="Times New Roman" w:eastAsia="Times New Roman" w:hAnsi="Times New Roman" w:cs="Times New Roman"/>
          <w:sz w:val="24"/>
          <w:szCs w:val="20"/>
          <w:lang w:val="en-GB"/>
        </w:rPr>
        <w:t xml:space="preserve"> are also used for narrow-band</w:t>
      </w:r>
      <w:del w:id="175" w:author="John Mettrop" w:date="2022-04-08T20:14:00Z">
        <w:r w:rsidRPr="00D942DF" w:rsidDel="00E404D6">
          <w:rPr>
            <w:rFonts w:ascii="Times New Roman" w:eastAsia="Times New Roman" w:hAnsi="Times New Roman" w:cs="Times New Roman"/>
            <w:sz w:val="24"/>
            <w:szCs w:val="20"/>
            <w:lang w:val="en-GB"/>
          </w:rPr>
          <w:delText>, airborne</w:delText>
        </w:r>
      </w:del>
      <w:r w:rsidRPr="00D942DF">
        <w:rPr>
          <w:rFonts w:ascii="Times New Roman" w:eastAsia="Times New Roman" w:hAnsi="Times New Roman" w:cs="Times New Roman"/>
          <w:sz w:val="24"/>
          <w:szCs w:val="20"/>
          <w:lang w:val="en-GB"/>
        </w:rPr>
        <w:t xml:space="preserve"> </w:t>
      </w:r>
      <w:proofErr w:type="gramStart"/>
      <w:r w:rsidRPr="00D942DF">
        <w:rPr>
          <w:rFonts w:ascii="Times New Roman" w:eastAsia="Times New Roman" w:hAnsi="Times New Roman" w:cs="Times New Roman"/>
          <w:sz w:val="24"/>
          <w:szCs w:val="20"/>
          <w:lang w:val="en-GB"/>
        </w:rPr>
        <w:t>data-links</w:t>
      </w:r>
      <w:proofErr w:type="gramEnd"/>
      <w:del w:id="176" w:author="Chamova, Alisa" w:date="2022-04-14T11:03:00Z">
        <w:r w:rsidRPr="00D942DF" w:rsidDel="008451E4">
          <w:rPr>
            <w:rFonts w:ascii="Times New Roman" w:eastAsia="Times New Roman" w:hAnsi="Times New Roman" w:cs="Times New Roman"/>
            <w:sz w:val="24"/>
            <w:szCs w:val="20"/>
            <w:lang w:val="en-GB"/>
          </w:rPr>
          <w:delText>;</w:delText>
        </w:r>
      </w:del>
      <w:ins w:id="177" w:author="Chamova, Alisa" w:date="2022-04-14T11:03:00Z">
        <w:r w:rsidRPr="00D942DF">
          <w:rPr>
            <w:rFonts w:ascii="Times New Roman" w:eastAsia="Times New Roman" w:hAnsi="Times New Roman" w:cs="Times New Roman"/>
            <w:sz w:val="24"/>
            <w:szCs w:val="20"/>
            <w:lang w:val="en-GB"/>
          </w:rPr>
          <w:t>,</w:t>
        </w:r>
      </w:ins>
    </w:p>
    <w:p w14:paraId="0ABCE98D" w14:textId="77777777" w:rsidR="00D942DF" w:rsidRPr="00D942DF" w:rsidDel="00E404D6"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178" w:author="John Mettrop" w:date="2022-04-08T20:14:00Z"/>
          <w:rFonts w:ascii="Times New Roman" w:eastAsia="Times New Roman" w:hAnsi="Times New Roman" w:cs="Times New Roman"/>
          <w:sz w:val="24"/>
          <w:szCs w:val="20"/>
          <w:lang w:val="en-GB"/>
        </w:rPr>
      </w:pPr>
      <w:del w:id="179" w:author="John Mettrop" w:date="2022-04-08T20:14:00Z">
        <w:r w:rsidRPr="00D942DF" w:rsidDel="00E404D6">
          <w:rPr>
            <w:rFonts w:ascii="Times New Roman" w:eastAsia="Times New Roman" w:hAnsi="Times New Roman" w:cs="Times New Roman"/>
            <w:i/>
            <w:sz w:val="24"/>
            <w:szCs w:val="20"/>
            <w:lang w:val="en-GB"/>
          </w:rPr>
          <w:delText>c)</w:delText>
        </w:r>
        <w:r w:rsidRPr="00D942DF" w:rsidDel="00E404D6">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942DF" w:rsidDel="00E404D6">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0C588B4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t>recognizing</w:t>
      </w:r>
    </w:p>
    <w:p w14:paraId="3BE51B4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a)</w:t>
      </w:r>
      <w:r w:rsidRPr="00D942DF">
        <w:rPr>
          <w:rFonts w:ascii="Times New Roman" w:eastAsia="Times New Roman" w:hAnsi="Times New Roman" w:cs="Times New Roman"/>
          <w:sz w:val="24"/>
          <w:szCs w:val="20"/>
          <w:lang w:val="en-GB"/>
        </w:rPr>
        <w:tab/>
        <w:t>that the frequency range 4 400-4 990 MHz is allocated on a primary basis in all three ITU </w:t>
      </w:r>
      <w:del w:id="180" w:author="John Mettrop" w:date="2022-04-08T20:15:00Z">
        <w:r w:rsidRPr="00D942DF" w:rsidDel="00F047FC">
          <w:rPr>
            <w:rFonts w:ascii="Times New Roman" w:eastAsia="Times New Roman" w:hAnsi="Times New Roman" w:cs="Times New Roman"/>
            <w:sz w:val="24"/>
            <w:szCs w:val="20"/>
            <w:lang w:val="en-GB"/>
          </w:rPr>
          <w:delText>r</w:delText>
        </w:r>
      </w:del>
      <w:ins w:id="181" w:author="John Mettrop" w:date="2022-04-08T20:15:00Z">
        <w:r w:rsidRPr="00D942DF">
          <w:rPr>
            <w:rFonts w:ascii="Times New Roman" w:eastAsia="Times New Roman" w:hAnsi="Times New Roman" w:cs="Times New Roman"/>
            <w:sz w:val="24"/>
            <w:szCs w:val="20"/>
            <w:lang w:val="en-GB"/>
          </w:rPr>
          <w:t>R</w:t>
        </w:r>
      </w:ins>
      <w:r w:rsidRPr="00D942DF">
        <w:rPr>
          <w:rFonts w:ascii="Times New Roman" w:eastAsia="Times New Roman" w:hAnsi="Times New Roman" w:cs="Times New Roman"/>
          <w:sz w:val="24"/>
          <w:szCs w:val="20"/>
          <w:lang w:val="en-GB"/>
        </w:rPr>
        <w:t xml:space="preserve">egions to the mobile </w:t>
      </w:r>
      <w:proofErr w:type="gramStart"/>
      <w:r w:rsidRPr="00D942DF">
        <w:rPr>
          <w:rFonts w:ascii="Times New Roman" w:eastAsia="Times New Roman" w:hAnsi="Times New Roman" w:cs="Times New Roman"/>
          <w:sz w:val="24"/>
          <w:szCs w:val="20"/>
          <w:lang w:val="en-GB"/>
        </w:rPr>
        <w:t>service;</w:t>
      </w:r>
      <w:proofErr w:type="gramEnd"/>
    </w:p>
    <w:p w14:paraId="5F5575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b)</w:t>
      </w:r>
      <w:r w:rsidRPr="00D942DF">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942DF">
        <w:rPr>
          <w:rFonts w:ascii="Times New Roman" w:eastAsia="Times New Roman" w:hAnsi="Times New Roman" w:cs="Times New Roman"/>
          <w:sz w:val="24"/>
          <w:szCs w:val="20"/>
          <w:lang w:val="en-GB"/>
        </w:rPr>
        <w:t>regions;</w:t>
      </w:r>
      <w:proofErr w:type="gramEnd"/>
    </w:p>
    <w:p w14:paraId="6C9213B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i/>
          <w:iCs/>
          <w:sz w:val="24"/>
          <w:szCs w:val="20"/>
          <w:lang w:val="en-GB"/>
        </w:rPr>
        <w:t>c)</w:t>
      </w:r>
      <w:r w:rsidRPr="00D942DF">
        <w:rPr>
          <w:rFonts w:ascii="Times New Roman" w:eastAsia="Times New Roman" w:hAnsi="Times New Roman" w:cs="Times New Roman"/>
          <w:sz w:val="24"/>
          <w:szCs w:val="20"/>
          <w:lang w:val="en-GB"/>
        </w:rPr>
        <w:tab/>
        <w:t xml:space="preserve">that the </w:t>
      </w:r>
      <w:ins w:id="182" w:author="John Mettrop" w:date="2022-04-08T20:15:00Z">
        <w:r w:rsidRPr="00D942DF">
          <w:rPr>
            <w:rFonts w:ascii="Times New Roman" w:eastAsia="Times New Roman" w:hAnsi="Times New Roman" w:cs="Times New Roman"/>
            <w:sz w:val="24"/>
            <w:szCs w:val="20"/>
            <w:lang w:val="en-GB"/>
          </w:rPr>
          <w:t>Radio Regulations (</w:t>
        </w:r>
      </w:ins>
      <w:r w:rsidRPr="00D942DF">
        <w:rPr>
          <w:rFonts w:ascii="Times New Roman" w:eastAsia="Times New Roman" w:hAnsi="Times New Roman" w:cs="Times New Roman"/>
          <w:sz w:val="24"/>
          <w:szCs w:val="20"/>
          <w:lang w:val="en-GB"/>
        </w:rPr>
        <w:t>RR</w:t>
      </w:r>
      <w:ins w:id="183" w:author="John Mettrop" w:date="2022-04-08T20:15: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No. </w:t>
      </w:r>
      <w:r w:rsidRPr="00D942DF">
        <w:rPr>
          <w:rFonts w:ascii="Times New Roman" w:eastAsia="Times New Roman" w:hAnsi="Times New Roman" w:cs="Times New Roman"/>
          <w:b/>
          <w:bCs/>
          <w:sz w:val="24"/>
          <w:szCs w:val="20"/>
          <w:lang w:val="en-GB"/>
        </w:rPr>
        <w:t>5.442</w:t>
      </w:r>
      <w:r w:rsidRPr="00D942DF">
        <w:rPr>
          <w:rFonts w:ascii="Times New Roman" w:eastAsia="Times New Roman" w:hAnsi="Times New Roman" w:cs="Times New Roman"/>
          <w:sz w:val="24"/>
          <w:szCs w:val="20"/>
          <w:lang w:val="en-GB"/>
        </w:rPr>
        <w:t xml:space="preserve"> provides </w:t>
      </w:r>
      <w:del w:id="184" w:author="John Mettrop" w:date="2022-04-08T20:15:00Z">
        <w:r w:rsidRPr="00D942DF" w:rsidDel="00F047FC">
          <w:rPr>
            <w:rFonts w:ascii="Times New Roman" w:eastAsia="Times New Roman" w:hAnsi="Times New Roman" w:cs="Times New Roman"/>
            <w:sz w:val="24"/>
            <w:szCs w:val="20"/>
            <w:lang w:val="en-GB"/>
          </w:rPr>
          <w:delText xml:space="preserve">some </w:delText>
        </w:r>
      </w:del>
      <w:r w:rsidRPr="00D942DF">
        <w:rPr>
          <w:rFonts w:ascii="Times New Roman" w:eastAsia="Times New Roman" w:hAnsi="Times New Roman" w:cs="Times New Roman"/>
          <w:sz w:val="24"/>
          <w:szCs w:val="20"/>
          <w:lang w:val="en-GB"/>
        </w:rPr>
        <w:t xml:space="preserve">restrictions for the use of AMS in </w:t>
      </w:r>
      <w:del w:id="185" w:author="John Mettrop" w:date="2022-04-08T20:16:00Z">
        <w:r w:rsidRPr="00D942DF" w:rsidDel="00F047FC">
          <w:rPr>
            <w:rFonts w:ascii="Times New Roman" w:eastAsia="Times New Roman" w:hAnsi="Times New Roman" w:cs="Times New Roman"/>
            <w:sz w:val="24"/>
            <w:szCs w:val="20"/>
            <w:lang w:val="en-GB"/>
          </w:rPr>
          <w:delText xml:space="preserve">parts of </w:delText>
        </w:r>
      </w:del>
      <w:r w:rsidRPr="00D942DF">
        <w:rPr>
          <w:rFonts w:ascii="Times New Roman" w:eastAsia="Times New Roman" w:hAnsi="Times New Roman" w:cs="Times New Roman"/>
          <w:sz w:val="24"/>
          <w:szCs w:val="20"/>
          <w:lang w:val="en-GB"/>
        </w:rPr>
        <w:t>the frequency band</w:t>
      </w:r>
      <w:ins w:id="186" w:author="John Mettrop" w:date="2022-04-08T20:16:00Z">
        <w:r w:rsidRPr="00D942DF">
          <w:rPr>
            <w:rFonts w:ascii="Times New Roman" w:eastAsia="Times New Roman" w:hAnsi="Times New Roman" w:cs="Times New Roman"/>
            <w:sz w:val="24"/>
            <w:szCs w:val="20"/>
            <w:lang w:val="en-GB"/>
          </w:rPr>
          <w:t xml:space="preserve">s </w:t>
        </w:r>
        <w:r w:rsidRPr="00D942DF">
          <w:rPr>
            <w:rFonts w:ascii="Times New Roman" w:eastAsia="Times New Roman" w:hAnsi="Times New Roman" w:cs="Times New Roman"/>
            <w:sz w:val="24"/>
            <w:szCs w:val="20"/>
            <w:lang w:val="en-GB"/>
            <w:rPrChange w:id="187" w:author="John Mettrop" w:date="2022-04-08T21:08:00Z">
              <w:rPr>
                <w:highlight w:val="green"/>
              </w:rPr>
            </w:rPrChange>
          </w:rPr>
          <w:t xml:space="preserve">4 825-4 835 MHz and 4 950-4 990 </w:t>
        </w:r>
        <w:proofErr w:type="gramStart"/>
        <w:r w:rsidRPr="00D942DF">
          <w:rPr>
            <w:rFonts w:ascii="Times New Roman" w:eastAsia="Times New Roman" w:hAnsi="Times New Roman" w:cs="Times New Roman"/>
            <w:sz w:val="24"/>
            <w:szCs w:val="20"/>
            <w:lang w:val="en-GB"/>
            <w:rPrChange w:id="188" w:author="John Mettrop" w:date="2022-04-08T21:08:00Z">
              <w:rPr>
                <w:highlight w:val="green"/>
              </w:rPr>
            </w:rPrChange>
          </w:rPr>
          <w:t>MHz</w:t>
        </w:r>
      </w:ins>
      <w:r w:rsidRPr="00D942DF">
        <w:rPr>
          <w:rFonts w:ascii="Times New Roman" w:eastAsia="Times New Roman" w:hAnsi="Times New Roman" w:cs="Times New Roman"/>
          <w:sz w:val="24"/>
          <w:szCs w:val="20"/>
          <w:lang w:val="en-GB"/>
        </w:rPr>
        <w:t>;</w:t>
      </w:r>
      <w:proofErr w:type="gramEnd"/>
    </w:p>
    <w:p w14:paraId="3B0C628D" w14:textId="4D72E1CF" w:rsidR="00D942DF" w:rsidRPr="00D942DF" w:rsidDel="00D222F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9" w:author="John Mettrop" w:date="2022-04-08T20:17:00Z"/>
          <w:del w:id="190" w:author="USA" w:date="2022-05-12T10:48:00Z"/>
          <w:rFonts w:ascii="Times New Roman" w:eastAsia="Times New Roman" w:hAnsi="Times New Roman" w:cs="Times New Roman"/>
          <w:sz w:val="24"/>
          <w:szCs w:val="20"/>
          <w:lang w:val="en-GB"/>
        </w:rPr>
      </w:pPr>
      <w:del w:id="191" w:author="USA" w:date="2022-05-12T10:48:00Z">
        <w:r w:rsidRPr="00D222F5" w:rsidDel="00D222F5">
          <w:rPr>
            <w:rFonts w:ascii="Times New Roman" w:eastAsia="Times New Roman" w:hAnsi="Times New Roman" w:cs="Times New Roman"/>
            <w:i/>
            <w:sz w:val="24"/>
            <w:szCs w:val="20"/>
            <w:highlight w:val="yellow"/>
            <w:lang w:val="en-GB"/>
            <w:rPrChange w:id="192" w:author="USA" w:date="2022-05-12T10:48:00Z">
              <w:rPr>
                <w:rFonts w:ascii="Times New Roman" w:eastAsia="Times New Roman" w:hAnsi="Times New Roman" w:cs="Times New Roman"/>
                <w:i/>
                <w:sz w:val="24"/>
                <w:szCs w:val="20"/>
                <w:lang w:val="en-GB"/>
              </w:rPr>
            </w:rPrChange>
          </w:rPr>
          <w:delText>d)</w:delText>
        </w:r>
        <w:r w:rsidRPr="00D222F5" w:rsidDel="00D222F5">
          <w:rPr>
            <w:rFonts w:ascii="Times New Roman" w:eastAsia="Times New Roman" w:hAnsi="Times New Roman" w:cs="Times New Roman"/>
            <w:i/>
            <w:sz w:val="24"/>
            <w:szCs w:val="20"/>
            <w:highlight w:val="yellow"/>
            <w:lang w:val="en-GB"/>
            <w:rPrChange w:id="193" w:author="USA" w:date="2022-05-12T10:48:00Z">
              <w:rPr>
                <w:rFonts w:ascii="Times New Roman" w:eastAsia="Times New Roman" w:hAnsi="Times New Roman" w:cs="Times New Roman"/>
                <w:i/>
                <w:sz w:val="24"/>
                <w:szCs w:val="20"/>
                <w:lang w:val="en-GB"/>
              </w:rPr>
            </w:rPrChange>
          </w:rPr>
          <w:tab/>
        </w:r>
        <w:r w:rsidRPr="00D222F5" w:rsidDel="00D222F5">
          <w:rPr>
            <w:rFonts w:ascii="Times New Roman" w:eastAsia="Times New Roman" w:hAnsi="Times New Roman" w:cs="Times New Roman"/>
            <w:sz w:val="24"/>
            <w:szCs w:val="20"/>
            <w:highlight w:val="yellow"/>
            <w:lang w:val="en-GB"/>
            <w:rPrChange w:id="194" w:author="USA" w:date="2022-05-12T10:48:00Z">
              <w:rPr>
                <w:rFonts w:ascii="Times New Roman" w:eastAsia="Times New Roman" w:hAnsi="Times New Roman" w:cs="Times New Roman"/>
                <w:sz w:val="24"/>
                <w:szCs w:val="20"/>
                <w:lang w:val="en-GB"/>
              </w:rPr>
            </w:rPrChange>
          </w:rPr>
          <w:delText xml:space="preserve">that technical </w:delText>
        </w:r>
      </w:del>
      <w:ins w:id="195" w:author="John Mettrop" w:date="2022-04-08T20:17:00Z">
        <w:del w:id="196" w:author="USA" w:date="2022-05-12T10:48:00Z">
          <w:r w:rsidRPr="00D222F5" w:rsidDel="00D222F5">
            <w:rPr>
              <w:rFonts w:ascii="Times New Roman" w:eastAsia="Times New Roman" w:hAnsi="Times New Roman" w:cs="Times New Roman"/>
              <w:sz w:val="24"/>
              <w:szCs w:val="20"/>
              <w:highlight w:val="yellow"/>
              <w:lang w:val="en-GB"/>
              <w:rPrChange w:id="197" w:author="USA" w:date="2022-05-12T10:48:00Z">
                <w:rPr>
                  <w:rFonts w:ascii="Times New Roman" w:eastAsia="Times New Roman" w:hAnsi="Times New Roman" w:cs="Times New Roman"/>
                  <w:sz w:val="24"/>
                  <w:szCs w:val="20"/>
                  <w:lang w:val="en-GB"/>
                </w:rPr>
              </w:rPrChange>
            </w:rPr>
            <w:delText xml:space="preserve">and operational </w:delText>
          </w:r>
        </w:del>
      </w:ins>
      <w:del w:id="198" w:author="USA" w:date="2022-05-12T10:48:00Z">
        <w:r w:rsidRPr="00D222F5" w:rsidDel="00D222F5">
          <w:rPr>
            <w:rFonts w:ascii="Times New Roman" w:eastAsia="Times New Roman" w:hAnsi="Times New Roman" w:cs="Times New Roman"/>
            <w:sz w:val="24"/>
            <w:szCs w:val="20"/>
            <w:highlight w:val="yellow"/>
            <w:lang w:val="en-GB"/>
            <w:rPrChange w:id="199" w:author="USA" w:date="2022-05-12T10:48:00Z">
              <w:rPr>
                <w:rFonts w:ascii="Times New Roman" w:eastAsia="Times New Roman" w:hAnsi="Times New Roman" w:cs="Times New Roman"/>
                <w:sz w:val="24"/>
                <w:szCs w:val="20"/>
                <w:lang w:val="en-GB"/>
              </w:rPr>
            </w:rPrChange>
          </w:rPr>
          <w:delText xml:space="preserve">characteristics and </w:delText>
        </w:r>
      </w:del>
      <w:ins w:id="200" w:author="John Mettrop" w:date="2022-04-08T20:17:00Z">
        <w:del w:id="201" w:author="USA" w:date="2022-05-12T10:48:00Z">
          <w:r w:rsidRPr="00D222F5" w:rsidDel="00D222F5">
            <w:rPr>
              <w:rFonts w:ascii="Times New Roman" w:eastAsia="Times New Roman" w:hAnsi="Times New Roman" w:cs="Times New Roman"/>
              <w:sz w:val="24"/>
              <w:szCs w:val="20"/>
              <w:highlight w:val="yellow"/>
              <w:lang w:val="en-GB"/>
              <w:rPrChange w:id="202" w:author="USA" w:date="2022-05-12T10:48:00Z">
                <w:rPr>
                  <w:rFonts w:ascii="Times New Roman" w:eastAsia="Times New Roman" w:hAnsi="Times New Roman" w:cs="Times New Roman"/>
                  <w:sz w:val="24"/>
                  <w:szCs w:val="20"/>
                  <w:lang w:val="en-GB"/>
                </w:rPr>
              </w:rPrChange>
            </w:rPr>
            <w:delText xml:space="preserve">as well as  </w:delText>
          </w:r>
        </w:del>
      </w:ins>
      <w:del w:id="203" w:author="USA" w:date="2022-05-12T10:48:00Z">
        <w:r w:rsidRPr="00D222F5" w:rsidDel="00D222F5">
          <w:rPr>
            <w:rFonts w:ascii="Times New Roman" w:eastAsia="Times New Roman" w:hAnsi="Times New Roman" w:cs="Times New Roman"/>
            <w:sz w:val="24"/>
            <w:szCs w:val="20"/>
            <w:highlight w:val="yellow"/>
            <w:lang w:val="en-GB"/>
            <w:rPrChange w:id="204" w:author="USA" w:date="2022-05-12T10:48:00Z">
              <w:rPr>
                <w:rFonts w:ascii="Times New Roman" w:eastAsia="Times New Roman" w:hAnsi="Times New Roman" w:cs="Times New Roman"/>
                <w:sz w:val="24"/>
                <w:szCs w:val="20"/>
                <w:lang w:val="en-GB"/>
              </w:rPr>
            </w:rPrChange>
          </w:rPr>
          <w:delText>protection criteria for aeronautical mobile telemetry systems are not contained in this Recommendation,</w:delText>
        </w:r>
      </w:del>
    </w:p>
    <w:p w14:paraId="652D7EE2" w14:textId="2CEEA1B2"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05" w:author="John Mettrop" w:date="2022-04-08T20:18:00Z"/>
          <w:rFonts w:ascii="Times New Roman" w:eastAsia="Times New Roman" w:hAnsi="Times New Roman" w:cs="Times New Roman"/>
          <w:iCs/>
          <w:sz w:val="24"/>
          <w:szCs w:val="20"/>
          <w:lang w:val="en-GB" w:eastAsia="zh-CN"/>
        </w:rPr>
      </w:pPr>
      <w:ins w:id="206" w:author="John Mettrop" w:date="2022-04-08T20:18:00Z">
        <w:del w:id="207" w:author="USA" w:date="2022-05-12T10:48:00Z">
          <w:r w:rsidRPr="00D222F5" w:rsidDel="00D222F5">
            <w:rPr>
              <w:rFonts w:ascii="Times New Roman" w:eastAsia="Times New Roman" w:hAnsi="Times New Roman" w:cs="Times New Roman"/>
              <w:i/>
              <w:sz w:val="24"/>
              <w:szCs w:val="20"/>
              <w:highlight w:val="yellow"/>
              <w:lang w:val="en-GB"/>
              <w:rPrChange w:id="208" w:author="USA" w:date="2022-05-12T10:49:00Z">
                <w:rPr>
                  <w:rFonts w:ascii="Times New Roman" w:eastAsia="Times New Roman" w:hAnsi="Times New Roman" w:cs="Times New Roman"/>
                  <w:i/>
                  <w:sz w:val="24"/>
                  <w:szCs w:val="20"/>
                  <w:lang w:val="en-GB"/>
                </w:rPr>
              </w:rPrChange>
            </w:rPr>
            <w:delText>e</w:delText>
          </w:r>
        </w:del>
      </w:ins>
      <w:ins w:id="209" w:author="USA" w:date="2022-05-12T10:48:00Z">
        <w:r w:rsidR="00D222F5" w:rsidRPr="00D222F5">
          <w:rPr>
            <w:rFonts w:ascii="Times New Roman" w:eastAsia="Times New Roman" w:hAnsi="Times New Roman" w:cs="Times New Roman"/>
            <w:i/>
            <w:sz w:val="24"/>
            <w:szCs w:val="20"/>
            <w:highlight w:val="yellow"/>
            <w:lang w:val="en-GB"/>
            <w:rPrChange w:id="210" w:author="USA" w:date="2022-05-12T10:49:00Z">
              <w:rPr>
                <w:rFonts w:ascii="Times New Roman" w:eastAsia="Times New Roman" w:hAnsi="Times New Roman" w:cs="Times New Roman"/>
                <w:i/>
                <w:sz w:val="24"/>
                <w:szCs w:val="20"/>
                <w:lang w:val="en-GB"/>
              </w:rPr>
            </w:rPrChange>
          </w:rPr>
          <w:t>d</w:t>
        </w:r>
      </w:ins>
      <w:ins w:id="211"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w:t>
        </w:r>
        <w:r w:rsidRPr="00D942DF">
          <w:rPr>
            <w:rFonts w:ascii="Times New Roman" w:eastAsia="Times New Roman" w:hAnsi="Times New Roman" w:cs="Times New Roman"/>
            <w:iCs/>
            <w:sz w:val="24"/>
            <w:szCs w:val="20"/>
            <w:lang w:val="en-GB" w:eastAsia="zh-CN"/>
          </w:rPr>
          <w:t xml:space="preserve">AMS systems in the </w:t>
        </w:r>
        <w:r w:rsidRPr="00D942DF">
          <w:rPr>
            <w:rFonts w:ascii="Times New Roman" w:eastAsia="Times New Roman" w:hAnsi="Times New Roman" w:cs="Times New Roman"/>
            <w:sz w:val="24"/>
            <w:szCs w:val="20"/>
            <w:lang w:val="en-GB"/>
          </w:rPr>
          <w:t>4 400-4 990 MHz</w:t>
        </w:r>
        <w:r w:rsidRPr="00D942DF">
          <w:rPr>
            <w:rFonts w:ascii="Times New Roman" w:eastAsia="Times New Roman" w:hAnsi="Times New Roman" w:cs="Times New Roman"/>
            <w:iCs/>
            <w:sz w:val="24"/>
            <w:szCs w:val="20"/>
            <w:lang w:val="en-GB" w:eastAsia="zh-CN"/>
          </w:rPr>
          <w:t xml:space="preserve"> band are not standardised by </w:t>
        </w:r>
        <w:proofErr w:type="gramStart"/>
        <w:r w:rsidRPr="00D942DF">
          <w:rPr>
            <w:rFonts w:ascii="Times New Roman" w:eastAsia="Times New Roman" w:hAnsi="Times New Roman" w:cs="Times New Roman"/>
            <w:iCs/>
            <w:sz w:val="24"/>
            <w:szCs w:val="20"/>
            <w:lang w:val="en-GB" w:eastAsia="zh-CN"/>
          </w:rPr>
          <w:t>ICAO;</w:t>
        </w:r>
        <w:proofErr w:type="gramEnd"/>
        <w:r w:rsidRPr="00D942DF">
          <w:rPr>
            <w:rFonts w:ascii="Times New Roman" w:eastAsia="Times New Roman" w:hAnsi="Times New Roman" w:cs="Times New Roman"/>
            <w:iCs/>
            <w:sz w:val="24"/>
            <w:szCs w:val="20"/>
            <w:lang w:val="en-GB" w:eastAsia="zh-CN"/>
          </w:rPr>
          <w:t xml:space="preserve"> </w:t>
        </w:r>
      </w:ins>
    </w:p>
    <w:p w14:paraId="1D697EC4" w14:textId="26EF3D0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2" w:author="John Mettrop" w:date="2022-04-08T20:18:00Z"/>
          <w:rFonts w:ascii="Times New Roman" w:eastAsia="Times New Roman" w:hAnsi="Times New Roman" w:cs="Times New Roman"/>
          <w:sz w:val="24"/>
          <w:szCs w:val="20"/>
          <w:lang w:val="en-GB"/>
        </w:rPr>
      </w:pPr>
      <w:ins w:id="213" w:author="John Mettrop" w:date="2022-04-08T20:18:00Z">
        <w:del w:id="214" w:author="USA" w:date="2022-05-12T10:49:00Z">
          <w:r w:rsidRPr="00D222F5" w:rsidDel="00D222F5">
            <w:rPr>
              <w:rFonts w:ascii="Times New Roman" w:eastAsia="Times New Roman" w:hAnsi="Times New Roman" w:cs="Times New Roman"/>
              <w:i/>
              <w:sz w:val="24"/>
              <w:szCs w:val="20"/>
              <w:highlight w:val="yellow"/>
              <w:lang w:val="en-GB"/>
              <w:rPrChange w:id="215" w:author="USA" w:date="2022-05-12T10:49:00Z">
                <w:rPr>
                  <w:rFonts w:ascii="Times New Roman" w:eastAsia="Times New Roman" w:hAnsi="Times New Roman" w:cs="Times New Roman"/>
                  <w:i/>
                  <w:sz w:val="24"/>
                  <w:szCs w:val="20"/>
                  <w:lang w:val="en-GB"/>
                </w:rPr>
              </w:rPrChange>
            </w:rPr>
            <w:delText>f</w:delText>
          </w:r>
        </w:del>
      </w:ins>
      <w:ins w:id="216" w:author="USA" w:date="2022-05-12T10:49:00Z">
        <w:r w:rsidR="00D222F5" w:rsidRPr="00D222F5">
          <w:rPr>
            <w:rFonts w:ascii="Times New Roman" w:eastAsia="Times New Roman" w:hAnsi="Times New Roman" w:cs="Times New Roman"/>
            <w:i/>
            <w:sz w:val="24"/>
            <w:szCs w:val="20"/>
            <w:highlight w:val="yellow"/>
            <w:lang w:val="en-GB"/>
            <w:rPrChange w:id="217" w:author="USA" w:date="2022-05-12T10:49:00Z">
              <w:rPr>
                <w:rFonts w:ascii="Times New Roman" w:eastAsia="Times New Roman" w:hAnsi="Times New Roman" w:cs="Times New Roman"/>
                <w:i/>
                <w:sz w:val="24"/>
                <w:szCs w:val="20"/>
                <w:lang w:val="en-GB"/>
              </w:rPr>
            </w:rPrChange>
          </w:rPr>
          <w:t>e</w:t>
        </w:r>
      </w:ins>
      <w:ins w:id="218" w:author="John Mettrop" w:date="2022-04-08T20:18:00Z">
        <w:r w:rsidRPr="00D942DF">
          <w:rPr>
            <w:rFonts w:ascii="Times New Roman" w:eastAsia="Times New Roman" w:hAnsi="Times New Roman" w:cs="Times New Roman"/>
            <w:i/>
            <w:sz w:val="24"/>
            <w:szCs w:val="20"/>
            <w:lang w:val="en-GB"/>
          </w:rPr>
          <w:t>)</w:t>
        </w:r>
        <w:r w:rsidRPr="00D942D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942DF">
          <w:rPr>
            <w:rFonts w:ascii="Times New Roman" w:eastAsia="Times New Roman" w:hAnsi="Times New Roman" w:cs="Times New Roman"/>
            <w:sz w:val="24"/>
            <w:szCs w:val="20"/>
            <w:lang w:val="en-GB"/>
          </w:rPr>
          <w:t>Regulations;</w:t>
        </w:r>
        <w:proofErr w:type="gramEnd"/>
      </w:ins>
    </w:p>
    <w:p w14:paraId="7330F6CC" w14:textId="70FF63F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19" w:author="John Mettrop" w:date="2022-04-08T20:18:00Z"/>
          <w:rFonts w:ascii="Times New Roman" w:eastAsia="Times New Roman" w:hAnsi="Times New Roman" w:cs="Times New Roman"/>
          <w:sz w:val="24"/>
          <w:szCs w:val="20"/>
          <w:lang w:val="en-GB"/>
        </w:rPr>
      </w:pPr>
      <w:ins w:id="220" w:author="John Mettrop" w:date="2022-04-08T20:18:00Z">
        <w:del w:id="221" w:author="USA" w:date="2022-05-12T10:49:00Z">
          <w:r w:rsidRPr="00D222F5" w:rsidDel="00D222F5">
            <w:rPr>
              <w:rFonts w:ascii="Times New Roman" w:eastAsia="Times New Roman" w:hAnsi="Times New Roman" w:cs="Times New Roman"/>
              <w:i/>
              <w:iCs/>
              <w:sz w:val="24"/>
              <w:szCs w:val="20"/>
              <w:highlight w:val="yellow"/>
              <w:lang w:val="en-GB"/>
              <w:rPrChange w:id="222" w:author="USA" w:date="2022-05-12T10:49:00Z">
                <w:rPr>
                  <w:rFonts w:ascii="Times New Roman" w:eastAsia="Times New Roman" w:hAnsi="Times New Roman" w:cs="Times New Roman"/>
                  <w:i/>
                  <w:iCs/>
                  <w:sz w:val="24"/>
                  <w:szCs w:val="20"/>
                  <w:lang w:val="en-GB"/>
                </w:rPr>
              </w:rPrChange>
            </w:rPr>
            <w:delText>g</w:delText>
          </w:r>
        </w:del>
      </w:ins>
      <w:ins w:id="223" w:author="USA" w:date="2022-05-12T10:49:00Z">
        <w:r w:rsidR="00D222F5" w:rsidRPr="00D222F5">
          <w:rPr>
            <w:rFonts w:ascii="Times New Roman" w:eastAsia="Times New Roman" w:hAnsi="Times New Roman" w:cs="Times New Roman"/>
            <w:i/>
            <w:iCs/>
            <w:sz w:val="24"/>
            <w:szCs w:val="20"/>
            <w:highlight w:val="yellow"/>
            <w:lang w:val="en-GB"/>
            <w:rPrChange w:id="224" w:author="USA" w:date="2022-05-12T10:49:00Z">
              <w:rPr>
                <w:rFonts w:ascii="Times New Roman" w:eastAsia="Times New Roman" w:hAnsi="Times New Roman" w:cs="Times New Roman"/>
                <w:i/>
                <w:iCs/>
                <w:sz w:val="24"/>
                <w:szCs w:val="20"/>
                <w:lang w:val="en-GB"/>
              </w:rPr>
            </w:rPrChange>
          </w:rPr>
          <w:t>f</w:t>
        </w:r>
      </w:ins>
      <w:ins w:id="225"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i/>
            <w:iCs/>
            <w:sz w:val="24"/>
            <w:szCs w:val="20"/>
            <w:lang w:val="en-GB"/>
          </w:rPr>
          <w:tab/>
        </w:r>
        <w:r w:rsidRPr="00D942DF">
          <w:rPr>
            <w:rFonts w:ascii="Times New Roman" w:eastAsia="Times New Roman" w:hAnsi="Times New Roman" w:cs="Times New Roman"/>
            <w:sz w:val="24"/>
            <w:szCs w:val="20"/>
            <w:lang w:val="en-GB"/>
          </w:rPr>
          <w:t xml:space="preserve">that the use of the AMS and MMS in the frequency range </w:t>
        </w:r>
        <w:r w:rsidRPr="00D942DF">
          <w:rPr>
            <w:rFonts w:ascii="Times New Roman" w:eastAsia="Times New Roman" w:hAnsi="Times New Roman" w:cs="Times New Roman"/>
            <w:bCs/>
            <w:sz w:val="24"/>
            <w:szCs w:val="20"/>
            <w:lang w:val="en-GB"/>
          </w:rPr>
          <w:t>4 400-4 990 MHz</w:t>
        </w:r>
        <w:r w:rsidRPr="00D942DF">
          <w:rPr>
            <w:rFonts w:ascii="Times New Roman" w:eastAsia="Times New Roman" w:hAnsi="Times New Roman" w:cs="Times New Roman"/>
            <w:b/>
            <w:sz w:val="24"/>
            <w:szCs w:val="20"/>
            <w:lang w:val="en-GB"/>
          </w:rPr>
          <w:t xml:space="preserve"> </w:t>
        </w:r>
        <w:r w:rsidRPr="00D942DF">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w:t>
        </w:r>
        <w:proofErr w:type="gramStart"/>
        <w:r w:rsidRPr="00D942DF">
          <w:rPr>
            <w:rFonts w:ascii="Times New Roman" w:eastAsia="Times New Roman" w:hAnsi="Times New Roman" w:cs="Times New Roman"/>
            <w:sz w:val="24"/>
            <w:szCs w:val="20"/>
            <w:lang w:val="en-GB"/>
          </w:rPr>
          <w:t>Regulations;</w:t>
        </w:r>
        <w:proofErr w:type="gramEnd"/>
      </w:ins>
    </w:p>
    <w:p w14:paraId="3878E8E5" w14:textId="2D9852C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26" w:author="John Mettrop" w:date="2022-04-08T20:18:00Z"/>
          <w:rFonts w:ascii="Times New Roman" w:eastAsia="Times New Roman" w:hAnsi="Times New Roman" w:cs="Times New Roman"/>
          <w:sz w:val="24"/>
          <w:szCs w:val="20"/>
          <w:lang w:val="en-GB"/>
        </w:rPr>
      </w:pPr>
      <w:ins w:id="227" w:author="John Mettrop" w:date="2022-04-08T20:18:00Z">
        <w:del w:id="228" w:author="USA" w:date="2022-05-12T10:49:00Z">
          <w:r w:rsidRPr="00D222F5" w:rsidDel="00D222F5">
            <w:rPr>
              <w:rFonts w:ascii="Times New Roman" w:eastAsia="Times New Roman" w:hAnsi="Times New Roman" w:cs="Times New Roman"/>
              <w:i/>
              <w:iCs/>
              <w:sz w:val="24"/>
              <w:szCs w:val="20"/>
              <w:highlight w:val="yellow"/>
              <w:lang w:val="en-GB"/>
              <w:rPrChange w:id="229" w:author="USA" w:date="2022-05-12T10:49:00Z">
                <w:rPr>
                  <w:rFonts w:ascii="Times New Roman" w:eastAsia="Times New Roman" w:hAnsi="Times New Roman" w:cs="Times New Roman"/>
                  <w:i/>
                  <w:iCs/>
                  <w:sz w:val="24"/>
                  <w:szCs w:val="20"/>
                  <w:lang w:val="en-GB"/>
                </w:rPr>
              </w:rPrChange>
            </w:rPr>
            <w:delText>h</w:delText>
          </w:r>
        </w:del>
      </w:ins>
      <w:ins w:id="230" w:author="USA" w:date="2022-05-12T10:49:00Z">
        <w:r w:rsidR="00D222F5" w:rsidRPr="00D222F5">
          <w:rPr>
            <w:rFonts w:ascii="Times New Roman" w:eastAsia="Times New Roman" w:hAnsi="Times New Roman" w:cs="Times New Roman"/>
            <w:i/>
            <w:iCs/>
            <w:sz w:val="24"/>
            <w:szCs w:val="20"/>
            <w:highlight w:val="yellow"/>
            <w:lang w:val="en-GB"/>
            <w:rPrChange w:id="231" w:author="USA" w:date="2022-05-12T10:49:00Z">
              <w:rPr>
                <w:rFonts w:ascii="Times New Roman" w:eastAsia="Times New Roman" w:hAnsi="Times New Roman" w:cs="Times New Roman"/>
                <w:i/>
                <w:iCs/>
                <w:sz w:val="24"/>
                <w:szCs w:val="20"/>
                <w:lang w:val="en-GB"/>
              </w:rPr>
            </w:rPrChange>
          </w:rPr>
          <w:t>g</w:t>
        </w:r>
      </w:ins>
      <w:ins w:id="232" w:author="John Mettrop" w:date="2022-04-08T20:18:00Z">
        <w:r w:rsidRPr="00D942DF">
          <w:rPr>
            <w:rFonts w:ascii="Times New Roman" w:eastAsia="Times New Roman" w:hAnsi="Times New Roman" w:cs="Times New Roman"/>
            <w:i/>
            <w:iCs/>
            <w:sz w:val="24"/>
            <w:szCs w:val="20"/>
            <w:lang w:val="en-GB"/>
          </w:rPr>
          <w:t>)</w:t>
        </w:r>
        <w:r w:rsidRPr="00D942DF">
          <w:rPr>
            <w:rFonts w:ascii="Times New Roman" w:eastAsia="Times New Roman" w:hAnsi="Times New Roman" w:cs="Times New Roman"/>
            <w:sz w:val="24"/>
            <w:szCs w:val="20"/>
            <w:lang w:val="en-GB"/>
          </w:rPr>
          <w:tab/>
          <w:t>that the regulatory aspects of AMS and MMS are addressed in relevant provisions of RR (Chapter VIII and IX respectively),</w:t>
        </w:r>
      </w:ins>
    </w:p>
    <w:p w14:paraId="118B6B8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33" w:author="John Mettrop" w:date="2022-04-08T20:18:00Z"/>
          <w:rFonts w:ascii="Times New Roman" w:eastAsia="Times New Roman" w:hAnsi="Times New Roman" w:cs="Times New Roman"/>
          <w:i/>
          <w:iCs/>
          <w:color w:val="FF0000"/>
          <w:sz w:val="24"/>
          <w:szCs w:val="20"/>
          <w:lang w:val="en-GB"/>
          <w:rPrChange w:id="234" w:author="John Mettrop" w:date="2022-04-08T21:08:00Z">
            <w:rPr>
              <w:ins w:id="235" w:author="John Mettrop" w:date="2022-04-08T20:18:00Z"/>
              <w:i/>
              <w:iCs/>
            </w:rPr>
          </w:rPrChange>
        </w:rPr>
      </w:pPr>
      <w:ins w:id="236" w:author="John Mettrop" w:date="2022-04-08T20:18:00Z">
        <w:r w:rsidRPr="00D942DF">
          <w:rPr>
            <w:rFonts w:ascii="Times New Roman" w:eastAsia="Times New Roman" w:hAnsi="Times New Roman" w:cs="Times New Roman"/>
            <w:i/>
            <w:iCs/>
            <w:color w:val="FF0000"/>
            <w:sz w:val="24"/>
            <w:szCs w:val="20"/>
            <w:lang w:val="en-GB"/>
            <w:rPrChange w:id="237" w:author="John Mettrop" w:date="2022-04-08T21:08:00Z">
              <w:rPr>
                <w:i/>
                <w:iCs/>
              </w:rPr>
            </w:rPrChange>
          </w:rPr>
          <w:t>[Editor’s note: Recognising h is proposed in order to remove references to regulatory provisions in the text of this Recommendations]</w:t>
        </w:r>
      </w:ins>
    </w:p>
    <w:p w14:paraId="2CA9588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rPr>
          <w:rFonts w:ascii="Times New Roman" w:eastAsia="Times New Roman" w:hAnsi="Times New Roman" w:cs="Times New Roman"/>
          <w:i/>
          <w:sz w:val="24"/>
          <w:szCs w:val="20"/>
          <w:lang w:val="en-GB"/>
        </w:rPr>
      </w:pPr>
      <w:r w:rsidRPr="00D942DF">
        <w:rPr>
          <w:rFonts w:ascii="Times New Roman" w:eastAsia="Times New Roman" w:hAnsi="Times New Roman" w:cs="Times New Roman"/>
          <w:i/>
          <w:sz w:val="24"/>
          <w:szCs w:val="20"/>
          <w:lang w:val="en-GB"/>
        </w:rPr>
        <w:lastRenderedPageBreak/>
        <w:t>recommends</w:t>
      </w:r>
    </w:p>
    <w:p w14:paraId="77B56916" w14:textId="1B6F5AA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1</w:t>
      </w:r>
      <w:r w:rsidRPr="00D942DF">
        <w:rPr>
          <w:rFonts w:ascii="Times New Roman" w:eastAsia="Times New Roman" w:hAnsi="Times New Roman" w:cs="Times New Roman"/>
          <w:sz w:val="24"/>
          <w:szCs w:val="20"/>
          <w:lang w:val="en-GB"/>
        </w:rPr>
        <w:tab/>
        <w:t xml:space="preserve">that the technical </w:t>
      </w:r>
      <w:ins w:id="238" w:author="USA" w:date="2022-05-11T18:40:00Z">
        <w:r w:rsidR="00B41C14" w:rsidRPr="00B41C14">
          <w:rPr>
            <w:rFonts w:ascii="Times New Roman" w:eastAsia="Times New Roman" w:hAnsi="Times New Roman" w:cs="Times New Roman"/>
            <w:sz w:val="24"/>
            <w:szCs w:val="20"/>
            <w:highlight w:val="yellow"/>
            <w:lang w:val="en-GB"/>
            <w:rPrChange w:id="239" w:author="USA" w:date="2022-05-11T18:40:00Z">
              <w:rPr>
                <w:rFonts w:ascii="Times New Roman" w:eastAsia="Times New Roman" w:hAnsi="Times New Roman" w:cs="Times New Roman"/>
                <w:sz w:val="24"/>
                <w:szCs w:val="20"/>
                <w:lang w:val="en-GB"/>
              </w:rPr>
            </w:rPrChange>
          </w:rPr>
          <w:t>and operational</w:t>
        </w:r>
        <w:r w:rsidR="00B41C14">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characteristics and protection criteria for systems operating in the AMS given in </w:t>
      </w:r>
      <w:del w:id="240" w:author="USA" w:date="2022-06-02T13:26:00Z">
        <w:r w:rsidRPr="00270A82" w:rsidDel="00270A82">
          <w:rPr>
            <w:rFonts w:ascii="Times New Roman" w:eastAsia="Times New Roman" w:hAnsi="Times New Roman" w:cs="Times New Roman"/>
            <w:sz w:val="24"/>
            <w:szCs w:val="20"/>
            <w:highlight w:val="cyan"/>
            <w:lang w:val="en-GB"/>
            <w:rPrChange w:id="241" w:author="USA" w:date="2022-06-02T13:27:00Z">
              <w:rPr>
                <w:rFonts w:ascii="Times New Roman" w:eastAsia="Times New Roman" w:hAnsi="Times New Roman" w:cs="Times New Roman"/>
                <w:sz w:val="24"/>
                <w:szCs w:val="20"/>
                <w:lang w:val="en-GB"/>
              </w:rPr>
            </w:rPrChange>
          </w:rPr>
          <w:delText>the</w:delText>
        </w:r>
        <w:r w:rsidRPr="00D942DF" w:rsidDel="00270A82">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Annex 1 should be used in performing sharing and compatibility analyses.</w:t>
      </w:r>
    </w:p>
    <w:p w14:paraId="6CD24D92" w14:textId="574A347E" w:rsidR="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42" w:author="USA" w:date="2022-05-11T18:39:00Z"/>
          <w:rFonts w:ascii="Times New Roman" w:eastAsia="Times New Roman" w:hAnsi="Times New Roman" w:cs="Times New Roman"/>
          <w:sz w:val="24"/>
          <w:szCs w:val="20"/>
          <w:lang w:val="en-GB"/>
        </w:rPr>
      </w:pPr>
      <w:r w:rsidRPr="00D942DF">
        <w:rPr>
          <w:rFonts w:ascii="Times New Roman" w:eastAsia="Times New Roman" w:hAnsi="Times New Roman" w:cs="Times New Roman"/>
          <w:b/>
          <w:bCs/>
          <w:sz w:val="24"/>
          <w:szCs w:val="20"/>
          <w:lang w:val="en-GB"/>
        </w:rPr>
        <w:t>2</w:t>
      </w:r>
      <w:r w:rsidRPr="00D942DF">
        <w:rPr>
          <w:rFonts w:ascii="Times New Roman" w:eastAsia="Times New Roman" w:hAnsi="Times New Roman" w:cs="Times New Roman"/>
          <w:sz w:val="24"/>
          <w:szCs w:val="20"/>
          <w:lang w:val="en-GB"/>
        </w:rPr>
        <w:tab/>
      </w:r>
      <w:ins w:id="243" w:author="USA" w:date="2022-05-11T18:38:00Z">
        <w:r w:rsidR="00F85D73" w:rsidRPr="00B41C14">
          <w:rPr>
            <w:rFonts w:ascii="Times New Roman" w:eastAsia="Times New Roman" w:hAnsi="Times New Roman" w:cs="Times New Roman"/>
            <w:sz w:val="24"/>
            <w:szCs w:val="20"/>
            <w:highlight w:val="yellow"/>
            <w:lang w:val="en-GB"/>
            <w:rPrChange w:id="244" w:author="USA" w:date="2022-05-11T18:40:00Z">
              <w:rPr>
                <w:rFonts w:ascii="Times New Roman" w:eastAsia="Times New Roman" w:hAnsi="Times New Roman" w:cs="Times New Roman"/>
                <w:sz w:val="24"/>
                <w:szCs w:val="20"/>
                <w:lang w:val="en-GB"/>
              </w:rPr>
            </w:rPrChange>
          </w:rPr>
          <w:t xml:space="preserve">that the technical and operational characteristics </w:t>
        </w:r>
      </w:ins>
      <w:ins w:id="245" w:author="USA" w:date="2022-05-11T18:39:00Z">
        <w:r w:rsidR="00F85D73" w:rsidRPr="00B41C14">
          <w:rPr>
            <w:rFonts w:ascii="Times New Roman" w:eastAsia="Times New Roman" w:hAnsi="Times New Roman" w:cs="Times New Roman"/>
            <w:sz w:val="24"/>
            <w:szCs w:val="20"/>
            <w:highlight w:val="yellow"/>
            <w:lang w:val="en-GB"/>
            <w:rPrChange w:id="246" w:author="USA" w:date="2022-05-11T18:40:00Z">
              <w:rPr>
                <w:rFonts w:ascii="Times New Roman" w:eastAsia="Times New Roman" w:hAnsi="Times New Roman" w:cs="Times New Roman"/>
                <w:sz w:val="24"/>
                <w:szCs w:val="20"/>
                <w:lang w:val="en-GB"/>
              </w:rPr>
            </w:rPrChange>
          </w:rPr>
          <w:t xml:space="preserve">and protection criteria for systems operating in the MMS are given in Annex 2 should </w:t>
        </w:r>
        <w:r w:rsidR="00B41C14" w:rsidRPr="00B41C14">
          <w:rPr>
            <w:rFonts w:ascii="Times New Roman" w:eastAsia="Times New Roman" w:hAnsi="Times New Roman" w:cs="Times New Roman"/>
            <w:sz w:val="24"/>
            <w:szCs w:val="20"/>
            <w:highlight w:val="yellow"/>
            <w:lang w:val="en-GB"/>
            <w:rPrChange w:id="247" w:author="USA" w:date="2022-05-11T18:40:00Z">
              <w:rPr>
                <w:rFonts w:ascii="Times New Roman" w:eastAsia="Times New Roman" w:hAnsi="Times New Roman" w:cs="Times New Roman"/>
                <w:sz w:val="24"/>
                <w:szCs w:val="20"/>
                <w:lang w:val="en-GB"/>
              </w:rPr>
            </w:rPrChange>
          </w:rPr>
          <w:t>be used for performing sharing and compatibility analyses.</w:t>
        </w:r>
      </w:ins>
    </w:p>
    <w:p w14:paraId="058D667C" w14:textId="0A3ACE87" w:rsidR="00D942DF" w:rsidRPr="00D942DF" w:rsidRDefault="00B41C14"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248" w:author="USA" w:date="2022-05-11T18:39:00Z">
        <w:r w:rsidRPr="00B41C14">
          <w:rPr>
            <w:rFonts w:ascii="Times New Roman" w:eastAsia="Times New Roman" w:hAnsi="Times New Roman" w:cs="Times New Roman"/>
            <w:b/>
            <w:bCs/>
            <w:sz w:val="24"/>
            <w:szCs w:val="20"/>
            <w:highlight w:val="yellow"/>
            <w:lang w:val="en-GB"/>
            <w:rPrChange w:id="249" w:author="USA" w:date="2022-05-11T18:40:00Z">
              <w:rPr>
                <w:rFonts w:ascii="Times New Roman" w:eastAsia="Times New Roman" w:hAnsi="Times New Roman" w:cs="Times New Roman"/>
                <w:b/>
                <w:bCs/>
                <w:sz w:val="24"/>
                <w:szCs w:val="20"/>
                <w:lang w:val="en-GB"/>
              </w:rPr>
            </w:rPrChange>
          </w:rPr>
          <w:t>3</w:t>
        </w:r>
        <w:r>
          <w:rPr>
            <w:rFonts w:ascii="Times New Roman" w:eastAsia="Times New Roman" w:hAnsi="Times New Roman" w:cs="Times New Roman"/>
            <w:b/>
            <w:bCs/>
            <w:sz w:val="24"/>
            <w:szCs w:val="20"/>
            <w:lang w:val="en-GB"/>
          </w:rPr>
          <w:tab/>
        </w:r>
      </w:ins>
      <w:r w:rsidR="00D942DF" w:rsidRPr="00D942DF">
        <w:rPr>
          <w:rFonts w:ascii="Times New Roman" w:eastAsia="Times New Roman" w:hAnsi="Times New Roman" w:cs="Times New Roman"/>
          <w:sz w:val="24"/>
          <w:szCs w:val="20"/>
          <w:lang w:val="en-GB"/>
        </w:rPr>
        <w:t>that the following Note is considered as part of this Recommendation.</w:t>
      </w:r>
    </w:p>
    <w:p w14:paraId="1CA14F5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NOTE – The characteristics and protection criteria should not have any adverse effect to Appendix </w:t>
      </w:r>
      <w:r w:rsidRPr="00D942DF">
        <w:rPr>
          <w:rFonts w:ascii="Times New Roman" w:eastAsia="Times New Roman" w:hAnsi="Times New Roman" w:cs="Times New Roman"/>
          <w:b/>
          <w:bCs/>
          <w:sz w:val="24"/>
          <w:szCs w:val="20"/>
          <w:lang w:val="en-GB"/>
        </w:rPr>
        <w:t>30B</w:t>
      </w:r>
      <w:r w:rsidRPr="00D942DF">
        <w:rPr>
          <w:rFonts w:ascii="Times New Roman" w:eastAsia="Times New Roman" w:hAnsi="Times New Roman" w:cs="Times New Roman"/>
          <w:sz w:val="24"/>
          <w:szCs w:val="20"/>
          <w:lang w:val="en-GB"/>
        </w:rPr>
        <w:t xml:space="preserve"> of the Radio Regulations.</w:t>
      </w:r>
    </w:p>
    <w:p w14:paraId="736D30C4"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3EF4B495"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4CC088D4" w14:textId="77777777" w:rsidR="00D942DF" w:rsidRPr="00D942DF" w:rsidRDefault="00D942DF" w:rsidP="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Annex 1</w:t>
      </w:r>
      <w:r w:rsidRPr="00D942DF">
        <w:rPr>
          <w:rFonts w:ascii="Times New Roman" w:eastAsia="Times New Roman" w:hAnsi="Times New Roman" w:cs="Times New Roman"/>
          <w:b/>
          <w:sz w:val="28"/>
          <w:szCs w:val="20"/>
          <w:lang w:val="en-GB"/>
        </w:rPr>
        <w:br/>
      </w:r>
      <w:r w:rsidRPr="00D942DF">
        <w:rPr>
          <w:rFonts w:ascii="Times New Roman" w:eastAsia="Times New Roman" w:hAnsi="Times New Roman" w:cs="Times New Roman"/>
          <w:b/>
          <w:sz w:val="28"/>
          <w:szCs w:val="20"/>
          <w:lang w:val="en-GB"/>
        </w:rPr>
        <w:br/>
        <w:t xml:space="preserve">Technical </w:t>
      </w:r>
      <w:ins w:id="250" w:author="John Mettrop" w:date="2022-04-08T20:19:00Z">
        <w:r w:rsidRPr="00D942DF">
          <w:rPr>
            <w:rFonts w:ascii="Times New Roman" w:eastAsia="Times New Roman" w:hAnsi="Times New Roman" w:cs="Times New Roman"/>
            <w:b/>
            <w:sz w:val="28"/>
            <w:szCs w:val="20"/>
            <w:lang w:val="en-GB"/>
          </w:rPr>
          <w:t xml:space="preserve">and operational </w:t>
        </w:r>
      </w:ins>
      <w:r w:rsidRPr="00D942DF">
        <w:rPr>
          <w:rFonts w:ascii="Times New Roman" w:eastAsia="Times New Roman" w:hAnsi="Times New Roman" w:cs="Times New Roman"/>
          <w:b/>
          <w:sz w:val="28"/>
          <w:szCs w:val="20"/>
          <w:lang w:val="en-GB"/>
        </w:rPr>
        <w:t>characteristics and protection criteria</w:t>
      </w:r>
      <w:ins w:id="251" w:author="John Mettrop" w:date="2022-04-08T20:19:00Z">
        <w:r w:rsidRPr="00D942DF">
          <w:rPr>
            <w:rFonts w:ascii="Times New Roman" w:eastAsia="Times New Roman" w:hAnsi="Times New Roman" w:cs="Times New Roman"/>
            <w:b/>
            <w:sz w:val="28"/>
            <w:szCs w:val="20"/>
            <w:lang w:val="en-GB"/>
          </w:rPr>
          <w:t xml:space="preserve"> for systems operating in the aeronautical mobile service</w:t>
        </w:r>
      </w:ins>
    </w:p>
    <w:p w14:paraId="114DF88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p>
    <w:p w14:paraId="7744C9EE"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52" w:author="John Mettrop" w:date="2022-04-08T20:24: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Systems and networks operating in the AMS are used for broadband, </w:t>
      </w:r>
      <w:del w:id="253" w:author="John Mettrop" w:date="2022-04-08T20:21:00Z">
        <w:r w:rsidRPr="00D942DF" w:rsidDel="003806FB">
          <w:rPr>
            <w:rFonts w:ascii="Times New Roman" w:eastAsia="Times New Roman" w:hAnsi="Times New Roman" w:cs="Times New Roman"/>
            <w:sz w:val="24"/>
            <w:szCs w:val="20"/>
            <w:lang w:val="en-GB"/>
          </w:rPr>
          <w:delText xml:space="preserve">airborne </w:delText>
        </w:r>
      </w:del>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w:t>
      </w:r>
      <w:ins w:id="254" w:author="John Mettrop" w:date="2022-04-08T20:21:00Z">
        <w:r w:rsidRPr="00D942DF">
          <w:rPr>
            <w:rFonts w:ascii="Times New Roman" w:eastAsia="Times New Roman" w:hAnsi="Times New Roman" w:cs="Times New Roman"/>
            <w:sz w:val="24"/>
            <w:szCs w:val="20"/>
            <w:lang w:val="en-GB"/>
          </w:rPr>
          <w:t xml:space="preserve">including aircraft to aircraft </w:t>
        </w:r>
      </w:ins>
      <w:r w:rsidRPr="00D942DF">
        <w:rPr>
          <w:rFonts w:ascii="Times New Roman" w:eastAsia="Times New Roman" w:hAnsi="Times New Roman" w:cs="Times New Roman"/>
          <w:sz w:val="24"/>
          <w:szCs w:val="20"/>
          <w:lang w:val="en-GB"/>
        </w:rPr>
        <w:t>to support</w:t>
      </w:r>
      <w:del w:id="255" w:author="John Mettrop" w:date="2022-04-08T20:21:00Z">
        <w:r w:rsidRPr="00D942DF" w:rsidDel="003806FB">
          <w:rPr>
            <w:rFonts w:ascii="Times New Roman" w:eastAsia="Times New Roman" w:hAnsi="Times New Roman" w:cs="Times New Roman"/>
            <w:sz w:val="24"/>
            <w:szCs w:val="20"/>
            <w:lang w:val="en-GB"/>
          </w:rPr>
          <w:delText xml:space="preserve"> remote sensing, etc., applications.</w:delText>
        </w:r>
      </w:del>
      <w:ins w:id="256" w:author="John Mettrop" w:date="2022-04-08T20:24:00Z">
        <w:r w:rsidRPr="00D942DF">
          <w:rPr>
            <w:rFonts w:ascii="Times New Roman" w:eastAsia="Times New Roman" w:hAnsi="Times New Roman" w:cs="Times New Roman"/>
            <w:sz w:val="24"/>
            <w:szCs w:val="20"/>
            <w:lang w:val="en-GB"/>
          </w:rPr>
          <w:t xml:space="preserve"> various applications, such as remote sensing for earth sciences, land management, and energy distribution.</w:t>
        </w:r>
      </w:ins>
    </w:p>
    <w:p w14:paraId="25039CB5" w14:textId="5F3BEB2A" w:rsidR="00D942DF" w:rsidRPr="00D942DF" w:rsidDel="00561202"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257" w:author="John Mettrop" w:date="2022-04-08T20:27:00Z"/>
          <w:rFonts w:ascii="Times New Roman" w:eastAsia="Times New Roman" w:hAnsi="Times New Roman" w:cs="Times New Roman"/>
          <w:sz w:val="24"/>
          <w:szCs w:val="20"/>
          <w:lang w:val="en-GB"/>
        </w:rPr>
      </w:pPr>
      <w:ins w:id="258" w:author="John Mettrop" w:date="2022-04-08T20:28:00Z">
        <w:del w:id="259" w:author="USA" w:date="2022-05-11T18:41:00Z">
          <w:r w:rsidRPr="00B41C14" w:rsidDel="00B41C14">
            <w:rPr>
              <w:rFonts w:ascii="Times New Roman" w:eastAsia="Times New Roman" w:hAnsi="Times New Roman" w:cs="Times New Roman"/>
              <w:color w:val="FF0000"/>
              <w:sz w:val="24"/>
              <w:szCs w:val="20"/>
              <w:highlight w:val="yellow"/>
              <w:lang w:val="en-GB"/>
              <w:rPrChange w:id="260" w:author="USA" w:date="2022-05-11T18:41:00Z">
                <w:rPr>
                  <w:rFonts w:ascii="Times New Roman" w:eastAsia="Times New Roman" w:hAnsi="Times New Roman" w:cs="Times New Roman"/>
                  <w:color w:val="FF0000"/>
                  <w:sz w:val="24"/>
                  <w:szCs w:val="20"/>
                  <w:lang w:val="en-GB"/>
                </w:rPr>
              </w:rPrChange>
            </w:rPr>
            <w:delText>[</w:delText>
          </w:r>
        </w:del>
        <w:r w:rsidRPr="00D942DF">
          <w:rPr>
            <w:rFonts w:ascii="Times New Roman" w:eastAsia="Times New Roman" w:hAnsi="Times New Roman" w:cs="Times New Roman"/>
            <w:sz w:val="24"/>
            <w:szCs w:val="20"/>
            <w:lang w:val="en-GB"/>
          </w:rPr>
          <w:t>These aeronautical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261" w:author="USA" w:date="2022-06-02T13:27:00Z">
          <w:r w:rsidRPr="00270A82" w:rsidDel="00270A82">
            <w:rPr>
              <w:rFonts w:ascii="Times New Roman" w:eastAsia="Times New Roman" w:hAnsi="Times New Roman" w:cs="Times New Roman"/>
              <w:sz w:val="24"/>
              <w:szCs w:val="20"/>
              <w:highlight w:val="cyan"/>
              <w:lang w:val="en-GB"/>
              <w:rPrChange w:id="262" w:author="USA" w:date="2022-06-02T13:27:00Z">
                <w:rPr>
                  <w:rFonts w:ascii="Times New Roman" w:eastAsia="Times New Roman" w:hAnsi="Times New Roman" w:cs="Times New Roman"/>
                  <w:sz w:val="24"/>
                  <w:szCs w:val="20"/>
                  <w:lang w:val="en-GB"/>
                </w:rPr>
              </w:rPrChange>
            </w:rPr>
            <w:delText>Sometimes t</w:delText>
          </w:r>
        </w:del>
      </w:ins>
      <w:ins w:id="263" w:author="USA" w:date="2022-06-02T13:27:00Z">
        <w:r w:rsidR="00270A82" w:rsidRPr="00270A82">
          <w:rPr>
            <w:rFonts w:ascii="Times New Roman" w:eastAsia="Times New Roman" w:hAnsi="Times New Roman" w:cs="Times New Roman"/>
            <w:sz w:val="24"/>
            <w:szCs w:val="20"/>
            <w:highlight w:val="cyan"/>
            <w:lang w:val="en-GB"/>
            <w:rPrChange w:id="264" w:author="USA" w:date="2022-06-02T13:27:00Z">
              <w:rPr>
                <w:rFonts w:ascii="Times New Roman" w:eastAsia="Times New Roman" w:hAnsi="Times New Roman" w:cs="Times New Roman"/>
                <w:sz w:val="24"/>
                <w:szCs w:val="20"/>
                <w:lang w:val="en-GB"/>
              </w:rPr>
            </w:rPrChange>
          </w:rPr>
          <w:t>T</w:t>
        </w:r>
      </w:ins>
      <w:ins w:id="265" w:author="John Mettrop" w:date="2022-04-08T20:28:00Z">
        <w:r w:rsidRPr="00D942DF">
          <w:rPr>
            <w:rFonts w:ascii="Times New Roman" w:eastAsia="Times New Roman" w:hAnsi="Times New Roman" w:cs="Times New Roman"/>
            <w:sz w:val="24"/>
            <w:szCs w:val="20"/>
            <w:lang w:val="en-GB"/>
          </w:rPr>
          <w:t>hese task</w:t>
        </w:r>
      </w:ins>
      <w:ins w:id="266" w:author="USA" w:date="2022-06-02T13:27:00Z">
        <w:r w:rsidR="00270A82" w:rsidRPr="00270A82">
          <w:rPr>
            <w:rFonts w:ascii="Times New Roman" w:eastAsia="Times New Roman" w:hAnsi="Times New Roman" w:cs="Times New Roman"/>
            <w:sz w:val="24"/>
            <w:szCs w:val="20"/>
            <w:highlight w:val="cyan"/>
            <w:lang w:val="en-GB"/>
            <w:rPrChange w:id="267" w:author="USA" w:date="2022-06-02T13:27:00Z">
              <w:rPr>
                <w:rFonts w:ascii="Times New Roman" w:eastAsia="Times New Roman" w:hAnsi="Times New Roman" w:cs="Times New Roman"/>
                <w:sz w:val="24"/>
                <w:szCs w:val="20"/>
                <w:lang w:val="en-GB"/>
              </w:rPr>
            </w:rPrChange>
          </w:rPr>
          <w:t>s</w:t>
        </w:r>
      </w:ins>
      <w:ins w:id="268" w:author="John Mettrop" w:date="2022-04-08T20:28:00Z">
        <w:r w:rsidRPr="00D942DF">
          <w:rPr>
            <w:rFonts w:ascii="Times New Roman" w:eastAsia="Times New Roman" w:hAnsi="Times New Roman" w:cs="Times New Roman"/>
            <w:sz w:val="24"/>
            <w:szCs w:val="20"/>
            <w:lang w:val="en-GB"/>
          </w:rPr>
          <w:t xml:space="preserve"> are of </w:t>
        </w:r>
      </w:ins>
      <w:ins w:id="269" w:author="USA" w:date="2022-06-02T13:27:00Z">
        <w:r w:rsidR="00270A82" w:rsidRPr="00270A82">
          <w:rPr>
            <w:rFonts w:ascii="Times New Roman" w:eastAsia="Times New Roman" w:hAnsi="Times New Roman" w:cs="Times New Roman"/>
            <w:sz w:val="24"/>
            <w:szCs w:val="20"/>
            <w:highlight w:val="cyan"/>
            <w:lang w:val="en-GB"/>
            <w:rPrChange w:id="270" w:author="USA" w:date="2022-06-02T13:27: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271" w:author="John Mettrop" w:date="2022-04-08T20:28: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272" w:author="USA" w:date="2022-05-11T18:41:00Z">
          <w:r w:rsidRPr="00B41C14" w:rsidDel="00B41C14">
            <w:rPr>
              <w:rFonts w:ascii="Times New Roman" w:eastAsia="Times New Roman" w:hAnsi="Times New Roman" w:cs="Times New Roman"/>
              <w:sz w:val="24"/>
              <w:szCs w:val="20"/>
              <w:highlight w:val="yellow"/>
              <w:lang w:val="en-GB"/>
              <w:rPrChange w:id="273" w:author="USA" w:date="2022-05-11T18:41:00Z">
                <w:rPr>
                  <w:rFonts w:ascii="Times New Roman" w:eastAsia="Times New Roman" w:hAnsi="Times New Roman" w:cs="Times New Roman"/>
                  <w:sz w:val="24"/>
                  <w:szCs w:val="20"/>
                  <w:lang w:val="en-GB"/>
                </w:rPr>
              </w:rPrChange>
            </w:rPr>
            <w:delText>[</w:delText>
          </w:r>
        </w:del>
        <w:del w:id="274" w:author="USA" w:date="2022-05-12T10:54:00Z">
          <w:r w:rsidRPr="00C33FF0" w:rsidDel="00C33FF0">
            <w:rPr>
              <w:rFonts w:ascii="Times New Roman" w:eastAsia="Times New Roman" w:hAnsi="Times New Roman" w:cs="Times New Roman"/>
              <w:sz w:val="24"/>
              <w:szCs w:val="20"/>
              <w:highlight w:val="yellow"/>
              <w:lang w:val="en-GB"/>
              <w:rPrChange w:id="275" w:author="USA" w:date="2022-05-12T10:54:00Z">
                <w:rPr>
                  <w:rFonts w:ascii="Times New Roman" w:eastAsia="Times New Roman" w:hAnsi="Times New Roman" w:cs="Times New Roman"/>
                  <w:sz w:val="24"/>
                  <w:szCs w:val="20"/>
                  <w:lang w:val="en-GB"/>
                </w:rPr>
              </w:rPrChange>
            </w:rPr>
            <w:delText>in international airspace and` waters (i.e.</w:delText>
          </w:r>
          <w:r w:rsidRPr="00D942DF" w:rsidDel="00C33FF0">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outside national territories</w:t>
        </w:r>
        <w:del w:id="276" w:author="USA" w:date="2022-05-12T10:54:00Z">
          <w:r w:rsidRPr="00C33FF0" w:rsidDel="00C33FF0">
            <w:rPr>
              <w:rFonts w:ascii="Times New Roman" w:eastAsia="Times New Roman" w:hAnsi="Times New Roman" w:cs="Times New Roman"/>
              <w:sz w:val="24"/>
              <w:szCs w:val="20"/>
              <w:highlight w:val="yellow"/>
              <w:lang w:val="en-GB"/>
              <w:rPrChange w:id="277" w:author="USA" w:date="2022-05-12T10:54:00Z">
                <w:rPr>
                  <w:rFonts w:ascii="Times New Roman" w:eastAsia="Times New Roman" w:hAnsi="Times New Roman" w:cs="Times New Roman"/>
                  <w:sz w:val="24"/>
                  <w:szCs w:val="20"/>
                  <w:lang w:val="en-GB"/>
                </w:rPr>
              </w:rPrChange>
            </w:rPr>
            <w:delText>)</w:delText>
          </w:r>
        </w:del>
        <w:del w:id="278" w:author="USA" w:date="2022-05-11T18:41:00Z">
          <w:r w:rsidRPr="00B41C14" w:rsidDel="00B41C14">
            <w:rPr>
              <w:rFonts w:ascii="Times New Roman" w:eastAsia="Times New Roman" w:hAnsi="Times New Roman" w:cs="Times New Roman"/>
              <w:sz w:val="24"/>
              <w:szCs w:val="20"/>
              <w:highlight w:val="yellow"/>
              <w:lang w:val="en-GB"/>
              <w:rPrChange w:id="279" w:author="USA" w:date="2022-05-11T18:41: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280" w:author="USA" w:date="2022-06-02T13:27:00Z">
        <w:r w:rsidR="00270A82" w:rsidRPr="00270A82">
          <w:rPr>
            <w:rFonts w:ascii="Times New Roman" w:eastAsia="Times New Roman" w:hAnsi="Times New Roman" w:cs="Times New Roman"/>
            <w:sz w:val="24"/>
            <w:szCs w:val="20"/>
            <w:highlight w:val="cyan"/>
            <w:lang w:val="en-GB"/>
            <w:rPrChange w:id="281" w:author="USA" w:date="2022-06-02T13:28:00Z">
              <w:rPr>
                <w:rFonts w:ascii="Times New Roman" w:eastAsia="Times New Roman" w:hAnsi="Times New Roman" w:cs="Times New Roman"/>
                <w:sz w:val="24"/>
                <w:szCs w:val="20"/>
                <w:lang w:val="en-GB"/>
              </w:rPr>
            </w:rPrChange>
          </w:rPr>
          <w:t>.</w:t>
        </w:r>
      </w:ins>
      <w:ins w:id="282" w:author="John Mettrop" w:date="2022-04-08T20:28:00Z">
        <w:r w:rsidRPr="00D942DF">
          <w:rPr>
            <w:rFonts w:ascii="Times New Roman" w:eastAsia="Times New Roman" w:hAnsi="Times New Roman" w:cs="Times New Roman"/>
            <w:sz w:val="24"/>
            <w:szCs w:val="20"/>
            <w:lang w:val="en-GB"/>
          </w:rPr>
          <w:t>). It should be noted however that these systems are not considered as safety-of-life systems.</w:t>
        </w:r>
        <w:del w:id="283" w:author="USA" w:date="2022-05-11T18:41:00Z">
          <w:r w:rsidRPr="00B41C14" w:rsidDel="00B41C14">
            <w:rPr>
              <w:rFonts w:ascii="Times New Roman" w:eastAsia="Times New Roman" w:hAnsi="Times New Roman" w:cs="Times New Roman"/>
              <w:sz w:val="24"/>
              <w:szCs w:val="20"/>
              <w:highlight w:val="yellow"/>
              <w:lang w:val="en-GB"/>
              <w:rPrChange w:id="284" w:author="USA" w:date="2022-05-11T18:42:00Z">
                <w:rPr>
                  <w:rFonts w:ascii="Times New Roman" w:eastAsia="Times New Roman" w:hAnsi="Times New Roman" w:cs="Times New Roman"/>
                  <w:sz w:val="24"/>
                  <w:szCs w:val="20"/>
                  <w:lang w:val="en-GB"/>
                </w:rPr>
              </w:rPrChange>
            </w:rPr>
            <w:delText>]</w:delText>
          </w:r>
        </w:del>
      </w:ins>
    </w:p>
    <w:p w14:paraId="169F9F4D" w14:textId="59F8F307" w:rsidR="00D942DF" w:rsidRPr="00D942DF" w:rsidDel="00B41C14"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285" w:author="John Mettrop" w:date="2022-04-08T20:29:00Z"/>
          <w:del w:id="286" w:author="USA" w:date="2022-05-11T18:42:00Z"/>
          <w:rFonts w:ascii="Times New Roman" w:eastAsia="Times New Roman" w:hAnsi="Times New Roman" w:cs="Times New Roman"/>
          <w:i/>
          <w:iCs/>
          <w:sz w:val="24"/>
          <w:szCs w:val="20"/>
          <w:lang w:val="en-GB"/>
        </w:rPr>
      </w:pPr>
      <w:ins w:id="287" w:author="John Mettrop" w:date="2022-04-08T20:28:00Z">
        <w:del w:id="288" w:author="USA" w:date="2022-05-11T18:42:00Z">
          <w:r w:rsidRPr="00B41C14" w:rsidDel="00B41C14">
            <w:rPr>
              <w:rFonts w:ascii="Times New Roman" w:eastAsia="Times New Roman" w:hAnsi="Times New Roman" w:cs="Times New Roman"/>
              <w:i/>
              <w:iCs/>
              <w:sz w:val="24"/>
              <w:szCs w:val="20"/>
              <w:highlight w:val="yellow"/>
              <w:lang w:val="en-GB"/>
              <w:rPrChange w:id="289" w:author="USA" w:date="2022-05-11T18:42:00Z">
                <w:rPr>
                  <w:rFonts w:ascii="Times New Roman" w:eastAsia="Times New Roman" w:hAnsi="Times New Roman" w:cs="Times New Roman"/>
                  <w:i/>
                  <w:iCs/>
                  <w:sz w:val="24"/>
                  <w:szCs w:val="20"/>
                  <w:lang w:val="en-GB"/>
                </w:rPr>
              </w:rPrChange>
            </w:rPr>
            <w:delText xml:space="preserve">[Editor’s note : the above paragraph is a proposed merger of 3 alternatives </w:delText>
          </w:r>
        </w:del>
      </w:ins>
      <w:ins w:id="290" w:author="John Mettrop" w:date="2022-04-08T20:29:00Z">
        <w:del w:id="291" w:author="USA" w:date="2022-05-11T18:42:00Z">
          <w:r w:rsidRPr="00B41C14" w:rsidDel="00B41C14">
            <w:rPr>
              <w:rFonts w:ascii="Times New Roman" w:eastAsia="Times New Roman" w:hAnsi="Times New Roman" w:cs="Times New Roman"/>
              <w:i/>
              <w:iCs/>
              <w:sz w:val="24"/>
              <w:szCs w:val="20"/>
              <w:highlight w:val="yellow"/>
              <w:lang w:val="en-GB"/>
              <w:rPrChange w:id="292" w:author="USA" w:date="2022-05-11T18:42:00Z">
                <w:rPr>
                  <w:rFonts w:ascii="Times New Roman" w:eastAsia="Times New Roman" w:hAnsi="Times New Roman" w:cs="Times New Roman"/>
                  <w:i/>
                  <w:iCs/>
                  <w:sz w:val="24"/>
                  <w:szCs w:val="20"/>
                  <w:lang w:val="en-GB"/>
                </w:rPr>
              </w:rPrChange>
            </w:rPr>
            <w:delText>submitted to the meeting</w:delText>
          </w:r>
        </w:del>
      </w:ins>
      <w:ins w:id="293" w:author="John Mettrop" w:date="2022-04-11T10:38:00Z">
        <w:del w:id="294" w:author="USA" w:date="2022-05-11T18:42:00Z">
          <w:r w:rsidRPr="00B41C14" w:rsidDel="00B41C14">
            <w:rPr>
              <w:rFonts w:ascii="Times New Roman" w:eastAsia="Times New Roman" w:hAnsi="Times New Roman" w:cs="Times New Roman"/>
              <w:i/>
              <w:iCs/>
              <w:sz w:val="24"/>
              <w:szCs w:val="20"/>
              <w:highlight w:val="yellow"/>
              <w:lang w:val="en-GB"/>
              <w:rPrChange w:id="295" w:author="USA" w:date="2022-05-11T18:42:00Z">
                <w:rPr>
                  <w:rFonts w:ascii="Times New Roman" w:eastAsia="Times New Roman" w:hAnsi="Times New Roman" w:cs="Times New Roman"/>
                  <w:i/>
                  <w:iCs/>
                  <w:sz w:val="24"/>
                  <w:szCs w:val="20"/>
                  <w:lang w:val="en-GB"/>
                </w:rPr>
              </w:rPrChange>
            </w:rPr>
            <w:delText xml:space="preserve"> in contrib</w:delText>
          </w:r>
        </w:del>
      </w:ins>
      <w:ins w:id="296" w:author="John Mettrop" w:date="2022-04-11T10:39:00Z">
        <w:del w:id="297" w:author="USA" w:date="2022-05-11T18:42:00Z">
          <w:r w:rsidRPr="00B41C14" w:rsidDel="00B41C14">
            <w:rPr>
              <w:rFonts w:ascii="Times New Roman" w:eastAsia="Times New Roman" w:hAnsi="Times New Roman" w:cs="Times New Roman"/>
              <w:i/>
              <w:iCs/>
              <w:sz w:val="24"/>
              <w:szCs w:val="20"/>
              <w:highlight w:val="yellow"/>
              <w:lang w:val="en-GB"/>
              <w:rPrChange w:id="298" w:author="USA" w:date="2022-05-11T18:42:00Z">
                <w:rPr>
                  <w:rFonts w:ascii="Times New Roman" w:eastAsia="Times New Roman" w:hAnsi="Times New Roman" w:cs="Times New Roman"/>
                  <w:i/>
                  <w:iCs/>
                  <w:sz w:val="24"/>
                  <w:szCs w:val="20"/>
                  <w:lang w:val="en-GB"/>
                </w:rPr>
              </w:rPrChange>
            </w:rPr>
            <w:delText xml:space="preserve">utions </w:delText>
          </w:r>
        </w:del>
      </w:ins>
      <w:ins w:id="299" w:author="John Mettrop" w:date="2022-04-11T10:38:00Z">
        <w:del w:id="300" w:author="USA" w:date="2022-05-11T18:42:00Z">
          <w:r w:rsidRPr="00B41C14" w:rsidDel="00B41C14">
            <w:rPr>
              <w:rFonts w:ascii="Times New Roman" w:eastAsia="Times New Roman" w:hAnsi="Times New Roman" w:cs="Times New Roman"/>
              <w:i/>
              <w:iCs/>
              <w:sz w:val="24"/>
              <w:szCs w:val="20"/>
              <w:highlight w:val="yellow"/>
              <w:lang w:val="en-GB"/>
              <w:rPrChange w:id="301" w:author="USA" w:date="2022-05-11T18:42:00Z">
                <w:rPr>
                  <w:rFonts w:ascii="Times New Roman" w:eastAsia="Times New Roman" w:hAnsi="Times New Roman" w:cs="Times New Roman"/>
                  <w:i/>
                  <w:iCs/>
                  <w:sz w:val="24"/>
                  <w:szCs w:val="20"/>
                  <w:lang w:val="en-GB"/>
                </w:rPr>
              </w:rPrChange>
            </w:rPr>
            <w:delText>5B/497, 5B/503, B/506</w:delText>
          </w:r>
        </w:del>
      </w:ins>
      <w:ins w:id="302" w:author="John Mettrop" w:date="2022-04-08T20:55:00Z">
        <w:del w:id="303" w:author="USA" w:date="2022-05-11T18:42:00Z">
          <w:r w:rsidRPr="00B41C14" w:rsidDel="00B41C14">
            <w:rPr>
              <w:rFonts w:ascii="Times New Roman" w:eastAsia="Times New Roman" w:hAnsi="Times New Roman" w:cs="Times New Roman"/>
              <w:i/>
              <w:iCs/>
              <w:sz w:val="24"/>
              <w:szCs w:val="20"/>
              <w:highlight w:val="yellow"/>
              <w:lang w:val="en-GB"/>
              <w:rPrChange w:id="304" w:author="USA" w:date="2022-05-11T18:42:00Z">
                <w:rPr>
                  <w:rFonts w:ascii="Times New Roman" w:eastAsia="Times New Roman" w:hAnsi="Times New Roman" w:cs="Times New Roman"/>
                  <w:i/>
                  <w:iCs/>
                  <w:sz w:val="24"/>
                  <w:szCs w:val="20"/>
                  <w:lang w:val="en-GB"/>
                </w:rPr>
              </w:rPrChange>
            </w:rPr>
            <w:delText xml:space="preserve"> but has not been agreed</w:delText>
          </w:r>
        </w:del>
      </w:ins>
      <w:ins w:id="305" w:author="John Mettrop" w:date="2022-04-08T20:29:00Z">
        <w:del w:id="306" w:author="USA" w:date="2022-05-11T18:42:00Z">
          <w:r w:rsidRPr="00B41C14" w:rsidDel="00B41C14">
            <w:rPr>
              <w:rFonts w:ascii="Times New Roman" w:eastAsia="Times New Roman" w:hAnsi="Times New Roman" w:cs="Times New Roman"/>
              <w:i/>
              <w:iCs/>
              <w:sz w:val="24"/>
              <w:szCs w:val="20"/>
              <w:highlight w:val="yellow"/>
              <w:lang w:val="en-GB"/>
              <w:rPrChange w:id="307" w:author="USA" w:date="2022-05-11T18:42:00Z">
                <w:rPr>
                  <w:rFonts w:ascii="Times New Roman" w:eastAsia="Times New Roman" w:hAnsi="Times New Roman" w:cs="Times New Roman"/>
                  <w:i/>
                  <w:iCs/>
                  <w:sz w:val="24"/>
                  <w:szCs w:val="20"/>
                  <w:lang w:val="en-GB"/>
                </w:rPr>
              </w:rPrChange>
            </w:rPr>
            <w:delText>]</w:delText>
          </w:r>
        </w:del>
      </w:ins>
    </w:p>
    <w:p w14:paraId="04AF14C2" w14:textId="6FFC38C1"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08" w:author="John Mettrop" w:date="2022-04-08T20:28:00Z"/>
          <w:rFonts w:ascii="Times New Roman" w:eastAsia="Times New Roman" w:hAnsi="Times New Roman" w:cs="Times New Roman"/>
          <w:color w:val="FF0000"/>
          <w:sz w:val="24"/>
          <w:szCs w:val="20"/>
          <w:lang w:val="en-GB"/>
          <w:rPrChange w:id="309" w:author="John Mettrop" w:date="2022-04-08T21:08:00Z">
            <w:rPr>
              <w:ins w:id="310" w:author="John Mettrop" w:date="2022-04-08T20:28:00Z"/>
            </w:rPr>
          </w:rPrChange>
        </w:rPr>
      </w:pPr>
      <w:ins w:id="311" w:author="John Mettrop" w:date="2022-04-08T20:29:00Z">
        <w:del w:id="312" w:author="USA" w:date="2022-05-12T10:55:00Z">
          <w:r w:rsidRPr="00C33FF0" w:rsidDel="00C33FF0">
            <w:rPr>
              <w:rFonts w:ascii="Times New Roman" w:eastAsia="Times New Roman" w:hAnsi="Times New Roman" w:cs="Times New Roman"/>
              <w:sz w:val="24"/>
              <w:szCs w:val="20"/>
              <w:highlight w:val="yellow"/>
              <w:lang w:val="en-GB"/>
              <w:rPrChange w:id="313" w:author="USA" w:date="2022-05-12T10:55:00Z">
                <w:rPr>
                  <w:rFonts w:ascii="Times New Roman" w:eastAsia="Times New Roman" w:hAnsi="Times New Roman" w:cs="Times New Roman"/>
                  <w:sz w:val="24"/>
                  <w:szCs w:val="20"/>
                  <w:lang w:val="en-GB"/>
                </w:rPr>
              </w:rPrChange>
            </w:rPr>
            <w:delText xml:space="preserve">[For the purpose of this Recommendation “international airspace” and “international waters” mean the areas which are outside of and beyond the jurisdiction of any Member State of </w:delText>
          </w:r>
        </w:del>
      </w:ins>
      <w:ins w:id="314" w:author="John Mettrop" w:date="2022-04-08T20:30:00Z">
        <w:del w:id="315" w:author="USA" w:date="2022-05-12T10:55:00Z">
          <w:r w:rsidRPr="00C33FF0" w:rsidDel="00C33FF0">
            <w:rPr>
              <w:rFonts w:ascii="Times New Roman" w:eastAsia="Times New Roman" w:hAnsi="Times New Roman" w:cs="Times New Roman"/>
              <w:sz w:val="24"/>
              <w:szCs w:val="20"/>
              <w:highlight w:val="yellow"/>
              <w:lang w:val="en-GB"/>
              <w:rPrChange w:id="316" w:author="USA" w:date="2022-05-12T10:55:00Z">
                <w:rPr>
                  <w:rFonts w:ascii="Times New Roman" w:eastAsia="Times New Roman" w:hAnsi="Times New Roman" w:cs="Times New Roman"/>
                  <w:sz w:val="24"/>
                  <w:szCs w:val="20"/>
                  <w:lang w:val="en-GB"/>
                </w:rPr>
              </w:rPrChange>
            </w:rPr>
            <w:delText xml:space="preserve">the </w:delText>
          </w:r>
        </w:del>
      </w:ins>
      <w:ins w:id="317" w:author="John Mettrop" w:date="2022-04-08T20:29:00Z">
        <w:del w:id="318" w:author="USA" w:date="2022-05-12T10:55:00Z">
          <w:r w:rsidRPr="00C33FF0" w:rsidDel="00C33FF0">
            <w:rPr>
              <w:rFonts w:ascii="Times New Roman" w:eastAsia="Times New Roman" w:hAnsi="Times New Roman" w:cs="Times New Roman"/>
              <w:sz w:val="24"/>
              <w:szCs w:val="20"/>
              <w:highlight w:val="yellow"/>
              <w:lang w:val="en-GB"/>
              <w:rPrChange w:id="319" w:author="USA" w:date="2022-05-12T10:55:00Z">
                <w:rPr>
                  <w:rFonts w:ascii="Times New Roman" w:eastAsia="Times New Roman" w:hAnsi="Times New Roman" w:cs="Times New Roman"/>
                  <w:sz w:val="24"/>
                  <w:szCs w:val="20"/>
                  <w:lang w:val="en-GB"/>
                </w:rPr>
              </w:rPrChange>
            </w:rPr>
            <w:delText>ITU.]</w:delText>
          </w:r>
        </w:del>
      </w:ins>
    </w:p>
    <w:p w14:paraId="4BBC0A6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p>
    <w:p w14:paraId="07E7E68A" w14:textId="20C925E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eastAsia="ja-JP"/>
        </w:rPr>
        <w:t xml:space="preserve">Aeronautical mobile data links </w:t>
      </w:r>
      <w:ins w:id="320" w:author="John Mettrop" w:date="2022-04-08T20:55:00Z">
        <w:r w:rsidRPr="00D942DF">
          <w:rPr>
            <w:rFonts w:ascii="Times New Roman" w:eastAsia="Times New Roman" w:hAnsi="Times New Roman" w:cs="Times New Roman"/>
            <w:sz w:val="24"/>
            <w:szCs w:val="20"/>
            <w:lang w:val="en-GB" w:eastAsia="ja-JP"/>
          </w:rPr>
          <w:t xml:space="preserve">(AMDL) </w:t>
        </w:r>
      </w:ins>
      <w:r w:rsidRPr="00D942DF">
        <w:rPr>
          <w:rFonts w:ascii="Times New Roman" w:eastAsia="Times New Roman" w:hAnsi="Times New Roman" w:cs="Times New Roman"/>
          <w:sz w:val="24"/>
          <w:szCs w:val="20"/>
          <w:lang w:val="en-GB"/>
        </w:rPr>
        <w:t xml:space="preserve">are operated between aeronautical stations and aircraft stations, </w:t>
      </w:r>
      <w:del w:id="321" w:author="John Mettrop" w:date="2022-04-08T20:57:00Z">
        <w:r w:rsidRPr="00D942DF" w:rsidDel="00DC711E">
          <w:rPr>
            <w:rFonts w:ascii="Times New Roman" w:eastAsia="Times New Roman" w:hAnsi="Times New Roman" w:cs="Times New Roman"/>
            <w:sz w:val="24"/>
            <w:szCs w:val="20"/>
            <w:lang w:val="en-GB"/>
          </w:rPr>
          <w:delText xml:space="preserve">or </w:delText>
        </w:r>
      </w:del>
      <w:r w:rsidRPr="00D942DF">
        <w:rPr>
          <w:rFonts w:ascii="Times New Roman" w:eastAsia="Times New Roman" w:hAnsi="Times New Roman" w:cs="Times New Roman"/>
          <w:sz w:val="24"/>
          <w:szCs w:val="20"/>
          <w:lang w:val="en-GB"/>
        </w:rPr>
        <w:t xml:space="preserve">between aircraft stations </w:t>
      </w:r>
      <w:del w:id="322" w:author="USA" w:date="2022-06-02T13:28:00Z">
        <w:r w:rsidRPr="00270A82" w:rsidDel="00270A82">
          <w:rPr>
            <w:rFonts w:ascii="Times New Roman" w:eastAsia="Times New Roman" w:hAnsi="Times New Roman" w:cs="Times New Roman"/>
            <w:sz w:val="24"/>
            <w:szCs w:val="20"/>
            <w:highlight w:val="cyan"/>
            <w:lang w:val="en-GB"/>
            <w:rPrChange w:id="323" w:author="USA" w:date="2022-06-02T13:28:00Z">
              <w:rPr>
                <w:rFonts w:ascii="Times New Roman" w:eastAsia="Times New Roman" w:hAnsi="Times New Roman" w:cs="Times New Roman"/>
                <w:sz w:val="24"/>
                <w:szCs w:val="20"/>
                <w:lang w:val="en-GB"/>
              </w:rPr>
            </w:rPrChange>
          </w:rPr>
          <w:delText>equipped</w:delText>
        </w:r>
        <w:r w:rsidRPr="00D942DF" w:rsidDel="00270A82">
          <w:rPr>
            <w:rFonts w:ascii="Times New Roman" w:eastAsia="Times New Roman" w:hAnsi="Times New Roman" w:cs="Times New Roman"/>
            <w:sz w:val="24"/>
            <w:szCs w:val="20"/>
            <w:lang w:val="en-GB"/>
          </w:rPr>
          <w:delText xml:space="preserve"> </w:delText>
        </w:r>
      </w:del>
      <w:ins w:id="324" w:author="John Mettrop" w:date="2022-04-08T20:57:00Z">
        <w:r w:rsidRPr="00D942DF">
          <w:rPr>
            <w:rFonts w:ascii="Times New Roman" w:eastAsia="Times New Roman" w:hAnsi="Times New Roman" w:cs="Times New Roman"/>
            <w:sz w:val="24"/>
            <w:szCs w:val="20"/>
            <w:lang w:val="en-GB"/>
          </w:rPr>
          <w:t xml:space="preserve">or </w:t>
        </w:r>
        <w:del w:id="325" w:author="USA" w:date="2022-05-11T18:44:00Z">
          <w:r w:rsidRPr="00231825" w:rsidDel="00231825">
            <w:rPr>
              <w:rFonts w:ascii="Times New Roman" w:eastAsia="Times New Roman" w:hAnsi="Times New Roman" w:cs="Times New Roman"/>
              <w:sz w:val="24"/>
              <w:szCs w:val="20"/>
              <w:highlight w:val="yellow"/>
              <w:lang w:val="en-GB"/>
              <w:rPrChange w:id="326" w:author="USA" w:date="2022-05-11T18:44:00Z">
                <w:rPr/>
              </w:rPrChange>
            </w:rPr>
            <w:delText>[</w:delText>
          </w:r>
        </w:del>
        <w:r w:rsidRPr="00D942DF">
          <w:rPr>
            <w:rFonts w:ascii="Times New Roman" w:eastAsia="Times New Roman" w:hAnsi="Times New Roman" w:cs="Times New Roman"/>
            <w:sz w:val="24"/>
            <w:szCs w:val="20"/>
            <w:lang w:val="en-GB"/>
          </w:rPr>
          <w:t>between aircraft stations and ship stations</w:t>
        </w:r>
        <w:del w:id="327" w:author="USA" w:date="2022-05-11T18:44:00Z">
          <w:r w:rsidRPr="00D942DF" w:rsidDel="00231825">
            <w:rPr>
              <w:rFonts w:ascii="Times New Roman" w:eastAsia="Times New Roman" w:hAnsi="Times New Roman" w:cs="Times New Roman"/>
              <w:sz w:val="24"/>
              <w:szCs w:val="20"/>
              <w:lang w:val="en-GB"/>
            </w:rPr>
            <w:delText xml:space="preserve"> </w:delText>
          </w:r>
          <w:r w:rsidRPr="00231825" w:rsidDel="00231825">
            <w:rPr>
              <w:rFonts w:ascii="Times New Roman" w:eastAsia="Times New Roman" w:hAnsi="Times New Roman" w:cs="Times New Roman"/>
              <w:sz w:val="24"/>
              <w:szCs w:val="20"/>
              <w:highlight w:val="yellow"/>
              <w:lang w:val="en-GB"/>
              <w:rPrChange w:id="328" w:author="USA" w:date="2022-05-11T18:44: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with </w:t>
      </w:r>
      <w:del w:id="329" w:author="John Mettrop" w:date="2022-04-08T20:58:00Z">
        <w:r w:rsidRPr="00D942DF" w:rsidDel="00DC711E">
          <w:rPr>
            <w:rFonts w:ascii="Times New Roman" w:eastAsia="Times New Roman" w:hAnsi="Times New Roman" w:cs="Times New Roman"/>
            <w:sz w:val="24"/>
            <w:szCs w:val="20"/>
            <w:lang w:val="en-GB"/>
          </w:rPr>
          <w:delText xml:space="preserve">AMS data links </w:delText>
        </w:r>
      </w:del>
      <w:r w:rsidRPr="00D942DF">
        <w:rPr>
          <w:rFonts w:ascii="Times New Roman" w:eastAsia="Times New Roman" w:hAnsi="Times New Roman" w:cs="Times New Roman"/>
          <w:sz w:val="24"/>
          <w:szCs w:val="20"/>
          <w:lang w:val="en-GB"/>
        </w:rPr>
        <w:t>(</w:t>
      </w:r>
      <w:ins w:id="330" w:author="John Mettrop" w:date="2022-04-08T20:58:00Z">
        <w:del w:id="331" w:author="USA" w:date="2022-05-11T18:43:00Z">
          <w:r w:rsidRPr="00B41C14" w:rsidDel="00B41C14">
            <w:rPr>
              <w:rFonts w:ascii="Times New Roman" w:eastAsia="Times New Roman" w:hAnsi="Times New Roman" w:cs="Times New Roman"/>
              <w:sz w:val="24"/>
              <w:szCs w:val="20"/>
              <w:highlight w:val="yellow"/>
              <w:lang w:val="en-GB"/>
              <w:rPrChange w:id="332" w:author="USA" w:date="2022-05-11T18:43:00Z">
                <w:rPr>
                  <w:rFonts w:ascii="Times New Roman" w:eastAsia="Times New Roman" w:hAnsi="Times New Roman" w:cs="Times New Roman"/>
                  <w:sz w:val="24"/>
                  <w:szCs w:val="20"/>
                  <w:lang w:val="en-GB"/>
                </w:rPr>
              </w:rPrChange>
            </w:rPr>
            <w:delText>M</w:delText>
          </w:r>
        </w:del>
      </w:ins>
      <w:r w:rsidRPr="00D942DF">
        <w:rPr>
          <w:rFonts w:ascii="Times New Roman" w:eastAsia="Times New Roman" w:hAnsi="Times New Roman" w:cs="Times New Roman"/>
          <w:sz w:val="24"/>
          <w:szCs w:val="20"/>
          <w:lang w:val="en-GB"/>
        </w:rPr>
        <w:t>A</w:t>
      </w:r>
      <w:ins w:id="333" w:author="USA" w:date="2022-05-11T18:43:00Z">
        <w:r w:rsidR="00B41C14" w:rsidRPr="00B41C14">
          <w:rPr>
            <w:rFonts w:ascii="Times New Roman" w:eastAsia="Times New Roman" w:hAnsi="Times New Roman" w:cs="Times New Roman"/>
            <w:sz w:val="24"/>
            <w:szCs w:val="20"/>
            <w:highlight w:val="yellow"/>
            <w:lang w:val="en-GB"/>
            <w:rPrChange w:id="334" w:author="USA" w:date="2022-05-11T18:43:00Z">
              <w:rPr>
                <w:rFonts w:ascii="Times New Roman" w:eastAsia="Times New Roman" w:hAnsi="Times New Roman" w:cs="Times New Roman"/>
                <w:sz w:val="24"/>
                <w:szCs w:val="20"/>
                <w:lang w:val="en-GB"/>
              </w:rPr>
            </w:rPrChange>
          </w:rPr>
          <w:t>M</w:t>
        </w:r>
      </w:ins>
      <w:r w:rsidRPr="00D942DF">
        <w:rPr>
          <w:rFonts w:ascii="Times New Roman" w:eastAsia="Times New Roman" w:hAnsi="Times New Roman" w:cs="Times New Roman"/>
          <w:sz w:val="24"/>
          <w:szCs w:val="20"/>
          <w:lang w:val="en-GB"/>
        </w:rPr>
        <w:t>DL</w:t>
      </w:r>
      <w:del w:id="335" w:author="John Mettrop" w:date="2022-04-08T20:58:00Z">
        <w:r w:rsidRPr="00D942DF" w:rsidDel="00DC711E">
          <w:rPr>
            <w:rFonts w:ascii="Times New Roman" w:eastAsia="Times New Roman" w:hAnsi="Times New Roman" w:cs="Times New Roman"/>
            <w:sz w:val="24"/>
            <w:szCs w:val="20"/>
            <w:lang w:val="en-GB"/>
          </w:rPr>
          <w:delText>)</w:delText>
        </w:r>
      </w:del>
      <w:r w:rsidRPr="00D942DF">
        <w:rPr>
          <w:rFonts w:ascii="Times New Roman" w:eastAsia="Times New Roman" w:hAnsi="Times New Roman" w:cs="Times New Roman"/>
          <w:sz w:val="24"/>
          <w:szCs w:val="20"/>
          <w:lang w:val="en-GB"/>
        </w:rPr>
        <w:t xml:space="preserve"> and can be deployed anywhere within a </w:t>
      </w:r>
      <w:del w:id="336" w:author="John Mettrop" w:date="2022-04-08T20:58:00Z">
        <w:r w:rsidRPr="00D942DF" w:rsidDel="00DC711E">
          <w:rPr>
            <w:rFonts w:ascii="Times New Roman" w:eastAsia="Times New Roman" w:hAnsi="Times New Roman" w:cs="Times New Roman"/>
            <w:sz w:val="24"/>
            <w:szCs w:val="20"/>
            <w:lang w:val="en-GB"/>
          </w:rPr>
          <w:delText xml:space="preserve">country </w:delText>
        </w:r>
      </w:del>
      <w:ins w:id="337" w:author="John Mettrop" w:date="2022-04-08T20:58:00Z">
        <w:r w:rsidRPr="00D942DF">
          <w:rPr>
            <w:rFonts w:ascii="Times New Roman" w:eastAsia="Times New Roman" w:hAnsi="Times New Roman" w:cs="Times New Roman"/>
            <w:sz w:val="24"/>
            <w:szCs w:val="20"/>
            <w:lang w:val="en-GB"/>
          </w:rPr>
          <w:t>countr</w:t>
        </w:r>
        <w:del w:id="338" w:author="USA" w:date="2022-06-02T13:28:00Z">
          <w:r w:rsidRPr="00270A82" w:rsidDel="00270A82">
            <w:rPr>
              <w:rFonts w:ascii="Times New Roman" w:eastAsia="Times New Roman" w:hAnsi="Times New Roman" w:cs="Times New Roman"/>
              <w:sz w:val="24"/>
              <w:szCs w:val="20"/>
              <w:highlight w:val="cyan"/>
              <w:lang w:val="en-GB"/>
              <w:rPrChange w:id="339" w:author="USA" w:date="2022-06-02T13:28:00Z">
                <w:rPr>
                  <w:rFonts w:ascii="Times New Roman" w:eastAsia="Times New Roman" w:hAnsi="Times New Roman" w:cs="Times New Roman"/>
                  <w:sz w:val="24"/>
                  <w:szCs w:val="20"/>
                  <w:lang w:val="en-GB"/>
                </w:rPr>
              </w:rPrChange>
            </w:rPr>
            <w:delText>ies</w:delText>
          </w:r>
        </w:del>
      </w:ins>
      <w:ins w:id="340" w:author="USA" w:date="2022-06-02T13:28:00Z">
        <w:r w:rsidR="00270A82" w:rsidRPr="00270A82">
          <w:rPr>
            <w:rFonts w:ascii="Times New Roman" w:eastAsia="Times New Roman" w:hAnsi="Times New Roman" w:cs="Times New Roman"/>
            <w:sz w:val="24"/>
            <w:szCs w:val="20"/>
            <w:highlight w:val="cyan"/>
            <w:lang w:val="en-GB"/>
            <w:rPrChange w:id="341" w:author="USA" w:date="2022-06-02T13:28:00Z">
              <w:rPr>
                <w:rFonts w:ascii="Times New Roman" w:eastAsia="Times New Roman" w:hAnsi="Times New Roman" w:cs="Times New Roman"/>
                <w:sz w:val="24"/>
                <w:szCs w:val="20"/>
                <w:lang w:val="en-GB"/>
              </w:rPr>
            </w:rPrChange>
          </w:rPr>
          <w:t>y</w:t>
        </w:r>
      </w:ins>
      <w:ins w:id="342" w:author="John Mettrop" w:date="2022-04-08T20:58: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 xml:space="preserve">whose administration has authorized their use </w:t>
      </w:r>
      <w:ins w:id="343" w:author="John Mettrop" w:date="2022-04-08T20:58:00Z">
        <w:r w:rsidRPr="00D942DF">
          <w:rPr>
            <w:rFonts w:ascii="Times New Roman" w:eastAsia="Times New Roman" w:hAnsi="Times New Roman" w:cs="Times New Roman"/>
            <w:sz w:val="24"/>
            <w:szCs w:val="20"/>
            <w:lang w:val="en-GB"/>
          </w:rPr>
          <w:t xml:space="preserve">or </w:t>
        </w:r>
        <w:del w:id="344" w:author="ANFR" w:date="2022-03-16T14:48:00Z">
          <w:r w:rsidRPr="00D942DF" w:rsidDel="00726066">
            <w:rPr>
              <w:rFonts w:ascii="Times New Roman" w:eastAsia="Times New Roman" w:hAnsi="Times New Roman" w:cs="Times New Roman"/>
              <w:sz w:val="24"/>
              <w:szCs w:val="20"/>
              <w:lang w:val="en-GB"/>
            </w:rPr>
            <w:delText xml:space="preserve">in </w:delText>
          </w:r>
        </w:del>
        <w:del w:id="345" w:author="USA" w:date="2022-05-11T18:45:00Z">
          <w:r w:rsidRPr="00231825" w:rsidDel="00231825">
            <w:rPr>
              <w:rFonts w:ascii="Times New Roman" w:eastAsia="Times New Roman" w:hAnsi="Times New Roman" w:cs="Times New Roman"/>
              <w:sz w:val="24"/>
              <w:szCs w:val="20"/>
              <w:highlight w:val="yellow"/>
              <w:lang w:val="en-GB"/>
              <w:rPrChange w:id="346"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w:t>
        </w:r>
        <w:del w:id="347" w:author="USA" w:date="2022-05-11T18:45:00Z">
          <w:r w:rsidRPr="00231825" w:rsidDel="00231825">
            <w:rPr>
              <w:rFonts w:ascii="Times New Roman" w:eastAsia="Times New Roman" w:hAnsi="Times New Roman" w:cs="Times New Roman"/>
              <w:sz w:val="24"/>
              <w:szCs w:val="20"/>
              <w:highlight w:val="yellow"/>
              <w:lang w:val="en-GB"/>
              <w:rPrChange w:id="348"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The stations </w:t>
        </w:r>
        <w:del w:id="349" w:author="USA" w:date="2022-05-11T18:45:00Z">
          <w:r w:rsidRPr="00231825" w:rsidDel="00231825">
            <w:rPr>
              <w:rFonts w:ascii="Times New Roman" w:eastAsia="Times New Roman" w:hAnsi="Times New Roman" w:cs="Times New Roman"/>
              <w:sz w:val="24"/>
              <w:szCs w:val="20"/>
              <w:highlight w:val="yellow"/>
              <w:lang w:val="en-GB"/>
              <w:rPrChange w:id="350" w:author="USA" w:date="2022-05-11T18:45: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outside national borders airspace and waters are</w:t>
        </w:r>
        <w:del w:id="351" w:author="USA" w:date="2022-05-11T18:45:00Z">
          <w:r w:rsidRPr="00231825" w:rsidDel="00231825">
            <w:rPr>
              <w:rFonts w:ascii="Times New Roman" w:eastAsia="Times New Roman" w:hAnsi="Times New Roman" w:cs="Times New Roman"/>
              <w:sz w:val="24"/>
              <w:szCs w:val="20"/>
              <w:highlight w:val="yellow"/>
              <w:lang w:val="en-GB"/>
              <w:rPrChange w:id="352" w:author="USA" w:date="2022-05-11T18:45:00Z">
                <w:rPr>
                  <w:rFonts w:ascii="Times New Roman" w:eastAsia="Times New Roman" w:hAnsi="Times New Roman" w:cs="Times New Roman"/>
                  <w:sz w:val="24"/>
                  <w:szCs w:val="20"/>
                  <w:lang w:val="en-GB"/>
                </w:rPr>
              </w:rPrChange>
            </w:rPr>
            <w:delText>]</w:delText>
          </w:r>
        </w:del>
      </w:ins>
      <w:ins w:id="353" w:author="USA" w:date="2022-05-11T18:45:00Z">
        <w:r w:rsidR="00231825">
          <w:rPr>
            <w:rFonts w:ascii="Times New Roman" w:eastAsia="Times New Roman" w:hAnsi="Times New Roman" w:cs="Times New Roman"/>
            <w:sz w:val="24"/>
            <w:szCs w:val="20"/>
            <w:lang w:val="en-GB"/>
          </w:rPr>
          <w:t xml:space="preserve"> </w:t>
        </w:r>
      </w:ins>
      <w:ins w:id="354" w:author="John Mettrop" w:date="2022-04-08T20:58:00Z">
        <w:r w:rsidRPr="00D942DF">
          <w:rPr>
            <w:rFonts w:ascii="Times New Roman" w:eastAsia="Times New Roman" w:hAnsi="Times New Roman" w:cs="Times New Roman"/>
            <w:sz w:val="24"/>
            <w:szCs w:val="20"/>
            <w:lang w:val="en-GB"/>
          </w:rPr>
          <w:t>authorized by the administration of the flag state of the aircraft and/or ship.</w:t>
        </w:r>
        <w:del w:id="355" w:author="John Mettrop" w:date="2021-12-21T07:25:00Z">
          <w:r w:rsidRPr="00D942DF" w:rsidDel="009A1917">
            <w:rPr>
              <w:rFonts w:ascii="Times New Roman" w:eastAsia="Times New Roman" w:hAnsi="Times New Roman" w:cs="Times New Roman"/>
              <w:sz w:val="24"/>
              <w:szCs w:val="20"/>
              <w:lang w:val="en-GB"/>
            </w:rPr>
            <w:delText>in accordance with regulations.</w:delText>
          </w:r>
        </w:del>
      </w:ins>
      <w:del w:id="356" w:author="John Mettrop" w:date="2022-04-08T20:58:00Z">
        <w:r w:rsidRPr="00D942DF" w:rsidDel="00DC711E">
          <w:rPr>
            <w:rFonts w:ascii="Times New Roman" w:eastAsia="Times New Roman" w:hAnsi="Times New Roman" w:cs="Times New Roman"/>
            <w:sz w:val="24"/>
            <w:szCs w:val="20"/>
            <w:lang w:val="en-GB"/>
          </w:rPr>
          <w:delText>in accordance with regulations</w:delText>
        </w:r>
      </w:del>
      <w:del w:id="357" w:author="Chamova, Alisa" w:date="2022-04-14T11:07:00Z">
        <w:r w:rsidRPr="00D942DF" w:rsidDel="00DD00D3">
          <w:rPr>
            <w:rFonts w:ascii="Times New Roman" w:eastAsia="Times New Roman" w:hAnsi="Times New Roman" w:cs="Times New Roman"/>
            <w:sz w:val="24"/>
            <w:szCs w:val="20"/>
            <w:lang w:val="en-GB"/>
          </w:rPr>
          <w:delText>.</w:delText>
        </w:r>
      </w:del>
    </w:p>
    <w:p w14:paraId="6683FCCB" w14:textId="7BD7991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58" w:author="John Mettrop" w:date="2022-04-08T21:01:00Z"/>
          <w:rFonts w:ascii="Times New Roman" w:eastAsia="Times New Roman" w:hAnsi="Times New Roman" w:cs="Times New Roman"/>
          <w:sz w:val="24"/>
          <w:szCs w:val="20"/>
          <w:lang w:val="en-GB"/>
        </w:rPr>
      </w:pPr>
      <w:ins w:id="359" w:author="John Mettrop" w:date="2022-04-08T21:01:00Z">
        <w:r w:rsidRPr="00D942DF">
          <w:rPr>
            <w:rFonts w:ascii="Times New Roman" w:eastAsia="Times New Roman" w:hAnsi="Times New Roman" w:cs="Times New Roman"/>
            <w:sz w:val="24"/>
            <w:szCs w:val="20"/>
            <w:lang w:val="en-GB"/>
          </w:rPr>
          <w:lastRenderedPageBreak/>
          <w:t>Depending on the area</w:t>
        </w:r>
        <w:r w:rsidRPr="00D942DF" w:rsidDel="000A2CEF">
          <w:rPr>
            <w:rFonts w:ascii="Times New Roman" w:eastAsia="Times New Roman" w:hAnsi="Times New Roman" w:cs="Times New Roman"/>
            <w:sz w:val="24"/>
            <w:szCs w:val="20"/>
            <w:lang w:val="en-GB"/>
          </w:rPr>
          <w:t xml:space="preserve"> </w:t>
        </w:r>
        <w:del w:id="360" w:author="USA" w:date="2022-05-12T10:55:00Z">
          <w:r w:rsidRPr="00C33FF0" w:rsidDel="00C33FF0">
            <w:rPr>
              <w:rFonts w:ascii="Times New Roman" w:eastAsia="Times New Roman" w:hAnsi="Times New Roman" w:cs="Times New Roman"/>
              <w:sz w:val="24"/>
              <w:szCs w:val="20"/>
              <w:highlight w:val="yellow"/>
              <w:lang w:val="en-GB"/>
              <w:rPrChange w:id="361" w:author="USA" w:date="2022-05-12T10:56:00Z">
                <w:rPr>
                  <w:rFonts w:ascii="Times New Roman" w:eastAsia="Times New Roman" w:hAnsi="Times New Roman" w:cs="Times New Roman"/>
                  <w:sz w:val="24"/>
                  <w:szCs w:val="20"/>
                  <w:lang w:val="en-GB"/>
                </w:rPr>
              </w:rPrChange>
            </w:rPr>
            <w:delText>in the international</w:delText>
          </w:r>
        </w:del>
      </w:ins>
      <w:ins w:id="362" w:author="USA" w:date="2022-05-12T10:55:00Z">
        <w:r w:rsidR="00C33FF0" w:rsidRPr="00C33FF0">
          <w:rPr>
            <w:rFonts w:ascii="Times New Roman" w:eastAsia="Times New Roman" w:hAnsi="Times New Roman" w:cs="Times New Roman"/>
            <w:sz w:val="24"/>
            <w:szCs w:val="20"/>
            <w:highlight w:val="yellow"/>
            <w:lang w:val="en-GB"/>
            <w:rPrChange w:id="363" w:author="USA" w:date="2022-05-12T10:56:00Z">
              <w:rPr>
                <w:rFonts w:ascii="Times New Roman" w:eastAsia="Times New Roman" w:hAnsi="Times New Roman" w:cs="Times New Roman"/>
                <w:sz w:val="24"/>
                <w:szCs w:val="20"/>
                <w:lang w:val="en-GB"/>
              </w:rPr>
            </w:rPrChange>
          </w:rPr>
          <w:t>outside national</w:t>
        </w:r>
      </w:ins>
      <w:ins w:id="364" w:author="John Mettrop" w:date="2022-04-08T21:01:00Z">
        <w:r w:rsidRPr="00D942DF">
          <w:rPr>
            <w:rFonts w:ascii="Times New Roman" w:eastAsia="Times New Roman" w:hAnsi="Times New Roman" w:cs="Times New Roman"/>
            <w:sz w:val="24"/>
            <w:szCs w:val="20"/>
            <w:lang w:val="en-GB"/>
          </w:rPr>
          <w:t xml:space="preserve"> 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7085EE94" w14:textId="5D37B5B1" w:rsidR="00D942DF" w:rsidRPr="00D942DF" w:rsidDel="00231825"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65" w:author="John Mettrop" w:date="2022-04-08T21:01:00Z"/>
          <w:del w:id="366" w:author="USA" w:date="2022-05-11T18:46:00Z"/>
          <w:rFonts w:ascii="Times New Roman" w:eastAsia="Times New Roman" w:hAnsi="Times New Roman" w:cs="Times New Roman"/>
          <w:sz w:val="24"/>
          <w:szCs w:val="20"/>
          <w:lang w:val="en-GB"/>
        </w:rPr>
      </w:pPr>
      <w:commentRangeStart w:id="367"/>
      <w:ins w:id="368" w:author="John Mettrop" w:date="2022-04-08T21:01:00Z">
        <w:del w:id="369" w:author="USA" w:date="2022-05-11T18:46:00Z">
          <w:r w:rsidRPr="00231825" w:rsidDel="00231825">
            <w:rPr>
              <w:rFonts w:ascii="Times New Roman" w:eastAsia="Times New Roman" w:hAnsi="Times New Roman" w:cs="Times New Roman"/>
              <w:sz w:val="24"/>
              <w:szCs w:val="20"/>
              <w:highlight w:val="yellow"/>
              <w:lang w:val="en-GB"/>
              <w:rPrChange w:id="370" w:author="USA" w:date="2022-05-11T18:46:00Z">
                <w:rPr>
                  <w:rFonts w:ascii="Times New Roman" w:eastAsia="Times New Roman" w:hAnsi="Times New Roman" w:cs="Times New Roman"/>
                  <w:sz w:val="24"/>
                  <w:szCs w:val="20"/>
                  <w:lang w:val="en-GB"/>
                </w:rPr>
              </w:rPrChange>
            </w:rPr>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367"/>
      <w:r w:rsidR="00231825">
        <w:rPr>
          <w:rStyle w:val="CommentReference"/>
          <w:rFonts w:ascii="Times New Roman" w:eastAsia="Times New Roman" w:hAnsi="Times New Roman" w:cs="Times New Roman"/>
          <w:lang w:val="en-GB"/>
        </w:rPr>
        <w:commentReference w:id="367"/>
      </w:r>
    </w:p>
    <w:p w14:paraId="5D1EA71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w:t>
      </w:r>
      <w:ins w:id="371" w:author="John Mettrop" w:date="2022-04-08T21:01: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 includes transmission from and to, either aircraft stations or </w:t>
      </w:r>
      <w:del w:id="372" w:author="John Mettrop" w:date="2022-04-08T21:01:00Z">
        <w:r w:rsidRPr="00D942DF" w:rsidDel="00681F57">
          <w:rPr>
            <w:rFonts w:ascii="Times New Roman" w:eastAsia="Times New Roman" w:hAnsi="Times New Roman" w:cs="Times New Roman"/>
            <w:sz w:val="24"/>
            <w:szCs w:val="20"/>
            <w:lang w:val="en-GB"/>
          </w:rPr>
          <w:delText xml:space="preserve">a ground terminal considered as </w:delText>
        </w:r>
      </w:del>
      <w:r w:rsidRPr="00D942DF">
        <w:rPr>
          <w:rFonts w:ascii="Times New Roman" w:eastAsia="Times New Roman" w:hAnsi="Times New Roman" w:cs="Times New Roman"/>
          <w:sz w:val="24"/>
          <w:szCs w:val="20"/>
          <w:lang w:val="en-GB"/>
        </w:rPr>
        <w:t>an aeronautical station. These transmissions could use bidirectional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ground links, or relay through another airborne platform using an air</w:t>
      </w:r>
      <w:r w:rsidRPr="00D942DF">
        <w:rPr>
          <w:rFonts w:ascii="Times New Roman" w:eastAsia="Times New Roman" w:hAnsi="Times New Roman" w:cs="Times New Roman"/>
          <w:sz w:val="24"/>
          <w:szCs w:val="20"/>
          <w:lang w:val="en-GB"/>
        </w:rPr>
        <w:noBreakHyphen/>
        <w:t>to</w:t>
      </w:r>
      <w:r w:rsidRPr="00D942DF">
        <w:rPr>
          <w:rFonts w:ascii="Times New Roman" w:eastAsia="Times New Roman" w:hAnsi="Times New Roman" w:cs="Times New Roman"/>
          <w:sz w:val="24"/>
          <w:szCs w:val="20"/>
          <w:lang w:val="en-GB"/>
        </w:rPr>
        <w:noBreakHyphen/>
        <w:t xml:space="preserve">air data link. Links can be either simplex or duplex. The link lengths </w:t>
      </w:r>
      <w:ins w:id="373" w:author="John Mettrop" w:date="2022-04-08T21:01:00Z">
        <w:r w:rsidRPr="00D942DF">
          <w:rPr>
            <w:rFonts w:ascii="Times New Roman" w:eastAsia="Times New Roman" w:hAnsi="Times New Roman" w:cs="Times New Roman"/>
            <w:sz w:val="24"/>
            <w:szCs w:val="20"/>
            <w:lang w:val="en-GB"/>
          </w:rPr>
          <w:t xml:space="preserve">may </w:t>
        </w:r>
      </w:ins>
      <w:r w:rsidRPr="00D942DF">
        <w:rPr>
          <w:rFonts w:ascii="Times New Roman" w:eastAsia="Times New Roman" w:hAnsi="Times New Roman" w:cs="Times New Roman"/>
          <w:sz w:val="24"/>
          <w:szCs w:val="20"/>
          <w:lang w:val="en-GB"/>
        </w:rPr>
        <w:t>vary greatly</w:t>
      </w:r>
      <w:ins w:id="374" w:author="John Mettrop" w:date="2022-04-08T21:01:00Z">
        <w:r w:rsidRPr="00D942DF">
          <w:rPr>
            <w:rFonts w:ascii="Times New Roman" w:eastAsia="Times New Roman" w:hAnsi="Times New Roman" w:cs="Times New Roman"/>
            <w:sz w:val="24"/>
            <w:szCs w:val="20"/>
            <w:lang w:val="en-GB"/>
          </w:rPr>
          <w:t>.</w:t>
        </w:r>
      </w:ins>
      <w:r w:rsidRPr="00D942DF">
        <w:rPr>
          <w:rFonts w:ascii="Times New Roman" w:eastAsia="Times New Roman" w:hAnsi="Times New Roman" w:cs="Times New Roman"/>
          <w:sz w:val="24"/>
          <w:szCs w:val="20"/>
          <w:lang w:val="en-GB"/>
        </w:rPr>
        <w:t xml:space="preserve"> </w:t>
      </w:r>
      <w:del w:id="375" w:author="John Mettrop" w:date="2022-04-08T21:01:00Z">
        <w:r w:rsidRPr="00D942DF" w:rsidDel="00681F57">
          <w:rPr>
            <w:rFonts w:ascii="Times New Roman" w:eastAsia="Times New Roman" w:hAnsi="Times New Roman" w:cs="Times New Roman"/>
            <w:sz w:val="24"/>
            <w:szCs w:val="20"/>
            <w:lang w:val="en-GB"/>
          </w:rPr>
          <w:delText>in these applications. Although some of the link lengths may be relatively short, many of the link lengths approach the radio line</w:delText>
        </w:r>
        <w:r w:rsidRPr="00D942DF" w:rsidDel="00681F57">
          <w:rPr>
            <w:rFonts w:ascii="Times New Roman" w:eastAsia="Times New Roman" w:hAnsi="Times New Roman" w:cs="Times New Roman"/>
            <w:sz w:val="24"/>
            <w:szCs w:val="20"/>
            <w:lang w:val="en-GB"/>
          </w:rPr>
          <w:noBreakHyphen/>
          <w:delText>of</w:delText>
        </w:r>
        <w:r w:rsidRPr="00D942DF" w:rsidDel="00681F57">
          <w:rPr>
            <w:rFonts w:ascii="Times New Roman" w:eastAsia="Times New Roman" w:hAnsi="Times New Roman" w:cs="Times New Roman"/>
            <w:sz w:val="24"/>
            <w:szCs w:val="20"/>
            <w:lang w:val="en-GB"/>
          </w:rPr>
          <w:noBreakHyphen/>
          <w:delText xml:space="preserve">sight distance. </w:delText>
        </w:r>
      </w:del>
      <w:r w:rsidRPr="00D942DF">
        <w:rPr>
          <w:rFonts w:ascii="Times New Roman" w:eastAsia="Times New Roman" w:hAnsi="Times New Roman" w:cs="Times New Roman"/>
          <w:sz w:val="24"/>
          <w:szCs w:val="20"/>
          <w:lang w:val="en-GB"/>
        </w:rPr>
        <w:t xml:space="preserve">The operational altitude of </w:t>
      </w:r>
      <w:del w:id="376" w:author="John Mettrop" w:date="2022-04-08T21:02:00Z">
        <w:r w:rsidRPr="00D942DF" w:rsidDel="00681F57">
          <w:rPr>
            <w:rFonts w:ascii="Times New Roman" w:eastAsia="Times New Roman" w:hAnsi="Times New Roman" w:cs="Times New Roman"/>
            <w:sz w:val="24"/>
            <w:szCs w:val="20"/>
            <w:lang w:val="en-GB"/>
          </w:rPr>
          <w:delText>airborne platforms</w:delText>
        </w:r>
      </w:del>
      <w:ins w:id="377" w:author="John Mettrop" w:date="2022-04-08T21:02:00Z">
        <w:r w:rsidRPr="00D942DF">
          <w:rPr>
            <w:rFonts w:ascii="Times New Roman" w:eastAsia="Times New Roman" w:hAnsi="Times New Roman" w:cs="Times New Roman"/>
            <w:sz w:val="24"/>
            <w:szCs w:val="20"/>
            <w:lang w:val="en-GB"/>
          </w:rPr>
          <w:t>aircraft</w:t>
        </w:r>
      </w:ins>
      <w:r w:rsidRPr="00D942DF">
        <w:rPr>
          <w:rFonts w:ascii="Times New Roman" w:eastAsia="Times New Roman" w:hAnsi="Times New Roman" w:cs="Times New Roman"/>
          <w:sz w:val="24"/>
          <w:szCs w:val="20"/>
          <w:lang w:val="en-GB"/>
        </w:rPr>
        <w:t xml:space="preserve"> equipped with these A</w:t>
      </w:r>
      <w:ins w:id="378" w:author="John Mettrop" w:date="2022-04-08T21:02:00Z">
        <w:r w:rsidRPr="00D942DF">
          <w:rPr>
            <w:rFonts w:ascii="Times New Roman" w:eastAsia="Times New Roman" w:hAnsi="Times New Roman" w:cs="Times New Roman"/>
            <w:sz w:val="24"/>
            <w:szCs w:val="20"/>
            <w:lang w:val="en-GB"/>
          </w:rPr>
          <w:t>M</w:t>
        </w:r>
      </w:ins>
      <w:r w:rsidRPr="00D942DF">
        <w:rPr>
          <w:rFonts w:ascii="Times New Roman" w:eastAsia="Times New Roman" w:hAnsi="Times New Roman" w:cs="Times New Roman"/>
          <w:sz w:val="24"/>
          <w:szCs w:val="20"/>
          <w:lang w:val="en-GB"/>
        </w:rPr>
        <w:t xml:space="preserve">DLs can vary </w:t>
      </w:r>
      <w:ins w:id="379" w:author="John Mettrop" w:date="2022-04-08T21:03:00Z">
        <w:r w:rsidRPr="00D942DF">
          <w:rPr>
            <w:rFonts w:ascii="Times New Roman" w:eastAsia="Times New Roman" w:hAnsi="Times New Roman" w:cs="Times New Roman"/>
            <w:sz w:val="24"/>
            <w:szCs w:val="20"/>
            <w:lang w:val="en-GB"/>
          </w:rPr>
          <w:t>from ground/sea level</w:t>
        </w:r>
      </w:ins>
      <w:del w:id="380" w:author="John Mettrop" w:date="2022-04-08T21:03:00Z">
        <w:r w:rsidRPr="00D942DF" w:rsidDel="00681F57">
          <w:rPr>
            <w:rFonts w:ascii="Times New Roman" w:eastAsia="Times New Roman" w:hAnsi="Times New Roman" w:cs="Times New Roman"/>
            <w:sz w:val="24"/>
            <w:szCs w:val="20"/>
            <w:lang w:val="en-GB"/>
          </w:rPr>
          <w:delText>up</w:delText>
        </w:r>
      </w:del>
      <w:r w:rsidRPr="00D942DF">
        <w:rPr>
          <w:rFonts w:ascii="Times New Roman" w:eastAsia="Times New Roman" w:hAnsi="Times New Roman" w:cs="Times New Roman"/>
          <w:sz w:val="24"/>
          <w:szCs w:val="20"/>
          <w:lang w:val="en-GB"/>
        </w:rPr>
        <w:t xml:space="preserve"> to 20 000 m.</w:t>
      </w:r>
      <w:ins w:id="381" w:author="John Mettrop" w:date="2022-04-08T21:03:00Z">
        <w:r w:rsidRPr="00D942DF">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7BFDED68" w14:textId="28ABC573"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382" w:author="John Mettrop" w:date="2022-04-08T21:05: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ground terminals </w:t>
      </w:r>
      <w:ins w:id="383" w:author="John Mettrop" w:date="2022-04-08T21:03:00Z">
        <w:r w:rsidRPr="00D942DF">
          <w:rPr>
            <w:rFonts w:ascii="Times New Roman" w:eastAsia="Times New Roman" w:hAnsi="Times New Roman" w:cs="Times New Roman"/>
            <w:sz w:val="24"/>
            <w:szCs w:val="20"/>
            <w:lang w:val="en-GB"/>
          </w:rPr>
          <w:t xml:space="preserve">(aeronautical stations) </w:t>
        </w:r>
      </w:ins>
      <w:r w:rsidRPr="00D942DF">
        <w:rPr>
          <w:rFonts w:ascii="Times New Roman" w:eastAsia="Times New Roman" w:hAnsi="Times New Roman" w:cs="Times New Roman"/>
          <w:sz w:val="24"/>
          <w:szCs w:val="20"/>
          <w:lang w:val="en-GB"/>
        </w:rPr>
        <w:t xml:space="preserve">may be </w:t>
      </w:r>
      <w:ins w:id="384" w:author="John Mettrop" w:date="2022-04-08T21:04:00Z">
        <w:r w:rsidRPr="00D942DF">
          <w:rPr>
            <w:rFonts w:ascii="Times New Roman" w:eastAsia="Times New Roman" w:hAnsi="Times New Roman" w:cs="Times New Roman"/>
            <w:sz w:val="24"/>
            <w:szCs w:val="20"/>
            <w:lang w:val="en-GB"/>
          </w:rPr>
          <w:t xml:space="preserve">either </w:t>
        </w:r>
      </w:ins>
      <w:r w:rsidRPr="00D942DF">
        <w:rPr>
          <w:rFonts w:ascii="Times New Roman" w:eastAsia="Times New Roman" w:hAnsi="Times New Roman" w:cs="Times New Roman"/>
          <w:sz w:val="24"/>
          <w:szCs w:val="20"/>
          <w:lang w:val="en-GB"/>
        </w:rPr>
        <w:t xml:space="preserve">at a permanent location or </w:t>
      </w:r>
      <w:del w:id="385" w:author="John Mettrop" w:date="2022-04-08T21:04:00Z">
        <w:r w:rsidRPr="00D942DF" w:rsidDel="00681F57">
          <w:rPr>
            <w:rFonts w:ascii="Times New Roman" w:eastAsia="Times New Roman" w:hAnsi="Times New Roman" w:cs="Times New Roman"/>
            <w:sz w:val="24"/>
            <w:szCs w:val="20"/>
            <w:lang w:val="en-GB"/>
          </w:rPr>
          <w:delText xml:space="preserve">they may be </w:delText>
        </w:r>
      </w:del>
      <w:r w:rsidRPr="00D942DF">
        <w:rPr>
          <w:rFonts w:ascii="Times New Roman" w:eastAsia="Times New Roman" w:hAnsi="Times New Roman" w:cs="Times New Roman"/>
          <w:sz w:val="24"/>
          <w:szCs w:val="20"/>
          <w:lang w:val="en-GB"/>
        </w:rPr>
        <w:t>transportable. Transportable ground terminals can be moved to meet operational needs and the duration of use</w:t>
      </w:r>
      <w:ins w:id="386" w:author="USA" w:date="2022-06-02T13:29:00Z">
        <w:r w:rsidR="00270A82" w:rsidRPr="00270A82">
          <w:rPr>
            <w:rFonts w:ascii="Times New Roman" w:eastAsia="Times New Roman" w:hAnsi="Times New Roman" w:cs="Times New Roman"/>
            <w:sz w:val="24"/>
            <w:szCs w:val="20"/>
            <w:highlight w:val="cyan"/>
            <w:lang w:val="en-GB"/>
            <w:rPrChange w:id="387" w:author="USA" w:date="2022-06-02T13:29:00Z">
              <w:rPr>
                <w:rFonts w:ascii="Times New Roman" w:eastAsia="Times New Roman" w:hAnsi="Times New Roman" w:cs="Times New Roman"/>
                <w:sz w:val="24"/>
                <w:szCs w:val="20"/>
                <w:lang w:val="en-GB"/>
              </w:rPr>
            </w:rPrChange>
          </w:rPr>
          <w:t>,</w:t>
        </w:r>
      </w:ins>
      <w:r w:rsidRPr="00D942DF">
        <w:rPr>
          <w:rFonts w:ascii="Times New Roman" w:eastAsia="Times New Roman" w:hAnsi="Times New Roman" w:cs="Times New Roman"/>
          <w:sz w:val="24"/>
          <w:szCs w:val="20"/>
          <w:lang w:val="en-GB"/>
        </w:rPr>
        <w:t xml:space="preserve"> while </w:t>
      </w:r>
      <w:del w:id="388" w:author="John Mettrop" w:date="2022-04-08T21:04:00Z">
        <w:r w:rsidRPr="00D942DF" w:rsidDel="00681F57">
          <w:rPr>
            <w:rFonts w:ascii="Times New Roman" w:eastAsia="Times New Roman" w:hAnsi="Times New Roman" w:cs="Times New Roman"/>
            <w:sz w:val="24"/>
            <w:szCs w:val="20"/>
            <w:lang w:val="en-GB"/>
          </w:rPr>
          <w:delText xml:space="preserve">it </w:delText>
        </w:r>
      </w:del>
      <w:ins w:id="389" w:author="John Mettrop" w:date="2022-04-08T21:04:00Z">
        <w:r w:rsidRPr="00D942DF">
          <w:rPr>
            <w:rFonts w:ascii="Times New Roman" w:eastAsia="Times New Roman" w:hAnsi="Times New Roman" w:cs="Times New Roman"/>
            <w:sz w:val="24"/>
            <w:szCs w:val="20"/>
            <w:lang w:val="en-GB"/>
          </w:rPr>
          <w:t>the</w:t>
        </w:r>
        <w:del w:id="390" w:author="USA" w:date="2022-06-02T13:28:00Z">
          <w:r w:rsidRPr="00270A82" w:rsidDel="00270A82">
            <w:rPr>
              <w:rFonts w:ascii="Times New Roman" w:eastAsia="Times New Roman" w:hAnsi="Times New Roman" w:cs="Times New Roman"/>
              <w:sz w:val="24"/>
              <w:szCs w:val="20"/>
              <w:highlight w:val="cyan"/>
              <w:lang w:val="en-GB"/>
              <w:rPrChange w:id="391" w:author="USA" w:date="2022-06-02T13:29:00Z">
                <w:rPr>
                  <w:rFonts w:ascii="Times New Roman" w:eastAsia="Times New Roman" w:hAnsi="Times New Roman" w:cs="Times New Roman"/>
                  <w:sz w:val="24"/>
                  <w:szCs w:val="20"/>
                  <w:lang w:val="en-GB"/>
                </w:rPr>
              </w:rPrChange>
            </w:rPr>
            <w:delText>y</w:delText>
          </w:r>
        </w:del>
      </w:ins>
      <w:ins w:id="392" w:author="USA" w:date="2022-06-02T13:28:00Z">
        <w:r w:rsidR="00270A82" w:rsidRPr="00270A82">
          <w:rPr>
            <w:rFonts w:ascii="Times New Roman" w:eastAsia="Times New Roman" w:hAnsi="Times New Roman" w:cs="Times New Roman"/>
            <w:sz w:val="24"/>
            <w:szCs w:val="20"/>
            <w:highlight w:val="cyan"/>
            <w:lang w:val="en-GB"/>
            <w:rPrChange w:id="393" w:author="USA" w:date="2022-06-02T13:29:00Z">
              <w:rPr>
                <w:rFonts w:ascii="Times New Roman" w:eastAsia="Times New Roman" w:hAnsi="Times New Roman" w:cs="Times New Roman"/>
                <w:sz w:val="24"/>
                <w:szCs w:val="20"/>
                <w:lang w:val="en-GB"/>
              </w:rPr>
            </w:rPrChange>
          </w:rPr>
          <w:t xml:space="preserve"> l</w:t>
        </w:r>
      </w:ins>
      <w:ins w:id="394" w:author="USA" w:date="2022-06-02T13:29:00Z">
        <w:r w:rsidR="00270A82" w:rsidRPr="00270A82">
          <w:rPr>
            <w:rFonts w:ascii="Times New Roman" w:eastAsia="Times New Roman" w:hAnsi="Times New Roman" w:cs="Times New Roman"/>
            <w:sz w:val="24"/>
            <w:szCs w:val="20"/>
            <w:highlight w:val="cyan"/>
            <w:lang w:val="en-GB"/>
            <w:rPrChange w:id="395" w:author="USA" w:date="2022-06-02T13:29:00Z">
              <w:rPr>
                <w:rFonts w:ascii="Times New Roman" w:eastAsia="Times New Roman" w:hAnsi="Times New Roman" w:cs="Times New Roman"/>
                <w:sz w:val="24"/>
                <w:szCs w:val="20"/>
                <w:lang w:val="en-GB"/>
              </w:rPr>
            </w:rPrChange>
          </w:rPr>
          <w:t>ength of time they</w:t>
        </w:r>
      </w:ins>
      <w:ins w:id="396" w:author="John Mettrop" w:date="2022-04-08T21:04:00Z">
        <w:r w:rsidRPr="00D942DF">
          <w:rPr>
            <w:rFonts w:ascii="Times New Roman" w:eastAsia="Times New Roman" w:hAnsi="Times New Roman" w:cs="Times New Roman"/>
            <w:sz w:val="24"/>
            <w:szCs w:val="20"/>
            <w:lang w:val="en-GB"/>
          </w:rPr>
          <w:t xml:space="preserve"> </w:t>
        </w:r>
      </w:ins>
      <w:r w:rsidRPr="00D942DF">
        <w:rPr>
          <w:rFonts w:ascii="Times New Roman" w:eastAsia="Times New Roman" w:hAnsi="Times New Roman" w:cs="Times New Roman"/>
          <w:sz w:val="24"/>
          <w:szCs w:val="20"/>
          <w:lang w:val="en-GB"/>
        </w:rPr>
        <w:t>remain</w:t>
      </w:r>
      <w:del w:id="397" w:author="John Mettrop" w:date="2022-04-08T21:04:00Z">
        <w:r w:rsidRPr="00D942DF" w:rsidDel="00681F57">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at a particular location is dependent upon operational requirements.</w:t>
      </w:r>
      <w:ins w:id="398" w:author="John Mettrop" w:date="2022-04-08T21:04:00Z">
        <w:del w:id="399" w:author="USA" w:date="2022-06-02T13:30:00Z">
          <w:r w:rsidRPr="00D942DF" w:rsidDel="00270A82">
            <w:rPr>
              <w:rFonts w:ascii="Times New Roman" w:eastAsia="Times New Roman" w:hAnsi="Times New Roman" w:cs="Times New Roman"/>
              <w:sz w:val="24"/>
              <w:szCs w:val="20"/>
              <w:lang w:val="en-GB"/>
            </w:rPr>
            <w:delText xml:space="preserve"> </w:delText>
          </w:r>
          <w:r w:rsidRPr="00270A82" w:rsidDel="00270A82">
            <w:rPr>
              <w:rFonts w:ascii="Times New Roman" w:eastAsia="Times New Roman" w:hAnsi="Times New Roman" w:cs="Times New Roman"/>
              <w:sz w:val="24"/>
              <w:szCs w:val="20"/>
              <w:highlight w:val="cyan"/>
              <w:lang w:val="en-GB"/>
              <w:rPrChange w:id="400" w:author="USA" w:date="2022-06-02T13:30: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In certain instances, an aeronautical station may be located, for example, on board ship or on a platform at sea.</w:t>
        </w:r>
        <w:r w:rsidRPr="00D942DF">
          <w:rPr>
            <w:rFonts w:ascii="Times New Roman" w:eastAsia="Times New Roman" w:hAnsi="Times New Roman" w:cs="Times New Roman"/>
            <w:sz w:val="24"/>
            <w:szCs w:val="20"/>
            <w:lang w:val="en-GB"/>
            <w:rPrChange w:id="401" w:author="John Mettrop" w:date="2022-04-08T21:08:00Z">
              <w:rPr>
                <w:lang w:val="ru-RU"/>
              </w:rPr>
            </w:rPrChange>
          </w:rPr>
          <w:t xml:space="preserve"> </w:t>
        </w:r>
      </w:ins>
    </w:p>
    <w:p w14:paraId="5789A1DF" w14:textId="0FBEEF94" w:rsidR="00D942DF" w:rsidRPr="00D942DF" w:rsidDel="0030673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402" w:author="USA" w:date="2022-05-11T19:53:00Z"/>
          <w:rFonts w:ascii="Times New Roman" w:eastAsia="Times New Roman" w:hAnsi="Times New Roman" w:cs="Times New Roman"/>
          <w:color w:val="FF0000"/>
          <w:sz w:val="24"/>
          <w:szCs w:val="20"/>
          <w:lang w:val="en-GB"/>
          <w:rPrChange w:id="403" w:author="John Mettrop" w:date="2022-04-08T21:08:00Z">
            <w:rPr>
              <w:del w:id="404" w:author="USA" w:date="2022-05-11T19:53:00Z"/>
            </w:rPr>
          </w:rPrChange>
        </w:rPr>
      </w:pPr>
      <w:ins w:id="405" w:author="John Mettrop" w:date="2022-04-08T21:04:00Z">
        <w:del w:id="406" w:author="USA" w:date="2022-05-11T19:53:00Z">
          <w:r w:rsidRPr="0030673F" w:rsidDel="0030673F">
            <w:rPr>
              <w:rFonts w:ascii="Times New Roman" w:eastAsia="Times New Roman" w:hAnsi="Times New Roman" w:cs="Times New Roman"/>
              <w:i/>
              <w:color w:val="FF0000"/>
              <w:sz w:val="24"/>
              <w:szCs w:val="20"/>
              <w:highlight w:val="yellow"/>
              <w:lang w:val="en-GB"/>
              <w:rPrChange w:id="407" w:author="USA" w:date="2022-05-11T19:53:00Z">
                <w:rPr/>
              </w:rPrChange>
            </w:rPr>
            <w:delText>(</w:delText>
          </w:r>
        </w:del>
      </w:ins>
      <w:ins w:id="408" w:author="John Mettrop" w:date="2022-04-08T21:05:00Z">
        <w:del w:id="409" w:author="USA" w:date="2022-05-11T19:53:00Z">
          <w:r w:rsidRPr="0030673F" w:rsidDel="0030673F">
            <w:rPr>
              <w:rFonts w:ascii="Times New Roman" w:eastAsia="Times New Roman" w:hAnsi="Times New Roman" w:cs="Times New Roman"/>
              <w:i/>
              <w:color w:val="FF0000"/>
              <w:sz w:val="24"/>
              <w:szCs w:val="20"/>
              <w:highlight w:val="yellow"/>
              <w:lang w:val="en-GB"/>
              <w:rPrChange w:id="410" w:author="USA" w:date="2022-05-11T19:53:00Z">
                <w:rPr>
                  <w:i/>
                </w:rPr>
              </w:rPrChange>
            </w:rPr>
            <w:delText>Editor</w:delText>
          </w:r>
        </w:del>
      </w:ins>
      <w:ins w:id="411" w:author="Chamova, Alisa" w:date="2022-04-14T11:05:00Z">
        <w:del w:id="412" w:author="USA" w:date="2022-05-11T19:53:00Z">
          <w:r w:rsidRPr="0030673F" w:rsidDel="0030673F">
            <w:rPr>
              <w:rFonts w:ascii="Times New Roman" w:eastAsia="Times New Roman" w:hAnsi="Times New Roman" w:cs="Times New Roman"/>
              <w:i/>
              <w:color w:val="FF0000"/>
              <w:sz w:val="24"/>
              <w:szCs w:val="20"/>
              <w:highlight w:val="yellow"/>
              <w:lang w:val="en-GB"/>
              <w:rPrChange w:id="413" w:author="USA" w:date="2022-05-11T19:53:00Z">
                <w:rPr>
                  <w:rFonts w:ascii="Times New Roman" w:eastAsia="Times New Roman" w:hAnsi="Times New Roman" w:cs="Times New Roman"/>
                  <w:i/>
                  <w:color w:val="FF0000"/>
                  <w:sz w:val="24"/>
                  <w:szCs w:val="20"/>
                  <w:lang w:val="en-GB"/>
                </w:rPr>
              </w:rPrChange>
            </w:rPr>
            <w:delText>'</w:delText>
          </w:r>
        </w:del>
      </w:ins>
      <w:ins w:id="414" w:author="John Mettrop" w:date="2022-04-08T21:05:00Z">
        <w:del w:id="415" w:author="USA" w:date="2022-05-11T19:53:00Z">
          <w:r w:rsidRPr="0030673F" w:rsidDel="0030673F">
            <w:rPr>
              <w:rFonts w:ascii="Times New Roman" w:eastAsia="Times New Roman" w:hAnsi="Times New Roman" w:cs="Times New Roman"/>
              <w:i/>
              <w:color w:val="FF0000"/>
              <w:sz w:val="24"/>
              <w:szCs w:val="20"/>
              <w:highlight w:val="yellow"/>
              <w:lang w:val="en-GB"/>
              <w:rPrChange w:id="416" w:author="USA" w:date="2022-05-11T19:53:00Z">
                <w:rPr>
                  <w:i/>
                </w:rPr>
              </w:rPrChange>
            </w:rPr>
            <w:delText>s n</w:delText>
          </w:r>
        </w:del>
      </w:ins>
      <w:ins w:id="417" w:author="John Mettrop" w:date="2022-04-08T21:04:00Z">
        <w:del w:id="418" w:author="USA" w:date="2022-05-11T19:53:00Z">
          <w:r w:rsidRPr="0030673F" w:rsidDel="0030673F">
            <w:rPr>
              <w:rFonts w:ascii="Times New Roman" w:eastAsia="Times New Roman" w:hAnsi="Times New Roman" w:cs="Times New Roman"/>
              <w:i/>
              <w:color w:val="FF0000"/>
              <w:sz w:val="24"/>
              <w:szCs w:val="20"/>
              <w:highlight w:val="yellow"/>
              <w:lang w:val="en-GB"/>
              <w:rPrChange w:id="419" w:author="USA" w:date="2022-05-11T19:53:00Z">
                <w:rPr/>
              </w:rPrChange>
            </w:rPr>
            <w:delText xml:space="preserve">ote: </w:delText>
          </w:r>
          <w:r w:rsidRPr="0030673F" w:rsidDel="0030673F">
            <w:rPr>
              <w:rFonts w:ascii="Times New Roman" w:eastAsia="Times New Roman" w:hAnsi="Times New Roman" w:cs="Times New Roman"/>
              <w:i/>
              <w:color w:val="FF0000"/>
              <w:sz w:val="24"/>
              <w:szCs w:val="20"/>
              <w:highlight w:val="yellow"/>
              <w:lang w:val="en-GB"/>
              <w:rPrChange w:id="420" w:author="USA" w:date="2022-05-11T19:53:00Z">
                <w:rPr>
                  <w:i/>
                </w:rPr>
              </w:rPrChange>
            </w:rPr>
            <w:delText xml:space="preserve">It </w:delText>
          </w:r>
          <w:r w:rsidRPr="0030673F" w:rsidDel="0030673F">
            <w:rPr>
              <w:rFonts w:ascii="Times New Roman" w:eastAsia="Times New Roman" w:hAnsi="Times New Roman" w:cs="Times New Roman"/>
              <w:i/>
              <w:color w:val="FF0000"/>
              <w:sz w:val="24"/>
              <w:szCs w:val="20"/>
              <w:highlight w:val="yellow"/>
              <w:lang w:val="en-GB"/>
              <w:rPrChange w:id="421" w:author="USA" w:date="2022-05-11T19:53:00Z">
                <w:rPr/>
              </w:rPrChange>
            </w:rPr>
            <w:delText>needs to be clarified for which instances it applies</w:delText>
          </w:r>
          <w:r w:rsidRPr="0030673F" w:rsidDel="0030673F">
            <w:rPr>
              <w:rFonts w:ascii="Times New Roman" w:eastAsia="Times New Roman" w:hAnsi="Times New Roman" w:cs="Times New Roman"/>
              <w:i/>
              <w:color w:val="FF0000"/>
              <w:sz w:val="24"/>
              <w:szCs w:val="20"/>
              <w:highlight w:val="yellow"/>
              <w:lang w:val="en-GB"/>
              <w:rPrChange w:id="422" w:author="USA" w:date="2022-05-11T19:53:00Z">
                <w:rPr>
                  <w:i/>
                </w:rPr>
              </w:rPrChange>
            </w:rPr>
            <w:delText>.</w:delText>
          </w:r>
          <w:r w:rsidRPr="0030673F" w:rsidDel="0030673F">
            <w:rPr>
              <w:rFonts w:ascii="Times New Roman" w:eastAsia="Times New Roman" w:hAnsi="Times New Roman" w:cs="Times New Roman"/>
              <w:i/>
              <w:color w:val="FF0000"/>
              <w:sz w:val="24"/>
              <w:szCs w:val="20"/>
              <w:highlight w:val="yellow"/>
              <w:lang w:val="en-GB"/>
              <w:rPrChange w:id="423" w:author="USA" w:date="2022-05-11T19:53:00Z">
                <w:rPr/>
              </w:rPrChange>
            </w:rPr>
            <w:delText>)</w:delText>
          </w:r>
        </w:del>
      </w:ins>
    </w:p>
    <w:p w14:paraId="5613C1D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4" w:author="John Mettrop" w:date="2022-04-08T21:06:00Z"/>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4F0099DE" w14:textId="161916E3" w:rsidR="00D942DF" w:rsidRPr="0007425F" w:rsidDel="0007425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25" w:author="John Mettrop" w:date="2022-04-08T21:06:00Z"/>
          <w:del w:id="426" w:author="USA" w:date="2022-05-11T18:52:00Z"/>
          <w:rFonts w:ascii="Times New Roman" w:eastAsia="Times New Roman" w:hAnsi="Times New Roman" w:cs="Times New Roman"/>
          <w:sz w:val="24"/>
          <w:szCs w:val="20"/>
          <w:highlight w:val="yellow"/>
          <w:lang w:val="en-GB"/>
          <w:rPrChange w:id="427" w:author="USA" w:date="2022-05-11T18:52:00Z">
            <w:rPr>
              <w:ins w:id="428" w:author="John Mettrop" w:date="2022-04-08T21:06:00Z"/>
              <w:del w:id="429" w:author="USA" w:date="2022-05-11T18:52:00Z"/>
              <w:rFonts w:ascii="Times New Roman" w:eastAsia="Times New Roman" w:hAnsi="Times New Roman" w:cs="Times New Roman"/>
              <w:sz w:val="24"/>
              <w:szCs w:val="20"/>
              <w:lang w:val="en-GB"/>
            </w:rPr>
          </w:rPrChange>
        </w:rPr>
      </w:pPr>
      <w:commentRangeStart w:id="430"/>
      <w:ins w:id="431" w:author="John Mettrop" w:date="2022-04-08T21:06:00Z">
        <w:del w:id="432" w:author="USA" w:date="2022-05-11T18:52:00Z">
          <w:r w:rsidRPr="0007425F" w:rsidDel="0007425F">
            <w:rPr>
              <w:rFonts w:ascii="Times New Roman" w:eastAsia="Times New Roman" w:hAnsi="Times New Roman" w:cs="Times New Roman"/>
              <w:sz w:val="24"/>
              <w:szCs w:val="20"/>
              <w:highlight w:val="yellow"/>
              <w:lang w:val="en-GB"/>
              <w:rPrChange w:id="433" w:author="USA" w:date="2022-05-11T18:52:00Z">
                <w:rPr>
                  <w:rFonts w:ascii="Times New Roman" w:eastAsia="Times New Roman" w:hAnsi="Times New Roman" w:cs="Times New Roman"/>
                  <w:sz w:val="24"/>
                  <w:szCs w:val="20"/>
                  <w:lang w:val="en-GB"/>
                </w:rPr>
              </w:rPrChange>
            </w:rPr>
            <w:delText>[As regards the use of frequencies by AMS systems, the following general principles (see RR Nos. </w:delText>
          </w:r>
          <w:r w:rsidRPr="0007425F" w:rsidDel="0007425F">
            <w:rPr>
              <w:rFonts w:ascii="Times New Roman" w:eastAsia="Times New Roman" w:hAnsi="Times New Roman" w:cs="Times New Roman"/>
              <w:b/>
              <w:bCs/>
              <w:sz w:val="24"/>
              <w:szCs w:val="20"/>
              <w:highlight w:val="yellow"/>
              <w:lang w:val="en-GB"/>
              <w:rPrChange w:id="434" w:author="USA" w:date="2022-05-11T18:52:00Z">
                <w:rPr>
                  <w:rFonts w:ascii="Times New Roman" w:eastAsia="Times New Roman" w:hAnsi="Times New Roman" w:cs="Times New Roman"/>
                  <w:b/>
                  <w:bCs/>
                  <w:sz w:val="24"/>
                  <w:szCs w:val="20"/>
                  <w:lang w:val="en-GB"/>
                </w:rPr>
              </w:rPrChange>
            </w:rPr>
            <w:delText>43.5</w:delText>
          </w:r>
          <w:r w:rsidRPr="0007425F" w:rsidDel="0007425F">
            <w:rPr>
              <w:rFonts w:ascii="Times New Roman" w:eastAsia="Times New Roman" w:hAnsi="Times New Roman" w:cs="Times New Roman"/>
              <w:sz w:val="24"/>
              <w:szCs w:val="20"/>
              <w:highlight w:val="yellow"/>
              <w:lang w:val="en-GB"/>
              <w:rPrChange w:id="435" w:author="USA" w:date="2022-05-11T18:52:00Z">
                <w:rPr>
                  <w:rFonts w:ascii="Times New Roman" w:eastAsia="Times New Roman" w:hAnsi="Times New Roman" w:cs="Times New Roman"/>
                  <w:sz w:val="24"/>
                  <w:szCs w:val="20"/>
                  <w:lang w:val="en-GB"/>
                </w:rPr>
              </w:rPrChange>
            </w:rPr>
            <w:delText xml:space="preserve"> and </w:delText>
          </w:r>
          <w:r w:rsidRPr="0007425F" w:rsidDel="0007425F">
            <w:rPr>
              <w:rFonts w:ascii="Times New Roman" w:eastAsia="Times New Roman" w:hAnsi="Times New Roman" w:cs="Times New Roman"/>
              <w:b/>
              <w:bCs/>
              <w:sz w:val="24"/>
              <w:szCs w:val="20"/>
              <w:highlight w:val="yellow"/>
              <w:lang w:val="en-GB"/>
              <w:rPrChange w:id="436" w:author="USA" w:date="2022-05-11T18:52:00Z">
                <w:rPr>
                  <w:rFonts w:ascii="Times New Roman" w:eastAsia="Times New Roman" w:hAnsi="Times New Roman" w:cs="Times New Roman"/>
                  <w:b/>
                  <w:bCs/>
                  <w:sz w:val="24"/>
                  <w:szCs w:val="20"/>
                  <w:lang w:val="en-GB"/>
                </w:rPr>
              </w:rPrChange>
            </w:rPr>
            <w:delText>43.6</w:delText>
          </w:r>
          <w:r w:rsidRPr="0007425F" w:rsidDel="0007425F">
            <w:rPr>
              <w:rFonts w:ascii="Times New Roman" w:eastAsia="Times New Roman" w:hAnsi="Times New Roman" w:cs="Times New Roman"/>
              <w:sz w:val="24"/>
              <w:szCs w:val="20"/>
              <w:highlight w:val="yellow"/>
              <w:lang w:val="en-GB"/>
              <w:rPrChange w:id="437" w:author="USA" w:date="2022-05-11T18:52:00Z">
                <w:rPr>
                  <w:rFonts w:ascii="Times New Roman" w:eastAsia="Times New Roman" w:hAnsi="Times New Roman" w:cs="Times New Roman"/>
                  <w:sz w:val="24"/>
                  <w:szCs w:val="20"/>
                  <w:lang w:val="en-GB"/>
                </w:rPr>
              </w:rPrChange>
            </w:rPr>
            <w:delText xml:space="preserve"> for reference) apply: </w:delText>
          </w:r>
        </w:del>
      </w:ins>
    </w:p>
    <w:p w14:paraId="651BB309" w14:textId="62085E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38" w:author="John Mettrop" w:date="2022-04-08T21:06:00Z"/>
          <w:del w:id="439" w:author="USA" w:date="2022-05-11T18:52:00Z"/>
          <w:rFonts w:ascii="Times New Roman" w:eastAsia="Times New Roman" w:hAnsi="Times New Roman" w:cs="Times New Roman"/>
          <w:sz w:val="24"/>
          <w:szCs w:val="20"/>
          <w:highlight w:val="yellow"/>
          <w:lang w:val="en-GB"/>
          <w:rPrChange w:id="440" w:author="USA" w:date="2022-05-11T18:52:00Z">
            <w:rPr>
              <w:ins w:id="441" w:author="John Mettrop" w:date="2022-04-08T21:06:00Z"/>
              <w:del w:id="442" w:author="USA" w:date="2022-05-11T18:52:00Z"/>
              <w:rFonts w:ascii="Times New Roman" w:eastAsia="Times New Roman" w:hAnsi="Times New Roman" w:cs="Times New Roman"/>
              <w:sz w:val="24"/>
              <w:szCs w:val="20"/>
              <w:lang w:val="en-GB"/>
            </w:rPr>
          </w:rPrChange>
        </w:rPr>
      </w:pPr>
      <w:ins w:id="443" w:author="John Mettrop" w:date="2022-04-08T21:06:00Z">
        <w:del w:id="444" w:author="USA" w:date="2022-05-11T18:52:00Z">
          <w:r w:rsidRPr="0007425F" w:rsidDel="0007425F">
            <w:rPr>
              <w:rFonts w:ascii="Times New Roman" w:eastAsia="Times New Roman" w:hAnsi="Times New Roman" w:cs="Times New Roman"/>
              <w:sz w:val="24"/>
              <w:szCs w:val="20"/>
              <w:highlight w:val="yellow"/>
              <w:lang w:val="en-GB"/>
              <w:rPrChange w:id="445"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46" w:author="USA" w:date="2022-05-11T18:52:00Z">
                <w:rPr>
                  <w:rFonts w:ascii="Times New Roman" w:eastAsia="Times New Roman" w:hAnsi="Times New Roman" w:cs="Times New Roman"/>
                  <w:sz w:val="24"/>
                  <w:szCs w:val="20"/>
                  <w:lang w:val="en-GB"/>
                </w:rPr>
              </w:rPrChange>
            </w:rPr>
            <w:tab/>
            <w:delText xml:space="preserve">In order to reduce interference, aircraft stations shall, within the means at their disposal, endeavour to select for calling the band with the most favourable propagational characteristics for effecting reliable communication. </w:delText>
          </w:r>
        </w:del>
      </w:ins>
    </w:p>
    <w:p w14:paraId="72B054DB" w14:textId="25532986" w:rsidR="00D942DF" w:rsidRPr="0007425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47" w:author="John Mettrop" w:date="2022-04-08T21:06:00Z"/>
          <w:del w:id="448" w:author="USA" w:date="2022-05-11T18:52:00Z"/>
          <w:rFonts w:ascii="Times New Roman" w:eastAsia="Times New Roman" w:hAnsi="Times New Roman" w:cs="Times New Roman"/>
          <w:sz w:val="24"/>
          <w:szCs w:val="20"/>
          <w:highlight w:val="yellow"/>
          <w:lang w:val="en-GB"/>
          <w:rPrChange w:id="449" w:author="USA" w:date="2022-05-11T18:52:00Z">
            <w:rPr>
              <w:ins w:id="450" w:author="John Mettrop" w:date="2022-04-08T21:06:00Z"/>
              <w:del w:id="451" w:author="USA" w:date="2022-05-11T18:52:00Z"/>
              <w:rFonts w:ascii="Times New Roman" w:eastAsia="Times New Roman" w:hAnsi="Times New Roman" w:cs="Times New Roman"/>
              <w:sz w:val="24"/>
              <w:szCs w:val="20"/>
              <w:lang w:val="en-GB"/>
            </w:rPr>
          </w:rPrChange>
        </w:rPr>
      </w:pPr>
      <w:ins w:id="452" w:author="John Mettrop" w:date="2022-04-08T21:06:00Z">
        <w:del w:id="453" w:author="USA" w:date="2022-05-11T18:52:00Z">
          <w:r w:rsidRPr="0007425F" w:rsidDel="0007425F">
            <w:rPr>
              <w:rFonts w:ascii="Times New Roman" w:eastAsia="Times New Roman" w:hAnsi="Times New Roman" w:cs="Times New Roman"/>
              <w:sz w:val="24"/>
              <w:szCs w:val="20"/>
              <w:highlight w:val="yellow"/>
              <w:lang w:val="en-GB"/>
              <w:rPrChange w:id="454"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55" w:author="USA" w:date="2022-05-11T18:52:00Z">
                <w:rPr>
                  <w:rFonts w:ascii="Times New Roman" w:eastAsia="Times New Roman" w:hAnsi="Times New Roman" w:cs="Times New Roman"/>
                  <w:sz w:val="24"/>
                  <w:szCs w:val="20"/>
                  <w:lang w:val="en-GB"/>
                </w:rPr>
              </w:rPrChange>
            </w:rPr>
            <w:tab/>
            <w:delText xml:space="preserve">In the absence of more precise data, an aircraft station shall, before making a call, listen for the signals of the station with which it desires to communicate. The strength and intelligibility of such signals are useful as a guide to propagational conditions and indicate which is the preferable band for calling. </w:delText>
          </w:r>
        </w:del>
      </w:ins>
    </w:p>
    <w:p w14:paraId="71B447AC" w14:textId="1FE23632" w:rsidR="00D942DF" w:rsidRPr="00D942DF" w:rsidDel="0007425F"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456" w:author="John Mettrop" w:date="2022-04-08T21:06:00Z"/>
          <w:del w:id="457" w:author="USA" w:date="2022-05-11T18:52:00Z"/>
          <w:rFonts w:ascii="Times New Roman" w:eastAsia="Times New Roman" w:hAnsi="Times New Roman" w:cs="Times New Roman"/>
          <w:sz w:val="24"/>
          <w:szCs w:val="20"/>
          <w:lang w:val="en-GB"/>
        </w:rPr>
      </w:pPr>
      <w:ins w:id="458" w:author="John Mettrop" w:date="2022-04-08T21:06:00Z">
        <w:del w:id="459" w:author="USA" w:date="2022-05-11T18:52:00Z">
          <w:r w:rsidRPr="0007425F" w:rsidDel="0007425F">
            <w:rPr>
              <w:rFonts w:ascii="Times New Roman" w:eastAsia="Times New Roman" w:hAnsi="Times New Roman" w:cs="Times New Roman"/>
              <w:sz w:val="24"/>
              <w:szCs w:val="20"/>
              <w:highlight w:val="yellow"/>
              <w:lang w:val="en-GB"/>
              <w:rPrChange w:id="460" w:author="USA" w:date="2022-05-11T18:52:00Z">
                <w:rPr>
                  <w:rFonts w:ascii="Times New Roman" w:eastAsia="Times New Roman" w:hAnsi="Times New Roman" w:cs="Times New Roman"/>
                  <w:sz w:val="24"/>
                  <w:szCs w:val="20"/>
                  <w:lang w:val="en-GB"/>
                </w:rPr>
              </w:rPrChange>
            </w:rPr>
            <w:delText>–</w:delText>
          </w:r>
          <w:r w:rsidRPr="0007425F" w:rsidDel="0007425F">
            <w:rPr>
              <w:rFonts w:ascii="Times New Roman" w:eastAsia="Times New Roman" w:hAnsi="Times New Roman" w:cs="Times New Roman"/>
              <w:sz w:val="24"/>
              <w:szCs w:val="20"/>
              <w:highlight w:val="yellow"/>
              <w:lang w:val="en-GB"/>
              <w:rPrChange w:id="461" w:author="USA" w:date="2022-05-11T18:52:00Z">
                <w:rPr>
                  <w:rFonts w:ascii="Times New Roman" w:eastAsia="Times New Roman" w:hAnsi="Times New Roman" w:cs="Times New Roman"/>
                  <w:sz w:val="24"/>
                  <w:szCs w:val="20"/>
                  <w:lang w:val="en-GB"/>
                </w:rPr>
              </w:rPrChange>
            </w:rPr>
            <w:tab/>
            <w:delText>Governments may, by agreement, decide the frequencies to be used for call and reply in the aeronautical mobile service. ]</w:delText>
          </w:r>
        </w:del>
      </w:ins>
      <w:commentRangeEnd w:id="430"/>
      <w:r w:rsidR="0007425F">
        <w:rPr>
          <w:rStyle w:val="CommentReference"/>
          <w:rFonts w:ascii="Times New Roman" w:eastAsia="Times New Roman" w:hAnsi="Times New Roman" w:cs="Times New Roman"/>
          <w:lang w:val="en-GB"/>
        </w:rPr>
        <w:commentReference w:id="430"/>
      </w:r>
    </w:p>
    <w:p w14:paraId="2C2E83E7" w14:textId="0BDFAEFB"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2" w:author="John Mettrop" w:date="2022-04-08T21:06:00Z"/>
          <w:rFonts w:ascii="Times New Roman" w:eastAsia="Times New Roman" w:hAnsi="Times New Roman" w:cs="Times New Roman"/>
          <w:sz w:val="24"/>
          <w:szCs w:val="20"/>
          <w:lang w:val="en-GB" w:eastAsia="zh-CN"/>
        </w:rPr>
      </w:pPr>
      <w:ins w:id="463" w:author="John Mettrop" w:date="2022-04-08T21:06:00Z">
        <w:r w:rsidRPr="00D942DF">
          <w:rPr>
            <w:rFonts w:ascii="Times New Roman" w:eastAsia="Times New Roman" w:hAnsi="Times New Roman" w:cs="Times New Roman"/>
            <w:sz w:val="24"/>
            <w:szCs w:val="20"/>
            <w:lang w:val="en-GB" w:eastAsia="zh-CN"/>
          </w:rPr>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in territorial and </w:t>
        </w:r>
        <w:del w:id="464" w:author="USA" w:date="2022-05-12T10:59:00Z">
          <w:r w:rsidRPr="0001467E" w:rsidDel="0001467E">
            <w:rPr>
              <w:rFonts w:ascii="Times New Roman" w:eastAsia="Times New Roman" w:hAnsi="Times New Roman" w:cs="Times New Roman"/>
              <w:sz w:val="24"/>
              <w:szCs w:val="20"/>
              <w:highlight w:val="yellow"/>
              <w:lang w:val="en-GB" w:eastAsia="zh-CN"/>
              <w:rPrChange w:id="465" w:author="USA" w:date="2022-05-12T10:59:00Z">
                <w:rPr>
                  <w:rFonts w:ascii="Times New Roman" w:eastAsia="Times New Roman" w:hAnsi="Times New Roman" w:cs="Times New Roman"/>
                  <w:sz w:val="24"/>
                  <w:szCs w:val="20"/>
                  <w:lang w:val="en-GB" w:eastAsia="zh-CN"/>
                </w:rPr>
              </w:rPrChange>
            </w:rPr>
            <w:delText xml:space="preserve">international </w:delText>
          </w:r>
        </w:del>
      </w:ins>
      <w:ins w:id="466" w:author="USA" w:date="2022-05-12T10:59:00Z">
        <w:r w:rsidR="0001467E" w:rsidRPr="0001467E">
          <w:rPr>
            <w:rFonts w:ascii="Times New Roman" w:eastAsia="Times New Roman" w:hAnsi="Times New Roman" w:cs="Times New Roman"/>
            <w:sz w:val="24"/>
            <w:szCs w:val="20"/>
            <w:highlight w:val="yellow"/>
            <w:lang w:val="en-GB" w:eastAsia="zh-CN"/>
            <w:rPrChange w:id="467" w:author="USA" w:date="2022-05-12T10:59: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lang w:val="en-GB" w:eastAsia="zh-CN"/>
          </w:rPr>
          <w:t xml:space="preserve"> </w:t>
        </w:r>
      </w:ins>
      <w:ins w:id="468" w:author="John Mettrop" w:date="2022-04-08T21:06:00Z">
        <w:r w:rsidRPr="00D942DF">
          <w:rPr>
            <w:rFonts w:ascii="Times New Roman" w:eastAsia="Times New Roman" w:hAnsi="Times New Roman" w:cs="Times New Roman"/>
            <w:sz w:val="24"/>
            <w:szCs w:val="20"/>
            <w:lang w:val="en-GB" w:eastAsia="zh-CN"/>
          </w:rPr>
          <w:t xml:space="preserve">waters.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942DF">
          <w:rPr>
            <w:rFonts w:ascii="Times New Roman" w:eastAsia="Times New Roman" w:hAnsi="Times New Roman" w:cs="Times New Roman"/>
            <w:sz w:val="24"/>
            <w:szCs w:val="20"/>
            <w:lang w:val="en-GB" w:eastAsia="zh-CN"/>
          </w:rPr>
          <w:t>land based</w:t>
        </w:r>
        <w:proofErr w:type="gramEnd"/>
        <w:r w:rsidRPr="00D942DF">
          <w:rPr>
            <w:rFonts w:ascii="Times New Roman" w:eastAsia="Times New Roman" w:hAnsi="Times New Roman" w:cs="Times New Roman"/>
            <w:sz w:val="24"/>
            <w:szCs w:val="20"/>
            <w:lang w:val="en-GB" w:eastAsia="zh-CN"/>
          </w:rPr>
          <w:t xml:space="preserve"> command and monitoring </w:t>
        </w:r>
        <w:proofErr w:type="spellStart"/>
        <w:r w:rsidRPr="00D942DF">
          <w:rPr>
            <w:rFonts w:ascii="Times New Roman" w:eastAsia="Times New Roman" w:hAnsi="Times New Roman" w:cs="Times New Roman"/>
            <w:sz w:val="24"/>
            <w:szCs w:val="20"/>
            <w:lang w:val="en-GB" w:eastAsia="zh-CN"/>
          </w:rPr>
          <w:t>centers</w:t>
        </w:r>
        <w:proofErr w:type="spellEnd"/>
        <w:r w:rsidRPr="00D942DF">
          <w:rPr>
            <w:rFonts w:ascii="Times New Roman" w:eastAsia="Times New Roman" w:hAnsi="Times New Roman" w:cs="Times New Roman"/>
            <w:sz w:val="24"/>
            <w:szCs w:val="20"/>
            <w:lang w:val="en-GB" w:eastAsia="zh-CN"/>
          </w:rPr>
          <w:t xml:space="preserve">. The received video data are used to identify objects of interest, such as, aircraft debris and distressed personnel. The frequency selection for individual UAVs depends on the number of UAVs participating in a task and their bandwidth requirements. </w:t>
        </w:r>
      </w:ins>
    </w:p>
    <w:p w14:paraId="0F86F67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69" w:author="John Mettrop" w:date="2022-04-08T21:06:00Z"/>
          <w:rFonts w:ascii="Times New Roman" w:eastAsia="Times New Roman" w:hAnsi="Times New Roman" w:cs="Times New Roman"/>
          <w:color w:val="FF0000"/>
          <w:sz w:val="24"/>
          <w:szCs w:val="20"/>
          <w:lang w:val="en-GB" w:eastAsia="zh-CN"/>
          <w:rPrChange w:id="470" w:author="John Mettrop" w:date="2022-04-08T21:08:00Z">
            <w:rPr>
              <w:ins w:id="471" w:author="John Mettrop" w:date="2022-04-08T21:06:00Z"/>
              <w:lang w:eastAsia="zh-CN"/>
            </w:rPr>
          </w:rPrChange>
        </w:rPr>
      </w:pPr>
      <w:ins w:id="472" w:author="John Mettrop" w:date="2022-04-08T21:06:00Z">
        <w:r w:rsidRPr="00D942DF">
          <w:rPr>
            <w:rFonts w:ascii="Times New Roman" w:eastAsia="Times New Roman" w:hAnsi="Times New Roman" w:cs="Times New Roman"/>
            <w:i/>
            <w:color w:val="FF0000"/>
            <w:sz w:val="24"/>
            <w:szCs w:val="20"/>
            <w:lang w:val="en-GB" w:eastAsia="zh-CN"/>
            <w:rPrChange w:id="473" w:author="John Mettrop" w:date="2022-04-08T21:08:00Z">
              <w:rPr>
                <w:i/>
                <w:lang w:eastAsia="zh-CN"/>
              </w:rPr>
            </w:rPrChange>
          </w:rPr>
          <w:lastRenderedPageBreak/>
          <w:t xml:space="preserve">(Editor’s note: </w:t>
        </w:r>
      </w:ins>
      <w:ins w:id="474" w:author="John Mettrop" w:date="2022-04-08T21:07:00Z">
        <w:r w:rsidRPr="00D942DF">
          <w:rPr>
            <w:rFonts w:ascii="Times New Roman" w:eastAsia="Times New Roman" w:hAnsi="Times New Roman" w:cs="Times New Roman"/>
            <w:i/>
            <w:color w:val="FF0000"/>
            <w:sz w:val="24"/>
            <w:szCs w:val="20"/>
            <w:lang w:val="en-GB" w:eastAsia="zh-CN"/>
          </w:rPr>
          <w:t>The</w:t>
        </w:r>
      </w:ins>
      <w:ins w:id="475" w:author="John Mettrop" w:date="2022-04-08T21:06:00Z">
        <w:r w:rsidRPr="00D942DF">
          <w:rPr>
            <w:rFonts w:ascii="Times New Roman" w:eastAsia="Times New Roman" w:hAnsi="Times New Roman" w:cs="Times New Roman"/>
            <w:i/>
            <w:color w:val="FF0000"/>
            <w:sz w:val="24"/>
            <w:szCs w:val="20"/>
            <w:lang w:val="en-GB" w:eastAsia="zh-CN"/>
            <w:rPrChange w:id="476" w:author="John Mettrop" w:date="2022-04-08T21:08:00Z">
              <w:rPr>
                <w:i/>
                <w:lang w:eastAsia="zh-CN"/>
              </w:rPr>
            </w:rPrChange>
          </w:rPr>
          <w:t xml:space="preserve"> typical</w:t>
        </w:r>
        <w:r w:rsidRPr="00D942DF">
          <w:rPr>
            <w:rFonts w:ascii="Times New Roman" w:eastAsia="Times New Roman" w:hAnsi="Times New Roman" w:cs="Times New Roman"/>
            <w:i/>
            <w:color w:val="FF0000"/>
            <w:sz w:val="24"/>
            <w:szCs w:val="20"/>
            <w:lang w:val="en-GB" w:eastAsia="zh-CN"/>
            <w:rPrChange w:id="477" w:author="John Mettrop" w:date="2022-04-08T21:08:00Z">
              <w:rPr>
                <w:highlight w:val="green"/>
                <w:lang w:eastAsia="zh-CN"/>
              </w:rPr>
            </w:rPrChange>
          </w:rPr>
          <w:t xml:space="preserve"> number of UAVs and the</w:t>
        </w:r>
        <w:r w:rsidRPr="00D942DF">
          <w:rPr>
            <w:rFonts w:ascii="Times New Roman" w:eastAsia="Times New Roman" w:hAnsi="Times New Roman" w:cs="Times New Roman"/>
            <w:i/>
            <w:color w:val="FF0000"/>
            <w:sz w:val="24"/>
            <w:szCs w:val="20"/>
            <w:lang w:val="en-GB" w:eastAsia="zh-CN"/>
            <w:rPrChange w:id="478" w:author="John Mettrop" w:date="2022-04-08T21:08:00Z">
              <w:rPr>
                <w:i/>
                <w:lang w:eastAsia="zh-CN"/>
              </w:rPr>
            </w:rPrChange>
          </w:rPr>
          <w:t>ir</w:t>
        </w:r>
        <w:r w:rsidRPr="00D942DF">
          <w:rPr>
            <w:rFonts w:ascii="Times New Roman" w:eastAsia="Times New Roman" w:hAnsi="Times New Roman" w:cs="Times New Roman"/>
            <w:i/>
            <w:color w:val="FF0000"/>
            <w:sz w:val="24"/>
            <w:szCs w:val="20"/>
            <w:lang w:val="en-GB" w:eastAsia="zh-CN"/>
            <w:rPrChange w:id="479" w:author="John Mettrop" w:date="2022-04-08T21:08:00Z">
              <w:rPr>
                <w:highlight w:val="green"/>
                <w:lang w:eastAsia="zh-CN"/>
              </w:rPr>
            </w:rPrChange>
          </w:rPr>
          <w:t xml:space="preserve"> bandwidth</w:t>
        </w:r>
        <w:r w:rsidRPr="00D942DF">
          <w:rPr>
            <w:rFonts w:ascii="Times New Roman" w:eastAsia="Times New Roman" w:hAnsi="Times New Roman" w:cs="Times New Roman"/>
            <w:i/>
            <w:color w:val="FF0000"/>
            <w:sz w:val="24"/>
            <w:szCs w:val="20"/>
            <w:lang w:val="en-GB" w:eastAsia="zh-CN"/>
            <w:rPrChange w:id="480" w:author="John Mettrop" w:date="2022-04-08T21:08:00Z">
              <w:rPr>
                <w:i/>
                <w:lang w:eastAsia="zh-CN"/>
              </w:rPr>
            </w:rPrChange>
          </w:rPr>
          <w:t>s</w:t>
        </w:r>
        <w:r w:rsidRPr="00D942DF">
          <w:rPr>
            <w:rFonts w:ascii="Times New Roman" w:eastAsia="Times New Roman" w:hAnsi="Times New Roman" w:cs="Times New Roman"/>
            <w:i/>
            <w:color w:val="FF0000"/>
            <w:sz w:val="24"/>
            <w:szCs w:val="20"/>
            <w:lang w:val="en-GB" w:eastAsia="zh-CN"/>
            <w:rPrChange w:id="481" w:author="John Mettrop" w:date="2022-04-08T21:08:00Z">
              <w:rPr>
                <w:highlight w:val="green"/>
                <w:lang w:eastAsia="zh-CN"/>
              </w:rPr>
            </w:rPrChange>
          </w:rPr>
          <w:t xml:space="preserve"> requirements</w:t>
        </w:r>
      </w:ins>
      <w:ins w:id="482" w:author="John Mettrop" w:date="2022-04-08T21:07:00Z">
        <w:r w:rsidRPr="00D942DF">
          <w:rPr>
            <w:rFonts w:ascii="Times New Roman" w:eastAsia="Times New Roman" w:hAnsi="Times New Roman" w:cs="Times New Roman"/>
            <w:i/>
            <w:color w:val="FF0000"/>
            <w:sz w:val="24"/>
            <w:szCs w:val="20"/>
            <w:lang w:val="en-GB" w:eastAsia="zh-CN"/>
          </w:rPr>
          <w:t xml:space="preserve"> needs to be determined</w:t>
        </w:r>
      </w:ins>
      <w:ins w:id="483" w:author="John Mettrop" w:date="2022-04-08T21:06:00Z">
        <w:r w:rsidRPr="00D942DF">
          <w:rPr>
            <w:rFonts w:ascii="Times New Roman" w:eastAsia="Times New Roman" w:hAnsi="Times New Roman" w:cs="Times New Roman"/>
            <w:i/>
            <w:color w:val="FF0000"/>
            <w:sz w:val="24"/>
            <w:szCs w:val="20"/>
            <w:lang w:val="en-GB" w:eastAsia="zh-CN"/>
            <w:rPrChange w:id="484" w:author="John Mettrop" w:date="2022-04-08T21:08:00Z">
              <w:rPr>
                <w:highlight w:val="green"/>
                <w:lang w:eastAsia="zh-CN"/>
              </w:rPr>
            </w:rPrChange>
          </w:rPr>
          <w:t>)</w:t>
        </w:r>
      </w:ins>
    </w:p>
    <w:p w14:paraId="47AAA40D"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485" w:author="John Mettrop" w:date="2022-04-08T21:06:00Z"/>
          <w:rFonts w:ascii="Times New Roman" w:eastAsia="Times New Roman" w:hAnsi="Times New Roman" w:cs="Times New Roman"/>
          <w:sz w:val="24"/>
          <w:szCs w:val="20"/>
          <w:lang w:val="en-GB" w:eastAsia="zh-CN"/>
        </w:rPr>
      </w:pPr>
      <w:ins w:id="486" w:author="John Mettrop" w:date="2022-04-08T21:06:00Z">
        <w:r w:rsidRPr="00D942DF">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942DF">
          <w:rPr>
            <w:rFonts w:ascii="Times New Roman" w:eastAsia="Times New Roman" w:hAnsi="Times New Roman" w:cs="Times New Roman"/>
            <w:sz w:val="24"/>
            <w:szCs w:val="20"/>
            <w:lang w:val="en-GB" w:eastAsia="zh-CN"/>
          </w:rPr>
          <w:t>above mentioned</w:t>
        </w:r>
        <w:proofErr w:type="gramEnd"/>
        <w:r w:rsidRPr="00D942DF">
          <w:rPr>
            <w:rFonts w:ascii="Times New Roman" w:eastAsia="Times New Roman" w:hAnsi="Times New Roman" w:cs="Times New Roman"/>
            <w:sz w:val="24"/>
            <w:szCs w:val="20"/>
            <w:lang w:val="en-GB" w:eastAsia="zh-CN"/>
          </w:rPr>
          <w:t xml:space="preserve"> system and its application. Table 1 contains the characteristics of the radio systems</w:t>
        </w:r>
        <w:r w:rsidRPr="00D942DF">
          <w:rPr>
            <w:rFonts w:ascii="Times New Roman" w:eastAsia="Times New Roman" w:hAnsi="Times New Roman" w:cs="Times New Roman"/>
            <w:sz w:val="16"/>
            <w:szCs w:val="16"/>
            <w:lang w:val="en-GB"/>
          </w:rPr>
          <w:t xml:space="preserve"> </w:t>
        </w:r>
        <w:r w:rsidRPr="00D942DF">
          <w:rPr>
            <w:rFonts w:ascii="Times New Roman" w:eastAsia="Times New Roman" w:hAnsi="Times New Roman" w:cs="Times New Roman"/>
            <w:sz w:val="24"/>
            <w:szCs w:val="20"/>
            <w:lang w:val="en-GB" w:eastAsia="zh-CN"/>
          </w:rPr>
          <w:t xml:space="preserve">used for payload communications. It should be noted that Table 1 only depicts radio systems used for payload communications as part of this application and those used for non-payload communications are not indicated in this table. </w:t>
        </w:r>
        <w:r w:rsidRPr="00D942DF">
          <w:rPr>
            <w:rFonts w:ascii="Times New Roman" w:eastAsia="Times New Roman" w:hAnsi="Times New Roman" w:cs="Times New Roman"/>
            <w:i/>
            <w:sz w:val="24"/>
            <w:szCs w:val="20"/>
            <w:lang w:val="en-GB" w:eastAsia="zh-CN"/>
            <w:rPrChange w:id="487" w:author="John Mettrop" w:date="2022-04-08T21:08:00Z">
              <w:rPr>
                <w:lang w:eastAsia="zh-CN"/>
              </w:rPr>
            </w:rPrChange>
          </w:rPr>
          <w:t>(</w:t>
        </w:r>
      </w:ins>
      <w:ins w:id="488" w:author="John Mettrop" w:date="2022-04-08T21:07:00Z">
        <w:r w:rsidRPr="00D942DF">
          <w:rPr>
            <w:rFonts w:ascii="Times New Roman" w:eastAsia="Times New Roman" w:hAnsi="Times New Roman" w:cs="Times New Roman"/>
            <w:i/>
            <w:sz w:val="24"/>
            <w:szCs w:val="20"/>
            <w:lang w:val="en-GB" w:eastAsia="zh-CN"/>
          </w:rPr>
          <w:t>Editor’s n</w:t>
        </w:r>
      </w:ins>
      <w:ins w:id="489" w:author="John Mettrop" w:date="2022-04-08T21:06:00Z">
        <w:r w:rsidRPr="00D942DF">
          <w:rPr>
            <w:rFonts w:ascii="Times New Roman" w:eastAsia="Times New Roman" w:hAnsi="Times New Roman" w:cs="Times New Roman"/>
            <w:i/>
            <w:sz w:val="24"/>
            <w:szCs w:val="20"/>
            <w:lang w:val="en-GB" w:eastAsia="zh-CN"/>
            <w:rPrChange w:id="490" w:author="John Mettrop" w:date="2022-04-08T21:08:00Z">
              <w:rPr>
                <w:highlight w:val="green"/>
                <w:lang w:eastAsia="zh-CN"/>
              </w:rPr>
            </w:rPrChange>
          </w:rPr>
          <w:t xml:space="preserve">ote: </w:t>
        </w:r>
        <w:r w:rsidRPr="00D942DF">
          <w:rPr>
            <w:rFonts w:ascii="Times New Roman" w:eastAsia="Times New Roman" w:hAnsi="Times New Roman" w:cs="Times New Roman"/>
            <w:i/>
            <w:sz w:val="24"/>
            <w:szCs w:val="20"/>
            <w:lang w:val="en-GB" w:eastAsia="zh-CN"/>
            <w:rPrChange w:id="491" w:author="John Mettrop" w:date="2022-04-08T21:08:00Z">
              <w:rPr>
                <w:lang w:eastAsia="zh-CN"/>
              </w:rPr>
            </w:rPrChange>
          </w:rPr>
          <w:t>Is it related to all systems</w:t>
        </w:r>
        <w:r w:rsidRPr="00D942DF">
          <w:rPr>
            <w:rFonts w:ascii="Times New Roman" w:eastAsia="Times New Roman" w:hAnsi="Times New Roman" w:cs="Times New Roman"/>
            <w:i/>
            <w:sz w:val="24"/>
            <w:szCs w:val="20"/>
            <w:lang w:val="en-GB" w:eastAsia="zh-CN"/>
          </w:rPr>
          <w:t xml:space="preserve"> in Table 1</w:t>
        </w:r>
        <w:r w:rsidRPr="00D942DF">
          <w:rPr>
            <w:rFonts w:ascii="Times New Roman" w:eastAsia="Times New Roman" w:hAnsi="Times New Roman" w:cs="Times New Roman"/>
            <w:i/>
            <w:sz w:val="24"/>
            <w:szCs w:val="20"/>
            <w:lang w:val="en-GB" w:eastAsia="zh-CN"/>
            <w:rPrChange w:id="492" w:author="John Mettrop" w:date="2022-04-08T21:08:00Z">
              <w:rPr>
                <w:lang w:eastAsia="zh-CN"/>
              </w:rPr>
            </w:rPrChange>
          </w:rPr>
          <w:t xml:space="preserve"> or to system 6 only?</w:t>
        </w:r>
        <w:r w:rsidRPr="00D942DF">
          <w:rPr>
            <w:rFonts w:ascii="Times New Roman" w:eastAsia="Times New Roman" w:hAnsi="Times New Roman" w:cs="Times New Roman"/>
            <w:i/>
            <w:sz w:val="24"/>
            <w:szCs w:val="20"/>
            <w:lang w:val="en-GB" w:eastAsia="zh-CN"/>
            <w:rPrChange w:id="493" w:author="John Mettrop" w:date="2022-04-08T21:08:00Z">
              <w:rPr>
                <w:lang w:val="ru-RU" w:eastAsia="zh-CN"/>
              </w:rPr>
            </w:rPrChange>
          </w:rPr>
          <w:t>)</w:t>
        </w:r>
        <w:r w:rsidRPr="00D942DF">
          <w:rPr>
            <w:rFonts w:ascii="Times New Roman" w:eastAsia="Times New Roman" w:hAnsi="Times New Roman" w:cs="Times New Roman"/>
            <w:i/>
            <w:sz w:val="24"/>
            <w:szCs w:val="20"/>
            <w:lang w:val="en-GB" w:eastAsia="zh-CN"/>
            <w:rPrChange w:id="494" w:author="John Mettrop" w:date="2022-04-08T21:08:00Z">
              <w:rPr>
                <w:lang w:eastAsia="zh-CN"/>
              </w:rPr>
            </w:rPrChange>
          </w:rPr>
          <w:t xml:space="preserve"> </w:t>
        </w:r>
        <w:r w:rsidRPr="00D942DF">
          <w:rPr>
            <w:rFonts w:ascii="Times New Roman" w:eastAsia="Times New Roman" w:hAnsi="Times New Roman" w:cs="Times New Roman"/>
            <w:sz w:val="24"/>
            <w:szCs w:val="20"/>
            <w:lang w:val="en-GB" w:eastAsia="zh-CN"/>
          </w:rPr>
          <w:t>In Table 1 for System 6, Airborne 1 and Airborne 2 represent two UAVs with similar radio system characteristics and are used to identify two ends of a single hop communication link within the mesh network.</w:t>
        </w:r>
      </w:ins>
    </w:p>
    <w:p w14:paraId="7864589E"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480" w:after="120" w:line="240" w:lineRule="auto"/>
        <w:textAlignment w:val="baseline"/>
        <w:rPr>
          <w:ins w:id="495" w:author="John Mettrop" w:date="2022-04-08T21:06:00Z"/>
          <w:rFonts w:ascii="Times New Roman" w:eastAsia="Times New Roman" w:hAnsi="Times New Roman" w:cs="Times New Roman"/>
          <w:caps/>
          <w:sz w:val="20"/>
          <w:szCs w:val="20"/>
          <w:lang w:val="en-GB" w:eastAsia="zh-CN"/>
        </w:rPr>
      </w:pPr>
      <w:ins w:id="496" w:author="John Mettrop" w:date="2022-04-08T21:06:00Z">
        <w:r w:rsidRPr="00D942DF">
          <w:rPr>
            <w:rFonts w:ascii="Times New Roman" w:eastAsia="Times New Roman" w:hAnsi="Times New Roman" w:cs="Times New Roman"/>
            <w:caps/>
            <w:sz w:val="20"/>
            <w:szCs w:val="20"/>
            <w:lang w:val="en-GB" w:eastAsia="zh-CN"/>
          </w:rPr>
          <w:t>Figure 1</w:t>
        </w:r>
      </w:ins>
    </w:p>
    <w:p w14:paraId="3CA893B2"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497" w:author="John Mettrop" w:date="2022-04-08T21:06:00Z"/>
          <w:rFonts w:ascii="Times New Roman Bold" w:eastAsia="Times New Roman" w:hAnsi="Times New Roman Bold" w:cs="Times New Roman"/>
          <w:b/>
          <w:sz w:val="20"/>
          <w:szCs w:val="20"/>
          <w:lang w:val="en-GB" w:eastAsia="zh-CN"/>
        </w:rPr>
      </w:pPr>
      <w:ins w:id="498" w:author="John Mettrop" w:date="2022-04-08T21:06:00Z">
        <w:r w:rsidRPr="00D942DF">
          <w:rPr>
            <w:rFonts w:ascii="Times New Roman Bold" w:eastAsia="Times New Roman" w:hAnsi="Times New Roman Bold" w:cs="Times New Roman"/>
            <w:b/>
            <w:sz w:val="20"/>
            <w:szCs w:val="20"/>
            <w:lang w:val="en-GB" w:eastAsia="zh-CN"/>
          </w:rPr>
          <w:t>Operation of unmanned aerial vehicles based wide area ocean surface exploration system</w:t>
        </w:r>
      </w:ins>
    </w:p>
    <w:p w14:paraId="2A36D587"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499" w:author="John Mettrop" w:date="2022-04-08T21:06:00Z"/>
          <w:rFonts w:ascii="Times New Roman" w:eastAsia="Times New Roman" w:hAnsi="Times New Roman" w:cs="Times New Roman"/>
          <w:sz w:val="24"/>
          <w:szCs w:val="20"/>
          <w:lang w:val="en-GB" w:eastAsia="zh-CN"/>
        </w:rPr>
      </w:pPr>
      <w:r w:rsidRPr="00D942DF">
        <w:rPr>
          <w:rFonts w:ascii="Times New Roman" w:eastAsia="Times New Roman" w:hAnsi="Times New Roman" w:cs="Times New Roman"/>
          <w:noProof/>
          <w:sz w:val="24"/>
          <w:szCs w:val="20"/>
          <w:lang w:val="en-GB" w:eastAsia="zh-CN"/>
        </w:rPr>
        <mc:AlternateContent>
          <mc:Choice Requires="wpg">
            <w:drawing>
              <wp:inline distT="0" distB="0" distL="0" distR="0" wp14:anchorId="790F802F" wp14:editId="62B59192">
                <wp:extent cx="6107430" cy="1478280"/>
                <wp:effectExtent l="2540" t="3175"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w:pict>
              <v:group w14:anchorId="27285C6F" id="Group 6"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ABbtnmEwMAAEk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14"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500" w:author="John Mettrop" w:date="2022-04-08T21:06:00Z">
        <w:r w:rsidRPr="00D942DF">
          <w:rPr>
            <w:rFonts w:ascii="Times New Roman" w:eastAsia="Times New Roman" w:hAnsi="Times New Roman" w:cs="Times New Roman"/>
            <w:sz w:val="24"/>
            <w:szCs w:val="20"/>
            <w:lang w:val="en-GB" w:eastAsia="zh-CN"/>
          </w:rPr>
          <w:t xml:space="preserve"> </w:t>
        </w:r>
      </w:ins>
    </w:p>
    <w:p w14:paraId="14AA68EC" w14:textId="33019C3E"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01" w:author="John Mettrop" w:date="2022-04-08T21:06:00Z"/>
          <w:rFonts w:ascii="Times New Roman" w:eastAsia="Malgun Gothic" w:hAnsi="Times New Roman" w:cs="Times New Roman"/>
          <w:sz w:val="24"/>
          <w:szCs w:val="20"/>
          <w:lang w:val="en-GB" w:eastAsia="ko-KR"/>
        </w:rPr>
      </w:pPr>
      <w:ins w:id="502" w:author="John Mettrop" w:date="2022-04-08T21:06:00Z">
        <w:r w:rsidRPr="00D942DF">
          <w:rPr>
            <w:rFonts w:ascii="Times New Roman" w:eastAsia="Malgun Gothic" w:hAnsi="Times New Roman" w:cs="Times New Roman"/>
            <w:sz w:val="24"/>
            <w:szCs w:val="20"/>
            <w:lang w:val="en-GB" w:eastAsia="ko-KR"/>
          </w:rPr>
          <w:t xml:space="preserve">The application of System 7 in Table 1 is earth surface exploration operating in national territories and </w:t>
        </w:r>
        <w:del w:id="503" w:author="USA" w:date="2022-05-12T11:00:00Z">
          <w:r w:rsidRPr="0001467E" w:rsidDel="0001467E">
            <w:rPr>
              <w:rFonts w:ascii="Times New Roman" w:eastAsia="Malgun Gothic" w:hAnsi="Times New Roman" w:cs="Times New Roman"/>
              <w:sz w:val="24"/>
              <w:szCs w:val="20"/>
              <w:highlight w:val="yellow"/>
              <w:lang w:val="en-GB" w:eastAsia="ko-KR"/>
              <w:rPrChange w:id="504" w:author="USA" w:date="2022-05-12T11:00:00Z">
                <w:rPr>
                  <w:rFonts w:ascii="Times New Roman" w:eastAsia="Malgun Gothic" w:hAnsi="Times New Roman" w:cs="Times New Roman"/>
                  <w:sz w:val="24"/>
                  <w:szCs w:val="20"/>
                  <w:lang w:val="en-GB" w:eastAsia="ko-KR"/>
                </w:rPr>
              </w:rPrChange>
            </w:rPr>
            <w:delText>international</w:delText>
          </w:r>
        </w:del>
      </w:ins>
      <w:ins w:id="505" w:author="USA" w:date="2022-05-12T11:00:00Z">
        <w:r w:rsidR="0001467E" w:rsidRPr="0001467E">
          <w:rPr>
            <w:rFonts w:ascii="Times New Roman" w:eastAsia="Malgun Gothic" w:hAnsi="Times New Roman" w:cs="Times New Roman"/>
            <w:sz w:val="24"/>
            <w:szCs w:val="20"/>
            <w:highlight w:val="yellow"/>
            <w:lang w:val="en-GB" w:eastAsia="ko-KR"/>
            <w:rPrChange w:id="506" w:author="USA" w:date="2022-05-12T11:00:00Z">
              <w:rPr>
                <w:rFonts w:ascii="Times New Roman" w:eastAsia="Malgun Gothic" w:hAnsi="Times New Roman" w:cs="Times New Roman"/>
                <w:sz w:val="24"/>
                <w:szCs w:val="20"/>
                <w:lang w:val="en-GB" w:eastAsia="ko-KR"/>
              </w:rPr>
            </w:rPrChange>
          </w:rPr>
          <w:t>outside national</w:t>
        </w:r>
      </w:ins>
      <w:ins w:id="507" w:author="John Mettrop" w:date="2022-04-08T21:06:00Z">
        <w:r w:rsidRPr="00D942DF">
          <w:rPr>
            <w:rFonts w:ascii="Times New Roman" w:eastAsia="Malgun Gothic" w:hAnsi="Times New Roman" w:cs="Times New Roman"/>
            <w:sz w:val="24"/>
            <w:szCs w:val="20"/>
            <w:lang w:val="en-GB" w:eastAsia="ko-KR"/>
          </w:rPr>
          <w:t xml:space="preserve"> airspace to conduct or support activities including maritime search and rescue, disaster relief and rescue in national territories and </w:t>
        </w:r>
        <w:del w:id="508" w:author="USA" w:date="2022-05-12T11:00:00Z">
          <w:r w:rsidRPr="0001467E" w:rsidDel="0001467E">
            <w:rPr>
              <w:rFonts w:ascii="Times New Roman" w:eastAsia="Malgun Gothic" w:hAnsi="Times New Roman" w:cs="Times New Roman"/>
              <w:sz w:val="24"/>
              <w:szCs w:val="20"/>
              <w:highlight w:val="yellow"/>
              <w:lang w:val="en-GB" w:eastAsia="ko-KR"/>
              <w:rPrChange w:id="509" w:author="USA" w:date="2022-05-12T11:00:00Z">
                <w:rPr>
                  <w:rFonts w:ascii="Times New Roman" w:eastAsia="Malgun Gothic" w:hAnsi="Times New Roman" w:cs="Times New Roman"/>
                  <w:sz w:val="24"/>
                  <w:szCs w:val="20"/>
                  <w:lang w:val="en-GB" w:eastAsia="ko-KR"/>
                </w:rPr>
              </w:rPrChange>
            </w:rPr>
            <w:delText>international</w:delText>
          </w:r>
        </w:del>
      </w:ins>
      <w:ins w:id="510" w:author="USA" w:date="2022-05-12T11:00:00Z">
        <w:r w:rsidR="0001467E" w:rsidRPr="0001467E">
          <w:rPr>
            <w:rFonts w:ascii="Times New Roman" w:eastAsia="Malgun Gothic" w:hAnsi="Times New Roman" w:cs="Times New Roman"/>
            <w:sz w:val="24"/>
            <w:szCs w:val="20"/>
            <w:highlight w:val="yellow"/>
            <w:lang w:val="en-GB" w:eastAsia="ko-KR"/>
            <w:rPrChange w:id="511" w:author="USA" w:date="2022-05-12T11:00:00Z">
              <w:rPr>
                <w:rFonts w:ascii="Times New Roman" w:eastAsia="Malgun Gothic" w:hAnsi="Times New Roman" w:cs="Times New Roman"/>
                <w:sz w:val="24"/>
                <w:szCs w:val="20"/>
                <w:lang w:val="en-GB" w:eastAsia="ko-KR"/>
              </w:rPr>
            </w:rPrChange>
          </w:rPr>
          <w:t>outside national</w:t>
        </w:r>
      </w:ins>
      <w:ins w:id="512" w:author="John Mettrop" w:date="2022-04-08T21:06:00Z">
        <w:r w:rsidRPr="00D942DF">
          <w:rPr>
            <w:rFonts w:ascii="Times New Roman" w:eastAsia="Malgun Gothic" w:hAnsi="Times New Roman" w:cs="Times New Roman"/>
            <w:sz w:val="24"/>
            <w:szCs w:val="20"/>
            <w:lang w:val="en-GB" w:eastAsia="ko-KR"/>
          </w:rPr>
          <w:t xml:space="preserve"> waters.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The </w:t>
        </w:r>
        <w:proofErr w:type="spellStart"/>
        <w:r w:rsidRPr="00D942DF">
          <w:rPr>
            <w:rFonts w:ascii="Times New Roman" w:eastAsia="Malgun Gothic" w:hAnsi="Times New Roman" w:cs="Times New Roman"/>
            <w:sz w:val="24"/>
            <w:szCs w:val="20"/>
            <w:lang w:val="en-GB" w:eastAsia="ko-KR"/>
          </w:rPr>
          <w:t>center</w:t>
        </w:r>
        <w:proofErr w:type="spellEnd"/>
        <w:r w:rsidRPr="00D942DF">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6887E72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120" w:line="240" w:lineRule="auto"/>
        <w:textAlignment w:val="baseline"/>
        <w:rPr>
          <w:ins w:id="513" w:author="John Mettrop" w:date="2022-04-08T21:06:00Z"/>
          <w:rFonts w:ascii="Times New Roman" w:eastAsia="Times New Roman" w:hAnsi="Times New Roman" w:cs="Times New Roman"/>
          <w:caps/>
          <w:sz w:val="20"/>
          <w:szCs w:val="20"/>
          <w:lang w:val="en-GB" w:eastAsia="zh-CN"/>
        </w:rPr>
      </w:pPr>
      <w:ins w:id="514" w:author="John Mettrop" w:date="2022-04-08T21:06:00Z">
        <w:r w:rsidRPr="00D942DF">
          <w:rPr>
            <w:rFonts w:ascii="Times New Roman" w:eastAsia="Times New Roman" w:hAnsi="Times New Roman" w:cs="Times New Roman"/>
            <w:caps/>
            <w:sz w:val="20"/>
            <w:szCs w:val="20"/>
            <w:lang w:val="en-GB" w:eastAsia="zh-CN"/>
          </w:rPr>
          <w:t>Figure 2</w:t>
        </w:r>
      </w:ins>
    </w:p>
    <w:p w14:paraId="40BB663C"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515" w:author="John Mettrop" w:date="2022-04-08T21:06:00Z"/>
          <w:rFonts w:ascii="Times New Roman Bold" w:eastAsia="Malgun Gothic" w:hAnsi="Times New Roman Bold" w:cs="Times New Roman"/>
          <w:b/>
          <w:sz w:val="20"/>
          <w:szCs w:val="20"/>
          <w:lang w:val="en-GB" w:eastAsia="ko-KR"/>
        </w:rPr>
      </w:pPr>
      <w:ins w:id="516" w:author="John Mettrop" w:date="2022-04-08T21:06:00Z">
        <w:r w:rsidRPr="00D942DF">
          <w:rPr>
            <w:rFonts w:ascii="Times New Roman Bold" w:eastAsia="Times New Roman" w:hAnsi="Times New Roman Bold" w:cs="Times New Roman"/>
            <w:b/>
            <w:sz w:val="20"/>
            <w:szCs w:val="20"/>
            <w:lang w:val="en-GB" w:eastAsia="zh-CN"/>
          </w:rPr>
          <w:t>Example of configuration of two aeronautical datalinks by system 7</w:t>
        </w:r>
      </w:ins>
    </w:p>
    <w:p w14:paraId="704DE5EF" w14:textId="77777777" w:rsidR="00D942DF" w:rsidRPr="00D942DF" w:rsidRDefault="00D942DF" w:rsidP="00D942DF">
      <w:pPr>
        <w:tabs>
          <w:tab w:val="left" w:pos="1134"/>
          <w:tab w:val="left" w:pos="1871"/>
          <w:tab w:val="left" w:pos="2268"/>
        </w:tabs>
        <w:overflowPunct w:val="0"/>
        <w:autoSpaceDE w:val="0"/>
        <w:autoSpaceDN w:val="0"/>
        <w:adjustRightInd w:val="0"/>
        <w:spacing w:before="120" w:after="240" w:line="240" w:lineRule="auto"/>
        <w:textAlignment w:val="baseline"/>
        <w:rPr>
          <w:ins w:id="517" w:author="John Mettrop" w:date="2022-04-08T21:06:00Z"/>
          <w:rFonts w:ascii="Times New Roman" w:eastAsia="Malgun Gothic" w:hAnsi="Times New Roman" w:cs="Times New Roman"/>
          <w:sz w:val="24"/>
          <w:szCs w:val="20"/>
          <w:lang w:val="en-GB" w:eastAsia="ko-KR"/>
        </w:rPr>
      </w:pPr>
      <w:ins w:id="518" w:author="John Mettrop" w:date="2022-04-08T21:06:00Z">
        <w:r w:rsidRPr="00D942DF">
          <w:rPr>
            <w:rFonts w:ascii="Times New Roman" w:eastAsia="Malgun Gothic" w:hAnsi="Times New Roman" w:cs="Times New Roman"/>
            <w:noProof/>
            <w:sz w:val="24"/>
            <w:szCs w:val="20"/>
            <w:lang w:val="en-GB" w:eastAsia="ru-RU"/>
            <w:rPrChange w:id="519" w:author="John Mettrop" w:date="2022-04-08T21:08:00Z">
              <w:rPr>
                <w:rFonts w:eastAsia="Malgun Gothic"/>
                <w:noProof/>
                <w:lang w:val="ru-RU" w:eastAsia="ru-RU"/>
              </w:rPr>
            </w:rPrChange>
          </w:rPr>
          <w:drawing>
            <wp:inline distT="0" distB="0" distL="0" distR="0" wp14:anchorId="6A9E69AD" wp14:editId="5A48F14E">
              <wp:extent cx="3683000" cy="1247260"/>
              <wp:effectExtent l="0" t="0" r="0" b="0"/>
              <wp:docPr id="2"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777AEF5E" w14:textId="4D8D2F53" w:rsidR="00D942DF" w:rsidRPr="00D942DF" w:rsidRDefault="00D942DF" w:rsidP="00D942DF">
      <w:pPr>
        <w:tabs>
          <w:tab w:val="left" w:pos="1134"/>
          <w:tab w:val="left" w:pos="1871"/>
          <w:tab w:val="left" w:pos="2268"/>
        </w:tabs>
        <w:overflowPunct w:val="0"/>
        <w:autoSpaceDE w:val="0"/>
        <w:autoSpaceDN w:val="0"/>
        <w:adjustRightInd w:val="0"/>
        <w:spacing w:before="280" w:line="240" w:lineRule="auto"/>
        <w:jc w:val="left"/>
        <w:textAlignment w:val="baseline"/>
        <w:rPr>
          <w:ins w:id="520" w:author="John Mettrop" w:date="2022-04-08T21:06:00Z"/>
          <w:rFonts w:ascii="Times New Roman" w:eastAsia="Times New Roman" w:hAnsi="Times New Roman" w:cs="Times New Roman"/>
          <w:sz w:val="24"/>
          <w:szCs w:val="20"/>
          <w:lang w:val="en-GB" w:eastAsia="zh-CN"/>
        </w:rPr>
      </w:pPr>
      <w:ins w:id="521" w:author="John Mettrop" w:date="2022-04-08T21:06:00Z">
        <w:r w:rsidRPr="00D942DF">
          <w:rPr>
            <w:rFonts w:ascii="Times New Roman" w:eastAsia="Times New Roman" w:hAnsi="Times New Roman" w:cs="Times New Roman"/>
            <w:sz w:val="24"/>
            <w:szCs w:val="20"/>
            <w:lang w:val="en-GB" w:eastAsia="zh-CN"/>
          </w:rPr>
          <w:t xml:space="preserve">The System 8 is designed to be used both on national territory and </w:t>
        </w:r>
        <w:del w:id="522" w:author="USA" w:date="2022-05-12T11:00:00Z">
          <w:r w:rsidRPr="0001467E" w:rsidDel="0001467E">
            <w:rPr>
              <w:rFonts w:ascii="Times New Roman" w:eastAsia="Times New Roman" w:hAnsi="Times New Roman" w:cs="Times New Roman"/>
              <w:sz w:val="24"/>
              <w:szCs w:val="20"/>
              <w:highlight w:val="yellow"/>
              <w:lang w:val="en-GB" w:eastAsia="zh-CN"/>
              <w:rPrChange w:id="523" w:author="USA" w:date="2022-05-12T11:01:00Z">
                <w:rPr>
                  <w:rFonts w:ascii="Times New Roman" w:eastAsia="Times New Roman" w:hAnsi="Times New Roman" w:cs="Times New Roman"/>
                  <w:sz w:val="24"/>
                  <w:szCs w:val="20"/>
                  <w:lang w:val="en-GB" w:eastAsia="zh-CN"/>
                </w:rPr>
              </w:rPrChange>
            </w:rPr>
            <w:delText>in international</w:delText>
          </w:r>
        </w:del>
      </w:ins>
      <w:bookmarkStart w:id="524" w:name="_Hlk103245684"/>
      <w:ins w:id="525" w:author="USA" w:date="2022-05-12T11:00:00Z">
        <w:r w:rsidR="0001467E" w:rsidRPr="0001467E">
          <w:rPr>
            <w:rFonts w:ascii="Times New Roman" w:eastAsia="Times New Roman" w:hAnsi="Times New Roman" w:cs="Times New Roman"/>
            <w:sz w:val="24"/>
            <w:szCs w:val="20"/>
            <w:highlight w:val="yellow"/>
            <w:lang w:val="en-GB" w:eastAsia="zh-CN"/>
            <w:rPrChange w:id="526" w:author="USA" w:date="2022-05-12T11:01:00Z">
              <w:rPr>
                <w:rFonts w:ascii="Times New Roman" w:eastAsia="Times New Roman" w:hAnsi="Times New Roman" w:cs="Times New Roman"/>
                <w:sz w:val="24"/>
                <w:szCs w:val="20"/>
                <w:lang w:val="en-GB" w:eastAsia="zh-CN"/>
              </w:rPr>
            </w:rPrChange>
          </w:rPr>
          <w:t>outside national</w:t>
        </w:r>
      </w:ins>
      <w:bookmarkEnd w:id="524"/>
      <w:ins w:id="527" w:author="John Mettrop" w:date="2022-04-08T21:06:00Z">
        <w:r w:rsidRPr="00D942DF">
          <w:rPr>
            <w:rFonts w:ascii="Times New Roman" w:eastAsia="Times New Roman" w:hAnsi="Times New Roman" w:cs="Times New Roman"/>
            <w:sz w:val="24"/>
            <w:szCs w:val="20"/>
            <w:lang w:val="en-GB" w:eastAsia="zh-CN"/>
          </w:rPr>
          <w:t xml:space="preserve"> airspace and </w:t>
        </w:r>
      </w:ins>
      <w:ins w:id="528" w:author="USA" w:date="2022-05-12T11:01:00Z">
        <w:r w:rsidR="0001467E" w:rsidRPr="0001467E">
          <w:rPr>
            <w:rFonts w:ascii="Times New Roman" w:eastAsia="Times New Roman" w:hAnsi="Times New Roman" w:cs="Times New Roman"/>
            <w:sz w:val="24"/>
            <w:szCs w:val="20"/>
            <w:highlight w:val="yellow"/>
            <w:lang w:val="en-GB" w:eastAsia="zh-CN"/>
            <w:rPrChange w:id="529" w:author="USA" w:date="2022-05-12T11:01:00Z">
              <w:rPr>
                <w:rFonts w:ascii="Times New Roman" w:eastAsia="Times New Roman" w:hAnsi="Times New Roman" w:cs="Times New Roman"/>
                <w:sz w:val="24"/>
                <w:szCs w:val="20"/>
                <w:lang w:val="en-GB" w:eastAsia="zh-CN"/>
              </w:rPr>
            </w:rPrChange>
          </w:rPr>
          <w:t xml:space="preserve">outside </w:t>
        </w:r>
        <w:proofErr w:type="spellStart"/>
        <w:r w:rsidR="0001467E" w:rsidRPr="0001467E">
          <w:rPr>
            <w:rFonts w:ascii="Times New Roman" w:eastAsia="Times New Roman" w:hAnsi="Times New Roman" w:cs="Times New Roman"/>
            <w:sz w:val="24"/>
            <w:szCs w:val="20"/>
            <w:highlight w:val="yellow"/>
            <w:lang w:val="en-GB" w:eastAsia="zh-CN"/>
            <w:rPrChange w:id="530" w:author="USA" w:date="2022-05-12T11:01:00Z">
              <w:rPr>
                <w:rFonts w:ascii="Times New Roman" w:eastAsia="Times New Roman" w:hAnsi="Times New Roman" w:cs="Times New Roman"/>
                <w:sz w:val="24"/>
                <w:szCs w:val="20"/>
                <w:lang w:val="en-GB" w:eastAsia="zh-CN"/>
              </w:rPr>
            </w:rPrChange>
          </w:rPr>
          <w:t>national</w:t>
        </w:r>
      </w:ins>
      <w:ins w:id="531" w:author="John Mettrop" w:date="2022-04-08T21:06:00Z">
        <w:del w:id="532" w:author="USA" w:date="2022-05-12T11:01:00Z">
          <w:r w:rsidRPr="0001467E" w:rsidDel="0001467E">
            <w:rPr>
              <w:rFonts w:ascii="Times New Roman" w:eastAsia="Times New Roman" w:hAnsi="Times New Roman" w:cs="Times New Roman"/>
              <w:sz w:val="24"/>
              <w:szCs w:val="20"/>
              <w:highlight w:val="yellow"/>
              <w:lang w:val="en-GB" w:eastAsia="zh-CN"/>
              <w:rPrChange w:id="533" w:author="USA" w:date="2022-05-12T11:01: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waters</w:t>
        </w:r>
        <w:proofErr w:type="spellEnd"/>
        <w:r w:rsidRPr="00D942DF">
          <w:rPr>
            <w:rFonts w:ascii="Times New Roman" w:eastAsia="Times New Roman" w:hAnsi="Times New Roman" w:cs="Times New Roman"/>
            <w:sz w:val="24"/>
            <w:szCs w:val="20"/>
            <w:lang w:val="en-GB" w:eastAsia="zh-CN"/>
          </w:rPr>
          <w:t>.</w:t>
        </w:r>
      </w:ins>
    </w:p>
    <w:p w14:paraId="423DD89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34" w:author="John Mettrop" w:date="2022-04-08T21:06:00Z"/>
          <w:rFonts w:ascii="Times New Roman" w:eastAsia="Times New Roman" w:hAnsi="Times New Roman" w:cs="Times New Roman"/>
          <w:sz w:val="24"/>
          <w:szCs w:val="20"/>
          <w:lang w:val="en-GB" w:eastAsia="zh-CN"/>
        </w:rPr>
      </w:pPr>
      <w:ins w:id="535" w:author="John Mettrop" w:date="2022-04-08T21:06:00Z">
        <w:r w:rsidRPr="00D942DF">
          <w:rPr>
            <w:rFonts w:ascii="Times New Roman" w:eastAsia="Times New Roman" w:hAnsi="Times New Roman" w:cs="Times New Roman"/>
            <w:sz w:val="24"/>
            <w:szCs w:val="20"/>
            <w:lang w:val="en-GB" w:eastAsia="zh-CN"/>
          </w:rPr>
          <w:t>The main application of this system:</w:t>
        </w:r>
      </w:ins>
    </w:p>
    <w:p w14:paraId="59AA1069"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6" w:author="John Mettrop" w:date="2022-04-08T21:06:00Z"/>
          <w:rFonts w:ascii="Times New Roman" w:eastAsia="Times New Roman" w:hAnsi="Times New Roman" w:cs="Times New Roman"/>
          <w:sz w:val="24"/>
          <w:szCs w:val="20"/>
          <w:lang w:val="en-GB" w:eastAsia="zh-CN"/>
        </w:rPr>
        <w:pPrChange w:id="537" w:author="Chamova, Alisa" w:date="2022-04-14T11:02:00Z">
          <w:pPr>
            <w:tabs>
              <w:tab w:val="left" w:pos="2608"/>
              <w:tab w:val="left" w:pos="3345"/>
            </w:tabs>
            <w:spacing w:before="80"/>
            <w:ind w:left="1134" w:hanging="1134"/>
          </w:pPr>
        </w:pPrChange>
      </w:pPr>
      <w:ins w:id="538" w:author="John Mettrop" w:date="2022-04-08T21:06:00Z">
        <w:r w:rsidRPr="00D942DF">
          <w:rPr>
            <w:rFonts w:ascii="Times New Roman" w:eastAsia="Times New Roman" w:hAnsi="Times New Roman" w:cs="Times New Roman"/>
            <w:sz w:val="24"/>
            <w:szCs w:val="20"/>
            <w:lang w:val="en-GB" w:eastAsia="zh-CN"/>
          </w:rPr>
          <w:t>–</w:t>
        </w:r>
        <w:r w:rsidRPr="00D942DF">
          <w:rPr>
            <w:rFonts w:ascii="Times New Roman" w:eastAsia="Times New Roman" w:hAnsi="Times New Roman" w:cs="Times New Roman"/>
            <w:sz w:val="24"/>
            <w:szCs w:val="20"/>
            <w:lang w:val="en-GB" w:eastAsia="zh-CN"/>
          </w:rPr>
          <w:tab/>
          <w:t xml:space="preserve">exchange of various information, including the transfer of high-speed data, with aircraft and ships performing various commercial and science </w:t>
        </w:r>
        <w:proofErr w:type="gramStart"/>
        <w:r w:rsidRPr="00D942DF">
          <w:rPr>
            <w:rFonts w:ascii="Times New Roman" w:eastAsia="Times New Roman" w:hAnsi="Times New Roman" w:cs="Times New Roman"/>
            <w:sz w:val="24"/>
            <w:szCs w:val="20"/>
            <w:lang w:val="en-GB" w:eastAsia="zh-CN"/>
          </w:rPr>
          <w:t>missions;</w:t>
        </w:r>
        <w:proofErr w:type="gramEnd"/>
      </w:ins>
    </w:p>
    <w:p w14:paraId="6C446EE6" w14:textId="77777777" w:rsidR="00D942DF" w:rsidRPr="00D942DF" w:rsidRDefault="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ins w:id="539" w:author="John Mettrop" w:date="2022-04-08T21:06:00Z"/>
          <w:rFonts w:ascii="Times New Roman" w:eastAsia="Times New Roman" w:hAnsi="Times New Roman" w:cs="Times New Roman"/>
          <w:sz w:val="24"/>
          <w:szCs w:val="20"/>
          <w:lang w:val="en-GB" w:eastAsia="zh-CN"/>
        </w:rPr>
        <w:pPrChange w:id="540" w:author="Chamova, Alisa" w:date="2022-04-14T11:02:00Z">
          <w:pPr>
            <w:tabs>
              <w:tab w:val="left" w:pos="2608"/>
              <w:tab w:val="left" w:pos="3345"/>
            </w:tabs>
            <w:spacing w:before="80"/>
            <w:ind w:left="1134" w:hanging="1134"/>
          </w:pPr>
        </w:pPrChange>
      </w:pPr>
      <w:ins w:id="541" w:author="John Mettrop" w:date="2022-04-08T21:06:00Z">
        <w:r w:rsidRPr="00D942DF">
          <w:rPr>
            <w:rFonts w:ascii="Times New Roman" w:eastAsia="Times New Roman" w:hAnsi="Times New Roman" w:cs="Times New Roman"/>
            <w:sz w:val="24"/>
            <w:szCs w:val="20"/>
            <w:lang w:val="en-GB" w:eastAsia="zh-CN"/>
          </w:rPr>
          <w:lastRenderedPageBreak/>
          <w:t>–</w:t>
        </w:r>
        <w:r w:rsidRPr="00D942DF">
          <w:rPr>
            <w:rFonts w:ascii="Times New Roman" w:eastAsia="Times New Roman" w:hAnsi="Times New Roman" w:cs="Times New Roman"/>
            <w:sz w:val="24"/>
            <w:szCs w:val="20"/>
            <w:lang w:val="en-GB" w:eastAsia="zh-CN"/>
          </w:rPr>
          <w:tab/>
          <w:t>organization of monitoring of linear and area hazardous production facilities and areas.</w:t>
        </w:r>
      </w:ins>
    </w:p>
    <w:p w14:paraId="185F56D5" w14:textId="5143E7A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2" w:author="John Mettrop" w:date="2022-04-08T21:06:00Z"/>
          <w:rFonts w:ascii="Times New Roman" w:eastAsia="Times New Roman" w:hAnsi="Times New Roman" w:cs="Times New Roman"/>
          <w:sz w:val="24"/>
          <w:szCs w:val="20"/>
          <w:lang w:val="en-GB" w:eastAsia="zh-CN"/>
        </w:rPr>
      </w:pPr>
      <w:ins w:id="543" w:author="John Mettrop" w:date="2022-04-08T21:06:00Z">
        <w:r w:rsidRPr="00D942DF">
          <w:rPr>
            <w:rFonts w:ascii="Times New Roman" w:eastAsia="Times New Roman" w:hAnsi="Times New Roman" w:cs="Times New Roman"/>
            <w:sz w:val="24"/>
            <w:szCs w:val="20"/>
            <w:lang w:val="en-GB" w:eastAsia="zh-CN"/>
          </w:rPr>
          <w:t>Direct communication between aircraft</w:t>
        </w:r>
        <w:del w:id="544" w:author="USA" w:date="2022-06-02T13:30:00Z">
          <w:r w:rsidRPr="00270A82" w:rsidDel="00270A82">
            <w:rPr>
              <w:rFonts w:ascii="Times New Roman" w:eastAsia="Times New Roman" w:hAnsi="Times New Roman" w:cs="Times New Roman"/>
              <w:sz w:val="24"/>
              <w:szCs w:val="20"/>
              <w:highlight w:val="cyan"/>
              <w:lang w:val="en-GB" w:eastAsia="zh-CN"/>
              <w:rPrChange w:id="545" w:author="USA" w:date="2022-06-02T13:30:00Z">
                <w:rPr>
                  <w:rFonts w:ascii="Times New Roman" w:eastAsia="Times New Roman" w:hAnsi="Times New Roman" w:cs="Times New Roman"/>
                  <w:sz w:val="24"/>
                  <w:szCs w:val="20"/>
                  <w:lang w:val="en-GB" w:eastAsia="zh-CN"/>
                </w:rPr>
              </w:rPrChange>
            </w:rPr>
            <w:delText>s</w:delText>
          </w:r>
        </w:del>
        <w:r w:rsidRPr="00D942DF">
          <w:rPr>
            <w:rFonts w:ascii="Times New Roman" w:eastAsia="Times New Roman" w:hAnsi="Times New Roman" w:cs="Times New Roman"/>
            <w:sz w:val="24"/>
            <w:szCs w:val="20"/>
            <w:lang w:val="en-GB" w:eastAsia="zh-CN"/>
          </w:rPr>
          <w:t xml:space="preserve"> and ships is also possible. </w:t>
        </w:r>
      </w:ins>
    </w:p>
    <w:p w14:paraId="1C92E4CD" w14:textId="6B5F41F4"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46" w:author="John Mettrop" w:date="2022-04-08T21:06:00Z"/>
          <w:rFonts w:ascii="Times New Roman" w:eastAsia="Times New Roman" w:hAnsi="Times New Roman" w:cs="Times New Roman"/>
          <w:sz w:val="24"/>
          <w:szCs w:val="20"/>
          <w:lang w:val="en-GB" w:eastAsia="zh-CN"/>
        </w:rPr>
      </w:pPr>
      <w:ins w:id="547" w:author="John Mettrop" w:date="2022-04-08T21:06:00Z">
        <w:r w:rsidRPr="00D942DF">
          <w:rPr>
            <w:rFonts w:ascii="Times New Roman" w:eastAsia="Times New Roman" w:hAnsi="Times New Roman" w:cs="Times New Roman"/>
            <w:sz w:val="24"/>
            <w:szCs w:val="20"/>
            <w:lang w:val="en-GB" w:eastAsia="zh-CN"/>
          </w:rPr>
          <w:t xml:space="preserve">With regard to </w:t>
        </w:r>
      </w:ins>
      <w:ins w:id="548" w:author="USA" w:date="2022-05-12T11:02:00Z">
        <w:r w:rsidR="0001467E" w:rsidRPr="0001467E">
          <w:rPr>
            <w:rFonts w:ascii="Times New Roman" w:eastAsia="Times New Roman" w:hAnsi="Times New Roman" w:cs="Times New Roman"/>
            <w:sz w:val="24"/>
            <w:szCs w:val="20"/>
            <w:highlight w:val="yellow"/>
            <w:lang w:val="en-GB" w:eastAsia="zh-CN"/>
            <w:rPrChange w:id="549" w:author="USA" w:date="2022-05-12T11:02: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550" w:author="John Mettrop" w:date="2022-04-08T21:06:00Z">
        <w:del w:id="551" w:author="USA" w:date="2022-05-12T11:02:00Z">
          <w:r w:rsidRPr="0001467E" w:rsidDel="0001467E">
            <w:rPr>
              <w:rFonts w:ascii="Times New Roman" w:eastAsia="Times New Roman" w:hAnsi="Times New Roman" w:cs="Times New Roman"/>
              <w:sz w:val="24"/>
              <w:szCs w:val="20"/>
              <w:highlight w:val="yellow"/>
              <w:lang w:val="en-GB" w:eastAsia="zh-CN"/>
              <w:rPrChange w:id="552" w:author="USA" w:date="2022-05-12T11:02:00Z">
                <w:rPr>
                  <w:rFonts w:ascii="Times New Roman" w:eastAsia="Times New Roman" w:hAnsi="Times New Roman" w:cs="Times New Roman"/>
                  <w:sz w:val="24"/>
                  <w:szCs w:val="20"/>
                  <w:lang w:val="en-GB" w:eastAsia="zh-CN"/>
                </w:rPr>
              </w:rPrChange>
            </w:rPr>
            <w:delText>international</w:delText>
          </w:r>
          <w:r w:rsidRPr="00D942DF" w:rsidDel="0001467E">
            <w:rPr>
              <w:rFonts w:ascii="Times New Roman" w:eastAsia="Times New Roman" w:hAnsi="Times New Roman" w:cs="Times New Roman"/>
              <w:sz w:val="24"/>
              <w:szCs w:val="20"/>
              <w:lang w:val="en-GB" w:eastAsia="zh-CN"/>
            </w:rPr>
            <w:delText xml:space="preserve"> </w:delText>
          </w:r>
        </w:del>
        <w:r w:rsidRPr="00D942DF">
          <w:rPr>
            <w:rFonts w:ascii="Times New Roman" w:eastAsia="Times New Roman" w:hAnsi="Times New Roman" w:cs="Times New Roman"/>
            <w:sz w:val="24"/>
            <w:szCs w:val="20"/>
            <w:lang w:val="en-GB" w:eastAsia="zh-CN"/>
          </w:rPr>
          <w:t xml:space="preserve">waters and </w:t>
        </w:r>
      </w:ins>
      <w:ins w:id="553" w:author="USA" w:date="2022-05-12T11:02:00Z">
        <w:r w:rsidR="0001467E" w:rsidRPr="0001467E">
          <w:rPr>
            <w:rFonts w:ascii="Times New Roman" w:eastAsia="Times New Roman" w:hAnsi="Times New Roman" w:cs="Times New Roman"/>
            <w:sz w:val="24"/>
            <w:szCs w:val="20"/>
            <w:highlight w:val="yellow"/>
            <w:lang w:val="en-GB" w:eastAsia="zh-CN"/>
            <w:rPrChange w:id="554" w:author="USA" w:date="2022-05-12T11:02:00Z">
              <w:rPr>
                <w:rFonts w:ascii="Times New Roman" w:eastAsia="Times New Roman" w:hAnsi="Times New Roman" w:cs="Times New Roman"/>
                <w:sz w:val="24"/>
                <w:szCs w:val="20"/>
                <w:lang w:val="en-GB" w:eastAsia="zh-CN"/>
              </w:rPr>
            </w:rPrChange>
          </w:rPr>
          <w:t>outside national</w:t>
        </w:r>
      </w:ins>
      <w:ins w:id="555" w:author="John Mettrop" w:date="2022-04-08T21:06:00Z">
        <w:del w:id="556" w:author="USA" w:date="2022-05-12T11:02:00Z">
          <w:r w:rsidRPr="0001467E" w:rsidDel="0001467E">
            <w:rPr>
              <w:rFonts w:ascii="Times New Roman" w:eastAsia="Times New Roman" w:hAnsi="Times New Roman" w:cs="Times New Roman"/>
              <w:sz w:val="24"/>
              <w:szCs w:val="20"/>
              <w:highlight w:val="yellow"/>
              <w:lang w:val="en-GB" w:eastAsia="zh-CN"/>
              <w:rPrChange w:id="557" w:author="USA" w:date="2022-05-12T11:02:00Z">
                <w:rPr>
                  <w:rFonts w:ascii="Times New Roman" w:eastAsia="Times New Roman" w:hAnsi="Times New Roman" w:cs="Times New Roman"/>
                  <w:sz w:val="24"/>
                  <w:szCs w:val="20"/>
                  <w:lang w:val="en-GB" w:eastAsia="zh-CN"/>
                </w:rPr>
              </w:rPrChange>
            </w:rPr>
            <w:delText>international</w:delText>
          </w:r>
        </w:del>
        <w:r w:rsidRPr="00D942DF">
          <w:rPr>
            <w:rFonts w:ascii="Times New Roman" w:eastAsia="Times New Roman" w:hAnsi="Times New Roman" w:cs="Times New Roman"/>
            <w:sz w:val="24"/>
            <w:szCs w:val="20"/>
            <w:lang w:val="en-GB" w:eastAsia="zh-CN"/>
          </w:rPr>
          <w:t xml:space="preserve"> airspace, the use of this system is intended to conduct planned research missions in local areas, for example, scientific studies of the sea surface or the atmosphere.</w:t>
        </w:r>
      </w:ins>
    </w:p>
    <w:p w14:paraId="4A604186"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58" w:author="John Mettrop" w:date="2022-04-08T21:06:00Z"/>
          <w:rFonts w:ascii="Times New Roman" w:eastAsia="Times New Roman" w:hAnsi="Times New Roman" w:cs="Times New Roman"/>
          <w:sz w:val="24"/>
          <w:szCs w:val="20"/>
          <w:lang w:val="en-GB" w:eastAsia="zh-CN"/>
        </w:rPr>
      </w:pPr>
      <w:ins w:id="559" w:author="John Mettrop" w:date="2022-04-08T21:06:00Z">
        <w:r w:rsidRPr="00D942DF">
          <w:rPr>
            <w:rFonts w:ascii="Times New Roman" w:eastAsia="Times New Roman" w:hAnsi="Times New Roman" w:cs="Times New Roman"/>
            <w:sz w:val="24"/>
            <w:szCs w:val="20"/>
            <w:lang w:val="en-GB" w:eastAsia="zh-CN"/>
          </w:rPr>
          <w:t>The construction of this system is planned on the basis of modern commercially available state-of-art telecommunication equipment.</w:t>
        </w:r>
      </w:ins>
    </w:p>
    <w:p w14:paraId="5E5A447E" w14:textId="1CC3625A" w:rsidR="00FB0EDA" w:rsidRPr="00FB0EDA" w:rsidRDefault="00FB0EDA"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60" w:author="USA1" w:date="2022-06-10T17:24:00Z"/>
          <w:rFonts w:ascii="Times New Roman" w:eastAsia="Times New Roman" w:hAnsi="Times New Roman" w:cs="Times New Roman"/>
          <w:sz w:val="24"/>
          <w:szCs w:val="20"/>
          <w:highlight w:val="lightGray"/>
          <w:lang w:val="en-GB"/>
          <w:rPrChange w:id="561" w:author="USA1" w:date="2022-06-10T17:25:00Z">
            <w:rPr>
              <w:ins w:id="562" w:author="USA1" w:date="2022-06-10T17:24:00Z"/>
              <w:rFonts w:ascii="Times New Roman" w:eastAsia="Times New Roman" w:hAnsi="Times New Roman" w:cs="Times New Roman"/>
              <w:sz w:val="24"/>
              <w:szCs w:val="20"/>
              <w:highlight w:val="cyan"/>
              <w:lang w:val="en-GB"/>
            </w:rPr>
          </w:rPrChange>
        </w:rPr>
      </w:pPr>
      <w:ins w:id="563" w:author="USA1" w:date="2022-06-10T17:24:00Z">
        <w:r w:rsidRPr="00FB0EDA">
          <w:rPr>
            <w:rFonts w:ascii="Times New Roman" w:eastAsia="Times New Roman" w:hAnsi="Times New Roman" w:cs="Times New Roman"/>
            <w:sz w:val="24"/>
            <w:szCs w:val="20"/>
            <w:highlight w:val="lightGray"/>
            <w:lang w:val="en-GB"/>
            <w:rPrChange w:id="564" w:author="USA1" w:date="2022-06-10T17:25:00Z">
              <w:rPr>
                <w:rFonts w:ascii="Times New Roman" w:eastAsia="Times New Roman" w:hAnsi="Times New Roman" w:cs="Times New Roman"/>
                <w:sz w:val="24"/>
                <w:szCs w:val="20"/>
                <w:highlight w:val="cyan"/>
                <w:lang w:val="en-GB"/>
              </w:rPr>
            </w:rPrChange>
          </w:rPr>
          <w:t>Original Proposal:</w:t>
        </w:r>
      </w:ins>
    </w:p>
    <w:p w14:paraId="69BE7C3B" w14:textId="7EC813FA" w:rsidR="00D942DF" w:rsidRDefault="004B6660"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65" w:author="USA1" w:date="2022-06-10T17:24:00Z"/>
          <w:rFonts w:ascii="Times New Roman" w:eastAsia="Times New Roman" w:hAnsi="Times New Roman" w:cs="Times New Roman"/>
          <w:sz w:val="24"/>
          <w:szCs w:val="20"/>
        </w:rPr>
      </w:pPr>
      <w:ins w:id="566" w:author="USA" w:date="2022-06-01T16:22:00Z">
        <w:r w:rsidRPr="004B6660">
          <w:rPr>
            <w:rFonts w:ascii="Times New Roman" w:eastAsia="Times New Roman" w:hAnsi="Times New Roman" w:cs="Times New Roman"/>
            <w:sz w:val="24"/>
            <w:szCs w:val="20"/>
            <w:highlight w:val="cyan"/>
            <w:lang w:val="en-GB"/>
            <w:rPrChange w:id="567" w:author="USA" w:date="2022-06-01T16:25:00Z">
              <w:rPr>
                <w:rFonts w:ascii="Times New Roman" w:eastAsia="Times New Roman" w:hAnsi="Times New Roman" w:cs="Times New Roman"/>
                <w:sz w:val="24"/>
                <w:szCs w:val="20"/>
                <w:lang w:val="en-GB"/>
              </w:rPr>
            </w:rPrChange>
          </w:rPr>
          <w:t>Additionally, systems in Table 1 may describe the technical characteristi</w:t>
        </w:r>
      </w:ins>
      <w:ins w:id="568" w:author="USA" w:date="2022-06-01T16:23:00Z">
        <w:r w:rsidRPr="004B6660">
          <w:rPr>
            <w:rFonts w:ascii="Times New Roman" w:eastAsia="Times New Roman" w:hAnsi="Times New Roman" w:cs="Times New Roman"/>
            <w:sz w:val="24"/>
            <w:szCs w:val="20"/>
            <w:highlight w:val="cyan"/>
            <w:lang w:val="en-GB"/>
            <w:rPrChange w:id="569" w:author="USA" w:date="2022-06-01T16:25:00Z">
              <w:rPr>
                <w:rFonts w:ascii="Times New Roman" w:eastAsia="Times New Roman" w:hAnsi="Times New Roman" w:cs="Times New Roman"/>
                <w:sz w:val="24"/>
                <w:szCs w:val="20"/>
                <w:lang w:val="en-GB"/>
              </w:rPr>
            </w:rPrChange>
          </w:rPr>
          <w:t xml:space="preserve">cs for aeronautical mobile telemetry (AMT) systems. AMT consists of the </w:t>
        </w:r>
        <w:r w:rsidRPr="004B6660">
          <w:rPr>
            <w:rFonts w:ascii="Times New Roman" w:eastAsia="Times New Roman" w:hAnsi="Times New Roman" w:cs="Times New Roman"/>
            <w:sz w:val="24"/>
            <w:szCs w:val="20"/>
            <w:highlight w:val="cyan"/>
            <w:rPrChange w:id="570" w:author="USA" w:date="2022-06-01T16:25:00Z">
              <w:rPr>
                <w:rFonts w:ascii="Times New Roman" w:eastAsia="Times New Roman" w:hAnsi="Times New Roman" w:cs="Times New Roman"/>
                <w:sz w:val="24"/>
                <w:szCs w:val="20"/>
              </w:rPr>
            </w:rPrChange>
          </w:rPr>
          <w:t>wireless transmission and reception of data during flight tests. Data on the health and performance of an aircraft under test are transmitted to ground-based equipment; the data are monitored by engineers on a real-time basis.</w:t>
        </w:r>
      </w:ins>
      <w:ins w:id="571" w:author="USA" w:date="2022-06-01T16:24:00Z">
        <w:r w:rsidRPr="004B6660">
          <w:rPr>
            <w:rFonts w:ascii="Times New Roman" w:eastAsia="Times New Roman" w:hAnsi="Times New Roman" w:cs="Times New Roman"/>
            <w:sz w:val="24"/>
            <w:szCs w:val="20"/>
            <w:highlight w:val="cyan"/>
            <w:rPrChange w:id="572" w:author="USA" w:date="2022-06-01T16:25:00Z">
              <w:rPr>
                <w:rFonts w:ascii="Times New Roman" w:eastAsia="Times New Roman" w:hAnsi="Times New Roman" w:cs="Times New Roman"/>
                <w:sz w:val="24"/>
                <w:szCs w:val="20"/>
              </w:rPr>
            </w:rPrChange>
          </w:rPr>
          <w:t xml:space="preserve"> </w:t>
        </w:r>
      </w:ins>
    </w:p>
    <w:p w14:paraId="5CB355DB" w14:textId="06C4EE91" w:rsidR="00FB0EDA" w:rsidRPr="00FB0EDA" w:rsidRDefault="00FB0EDA"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573" w:author="USA1" w:date="2022-06-10T17:24:00Z"/>
          <w:rFonts w:ascii="Times New Roman" w:eastAsia="Times New Roman" w:hAnsi="Times New Roman" w:cs="Times New Roman"/>
          <w:sz w:val="24"/>
          <w:szCs w:val="20"/>
          <w:highlight w:val="lightGray"/>
          <w:rPrChange w:id="574" w:author="USA1" w:date="2022-06-10T17:25:00Z">
            <w:rPr>
              <w:ins w:id="575" w:author="USA1" w:date="2022-06-10T17:24:00Z"/>
              <w:rFonts w:ascii="Times New Roman" w:eastAsia="Times New Roman" w:hAnsi="Times New Roman" w:cs="Times New Roman"/>
              <w:sz w:val="24"/>
              <w:szCs w:val="20"/>
            </w:rPr>
          </w:rPrChange>
        </w:rPr>
      </w:pPr>
      <w:ins w:id="576" w:author="USA1" w:date="2022-06-10T17:24:00Z">
        <w:r w:rsidRPr="00FB0EDA">
          <w:rPr>
            <w:rFonts w:ascii="Times New Roman" w:eastAsia="Times New Roman" w:hAnsi="Times New Roman" w:cs="Times New Roman"/>
            <w:sz w:val="24"/>
            <w:szCs w:val="20"/>
            <w:highlight w:val="lightGray"/>
            <w:rPrChange w:id="577" w:author="USA1" w:date="2022-06-10T17:25:00Z">
              <w:rPr>
                <w:rFonts w:ascii="Times New Roman" w:eastAsia="Times New Roman" w:hAnsi="Times New Roman" w:cs="Times New Roman"/>
                <w:sz w:val="24"/>
                <w:szCs w:val="20"/>
              </w:rPr>
            </w:rPrChange>
          </w:rPr>
          <w:t>New Proposal:</w:t>
        </w:r>
      </w:ins>
    </w:p>
    <w:p w14:paraId="7DBDBABE" w14:textId="629157C7" w:rsidR="00FB0EDA" w:rsidRPr="00FB0EDA" w:rsidRDefault="00FB0EDA" w:rsidP="00FB0EDA">
      <w:pPr>
        <w:tabs>
          <w:tab w:val="left" w:pos="1134"/>
          <w:tab w:val="left" w:pos="1871"/>
          <w:tab w:val="left" w:pos="2268"/>
        </w:tabs>
        <w:overflowPunct w:val="0"/>
        <w:autoSpaceDE w:val="0"/>
        <w:autoSpaceDN w:val="0"/>
        <w:adjustRightInd w:val="0"/>
        <w:spacing w:before="120" w:line="240" w:lineRule="auto"/>
        <w:jc w:val="left"/>
        <w:textAlignment w:val="baseline"/>
        <w:rPr>
          <w:ins w:id="578" w:author="USA1" w:date="2022-06-10T17:25:00Z"/>
          <w:rFonts w:ascii="Times New Roman" w:eastAsia="Times New Roman" w:hAnsi="Times New Roman" w:cs="Times New Roman"/>
          <w:sz w:val="24"/>
          <w:szCs w:val="20"/>
        </w:rPr>
      </w:pPr>
      <w:ins w:id="579" w:author="USA1" w:date="2022-06-10T17:25:00Z">
        <w:r w:rsidRPr="00FB0EDA">
          <w:rPr>
            <w:rFonts w:ascii="Times New Roman" w:eastAsia="Times New Roman" w:hAnsi="Times New Roman" w:cs="Times New Roman"/>
            <w:sz w:val="24"/>
            <w:szCs w:val="20"/>
            <w:highlight w:val="lightGray"/>
            <w:rPrChange w:id="580" w:author="USA1" w:date="2022-06-10T17:25:00Z">
              <w:rPr>
                <w:rFonts w:ascii="Times New Roman" w:eastAsia="Times New Roman" w:hAnsi="Times New Roman" w:cs="Times New Roman"/>
                <w:sz w:val="24"/>
                <w:szCs w:val="20"/>
              </w:rPr>
            </w:rPrChange>
          </w:rPr>
          <w:t xml:space="preserve">In accordance with Resolution 416, aeronautical mobile telemetry (AMT) in the band 4400 – 4940 MHz operates in the air-to-ground direction only.  </w:t>
        </w:r>
        <w:r w:rsidRPr="00FB0EDA">
          <w:rPr>
            <w:rFonts w:ascii="Times New Roman" w:eastAsia="Times New Roman" w:hAnsi="Times New Roman" w:cs="Times New Roman"/>
            <w:sz w:val="24"/>
            <w:szCs w:val="20"/>
            <w:highlight w:val="lightGray"/>
            <w:lang w:val="en-GB"/>
            <w:rPrChange w:id="581" w:author="USA1" w:date="2022-06-10T17:25:00Z">
              <w:rPr>
                <w:rFonts w:ascii="Times New Roman" w:eastAsia="Times New Roman" w:hAnsi="Times New Roman" w:cs="Times New Roman"/>
                <w:sz w:val="24"/>
                <w:szCs w:val="20"/>
                <w:lang w:val="en-GB"/>
              </w:rPr>
            </w:rPrChange>
          </w:rPr>
          <w:t xml:space="preserve">AMT consists of the </w:t>
        </w:r>
        <w:r w:rsidRPr="00FB0EDA">
          <w:rPr>
            <w:rFonts w:ascii="Times New Roman" w:eastAsia="Times New Roman" w:hAnsi="Times New Roman" w:cs="Times New Roman"/>
            <w:sz w:val="24"/>
            <w:szCs w:val="20"/>
            <w:highlight w:val="lightGray"/>
            <w:rPrChange w:id="582" w:author="USA1" w:date="2022-06-10T17:25:00Z">
              <w:rPr>
                <w:rFonts w:ascii="Times New Roman" w:eastAsia="Times New Roman" w:hAnsi="Times New Roman" w:cs="Times New Roman"/>
                <w:sz w:val="24"/>
                <w:szCs w:val="20"/>
              </w:rPr>
            </w:rPrChange>
          </w:rPr>
          <w:t xml:space="preserve">wireless transmission and reception of data during flight tests. Data on the health and performance of an aircraft under test are transmitted to ground-based equipment; the data are monitored by engineers on a real-time basis. Table 1, below, provides typical technical characteristics of representative aeronautical mobile systems (AMS).  Within the Table, certain systems </w:t>
        </w:r>
        <w:del w:id="583" w:author="TK_ACES" w:date="2022-06-13T11:58:00Z">
          <w:r w:rsidRPr="00FB0EDA" w:rsidDel="00CB0FA7">
            <w:rPr>
              <w:rFonts w:ascii="Times New Roman" w:eastAsia="Times New Roman" w:hAnsi="Times New Roman" w:cs="Times New Roman"/>
              <w:sz w:val="24"/>
              <w:szCs w:val="20"/>
              <w:highlight w:val="lightGray"/>
              <w:rPrChange w:id="584" w:author="USA1" w:date="2022-06-10T17:25:00Z">
                <w:rPr>
                  <w:rFonts w:ascii="Times New Roman" w:eastAsia="Times New Roman" w:hAnsi="Times New Roman" w:cs="Times New Roman"/>
                  <w:sz w:val="24"/>
                  <w:szCs w:val="20"/>
                </w:rPr>
              </w:rPrChange>
            </w:rPr>
            <w:delText xml:space="preserve">(e.g., systems 2, 3, and 4) </w:delText>
          </w:r>
        </w:del>
        <w:r w:rsidRPr="00FB0EDA">
          <w:rPr>
            <w:rFonts w:ascii="Times New Roman" w:eastAsia="Times New Roman" w:hAnsi="Times New Roman" w:cs="Times New Roman"/>
            <w:sz w:val="24"/>
            <w:szCs w:val="20"/>
            <w:highlight w:val="lightGray"/>
            <w:rPrChange w:id="585" w:author="USA1" w:date="2022-06-10T17:25:00Z">
              <w:rPr>
                <w:rFonts w:ascii="Times New Roman" w:eastAsia="Times New Roman" w:hAnsi="Times New Roman" w:cs="Times New Roman"/>
                <w:sz w:val="24"/>
                <w:szCs w:val="20"/>
              </w:rPr>
            </w:rPrChange>
          </w:rPr>
          <w:t>reflect a range of parameters that can m</w:t>
        </w:r>
        <w:del w:id="586" w:author="TK_ACES" w:date="2022-06-13T14:31:00Z">
          <w:r w:rsidRPr="00FB0EDA" w:rsidDel="00E83908">
            <w:rPr>
              <w:rFonts w:ascii="Times New Roman" w:eastAsia="Times New Roman" w:hAnsi="Times New Roman" w:cs="Times New Roman"/>
              <w:sz w:val="24"/>
              <w:szCs w:val="20"/>
              <w:highlight w:val="lightGray"/>
              <w:rPrChange w:id="587" w:author="USA1" w:date="2022-06-10T17:25:00Z">
                <w:rPr>
                  <w:rFonts w:ascii="Times New Roman" w:eastAsia="Times New Roman" w:hAnsi="Times New Roman" w:cs="Times New Roman"/>
                  <w:sz w:val="24"/>
                  <w:szCs w:val="20"/>
                </w:rPr>
              </w:rPrChange>
            </w:rPr>
            <w:delText>atch</w:delText>
          </w:r>
        </w:del>
      </w:ins>
      <w:ins w:id="588" w:author="TK_ACES" w:date="2022-06-13T14:31:00Z">
        <w:r w:rsidR="00E83908">
          <w:rPr>
            <w:rFonts w:ascii="Times New Roman" w:eastAsia="Times New Roman" w:hAnsi="Times New Roman" w:cs="Times New Roman"/>
            <w:sz w:val="24"/>
            <w:szCs w:val="20"/>
            <w:highlight w:val="lightGray"/>
          </w:rPr>
          <w:t>eet</w:t>
        </w:r>
      </w:ins>
      <w:ins w:id="589" w:author="USA1" w:date="2022-06-10T17:25:00Z">
        <w:r w:rsidRPr="00FB0EDA">
          <w:rPr>
            <w:rFonts w:ascii="Times New Roman" w:eastAsia="Times New Roman" w:hAnsi="Times New Roman" w:cs="Times New Roman"/>
            <w:sz w:val="24"/>
            <w:szCs w:val="20"/>
            <w:highlight w:val="lightGray"/>
            <w:rPrChange w:id="590" w:author="USA1" w:date="2022-06-10T17:25:00Z">
              <w:rPr>
                <w:rFonts w:ascii="Times New Roman" w:eastAsia="Times New Roman" w:hAnsi="Times New Roman" w:cs="Times New Roman"/>
                <w:sz w:val="24"/>
                <w:szCs w:val="20"/>
              </w:rPr>
            </w:rPrChange>
          </w:rPr>
          <w:t xml:space="preserve"> the EIRP limitations for AMT specified in Res. 416. </w:t>
        </w:r>
      </w:ins>
      <w:ins w:id="591" w:author="TK_ACES" w:date="2022-06-13T14:31:00Z">
        <w:r w:rsidR="00E83908">
          <w:rPr>
            <w:rFonts w:ascii="Times New Roman" w:eastAsia="Times New Roman" w:hAnsi="Times New Roman" w:cs="Times New Roman"/>
            <w:sz w:val="24"/>
            <w:szCs w:val="20"/>
            <w:highlight w:val="lightGray"/>
          </w:rPr>
          <w:t>For example,</w:t>
        </w:r>
      </w:ins>
      <w:ins w:id="592" w:author="USA1" w:date="2022-06-10T17:25:00Z">
        <w:r w:rsidRPr="00FB0EDA">
          <w:rPr>
            <w:rFonts w:ascii="Times New Roman" w:eastAsia="Times New Roman" w:hAnsi="Times New Roman" w:cs="Times New Roman"/>
            <w:sz w:val="24"/>
            <w:szCs w:val="20"/>
            <w:highlight w:val="lightGray"/>
            <w:rPrChange w:id="593" w:author="USA1" w:date="2022-06-10T17:25:00Z">
              <w:rPr>
                <w:rFonts w:ascii="Times New Roman" w:eastAsia="Times New Roman" w:hAnsi="Times New Roman" w:cs="Times New Roman"/>
                <w:sz w:val="24"/>
                <w:szCs w:val="20"/>
              </w:rPr>
            </w:rPrChange>
          </w:rPr>
          <w:t xml:space="preserve"> System 2 </w:t>
        </w:r>
        <w:del w:id="594" w:author="TK_ACES" w:date="2022-06-13T14:32:00Z">
          <w:r w:rsidRPr="00FB0EDA" w:rsidDel="00E83908">
            <w:rPr>
              <w:rFonts w:ascii="Times New Roman" w:eastAsia="Times New Roman" w:hAnsi="Times New Roman" w:cs="Times New Roman"/>
              <w:sz w:val="24"/>
              <w:szCs w:val="20"/>
              <w:highlight w:val="lightGray"/>
              <w:rPrChange w:id="595" w:author="USA1" w:date="2022-06-10T17:25:00Z">
                <w:rPr>
                  <w:rFonts w:ascii="Times New Roman" w:eastAsia="Times New Roman" w:hAnsi="Times New Roman" w:cs="Times New Roman"/>
                  <w:sz w:val="24"/>
                  <w:szCs w:val="20"/>
                </w:rPr>
              </w:rPrChange>
            </w:rPr>
            <w:delText xml:space="preserve">in particular </w:delText>
          </w:r>
        </w:del>
      </w:ins>
      <w:ins w:id="596" w:author="TK_ACES" w:date="2022-06-13T14:32:00Z">
        <w:r w:rsidR="00E83908">
          <w:rPr>
            <w:rFonts w:ascii="Times New Roman" w:eastAsia="Times New Roman" w:hAnsi="Times New Roman" w:cs="Times New Roman"/>
            <w:sz w:val="24"/>
            <w:szCs w:val="20"/>
            <w:highlight w:val="lightGray"/>
          </w:rPr>
          <w:t xml:space="preserve">can </w:t>
        </w:r>
      </w:ins>
      <w:ins w:id="597" w:author="USA1" w:date="2022-06-10T17:25:00Z">
        <w:r w:rsidRPr="00FB0EDA">
          <w:rPr>
            <w:rFonts w:ascii="Times New Roman" w:eastAsia="Times New Roman" w:hAnsi="Times New Roman" w:cs="Times New Roman"/>
            <w:sz w:val="24"/>
            <w:szCs w:val="20"/>
            <w:highlight w:val="lightGray"/>
            <w:rPrChange w:id="598" w:author="USA1" w:date="2022-06-10T17:25:00Z">
              <w:rPr>
                <w:rFonts w:ascii="Times New Roman" w:eastAsia="Times New Roman" w:hAnsi="Times New Roman" w:cs="Times New Roman"/>
                <w:sz w:val="24"/>
                <w:szCs w:val="20"/>
              </w:rPr>
            </w:rPrChange>
          </w:rPr>
          <w:t>match</w:t>
        </w:r>
        <w:del w:id="599" w:author="TK_ACES" w:date="2022-06-13T14:32:00Z">
          <w:r w:rsidRPr="00FB0EDA" w:rsidDel="00E83908">
            <w:rPr>
              <w:rFonts w:ascii="Times New Roman" w:eastAsia="Times New Roman" w:hAnsi="Times New Roman" w:cs="Times New Roman"/>
              <w:sz w:val="24"/>
              <w:szCs w:val="20"/>
              <w:highlight w:val="lightGray"/>
              <w:rPrChange w:id="600" w:author="USA1" w:date="2022-06-10T17:25:00Z">
                <w:rPr>
                  <w:rFonts w:ascii="Times New Roman" w:eastAsia="Times New Roman" w:hAnsi="Times New Roman" w:cs="Times New Roman"/>
                  <w:sz w:val="24"/>
                  <w:szCs w:val="20"/>
                </w:rPr>
              </w:rPrChange>
            </w:rPr>
            <w:delText>es</w:delText>
          </w:r>
        </w:del>
        <w:r w:rsidRPr="00FB0EDA">
          <w:rPr>
            <w:rFonts w:ascii="Times New Roman" w:eastAsia="Times New Roman" w:hAnsi="Times New Roman" w:cs="Times New Roman"/>
            <w:sz w:val="24"/>
            <w:szCs w:val="20"/>
            <w:highlight w:val="lightGray"/>
            <w:rPrChange w:id="601" w:author="USA1" w:date="2022-06-10T17:25:00Z">
              <w:rPr>
                <w:rFonts w:ascii="Times New Roman" w:eastAsia="Times New Roman" w:hAnsi="Times New Roman" w:cs="Times New Roman"/>
                <w:sz w:val="24"/>
                <w:szCs w:val="20"/>
              </w:rPr>
            </w:rPrChange>
          </w:rPr>
          <w:t xml:space="preserve"> the highest data bandwidths (20 MHz)</w:t>
        </w:r>
        <w:del w:id="602" w:author="TK_ACES" w:date="2022-06-13T14:32:00Z">
          <w:r w:rsidRPr="00FB0EDA" w:rsidDel="00E83908">
            <w:rPr>
              <w:rFonts w:ascii="Times New Roman" w:eastAsia="Times New Roman" w:hAnsi="Times New Roman" w:cs="Times New Roman"/>
              <w:sz w:val="24"/>
              <w:szCs w:val="20"/>
              <w:highlight w:val="lightGray"/>
              <w:rPrChange w:id="603" w:author="USA1" w:date="2022-06-10T17:25:00Z">
                <w:rPr>
                  <w:rFonts w:ascii="Times New Roman" w:eastAsia="Times New Roman" w:hAnsi="Times New Roman" w:cs="Times New Roman"/>
                  <w:sz w:val="24"/>
                  <w:szCs w:val="20"/>
                </w:rPr>
              </w:rPrChange>
            </w:rPr>
            <w:delText>,</w:delText>
          </w:r>
        </w:del>
        <w:r w:rsidRPr="00FB0EDA">
          <w:rPr>
            <w:rFonts w:ascii="Times New Roman" w:eastAsia="Times New Roman" w:hAnsi="Times New Roman" w:cs="Times New Roman"/>
            <w:sz w:val="24"/>
            <w:szCs w:val="20"/>
            <w:highlight w:val="lightGray"/>
            <w:rPrChange w:id="604" w:author="USA1" w:date="2022-06-10T17:25:00Z">
              <w:rPr>
                <w:rFonts w:ascii="Times New Roman" w:eastAsia="Times New Roman" w:hAnsi="Times New Roman" w:cs="Times New Roman"/>
                <w:sz w:val="24"/>
                <w:szCs w:val="20"/>
              </w:rPr>
            </w:rPrChange>
          </w:rPr>
          <w:t xml:space="preserve"> with the lowest </w:t>
        </w:r>
        <w:del w:id="605" w:author="TK_ACES" w:date="2022-06-13T11:58:00Z">
          <w:r w:rsidRPr="00FB0EDA" w:rsidDel="00CB0FA7">
            <w:rPr>
              <w:rFonts w:ascii="Times New Roman" w:eastAsia="Times New Roman" w:hAnsi="Times New Roman" w:cs="Times New Roman"/>
              <w:sz w:val="24"/>
              <w:szCs w:val="20"/>
              <w:highlight w:val="lightGray"/>
              <w:rPrChange w:id="606" w:author="USA1" w:date="2022-06-10T17:25:00Z">
                <w:rPr>
                  <w:rFonts w:ascii="Times New Roman" w:eastAsia="Times New Roman" w:hAnsi="Times New Roman" w:cs="Times New Roman"/>
                  <w:sz w:val="24"/>
                  <w:szCs w:val="20"/>
                </w:rPr>
              </w:rPrChange>
            </w:rPr>
            <w:delText xml:space="preserve">EIRP </w:delText>
          </w:r>
        </w:del>
        <w:r w:rsidRPr="00FB0EDA">
          <w:rPr>
            <w:rFonts w:ascii="Times New Roman" w:eastAsia="Times New Roman" w:hAnsi="Times New Roman" w:cs="Times New Roman"/>
            <w:sz w:val="24"/>
            <w:szCs w:val="20"/>
            <w:highlight w:val="lightGray"/>
            <w:rPrChange w:id="607" w:author="USA1" w:date="2022-06-10T17:25:00Z">
              <w:rPr>
                <w:rFonts w:ascii="Times New Roman" w:eastAsia="Times New Roman" w:hAnsi="Times New Roman" w:cs="Times New Roman"/>
                <w:sz w:val="24"/>
                <w:szCs w:val="20"/>
              </w:rPr>
            </w:rPrChange>
          </w:rPr>
          <w:t>airborne power levels (3</w:t>
        </w:r>
      </w:ins>
      <w:ins w:id="608" w:author="TK_ACES" w:date="2022-06-13T11:58:00Z">
        <w:r w:rsidR="00CB0FA7">
          <w:rPr>
            <w:rFonts w:ascii="Times New Roman" w:eastAsia="Times New Roman" w:hAnsi="Times New Roman" w:cs="Times New Roman"/>
            <w:sz w:val="24"/>
            <w:szCs w:val="20"/>
            <w:highlight w:val="lightGray"/>
          </w:rPr>
          <w:t>5</w:t>
        </w:r>
      </w:ins>
      <w:ins w:id="609" w:author="USA1" w:date="2022-06-10T17:25:00Z">
        <w:del w:id="610" w:author="TK_ACES" w:date="2022-06-13T11:58:00Z">
          <w:r w:rsidRPr="00FB0EDA" w:rsidDel="00CB0FA7">
            <w:rPr>
              <w:rFonts w:ascii="Times New Roman" w:eastAsia="Times New Roman" w:hAnsi="Times New Roman" w:cs="Times New Roman"/>
              <w:sz w:val="24"/>
              <w:szCs w:val="20"/>
              <w:highlight w:val="lightGray"/>
              <w:rPrChange w:id="611" w:author="USA1" w:date="2022-06-10T17:25:00Z">
                <w:rPr>
                  <w:rFonts w:ascii="Times New Roman" w:eastAsia="Times New Roman" w:hAnsi="Times New Roman" w:cs="Times New Roman"/>
                  <w:sz w:val="24"/>
                  <w:szCs w:val="20"/>
                </w:rPr>
              </w:rPrChange>
            </w:rPr>
            <w:delText>9</w:delText>
          </w:r>
        </w:del>
        <w:r w:rsidRPr="00FB0EDA">
          <w:rPr>
            <w:rFonts w:ascii="Times New Roman" w:eastAsia="Times New Roman" w:hAnsi="Times New Roman" w:cs="Times New Roman"/>
            <w:sz w:val="24"/>
            <w:szCs w:val="20"/>
            <w:highlight w:val="lightGray"/>
            <w:rPrChange w:id="612" w:author="USA1" w:date="2022-06-10T17:25:00Z">
              <w:rPr>
                <w:rFonts w:ascii="Times New Roman" w:eastAsia="Times New Roman" w:hAnsi="Times New Roman" w:cs="Times New Roman"/>
                <w:sz w:val="24"/>
                <w:szCs w:val="20"/>
              </w:rPr>
            </w:rPrChange>
          </w:rPr>
          <w:t xml:space="preserve"> dBm)</w:t>
        </w:r>
        <w:del w:id="613" w:author="TK_ACES" w:date="2022-06-13T14:32:00Z">
          <w:r w:rsidRPr="00FB0EDA" w:rsidDel="00E83908">
            <w:rPr>
              <w:rFonts w:ascii="Times New Roman" w:eastAsia="Times New Roman" w:hAnsi="Times New Roman" w:cs="Times New Roman"/>
              <w:sz w:val="24"/>
              <w:szCs w:val="20"/>
              <w:highlight w:val="lightGray"/>
              <w:rPrChange w:id="614" w:author="USA1" w:date="2022-06-10T17:25:00Z">
                <w:rPr>
                  <w:rFonts w:ascii="Times New Roman" w:eastAsia="Times New Roman" w:hAnsi="Times New Roman" w:cs="Times New Roman"/>
                  <w:sz w:val="24"/>
                  <w:szCs w:val="20"/>
                </w:rPr>
              </w:rPrChange>
            </w:rPr>
            <w:delText>, paired with the 31 dB directional ground receive antenna</w:delText>
          </w:r>
        </w:del>
        <w:r w:rsidRPr="00FB0EDA">
          <w:rPr>
            <w:rFonts w:ascii="Times New Roman" w:eastAsia="Times New Roman" w:hAnsi="Times New Roman" w:cs="Times New Roman"/>
            <w:sz w:val="24"/>
            <w:szCs w:val="20"/>
            <w:highlight w:val="lightGray"/>
            <w:rPrChange w:id="615" w:author="USA1" w:date="2022-06-10T17:25:00Z">
              <w:rPr>
                <w:rFonts w:ascii="Times New Roman" w:eastAsia="Times New Roman" w:hAnsi="Times New Roman" w:cs="Times New Roman"/>
                <w:sz w:val="24"/>
                <w:szCs w:val="20"/>
              </w:rPr>
            </w:rPrChange>
          </w:rPr>
          <w:t>.</w:t>
        </w:r>
      </w:ins>
    </w:p>
    <w:p w14:paraId="4C00D41E" w14:textId="5205F734" w:rsidR="00FB0EDA" w:rsidRPr="00D942DF" w:rsidDel="00FB0EDA" w:rsidRDefault="00FB0EDA" w:rsidP="00D942DF">
      <w:pPr>
        <w:tabs>
          <w:tab w:val="left" w:pos="1134"/>
          <w:tab w:val="left" w:pos="1871"/>
          <w:tab w:val="left" w:pos="2268"/>
        </w:tabs>
        <w:overflowPunct w:val="0"/>
        <w:autoSpaceDE w:val="0"/>
        <w:autoSpaceDN w:val="0"/>
        <w:adjustRightInd w:val="0"/>
        <w:spacing w:before="120" w:line="240" w:lineRule="auto"/>
        <w:jc w:val="left"/>
        <w:textAlignment w:val="baseline"/>
        <w:rPr>
          <w:del w:id="616" w:author="USA1" w:date="2022-06-10T17:25:00Z"/>
          <w:rFonts w:ascii="Times New Roman" w:eastAsia="Times New Roman" w:hAnsi="Times New Roman" w:cs="Times New Roman"/>
          <w:sz w:val="24"/>
          <w:szCs w:val="20"/>
          <w:lang w:val="en-GB"/>
        </w:rPr>
      </w:pPr>
    </w:p>
    <w:p w14:paraId="4BB0D95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aeronautical mobile systems</w:t>
      </w:r>
    </w:p>
    <w:p w14:paraId="5A8FE79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1.</w:t>
      </w:r>
      <w:ins w:id="617" w:author="John Mettrop" w:date="2022-04-08T21:09:00Z">
        <w:r w:rsidRPr="00D942DF">
          <w:rPr>
            <w:rFonts w:ascii="Times New Roman" w:eastAsia="Times New Roman" w:hAnsi="Times New Roman" w:cs="Times New Roman"/>
            <w:sz w:val="24"/>
            <w:szCs w:val="20"/>
            <w:lang w:val="en-GB"/>
          </w:rPr>
          <w:t xml:space="preserve"> </w:t>
        </w:r>
      </w:ins>
    </w:p>
    <w:p w14:paraId="5DB4F3D5"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p>
    <w:p w14:paraId="01FB1A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The aeronautical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618" w:author="John Mettrop" w:date="2022-04-08T21:09:00Z">
        <w:r w:rsidRPr="00D942DF">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9217A39"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D942DF">
        <w:rPr>
          <w:rFonts w:ascii="Times New Roman" w:eastAsia="Times New Roman" w:hAnsi="Times New Roman" w:cs="Times New Roman"/>
          <w:b/>
          <w:sz w:val="24"/>
          <w:szCs w:val="20"/>
          <w:lang w:val="en-GB"/>
        </w:rPr>
        <w:t>3.2</w:t>
      </w:r>
      <w:r w:rsidRPr="00D942DF">
        <w:rPr>
          <w:rFonts w:ascii="Times New Roman" w:eastAsia="Times New Roman" w:hAnsi="Times New Roman" w:cs="Times New Roman"/>
          <w:b/>
          <w:sz w:val="24"/>
          <w:szCs w:val="20"/>
          <w:lang w:val="en-GB"/>
        </w:rPr>
        <w:tab/>
        <w:t>Antenna characteristics</w:t>
      </w:r>
    </w:p>
    <w:p w14:paraId="345A98BA"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 variety of different types of antennas are used by systems 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w:t>
      </w:r>
      <w:proofErr w:type="spellStart"/>
      <w:r w:rsidRPr="00D942DF">
        <w:rPr>
          <w:rFonts w:ascii="Times New Roman" w:eastAsia="Times New Roman" w:hAnsi="Times New Roman" w:cs="Times New Roman"/>
          <w:sz w:val="24"/>
          <w:szCs w:val="20"/>
          <w:lang w:val="en-GB" w:eastAsia="ja-JP"/>
        </w:rPr>
        <w:t>MHz</w:t>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Antennas in this range </w:t>
      </w:r>
      <w:del w:id="619" w:author="John Mettrop" w:date="2022-04-08T21:10:00Z">
        <w:r w:rsidRPr="00D942DF" w:rsidDel="002662A2">
          <w:rPr>
            <w:rFonts w:ascii="Times New Roman" w:eastAsia="Times New Roman" w:hAnsi="Times New Roman" w:cs="Times New Roman"/>
            <w:sz w:val="24"/>
            <w:szCs w:val="20"/>
            <w:lang w:val="en-GB"/>
          </w:rPr>
          <w:delText xml:space="preserve">are </w:delText>
        </w:r>
      </w:del>
      <w:r w:rsidRPr="00D942DF">
        <w:rPr>
          <w:rFonts w:ascii="Times New Roman" w:eastAsia="Times New Roman" w:hAnsi="Times New Roman" w:cs="Times New Roman"/>
          <w:sz w:val="24"/>
          <w:szCs w:val="20"/>
          <w:lang w:val="en-GB"/>
        </w:rPr>
        <w:t xml:space="preserve">generally </w:t>
      </w:r>
      <w:del w:id="620" w:author="John Mettrop" w:date="2022-04-08T21:10:00Z">
        <w:r w:rsidRPr="00D942DF" w:rsidDel="002662A2">
          <w:rPr>
            <w:rFonts w:ascii="Times New Roman" w:eastAsia="Times New Roman" w:hAnsi="Times New Roman" w:cs="Times New Roman"/>
            <w:sz w:val="24"/>
            <w:szCs w:val="20"/>
            <w:lang w:val="en-GB"/>
          </w:rPr>
          <w:delText>of a variety of</w:delText>
        </w:r>
      </w:del>
      <w:ins w:id="621" w:author="John Mettrop" w:date="2022-04-08T21:10:00Z">
        <w:r w:rsidRPr="00D942DF">
          <w:rPr>
            <w:rFonts w:ascii="Times New Roman" w:eastAsia="Times New Roman" w:hAnsi="Times New Roman" w:cs="Times New Roman"/>
            <w:sz w:val="24"/>
            <w:szCs w:val="20"/>
            <w:lang w:val="en-GB"/>
          </w:rPr>
          <w:t>differ in</w:t>
        </w:r>
      </w:ins>
      <w:r w:rsidRPr="00D942DF">
        <w:rPr>
          <w:rFonts w:ascii="Times New Roman" w:eastAsia="Times New Roman" w:hAnsi="Times New Roman" w:cs="Times New Roman"/>
          <w:sz w:val="24"/>
          <w:szCs w:val="20"/>
          <w:lang w:val="en-GB"/>
        </w:rPr>
        <w:t xml:space="preserve"> size</w:t>
      </w:r>
      <w:del w:id="622" w:author="John Mettrop" w:date="2022-04-08T21:10:00Z">
        <w:r w:rsidRPr="00D942DF" w:rsidDel="002662A2">
          <w:rPr>
            <w:rFonts w:ascii="Times New Roman" w:eastAsia="Times New Roman" w:hAnsi="Times New Roman" w:cs="Times New Roman"/>
            <w:sz w:val="24"/>
            <w:szCs w:val="20"/>
            <w:lang w:val="en-GB"/>
          </w:rPr>
          <w:delText>s</w:delText>
        </w:r>
      </w:del>
      <w:r w:rsidRPr="00D942DF">
        <w:rPr>
          <w:rFonts w:ascii="Times New Roman" w:eastAsia="Times New Roman" w:hAnsi="Times New Roman" w:cs="Times New Roman"/>
          <w:sz w:val="24"/>
          <w:szCs w:val="20"/>
          <w:lang w:val="en-GB"/>
        </w:rPr>
        <w:t xml:space="preserve"> and vary between the airborne component of the link and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19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The </w:t>
      </w:r>
      <w:proofErr w:type="gramStart"/>
      <w:r w:rsidRPr="00D942DF">
        <w:rPr>
          <w:rFonts w:ascii="Times New Roman" w:eastAsia="Times New Roman" w:hAnsi="Times New Roman" w:cs="Times New Roman"/>
          <w:sz w:val="24"/>
          <w:szCs w:val="20"/>
          <w:lang w:val="en-GB"/>
        </w:rPr>
        <w:t>ground based</w:t>
      </w:r>
      <w:proofErr w:type="gramEnd"/>
      <w:r w:rsidRPr="00D942DF">
        <w:rPr>
          <w:rFonts w:ascii="Times New Roman" w:eastAsia="Times New Roman" w:hAnsi="Times New Roman" w:cs="Times New Roman"/>
          <w:sz w:val="24"/>
          <w:szCs w:val="20"/>
          <w:lang w:val="en-GB"/>
        </w:rPr>
        <w:t xml:space="preserve"> antenna gain is typically between 3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and 31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Horizontal, and vertical polarizations could be used.</w:t>
      </w:r>
    </w:p>
    <w:p w14:paraId="12A1F502"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D942DF">
        <w:rPr>
          <w:rFonts w:ascii="Times New Roman" w:eastAsia="Times New Roman" w:hAnsi="Times New Roman" w:cs="Times New Roman"/>
          <w:sz w:val="24"/>
          <w:szCs w:val="20"/>
          <w:lang w:val="en-GB"/>
        </w:rPr>
        <w:t>Antenna characteristics available in the Table 1 should be used for studies unless measured data is available.</w:t>
      </w:r>
      <w:ins w:id="623" w:author="John Mettrop" w:date="2022-04-08T21:11:00Z">
        <w:r w:rsidRPr="00D942DF">
          <w:rPr>
            <w:rFonts w:ascii="Times New Roman" w:eastAsia="Times New Roman" w:hAnsi="Times New Roman" w:cs="Times New Roman"/>
            <w:sz w:val="24"/>
            <w:szCs w:val="20"/>
            <w:lang w:val="en-GB"/>
          </w:rPr>
          <w:t xml:space="preserve"> The shipborne antenna height as described for Systems 3 5, 6, and 8 in Table 1 is in the range of 10 to 30 metres.</w:t>
        </w:r>
      </w:ins>
    </w:p>
    <w:p w14:paraId="6A41149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D942DF">
        <w:rPr>
          <w:rFonts w:ascii="Times New Roman" w:eastAsia="Times New Roman" w:hAnsi="Times New Roman" w:cs="Times New Roman"/>
          <w:b/>
          <w:sz w:val="28"/>
          <w:szCs w:val="20"/>
          <w:lang w:val="en-GB"/>
        </w:rPr>
        <w:lastRenderedPageBreak/>
        <w:t>4</w:t>
      </w:r>
      <w:r w:rsidRPr="00D942DF">
        <w:rPr>
          <w:rFonts w:ascii="Times New Roman" w:eastAsia="Times New Roman" w:hAnsi="Times New Roman" w:cs="Times New Roman"/>
          <w:b/>
          <w:sz w:val="28"/>
          <w:szCs w:val="20"/>
          <w:lang w:val="en-GB"/>
        </w:rPr>
        <w:tab/>
        <w:t xml:space="preserve">Protection criteria </w:t>
      </w:r>
    </w:p>
    <w:p w14:paraId="5DC07811" w14:textId="6FD81FB5"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 xml:space="preserve">An increase in receiver effective noise of 1 dB </w:t>
      </w:r>
      <w:ins w:id="624" w:author="John Mettrop" w:date="2022-04-11T07:57:00Z">
        <w:del w:id="625" w:author="USA" w:date="2022-05-11T19:11:00Z">
          <w:r w:rsidRPr="006A55ED" w:rsidDel="006A55ED">
            <w:rPr>
              <w:rFonts w:ascii="Times New Roman" w:eastAsia="Times New Roman" w:hAnsi="Times New Roman" w:cs="Times New Roman"/>
              <w:sz w:val="24"/>
              <w:szCs w:val="20"/>
              <w:highlight w:val="yellow"/>
              <w:lang w:val="en-GB"/>
              <w:rPrChange w:id="626" w:author="USA" w:date="2022-05-11T19:11:00Z">
                <w:rPr>
                  <w:rFonts w:ascii="Times New Roman" w:eastAsia="Times New Roman" w:hAnsi="Times New Roman" w:cs="Times New Roman"/>
                  <w:sz w:val="24"/>
                  <w:szCs w:val="20"/>
                  <w:lang w:val="en-GB"/>
                </w:rPr>
              </w:rPrChange>
            </w:rPr>
            <w:delText>[for 20% of time]</w:delText>
          </w:r>
          <w:r w:rsidRPr="00D942DF" w:rsidDel="006A55ED">
            <w:rPr>
              <w:rFonts w:ascii="Times New Roman" w:eastAsia="Times New Roman" w:hAnsi="Times New Roman" w:cs="Times New Roman"/>
              <w:sz w:val="24"/>
              <w:szCs w:val="20"/>
              <w:lang w:val="en-GB"/>
            </w:rPr>
            <w:delText xml:space="preserve"> </w:delText>
          </w:r>
        </w:del>
      </w:ins>
      <w:r w:rsidRPr="00D942DF">
        <w:rPr>
          <w:rFonts w:ascii="Times New Roman" w:eastAsia="Times New Roman" w:hAnsi="Times New Roman" w:cs="Times New Roman"/>
          <w:sz w:val="24"/>
          <w:szCs w:val="20"/>
          <w:lang w:val="en-GB"/>
        </w:rPr>
        <w:t>would result in significant degradation in communication range.</w:t>
      </w:r>
      <w:ins w:id="627" w:author="John Mettrop" w:date="2022-04-11T07:57:00Z">
        <w:r w:rsidRPr="00D942DF">
          <w:rPr>
            <w:rFonts w:ascii="Times New Roman" w:eastAsia="Times New Roman" w:hAnsi="Times New Roman" w:cs="Times New Roman"/>
            <w:i/>
            <w:sz w:val="24"/>
            <w:szCs w:val="20"/>
            <w:lang w:val="en-GB"/>
          </w:rPr>
          <w:t xml:space="preserve"> </w:t>
        </w:r>
        <w:del w:id="628" w:author="USA" w:date="2022-05-11T19:12:00Z">
          <w:r w:rsidRPr="006A55ED" w:rsidDel="006A55ED">
            <w:rPr>
              <w:rFonts w:ascii="Times New Roman" w:eastAsia="Times New Roman" w:hAnsi="Times New Roman" w:cs="Times New Roman"/>
              <w:i/>
              <w:sz w:val="24"/>
              <w:szCs w:val="20"/>
              <w:highlight w:val="yellow"/>
              <w:lang w:val="en-GB"/>
              <w:rPrChange w:id="629" w:author="USA" w:date="2022-05-11T19:12:00Z">
                <w:rPr>
                  <w:highlight w:val="green"/>
                </w:rPr>
              </w:rPrChange>
            </w:rPr>
            <w:delText xml:space="preserve">(Note: </w:delText>
          </w:r>
          <w:r w:rsidRPr="006A55ED" w:rsidDel="006A55ED">
            <w:rPr>
              <w:rFonts w:ascii="Times New Roman" w:eastAsia="Times New Roman" w:hAnsi="Times New Roman" w:cs="Times New Roman"/>
              <w:i/>
              <w:sz w:val="24"/>
              <w:szCs w:val="20"/>
              <w:highlight w:val="yellow"/>
              <w:lang w:val="en-GB"/>
              <w:rPrChange w:id="630" w:author="USA" w:date="2022-05-11T19:12:00Z">
                <w:rPr>
                  <w:rFonts w:ascii="Times New Roman" w:eastAsia="Times New Roman" w:hAnsi="Times New Roman" w:cs="Times New Roman"/>
                  <w:i/>
                  <w:sz w:val="24"/>
                  <w:szCs w:val="20"/>
                  <w:lang w:val="en-GB"/>
                </w:rPr>
              </w:rPrChange>
            </w:rPr>
            <w:delText xml:space="preserve">Degradation </w:delText>
          </w:r>
          <w:r w:rsidRPr="006A55ED" w:rsidDel="006A55ED">
            <w:rPr>
              <w:rFonts w:ascii="Times New Roman" w:eastAsia="Times New Roman" w:hAnsi="Times New Roman" w:cs="Times New Roman"/>
              <w:i/>
              <w:sz w:val="24"/>
              <w:szCs w:val="20"/>
              <w:highlight w:val="yellow"/>
              <w:lang w:val="en-GB"/>
              <w:rPrChange w:id="631" w:author="USA" w:date="2022-05-11T19:12:00Z">
                <w:rPr>
                  <w:highlight w:val="green"/>
                </w:rPr>
              </w:rPrChange>
            </w:rPr>
            <w:delText xml:space="preserve">of communication range </w:delText>
          </w:r>
          <w:r w:rsidRPr="006A55ED" w:rsidDel="006A55ED">
            <w:rPr>
              <w:rFonts w:ascii="Times New Roman" w:eastAsia="Times New Roman" w:hAnsi="Times New Roman" w:cs="Times New Roman"/>
              <w:i/>
              <w:sz w:val="24"/>
              <w:szCs w:val="20"/>
              <w:highlight w:val="yellow"/>
              <w:lang w:val="en-GB"/>
              <w:rPrChange w:id="632" w:author="USA" w:date="2022-05-11T19:12:00Z">
                <w:rPr>
                  <w:rFonts w:ascii="Times New Roman" w:eastAsia="Times New Roman" w:hAnsi="Times New Roman" w:cs="Times New Roman"/>
                  <w:i/>
                  <w:sz w:val="24"/>
                  <w:szCs w:val="20"/>
                  <w:lang w:val="en-GB"/>
                </w:rPr>
              </w:rPrChange>
            </w:rPr>
            <w:delText>should</w:delText>
          </w:r>
          <w:r w:rsidRPr="006A55ED" w:rsidDel="006A55ED">
            <w:rPr>
              <w:rFonts w:ascii="Times New Roman" w:eastAsia="Times New Roman" w:hAnsi="Times New Roman" w:cs="Times New Roman"/>
              <w:i/>
              <w:sz w:val="24"/>
              <w:szCs w:val="20"/>
              <w:highlight w:val="yellow"/>
              <w:lang w:val="en-GB"/>
              <w:rPrChange w:id="633" w:author="USA" w:date="2022-05-11T19:12:00Z">
                <w:rPr>
                  <w:highlight w:val="green"/>
                </w:rPr>
              </w:rPrChange>
            </w:rPr>
            <w:delText xml:space="preserve"> not be considered as a basis for the protection criteria</w:delText>
          </w:r>
          <w:r w:rsidRPr="006A55ED" w:rsidDel="006A55ED">
            <w:rPr>
              <w:rFonts w:ascii="Times New Roman" w:eastAsia="Times New Roman" w:hAnsi="Times New Roman" w:cs="Times New Roman"/>
              <w:i/>
              <w:sz w:val="24"/>
              <w:szCs w:val="20"/>
              <w:highlight w:val="yellow"/>
              <w:lang w:val="en-GB"/>
              <w:rPrChange w:id="634" w:author="USA" w:date="2022-05-11T19:12:00Z">
                <w:rPr>
                  <w:rFonts w:ascii="Times New Roman" w:eastAsia="Times New Roman" w:hAnsi="Times New Roman" w:cs="Times New Roman"/>
                  <w:i/>
                  <w:sz w:val="24"/>
                  <w:szCs w:val="20"/>
                  <w:lang w:val="en-GB"/>
                </w:rPr>
              </w:rPrChange>
            </w:rPr>
            <w:delText>.</w:delText>
          </w:r>
          <w:r w:rsidRPr="006A55ED" w:rsidDel="006A55ED">
            <w:rPr>
              <w:rFonts w:ascii="Times New Roman" w:eastAsia="Times New Roman" w:hAnsi="Times New Roman" w:cs="Times New Roman"/>
              <w:i/>
              <w:sz w:val="24"/>
              <w:szCs w:val="20"/>
              <w:highlight w:val="yellow"/>
              <w:lang w:val="en-GB"/>
              <w:rPrChange w:id="635" w:author="USA" w:date="2022-05-11T19:12:00Z">
                <w:rPr>
                  <w:highlight w:val="green"/>
                </w:rPr>
              </w:rPrChange>
            </w:rPr>
            <w:delText>)</w:delText>
          </w:r>
        </w:del>
      </w:ins>
    </w:p>
    <w:p w14:paraId="3BCB0462" w14:textId="1A87AFF8"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ins w:id="636" w:author="John Mettrop" w:date="2022-04-11T07:58:00Z">
        <w:del w:id="637" w:author="USA" w:date="2022-05-11T19:11:00Z">
          <w:r w:rsidRPr="00D942DF" w:rsidDel="006A55ED">
            <w:rPr>
              <w:rFonts w:ascii="Times New Roman" w:eastAsia="Times New Roman" w:hAnsi="Times New Roman" w:cs="Times New Roman"/>
              <w:sz w:val="24"/>
              <w:szCs w:val="20"/>
              <w:lang w:val="en-GB"/>
            </w:rPr>
            <w:delText xml:space="preserve"> </w:delText>
          </w:r>
          <w:commentRangeStart w:id="638"/>
          <w:r w:rsidRPr="006A55ED" w:rsidDel="006A55ED">
            <w:rPr>
              <w:rFonts w:ascii="Times New Roman" w:eastAsia="Times New Roman" w:hAnsi="Times New Roman" w:cs="Times New Roman"/>
              <w:sz w:val="24"/>
              <w:szCs w:val="20"/>
              <w:highlight w:val="yellow"/>
              <w:lang w:val="en-GB"/>
              <w:rPrChange w:id="639" w:author="USA" w:date="2022-05-11T19:11:00Z">
                <w:rPr>
                  <w:rFonts w:ascii="Times New Roman" w:eastAsia="Times New Roman" w:hAnsi="Times New Roman" w:cs="Times New Roman"/>
                  <w:sz w:val="24"/>
                  <w:szCs w:val="20"/>
                  <w:lang w:val="en-GB"/>
                </w:rPr>
              </w:rPrChange>
            </w:rPr>
            <w:delText>[for 20% of time]</w:delText>
          </w:r>
        </w:del>
      </w:ins>
      <w:commentRangeEnd w:id="638"/>
      <w:r w:rsidR="00372BCA">
        <w:rPr>
          <w:rStyle w:val="CommentReference"/>
          <w:rFonts w:ascii="Times New Roman" w:eastAsia="Times New Roman" w:hAnsi="Times New Roman" w:cs="Times New Roman"/>
          <w:lang w:val="en-GB"/>
        </w:rPr>
        <w:commentReference w:id="638"/>
      </w:r>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640" w:author="John Mettrop" w:date="2022-04-11T07:58:00Z">
        <w:r w:rsidRPr="00D942DF">
          <w:rPr>
            <w:rFonts w:ascii="Times New Roman" w:eastAsia="Times New Roman" w:hAnsi="Times New Roman" w:cs="Times New Roman"/>
            <w:sz w:val="24"/>
            <w:szCs w:val="20"/>
            <w:lang w:val="en-GB"/>
          </w:rPr>
          <w:t xml:space="preserve"> or </w:t>
        </w:r>
      </w:ins>
      <w:ins w:id="641" w:author="John Mettrop" w:date="2022-04-11T07:59:00Z">
        <w:r w:rsidRPr="00D942DF">
          <w:rPr>
            <w:rFonts w:ascii="Times New Roman" w:eastAsia="Times New Roman" w:hAnsi="Times New Roman" w:cs="Times New Roman"/>
            <w:sz w:val="24"/>
            <w:szCs w:val="20"/>
            <w:lang w:val="en-GB"/>
          </w:rPr>
          <w:t xml:space="preserve">another </w:t>
        </w:r>
      </w:ins>
      <w:ins w:id="642" w:author="John Mettrop" w:date="2022-04-11T07:58:00Z">
        <w:r w:rsidRPr="00D942DF">
          <w:rPr>
            <w:rFonts w:ascii="Times New Roman" w:eastAsia="Times New Roman" w:hAnsi="Times New Roman" w:cs="Times New Roman"/>
            <w:sz w:val="24"/>
            <w:szCs w:val="20"/>
            <w:lang w:val="en-GB"/>
          </w:rPr>
          <w:t>application in the mobile service</w:t>
        </w:r>
      </w:ins>
      <w:r w:rsidRPr="00D942DF">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767406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C1C1AB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4"/>
          <w:szCs w:val="24"/>
          <w:lang w:val="en-GB"/>
        </w:rPr>
        <w:sectPr w:rsidR="00D942DF" w:rsidRPr="00D942DF" w:rsidSect="003A2DF5">
          <w:headerReference w:type="default" r:id="rId16"/>
          <w:footerReference w:type="default" r:id="rId17"/>
          <w:headerReference w:type="first" r:id="rId18"/>
          <w:footerReference w:type="first" r:id="rId19"/>
          <w:pgSz w:w="11907" w:h="16834" w:code="9"/>
          <w:pgMar w:top="1418" w:right="1134" w:bottom="1134" w:left="1134" w:header="720" w:footer="482" w:gutter="0"/>
          <w:paperSrc w:first="15" w:other="15"/>
          <w:pgNumType w:start="1"/>
          <w:cols w:space="720"/>
          <w:titlePg/>
          <w:docGrid w:linePitch="326"/>
        </w:sectPr>
      </w:pPr>
    </w:p>
    <w:p w14:paraId="3D39F31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w:t>
      </w:r>
    </w:p>
    <w:p w14:paraId="732E8E11"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ja-JP"/>
        </w:rPr>
      </w:pPr>
      <w:r w:rsidRPr="00D942DF">
        <w:rPr>
          <w:rFonts w:ascii="Times New Roman Bold" w:eastAsia="Times New Roman" w:hAnsi="Times New Roman Bold" w:cs="Times New Roman"/>
          <w:b/>
          <w:sz w:val="20"/>
          <w:szCs w:val="20"/>
          <w:lang w:val="en-GB"/>
        </w:rPr>
        <w:t>Typical technical characteristics of representative</w:t>
      </w:r>
      <w:ins w:id="643" w:author="John Mettrop" w:date="2022-04-11T07:59:00Z">
        <w:r w:rsidRPr="00D942DF">
          <w:rPr>
            <w:rFonts w:ascii="Times New Roman Bold" w:eastAsia="Times New Roman" w:hAnsi="Times New Roman Bold" w:cs="Times New Roman"/>
            <w:b/>
            <w:sz w:val="20"/>
            <w:szCs w:val="20"/>
            <w:lang w:val="en-GB"/>
          </w:rPr>
          <w:t xml:space="preserve"> sys</w:t>
        </w:r>
      </w:ins>
      <w:ins w:id="644" w:author="John Mettrop" w:date="2022-04-11T08:00:00Z">
        <w:r w:rsidRPr="00D942DF">
          <w:rPr>
            <w:rFonts w:ascii="Times New Roman Bold" w:eastAsia="Times New Roman" w:hAnsi="Times New Roman Bold" w:cs="Times New Roman"/>
            <w:b/>
            <w:sz w:val="20"/>
            <w:szCs w:val="20"/>
            <w:lang w:val="en-GB"/>
          </w:rPr>
          <w:t>tems operating in the</w:t>
        </w:r>
      </w:ins>
      <w:r w:rsidRPr="00D942DF">
        <w:rPr>
          <w:rFonts w:ascii="Times New Roman Bold" w:eastAsia="Times New Roman" w:hAnsi="Times New Roman Bold" w:cs="Times New Roman"/>
          <w:b/>
          <w:sz w:val="20"/>
          <w:szCs w:val="20"/>
          <w:lang w:val="en-GB"/>
        </w:rPr>
        <w:t xml:space="preserve"> aeronautical mobile service </w:t>
      </w:r>
      <w:del w:id="645" w:author="John Mettrop" w:date="2022-04-11T08:00:00Z">
        <w:r w:rsidRPr="00D942DF" w:rsidDel="005D5C51">
          <w:rPr>
            <w:rFonts w:ascii="Times New Roman Bold" w:eastAsia="Times New Roman" w:hAnsi="Times New Roman Bold" w:cs="Times New Roman"/>
            <w:b/>
            <w:sz w:val="20"/>
            <w:szCs w:val="20"/>
            <w:lang w:val="en-GB"/>
          </w:rPr>
          <w:delText xml:space="preserve">systems operated </w:delText>
        </w:r>
      </w:del>
      <w:r w:rsidRPr="00D942DF">
        <w:rPr>
          <w:rFonts w:ascii="Times New Roman Bold" w:eastAsia="Times New Roman" w:hAnsi="Times New Roman Bold" w:cs="Times New Roman"/>
          <w:b/>
          <w:sz w:val="20"/>
          <w:szCs w:val="20"/>
          <w:lang w:val="en-GB"/>
        </w:rPr>
        <w:t xml:space="preserve">in the frequency range </w:t>
      </w:r>
      <w:r w:rsidRPr="00D942DF">
        <w:rPr>
          <w:rFonts w:ascii="Times New Roman Bold" w:eastAsia="Times New Roman" w:hAnsi="Times New Roman Bold" w:cs="Times New Roman"/>
          <w:b/>
          <w:sz w:val="20"/>
          <w:szCs w:val="20"/>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D942DF" w:rsidRPr="00D942DF" w14:paraId="68713D5F"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D198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99843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057338C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3057217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9AB718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1</w:t>
            </w:r>
          </w:p>
          <w:p w14:paraId="613005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0A44E46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0FFAF99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A45FC3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2</w:t>
            </w:r>
          </w:p>
          <w:p w14:paraId="59E95BB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90A1BA5"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B4C4B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17B35A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3D33A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96B6A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8DE93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DC09B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1E71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807A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343BDE4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692E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C2E1D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03966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52435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926C8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E1CB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30-39</w:t>
            </w:r>
          </w:p>
        </w:tc>
      </w:tr>
      <w:tr w:rsidR="00D942DF" w:rsidRPr="00D942DF" w14:paraId="5397C1D3"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7CA2E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273D6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E6C8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0A0D7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56C83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EF762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2F30B52" w14:textId="77777777" w:rsidTr="008B0EFF">
        <w:trPr>
          <w:jc w:val="center"/>
          <w:ins w:id="646" w:author="John Mettrop" w:date="2022-04-11T08:01:00Z"/>
        </w:trPr>
        <w:tc>
          <w:tcPr>
            <w:tcW w:w="2357" w:type="dxa"/>
            <w:tcBorders>
              <w:top w:val="single" w:sz="4" w:space="0" w:color="auto"/>
              <w:left w:val="single" w:sz="4" w:space="0" w:color="auto"/>
              <w:bottom w:val="single" w:sz="4" w:space="0" w:color="auto"/>
              <w:right w:val="single" w:sz="4" w:space="0" w:color="auto"/>
            </w:tcBorders>
          </w:tcPr>
          <w:p w14:paraId="7FF38ED2" w14:textId="3E19DCF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647" w:author="John Mettrop" w:date="2022-04-11T08:01:00Z"/>
                <w:rFonts w:ascii="Times New Roman" w:eastAsia="Times New Roman" w:hAnsi="Times New Roman" w:cs="Times New Roman"/>
                <w:sz w:val="20"/>
                <w:szCs w:val="20"/>
                <w:highlight w:val="yellow"/>
                <w:lang w:val="en-GB" w:eastAsia="ja-JP"/>
                <w:rPrChange w:id="648" w:author="USA" w:date="2022-05-11T19:25:00Z">
                  <w:rPr>
                    <w:ins w:id="649" w:author="John Mettrop" w:date="2022-04-11T08:01:00Z"/>
                    <w:rFonts w:ascii="Times New Roman" w:eastAsia="Times New Roman" w:hAnsi="Times New Roman" w:cs="Times New Roman"/>
                    <w:sz w:val="20"/>
                    <w:szCs w:val="20"/>
                    <w:lang w:val="en-GB" w:eastAsia="ja-JP"/>
                  </w:rPr>
                </w:rPrChange>
              </w:rPr>
            </w:pPr>
            <w:ins w:id="650" w:author="John Mettrop" w:date="2022-04-11T08:01:00Z">
              <w:del w:id="651" w:author="USA" w:date="2022-05-11T19:23:00Z">
                <w:r w:rsidRPr="00372BCA" w:rsidDel="00372BCA">
                  <w:rPr>
                    <w:rFonts w:ascii="Times New Roman" w:eastAsia="Times New Roman" w:hAnsi="Times New Roman" w:cs="Times New Roman"/>
                    <w:sz w:val="20"/>
                    <w:szCs w:val="20"/>
                    <w:highlight w:val="yellow"/>
                    <w:lang w:val="en-GB" w:eastAsia="ja-JP"/>
                    <w:rPrChange w:id="652"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3DBAFFF5"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3" w:author="John Mettrop" w:date="2022-04-11T08:01:00Z"/>
                <w:rFonts w:ascii="Times New Roman" w:eastAsia="Times New Roman" w:hAnsi="Times New Roman" w:cs="Times New Roman"/>
                <w:sz w:val="20"/>
                <w:szCs w:val="20"/>
                <w:highlight w:val="yellow"/>
                <w:lang w:val="en-GB" w:eastAsia="ja-JP"/>
                <w:rPrChange w:id="654" w:author="USA" w:date="2022-05-11T19:25:00Z">
                  <w:rPr>
                    <w:ins w:id="655" w:author="John Mettrop" w:date="2022-04-11T08:01:00Z"/>
                    <w:rFonts w:ascii="Times New Roman" w:eastAsia="Times New Roman" w:hAnsi="Times New Roman" w:cs="Times New Roman"/>
                    <w:sz w:val="20"/>
                    <w:szCs w:val="20"/>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
          <w:p w14:paraId="49FA229C" w14:textId="34BFD3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56" w:author="John Mettrop" w:date="2022-04-11T08:01:00Z"/>
                <w:rFonts w:ascii="Times New Roman" w:eastAsia="Times New Roman" w:hAnsi="Times New Roman" w:cs="Times New Roman"/>
                <w:sz w:val="20"/>
                <w:szCs w:val="20"/>
                <w:highlight w:val="yellow"/>
                <w:lang w:val="en-GB" w:eastAsia="ja-JP"/>
                <w:rPrChange w:id="657" w:author="USA" w:date="2022-05-11T19:25:00Z">
                  <w:rPr>
                    <w:ins w:id="658" w:author="John Mettrop" w:date="2022-04-11T08:01:00Z"/>
                    <w:rFonts w:ascii="Times New Roman" w:eastAsia="Times New Roman" w:hAnsi="Times New Roman" w:cs="Times New Roman"/>
                    <w:sz w:val="20"/>
                    <w:szCs w:val="20"/>
                    <w:lang w:val="en-GB" w:eastAsia="ja-JP"/>
                  </w:rPr>
                </w:rPrChange>
              </w:rPr>
            </w:pPr>
            <w:ins w:id="659" w:author="John Mettrop" w:date="2022-04-11T08:02:00Z">
              <w:del w:id="660" w:author="USA" w:date="2022-05-11T19:23:00Z">
                <w:r w:rsidRPr="00372BCA" w:rsidDel="00372BCA">
                  <w:rPr>
                    <w:rFonts w:ascii="Times New Roman" w:eastAsia="Times New Roman" w:hAnsi="Times New Roman" w:cs="Times New Roman"/>
                    <w:sz w:val="20"/>
                    <w:szCs w:val="20"/>
                    <w:highlight w:val="yellow"/>
                    <w:lang w:val="en-GB" w:eastAsia="ja-JP"/>
                    <w:rPrChange w:id="661" w:author="USA" w:date="2022-05-11T19:25:00Z">
                      <w:rPr>
                        <w:rFonts w:ascii="Times New Roman" w:eastAsia="Times New Roman" w:hAnsi="Times New Roman" w:cs="Times New Roman"/>
                        <w:sz w:val="20"/>
                        <w:szCs w:val="20"/>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
          <w:p w14:paraId="1C0E94E3" w14:textId="04F1366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2" w:author="John Mettrop" w:date="2022-04-11T08:01:00Z"/>
                <w:rFonts w:ascii="Times New Roman" w:eastAsia="Times New Roman" w:hAnsi="Times New Roman" w:cs="Times New Roman"/>
                <w:sz w:val="20"/>
                <w:szCs w:val="20"/>
                <w:highlight w:val="yellow"/>
                <w:lang w:val="en-GB" w:eastAsia="ja-JP"/>
                <w:rPrChange w:id="663" w:author="USA" w:date="2022-05-11T19:25:00Z">
                  <w:rPr>
                    <w:ins w:id="664" w:author="John Mettrop" w:date="2022-04-11T08:01:00Z"/>
                    <w:rFonts w:ascii="Times New Roman" w:eastAsia="Times New Roman" w:hAnsi="Times New Roman" w:cs="Times New Roman"/>
                    <w:sz w:val="20"/>
                    <w:szCs w:val="20"/>
                    <w:lang w:val="en-GB" w:eastAsia="ja-JP"/>
                  </w:rPr>
                </w:rPrChange>
              </w:rPr>
            </w:pPr>
            <w:ins w:id="665" w:author="John Mettrop" w:date="2022-04-11T08:02:00Z">
              <w:del w:id="666" w:author="USA" w:date="2022-05-11T19:23:00Z">
                <w:r w:rsidRPr="00372BCA" w:rsidDel="00372BCA">
                  <w:rPr>
                    <w:rFonts w:ascii="Times New Roman" w:eastAsia="Times New Roman" w:hAnsi="Times New Roman" w:cs="Times New Roman"/>
                    <w:sz w:val="20"/>
                    <w:szCs w:val="20"/>
                    <w:highlight w:val="yellow"/>
                    <w:lang w:val="en-GB" w:eastAsia="ja-JP"/>
                    <w:rPrChange w:id="667" w:author="USA" w:date="2022-05-11T19:25:00Z">
                      <w:rPr>
                        <w:rFonts w:ascii="Times New Roman" w:eastAsia="Times New Roman" w:hAnsi="Times New Roman" w:cs="Times New Roman"/>
                        <w:sz w:val="20"/>
                        <w:szCs w:val="20"/>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
          <w:p w14:paraId="7672969D" w14:textId="1A7B3D7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68" w:author="John Mettrop" w:date="2022-04-11T08:01:00Z"/>
                <w:rFonts w:ascii="Times New Roman" w:eastAsia="Times New Roman" w:hAnsi="Times New Roman" w:cs="Times New Roman"/>
                <w:sz w:val="20"/>
                <w:szCs w:val="20"/>
                <w:highlight w:val="yellow"/>
                <w:lang w:val="en-GB" w:eastAsia="ja-JP"/>
                <w:rPrChange w:id="669" w:author="USA" w:date="2022-05-11T19:25:00Z">
                  <w:rPr>
                    <w:ins w:id="670" w:author="John Mettrop" w:date="2022-04-11T08:01:00Z"/>
                    <w:rFonts w:ascii="Times New Roman" w:eastAsia="Times New Roman" w:hAnsi="Times New Roman" w:cs="Times New Roman"/>
                    <w:sz w:val="20"/>
                    <w:szCs w:val="20"/>
                    <w:lang w:val="en-GB" w:eastAsia="ja-JP"/>
                  </w:rPr>
                </w:rPrChange>
              </w:rPr>
            </w:pPr>
            <w:ins w:id="671" w:author="John Mettrop" w:date="2022-04-11T08:02:00Z">
              <w:del w:id="672" w:author="USA" w:date="2022-05-11T19:23:00Z">
                <w:r w:rsidRPr="00372BCA" w:rsidDel="00372BCA">
                  <w:rPr>
                    <w:rFonts w:ascii="Times New Roman" w:eastAsia="Times New Roman" w:hAnsi="Times New Roman" w:cs="Times New Roman"/>
                    <w:sz w:val="20"/>
                    <w:szCs w:val="20"/>
                    <w:highlight w:val="yellow"/>
                    <w:lang w:val="en-GB" w:eastAsia="ja-JP"/>
                    <w:rPrChange w:id="673" w:author="USA" w:date="2022-05-11T19:25:00Z">
                      <w:rPr>
                        <w:rFonts w:ascii="Times New Roman" w:eastAsia="Times New Roman" w:hAnsi="Times New Roman" w:cs="Times New Roman"/>
                        <w:sz w:val="20"/>
                        <w:szCs w:val="20"/>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
          <w:p w14:paraId="2508F02F" w14:textId="3D950F5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674" w:author="John Mettrop" w:date="2022-04-11T08:01:00Z"/>
                <w:rFonts w:ascii="Times New Roman" w:eastAsia="Times New Roman" w:hAnsi="Times New Roman" w:cs="Times New Roman"/>
                <w:sz w:val="20"/>
                <w:szCs w:val="20"/>
                <w:highlight w:val="yellow"/>
                <w:lang w:val="en-GB" w:eastAsia="ja-JP"/>
                <w:rPrChange w:id="675" w:author="USA" w:date="2022-05-11T19:25:00Z">
                  <w:rPr>
                    <w:ins w:id="676" w:author="John Mettrop" w:date="2022-04-11T08:01:00Z"/>
                    <w:rFonts w:ascii="Times New Roman" w:eastAsia="Times New Roman" w:hAnsi="Times New Roman" w:cs="Times New Roman"/>
                    <w:sz w:val="20"/>
                    <w:szCs w:val="20"/>
                    <w:lang w:val="en-GB" w:eastAsia="ja-JP"/>
                  </w:rPr>
                </w:rPrChange>
              </w:rPr>
            </w:pPr>
            <w:ins w:id="677" w:author="John Mettrop" w:date="2022-04-11T08:02:00Z">
              <w:del w:id="678" w:author="USA" w:date="2022-05-11T19:23:00Z">
                <w:r w:rsidRPr="00372BCA" w:rsidDel="00372BCA">
                  <w:rPr>
                    <w:rFonts w:ascii="Times New Roman" w:eastAsia="Times New Roman" w:hAnsi="Times New Roman" w:cs="Times New Roman"/>
                    <w:sz w:val="20"/>
                    <w:szCs w:val="20"/>
                    <w:highlight w:val="yellow"/>
                    <w:lang w:val="en-GB" w:eastAsia="ja-JP"/>
                    <w:rPrChange w:id="679"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81C899"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10637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80" w:author="John Mettrop" w:date="2022-04-11T09:34:00Z">
                  <w:rPr>
                    <w:lang w:eastAsia="ja-JP"/>
                  </w:rPr>
                </w:rPrChange>
              </w:rPr>
            </w:pPr>
            <w:r w:rsidRPr="00D942DF">
              <w:rPr>
                <w:rFonts w:ascii="Times New Roman" w:eastAsia="Times New Roman" w:hAnsi="Times New Roman" w:cs="Times New Roman"/>
                <w:sz w:val="20"/>
                <w:szCs w:val="20"/>
                <w:lang w:val="en-GB" w:eastAsia="ja-JP"/>
              </w:rPr>
              <w:t>Receiver</w:t>
            </w:r>
            <w:ins w:id="681"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4E23E16"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BF95A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806D8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ACB5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1C01F5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27EA4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7775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20134DC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46747C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DC6EE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3BAD1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121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016D0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C120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 / 10 / 20</w:t>
            </w:r>
          </w:p>
        </w:tc>
      </w:tr>
      <w:tr w:rsidR="00D942DF" w:rsidRPr="00D942DF" w14:paraId="665CC68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F9BC3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59B87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A9D2C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C9A69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5082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5039A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143286B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03815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9843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66B70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D7B7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89DB7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951A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−103 to −98</w:t>
            </w:r>
          </w:p>
        </w:tc>
      </w:tr>
      <w:tr w:rsidR="00D942DF" w:rsidRPr="00D942DF" w14:paraId="6C90B970" w14:textId="77777777" w:rsidTr="00D942DF">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165E1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682" w:author="John Mettrop" w:date="2022-04-11T09:34:00Z">
                  <w:rPr>
                    <w:lang w:eastAsia="ja-JP"/>
                  </w:rPr>
                </w:rPrChange>
              </w:rPr>
            </w:pPr>
            <w:r w:rsidRPr="00D942DF">
              <w:rPr>
                <w:rFonts w:ascii="Times New Roman" w:eastAsia="Times New Roman" w:hAnsi="Times New Roman" w:cs="Times New Roman"/>
                <w:sz w:val="20"/>
                <w:szCs w:val="20"/>
                <w:lang w:val="en-GB" w:eastAsia="ja-JP"/>
              </w:rPr>
              <w:t>Antenna</w:t>
            </w:r>
            <w:ins w:id="683" w:author="John Mettrop" w:date="2022-04-11T09:34: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75C6A9C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726F2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7C20BA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E8CBE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48633A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1D7B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6B63FD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75F6BE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5E463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5C1DBA8E"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16B3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6A7220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764EA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576AD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24FA86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A117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0B6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FFC41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5B6CDC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7A45A0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6507854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B8AB1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2B632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2B8AA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1629D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2F538D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337420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FE9B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9F11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335D097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341F9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DD543F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8FD1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46E82F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EA45F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2E3584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6BF42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6C3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A14E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735DBAD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189C5D5C"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99D12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09D7D1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3796DF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31FED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9DFA7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343682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2A2DC6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93746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69165E1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1B65C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C19B2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DDA2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1BAC7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8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85" w:author="John Mettrop" w:date="2022-04-08T21:08:00Z">
                  <w:rPr>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tcPr>
          <w:p w14:paraId="55860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8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87"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11CC12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8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89"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CDFEB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51EF9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1" w:author="John Mettrop" w:date="2022-04-08T21:08:00Z">
                  <w:rPr>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tcPr>
          <w:p w14:paraId="036143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3"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457308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5" w:author="John Mettrop" w:date="2022-04-08T21:08:00Z">
                  <w:rPr>
                    <w:lang w:val="pt-BR" w:eastAsia="ja-JP"/>
                  </w:rPr>
                </w:rPrChange>
              </w:rPr>
              <w:t>3.3</w:t>
            </w:r>
          </w:p>
        </w:tc>
      </w:tr>
      <w:tr w:rsidR="00D942DF" w:rsidRPr="00D942DF" w14:paraId="6BB92B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A2375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D584E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FC11B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E3B2A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7" w:author="John Mettrop" w:date="2022-04-08T21:08:00Z">
                  <w:rPr>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tcPr>
          <w:p w14:paraId="4ED051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69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699" w:author="John Mettrop" w:date="2022-04-08T21:08:00Z">
                  <w:rPr>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tcPr>
          <w:p w14:paraId="28C6540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1" w:author="John Mettrop" w:date="2022-04-08T21:08:00Z">
                  <w:rPr>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B9385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823A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3" w:author="John Mettrop" w:date="2022-04-08T21:08:00Z">
                  <w:rPr>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tcPr>
          <w:p w14:paraId="2FF936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5" w:author="John Mettrop" w:date="2022-04-08T21:08:00Z">
                  <w:rPr>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tcPr>
          <w:p w14:paraId="06A10E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0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07" w:author="John Mettrop" w:date="2022-04-08T21:08:00Z">
                  <w:rPr>
                    <w:lang w:val="pt-BR" w:eastAsia="ja-JP"/>
                  </w:rPr>
                </w:rPrChange>
              </w:rPr>
              <w:t>3.3</w:t>
            </w:r>
          </w:p>
        </w:tc>
      </w:tr>
    </w:tbl>
    <w:p w14:paraId="39CB1CCC"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401C9434" w14:textId="77777777" w:rsidR="00D942DF" w:rsidRPr="00D942DF" w:rsidRDefault="00D942DF" w:rsidP="00D942DF">
      <w:pPr>
        <w:tabs>
          <w:tab w:val="left" w:pos="1134"/>
          <w:tab w:val="left" w:pos="1871"/>
          <w:tab w:val="left" w:pos="2268"/>
        </w:tabs>
        <w:spacing w:line="240" w:lineRule="auto"/>
        <w:jc w:val="left"/>
        <w:rPr>
          <w:rFonts w:ascii="Times New Roman" w:eastAsia="Times New Roman" w:hAnsi="Times New Roman" w:cs="Times New Roman"/>
          <w:sz w:val="20"/>
          <w:szCs w:val="20"/>
          <w:lang w:val="en-GB" w:eastAsia="ja-JP"/>
          <w:rPrChange w:id="708" w:author="John Mettrop" w:date="2022-04-08T21:08:00Z">
            <w:rPr>
              <w:sz w:val="20"/>
              <w:lang w:val="pt-BR" w:eastAsia="ja-JP"/>
            </w:rPr>
          </w:rPrChange>
        </w:rPr>
      </w:pPr>
      <w:r w:rsidRPr="00D942DF">
        <w:rPr>
          <w:rFonts w:ascii="Times New Roman" w:eastAsia="Times New Roman" w:hAnsi="Times New Roman" w:cs="Times New Roman"/>
          <w:sz w:val="24"/>
          <w:szCs w:val="20"/>
          <w:lang w:val="en-GB" w:eastAsia="ja-JP"/>
          <w:rPrChange w:id="709" w:author="John Mettrop" w:date="2022-04-08T21:08:00Z">
            <w:rPr>
              <w:lang w:val="pt-BR" w:eastAsia="ja-JP"/>
            </w:rPr>
          </w:rPrChange>
        </w:rPr>
        <w:br w:type="page"/>
      </w:r>
    </w:p>
    <w:p w14:paraId="236E5D6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caps/>
          <w:sz w:val="20"/>
          <w:szCs w:val="20"/>
          <w:lang w:val="en-GB"/>
        </w:rPr>
        <w:t>continued</w:t>
      </w:r>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D942DF" w:rsidRPr="00D942DF" w14:paraId="76FF7078" w14:textId="77777777" w:rsidTr="00D942D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2932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D3613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4510A2"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0D9C03A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44C74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3</w:t>
            </w:r>
          </w:p>
          <w:p w14:paraId="2A9CDB3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ins w:id="710" w:author="John Mettrop" w:date="2022-04-11T09:34:00Z">
              <w:r w:rsidRPr="00D942DF">
                <w:rPr>
                  <w:rFonts w:ascii="Times New Roman Bold" w:eastAsia="Times New Roman" w:hAnsi="Times New Roman Bold" w:cs="Times New Roman Bold"/>
                  <w:b/>
                  <w:sz w:val="20"/>
                  <w:szCs w:val="20"/>
                  <w:lang w:val="en-GB" w:eastAsia="ja-JP"/>
                </w:rPr>
                <w:t xml:space="preserve"> </w:t>
              </w:r>
            </w:ins>
            <w:ins w:id="711" w:author="John Mettrop" w:date="2022-04-11T09:35:00Z">
              <w:r w:rsidRPr="00D942DF">
                <w:rPr>
                  <w:rFonts w:ascii="Times New Roman Bold" w:eastAsia="Times New Roman" w:hAnsi="Times New Roman Bold" w:cs="Times New Roman Bold"/>
                  <w:b/>
                  <w:sz w:val="20"/>
                  <w:szCs w:val="20"/>
                  <w:lang w:val="en-GB" w:eastAsia="ja-JP"/>
                </w:rPr>
                <w:t>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E917A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0E0FDE9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1D9E4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4</w:t>
            </w:r>
          </w:p>
          <w:p w14:paraId="6F14409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Ground</w:t>
            </w:r>
          </w:p>
        </w:tc>
      </w:tr>
      <w:tr w:rsidR="00D942DF" w:rsidRPr="00D942DF" w14:paraId="1FC2E754"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8A96A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8DB79A8"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33146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4740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248B6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A89F4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97A268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247C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03B95784" w14:textId="77777777" w:rsidTr="008B0EFF">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46D6F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10226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A8251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447887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EF1FE4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4B3E0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37</w:t>
            </w:r>
          </w:p>
        </w:tc>
      </w:tr>
      <w:tr w:rsidR="00D942DF" w:rsidRPr="00D942DF" w14:paraId="2024DFAA"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85F0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08807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8844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FBCC0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731F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31D8F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0.158 / 2.4 / 4.8 / 9.6</w:t>
            </w:r>
          </w:p>
        </w:tc>
      </w:tr>
      <w:tr w:rsidR="00D942DF" w:rsidRPr="00D942DF" w14:paraId="0E689A39" w14:textId="77777777" w:rsidTr="008B0EFF">
        <w:trPr>
          <w:jc w:val="center"/>
          <w:ins w:id="712" w:author="John Mettrop" w:date="2022-04-11T09:35:00Z"/>
        </w:trPr>
        <w:tc>
          <w:tcPr>
            <w:tcW w:w="2357" w:type="dxa"/>
            <w:tcBorders>
              <w:top w:val="single" w:sz="4" w:space="0" w:color="auto"/>
              <w:left w:val="single" w:sz="4" w:space="0" w:color="auto"/>
              <w:bottom w:val="single" w:sz="4" w:space="0" w:color="auto"/>
              <w:right w:val="single" w:sz="4" w:space="0" w:color="auto"/>
            </w:tcBorders>
          </w:tcPr>
          <w:p w14:paraId="41A53016" w14:textId="5D7E14C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13" w:author="John Mettrop" w:date="2022-04-11T09:35:00Z"/>
                <w:rFonts w:ascii="Times New Roman" w:eastAsia="Times New Roman" w:hAnsi="Times New Roman" w:cs="Times New Roman"/>
                <w:sz w:val="20"/>
                <w:szCs w:val="20"/>
                <w:highlight w:val="yellow"/>
                <w:lang w:val="en-GB" w:eastAsia="ja-JP"/>
                <w:rPrChange w:id="714" w:author="USA" w:date="2022-05-11T19:25:00Z">
                  <w:rPr>
                    <w:ins w:id="715" w:author="John Mettrop" w:date="2022-04-11T09:35:00Z"/>
                    <w:rFonts w:ascii="Times New Roman" w:eastAsia="Times New Roman" w:hAnsi="Times New Roman" w:cs="Times New Roman"/>
                    <w:sz w:val="20"/>
                    <w:szCs w:val="20"/>
                    <w:lang w:val="en-GB" w:eastAsia="ja-JP"/>
                  </w:rPr>
                </w:rPrChange>
              </w:rPr>
            </w:pPr>
            <w:ins w:id="716" w:author="John Mettrop" w:date="2022-04-11T09:35:00Z">
              <w:del w:id="717" w:author="USA" w:date="2022-05-11T19:25:00Z">
                <w:r w:rsidRPr="00372BCA" w:rsidDel="00372BCA">
                  <w:rPr>
                    <w:rFonts w:ascii="Times New Roman" w:eastAsia="Times New Roman" w:hAnsi="Times New Roman" w:cs="Times New Roman"/>
                    <w:sz w:val="20"/>
                    <w:szCs w:val="20"/>
                    <w:highlight w:val="yellow"/>
                    <w:lang w:val="en-GB" w:eastAsia="ja-JP"/>
                    <w:rPrChange w:id="718" w:author="USA" w:date="2022-05-11T19:25:00Z">
                      <w:rPr>
                        <w:rFonts w:ascii="Times New Roman" w:eastAsia="Times New Roman" w:hAnsi="Times New Roman" w:cs="Times New Roman"/>
                        <w:sz w:val="20"/>
                        <w:szCs w:val="20"/>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
          <w:p w14:paraId="793296BA"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19" w:author="John Mettrop" w:date="2022-04-11T09:35:00Z"/>
                <w:rFonts w:ascii="Times New Roman" w:eastAsia="Times New Roman" w:hAnsi="Times New Roman" w:cs="Times New Roman"/>
                <w:sz w:val="20"/>
                <w:szCs w:val="20"/>
                <w:highlight w:val="yellow"/>
                <w:lang w:val="en-GB" w:eastAsia="ja-JP"/>
                <w:rPrChange w:id="720" w:author="USA" w:date="2022-05-11T19:25:00Z">
                  <w:rPr>
                    <w:ins w:id="721" w:author="John Mettrop" w:date="2022-04-11T09:35:00Z"/>
                    <w:rFonts w:ascii="Times New Roman" w:eastAsia="Times New Roman" w:hAnsi="Times New Roman" w:cs="Times New Roman"/>
                    <w:sz w:val="20"/>
                    <w:szCs w:val="20"/>
                    <w:lang w:val="en-GB" w:eastAsia="ja-JP"/>
                  </w:rPr>
                </w:rPrChange>
              </w:rPr>
            </w:pP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4CD5C80" w14:textId="000BBDD4"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22" w:author="John Mettrop" w:date="2022-04-11T09:35:00Z"/>
                <w:rFonts w:ascii="Times New Roman" w:eastAsia="Times New Roman" w:hAnsi="Times New Roman" w:cs="Times New Roman"/>
                <w:sz w:val="20"/>
                <w:szCs w:val="20"/>
                <w:highlight w:val="yellow"/>
                <w:lang w:val="en-GB" w:eastAsia="ja-JP"/>
                <w:rPrChange w:id="723" w:author="USA" w:date="2022-05-11T19:25:00Z">
                  <w:rPr>
                    <w:ins w:id="724" w:author="John Mettrop" w:date="2022-04-11T09:35:00Z"/>
                    <w:rFonts w:ascii="Times New Roman" w:eastAsia="Times New Roman" w:hAnsi="Times New Roman" w:cs="Times New Roman"/>
                    <w:sz w:val="20"/>
                    <w:szCs w:val="20"/>
                    <w:lang w:val="en-GB" w:eastAsia="ja-JP"/>
                  </w:rPr>
                </w:rPrChange>
              </w:rPr>
            </w:pPr>
            <w:ins w:id="725" w:author="John Mettrop" w:date="2022-04-11T09:35:00Z">
              <w:del w:id="726" w:author="USA" w:date="2022-05-11T19:25:00Z">
                <w:r w:rsidRPr="00372BCA" w:rsidDel="00372BCA">
                  <w:rPr>
                    <w:rFonts w:ascii="Times New Roman" w:eastAsia="Times New Roman" w:hAnsi="Times New Roman" w:cs="Times New Roman"/>
                    <w:sz w:val="20"/>
                    <w:szCs w:val="20"/>
                    <w:highlight w:val="yellow"/>
                    <w:lang w:val="en-GB" w:eastAsia="ja-JP"/>
                    <w:rPrChange w:id="727" w:author="USA" w:date="2022-05-11T19:25:00Z">
                      <w:rPr>
                        <w:rFonts w:ascii="Times New Roman" w:eastAsia="Times New Roman" w:hAnsi="Times New Roman" w:cs="Times New Roman"/>
                        <w:sz w:val="20"/>
                        <w:szCs w:val="20"/>
                        <w:lang w:val="en-GB" w:eastAsia="ja-JP"/>
                      </w:rPr>
                    </w:rPrChange>
                  </w:rPr>
                  <w:delText>[1]</w:delText>
                </w:r>
              </w:del>
            </w:ins>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56268F2" w14:textId="663E533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28" w:author="John Mettrop" w:date="2022-04-11T09:35:00Z"/>
                <w:rFonts w:ascii="Times New Roman" w:eastAsia="Times New Roman" w:hAnsi="Times New Roman" w:cs="Times New Roman"/>
                <w:sz w:val="20"/>
                <w:szCs w:val="20"/>
                <w:highlight w:val="yellow"/>
                <w:lang w:val="en-GB" w:eastAsia="ja-JP"/>
                <w:rPrChange w:id="729" w:author="USA" w:date="2022-05-11T19:25:00Z">
                  <w:rPr>
                    <w:ins w:id="730" w:author="John Mettrop" w:date="2022-04-11T09:35:00Z"/>
                    <w:rFonts w:ascii="Times New Roman" w:eastAsia="Times New Roman" w:hAnsi="Times New Roman" w:cs="Times New Roman"/>
                    <w:sz w:val="20"/>
                    <w:szCs w:val="20"/>
                    <w:lang w:val="en-GB" w:eastAsia="ja-JP"/>
                  </w:rPr>
                </w:rPrChange>
              </w:rPr>
            </w:pPr>
            <w:ins w:id="731" w:author="John Mettrop" w:date="2022-04-11T09:36:00Z">
              <w:del w:id="732" w:author="USA" w:date="2022-05-11T19:25:00Z">
                <w:r w:rsidRPr="00372BCA" w:rsidDel="00372BCA">
                  <w:rPr>
                    <w:rFonts w:ascii="Times New Roman" w:eastAsia="Times New Roman" w:hAnsi="Times New Roman" w:cs="Times New Roman"/>
                    <w:sz w:val="20"/>
                    <w:szCs w:val="20"/>
                    <w:highlight w:val="yellow"/>
                    <w:lang w:val="en-GB" w:eastAsia="ja-JP"/>
                    <w:rPrChange w:id="733" w:author="USA" w:date="2022-05-11T19:25:00Z">
                      <w:rPr>
                        <w:rFonts w:ascii="Times New Roman" w:eastAsia="Times New Roman" w:hAnsi="Times New Roman" w:cs="Times New Roman"/>
                        <w:sz w:val="20"/>
                        <w:szCs w:val="20"/>
                        <w:lang w:val="en-GB" w:eastAsia="ja-JP"/>
                      </w:rPr>
                    </w:rPrChange>
                  </w:rPr>
                  <w:delText>[1]</w:delText>
                </w:r>
              </w:del>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B6112EF" w14:textId="450EDCED"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34" w:author="John Mettrop" w:date="2022-04-11T09:35:00Z"/>
                <w:rFonts w:ascii="Times New Roman" w:eastAsia="Times New Roman" w:hAnsi="Times New Roman" w:cs="Times New Roman"/>
                <w:sz w:val="20"/>
                <w:szCs w:val="20"/>
                <w:highlight w:val="yellow"/>
                <w:lang w:val="en-GB" w:eastAsia="ja-JP"/>
                <w:rPrChange w:id="735" w:author="USA" w:date="2022-05-11T19:25:00Z">
                  <w:rPr>
                    <w:ins w:id="736" w:author="John Mettrop" w:date="2022-04-11T09:35:00Z"/>
                    <w:rFonts w:ascii="Times New Roman" w:eastAsia="Times New Roman" w:hAnsi="Times New Roman" w:cs="Times New Roman"/>
                    <w:sz w:val="20"/>
                    <w:szCs w:val="20"/>
                    <w:lang w:val="en-GB" w:eastAsia="ja-JP"/>
                  </w:rPr>
                </w:rPrChange>
              </w:rPr>
            </w:pPr>
            <w:ins w:id="737" w:author="John Mettrop" w:date="2022-04-11T09:36:00Z">
              <w:del w:id="738" w:author="USA" w:date="2022-05-11T19:25:00Z">
                <w:r w:rsidRPr="00372BCA" w:rsidDel="00372BCA">
                  <w:rPr>
                    <w:rFonts w:ascii="Times New Roman" w:eastAsia="Times New Roman" w:hAnsi="Times New Roman" w:cs="Times New Roman"/>
                    <w:sz w:val="20"/>
                    <w:szCs w:val="20"/>
                    <w:highlight w:val="yellow"/>
                    <w:lang w:val="en-GB" w:eastAsia="ja-JP"/>
                    <w:rPrChange w:id="739" w:author="USA" w:date="2022-05-11T19:25:00Z">
                      <w:rPr>
                        <w:rFonts w:ascii="Times New Roman" w:eastAsia="Times New Roman" w:hAnsi="Times New Roman" w:cs="Times New Roman"/>
                        <w:sz w:val="20"/>
                        <w:szCs w:val="20"/>
                        <w:lang w:val="en-GB" w:eastAsia="ja-JP"/>
                      </w:rPr>
                    </w:rPrChange>
                  </w:rPr>
                  <w:delText>[1]</w:delText>
                </w:r>
              </w:del>
            </w:ins>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362040F4" w14:textId="4A193B9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40" w:author="John Mettrop" w:date="2022-04-11T09:35:00Z"/>
                <w:rFonts w:ascii="Times New Roman" w:eastAsia="Times New Roman" w:hAnsi="Times New Roman" w:cs="Times New Roman"/>
                <w:sz w:val="20"/>
                <w:szCs w:val="20"/>
                <w:highlight w:val="yellow"/>
                <w:lang w:val="en-GB" w:eastAsia="ja-JP"/>
                <w:rPrChange w:id="741" w:author="USA" w:date="2022-05-11T19:25:00Z">
                  <w:rPr>
                    <w:ins w:id="742" w:author="John Mettrop" w:date="2022-04-11T09:35:00Z"/>
                    <w:rFonts w:ascii="Times New Roman" w:eastAsia="Times New Roman" w:hAnsi="Times New Roman" w:cs="Times New Roman"/>
                    <w:sz w:val="20"/>
                    <w:szCs w:val="20"/>
                    <w:lang w:val="en-GB" w:eastAsia="ja-JP"/>
                  </w:rPr>
                </w:rPrChange>
              </w:rPr>
            </w:pPr>
            <w:ins w:id="743" w:author="John Mettrop" w:date="2022-04-11T09:36:00Z">
              <w:del w:id="744" w:author="USA" w:date="2022-05-11T19:25:00Z">
                <w:r w:rsidRPr="00372BCA" w:rsidDel="00372BCA">
                  <w:rPr>
                    <w:rFonts w:ascii="Times New Roman" w:eastAsia="Times New Roman" w:hAnsi="Times New Roman" w:cs="Times New Roman"/>
                    <w:sz w:val="20"/>
                    <w:szCs w:val="20"/>
                    <w:highlight w:val="yellow"/>
                    <w:lang w:val="en-GB" w:eastAsia="ja-JP"/>
                    <w:rPrChange w:id="745"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AF4742D"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F13E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46" w:author="John Mettrop" w:date="2022-04-11T08:05:00Z">
                  <w:rPr>
                    <w:lang w:eastAsia="ja-JP"/>
                  </w:rPr>
                </w:rPrChange>
              </w:rPr>
            </w:pPr>
            <w:r w:rsidRPr="00D942DF">
              <w:rPr>
                <w:rFonts w:ascii="Times New Roman" w:eastAsia="Times New Roman" w:hAnsi="Times New Roman" w:cs="Times New Roman"/>
                <w:sz w:val="20"/>
                <w:szCs w:val="20"/>
                <w:lang w:val="en-GB" w:eastAsia="ja-JP"/>
              </w:rPr>
              <w:t>Receiver</w:t>
            </w:r>
            <w:ins w:id="747" w:author="John Mettrop" w:date="2022-04-11T08:05: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0CF797C7"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5F19AC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6E86B0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D5F662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DFBCD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255B6A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3F0063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4 400-4 940</w:t>
            </w:r>
            <w:r w:rsidRPr="00D942DF">
              <w:rPr>
                <w:rFonts w:ascii="Times New Roman" w:eastAsia="Times New Roman" w:hAnsi="Times New Roman" w:cs="Times New Roman"/>
                <w:sz w:val="20"/>
                <w:szCs w:val="20"/>
                <w:vertAlign w:val="superscript"/>
                <w:lang w:val="en-GB" w:eastAsia="ja-JP"/>
              </w:rPr>
              <w:t>(1)</w:t>
            </w:r>
          </w:p>
        </w:tc>
      </w:tr>
      <w:tr w:rsidR="00D942DF" w:rsidRPr="00D942DF" w14:paraId="3531046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tcPr>
          <w:p w14:paraId="1186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6AB6FD2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091BF1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100F9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231DF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E5A31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0.2 / 2.6 / 5.0 / 10</w:t>
            </w:r>
          </w:p>
        </w:tc>
      </w:tr>
      <w:tr w:rsidR="00D942DF" w:rsidRPr="00D942DF" w14:paraId="38978731"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481D6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73FF8D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DE8CF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5759F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ins w:id="748" w:author="John Mettrop" w:date="2022-04-11T09:36:00Z">
              <w:r w:rsidRPr="00D942DF">
                <w:rPr>
                  <w:rFonts w:ascii="Times New Roman" w:eastAsia="Times New Roman" w:hAnsi="Times New Roman" w:cs="Times New Roman"/>
                  <w:sz w:val="20"/>
                  <w:szCs w:val="20"/>
                  <w:lang w:val="en-GB" w:eastAsia="ja-JP"/>
                </w:rPr>
                <w:t xml:space="preserve"> (ground)/ 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3302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9E95C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r>
      <w:tr w:rsidR="00D942DF" w:rsidRPr="00D942DF" w14:paraId="4E9676D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282A360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6683C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17EAD7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2750F9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86EA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118.5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795F2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 xml:space="preserve">118 to </w:t>
            </w:r>
            <w:r w:rsidRPr="00D942DF">
              <w:rPr>
                <w:rFonts w:ascii="Times New Roman" w:eastAsia="Times New Roman" w:hAnsi="Times New Roman" w:cs="Times New Roman"/>
                <w:sz w:val="20"/>
                <w:szCs w:val="20"/>
                <w:lang w:val="en-GB" w:eastAsia="ja-JP"/>
              </w:rPr>
              <w:sym w:font="Symbol" w:char="F02D"/>
            </w:r>
            <w:r w:rsidRPr="00D942DF">
              <w:rPr>
                <w:rFonts w:ascii="Times New Roman" w:eastAsia="Times New Roman" w:hAnsi="Times New Roman" w:cs="Times New Roman"/>
                <w:sz w:val="20"/>
                <w:szCs w:val="20"/>
                <w:lang w:val="en-GB" w:eastAsia="ja-JP"/>
              </w:rPr>
              <w:t>101</w:t>
            </w:r>
          </w:p>
        </w:tc>
      </w:tr>
      <w:tr w:rsidR="00D942DF" w:rsidRPr="00D942DF" w14:paraId="2D464C01" w14:textId="77777777" w:rsidTr="00D942DF">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D5B29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749" w:author="John Mettrop" w:date="2022-04-11T09:33:00Z">
                  <w:rPr>
                    <w:lang w:eastAsia="ja-JP"/>
                  </w:rPr>
                </w:rPrChange>
              </w:rPr>
            </w:pPr>
            <w:r w:rsidRPr="00D942DF">
              <w:rPr>
                <w:rFonts w:ascii="Times New Roman" w:eastAsia="Times New Roman" w:hAnsi="Times New Roman" w:cs="Times New Roman"/>
                <w:sz w:val="20"/>
                <w:szCs w:val="20"/>
                <w:lang w:val="en-GB" w:eastAsia="ja-JP"/>
              </w:rPr>
              <w:t>Antenna</w:t>
            </w:r>
            <w:ins w:id="750" w:author="John Mettrop" w:date="2022-04-11T09:33: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12C3CCF9"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DE9B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02ED4A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454F7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2AABA51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15EA36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5527AB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6DE532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0CBCEE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47284B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6FD3287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1D8ADA9D"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C9B36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69833E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B0929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59984F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33BC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652D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1236077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3DC8582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49EA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56D752A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30</w:t>
            </w:r>
          </w:p>
        </w:tc>
      </w:tr>
      <w:tr w:rsidR="00D942DF" w:rsidRPr="00D942DF" w14:paraId="3AEC51A0"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72F17B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529F4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259F42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69C2CB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71097B2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13C7824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67DEC8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68AE3D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7F724F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5F6183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17</w:t>
            </w:r>
          </w:p>
        </w:tc>
      </w:tr>
      <w:tr w:rsidR="00D942DF" w:rsidRPr="00D942DF" w14:paraId="29D1973B"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170435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1790C8A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286F4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502DCA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07B35F6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075E8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51453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67B615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4F5547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15B3B2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2CB1B962"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68A387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649CB2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6A868C6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46C4DC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095783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7D648B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154591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28F7C1D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43D41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3987E0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Uniform distribution</w:t>
            </w:r>
            <w:r w:rsidRPr="00D942DF">
              <w:rPr>
                <w:rFonts w:ascii="Times New Roman" w:eastAsia="Times New Roman" w:hAnsi="Times New Roman" w:cs="Times New Roman"/>
                <w:sz w:val="20"/>
                <w:szCs w:val="20"/>
                <w:vertAlign w:val="superscript"/>
                <w:lang w:val="en-GB" w:eastAsia="ja-JP"/>
              </w:rPr>
              <w:t>(3)</w:t>
            </w:r>
          </w:p>
        </w:tc>
      </w:tr>
      <w:tr w:rsidR="00D942DF" w:rsidRPr="00D942DF" w14:paraId="2D4D47BF"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3921B3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5CFB99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3B2CC4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5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52" w:author="John Mettrop" w:date="2022-04-08T21:08:00Z">
                  <w:rPr>
                    <w:lang w:val="pt-BR" w:eastAsia="ja-JP"/>
                  </w:rPr>
                </w:rPrChange>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3F6CBF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5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54"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49E8C9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5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56" w:author="John Mettrop" w:date="2022-04-08T21:08:00Z">
                  <w:rPr>
                    <w:lang w:val="pt-BR" w:eastAsia="ja-JP"/>
                  </w:rPr>
                </w:rPrChange>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028922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5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58"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20CDB5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5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60" w:author="John Mettrop" w:date="2022-04-08T21:08:00Z">
                  <w:rPr>
                    <w:lang w:val="pt-BR" w:eastAsia="ja-JP"/>
                  </w:rPr>
                </w:rPrChange>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2247C0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6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62"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35B4813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6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64" w:author="John Mettrop" w:date="2022-04-08T21:08:00Z">
                  <w:rPr>
                    <w:lang w:val="pt-BR" w:eastAsia="ja-JP"/>
                  </w:rPr>
                </w:rPrChange>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68CD76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6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66" w:author="John Mettrop" w:date="2022-04-08T21:08:00Z">
                  <w:rPr>
                    <w:lang w:val="pt-BR" w:eastAsia="ja-JP"/>
                  </w:rPr>
                </w:rPrChange>
              </w:rPr>
              <w:t>4.4</w:t>
            </w:r>
          </w:p>
        </w:tc>
      </w:tr>
      <w:tr w:rsidR="00D942DF" w:rsidRPr="00D942DF" w14:paraId="3F862A45" w14:textId="77777777" w:rsidTr="008B0EFF">
        <w:trPr>
          <w:jc w:val="center"/>
        </w:trPr>
        <w:tc>
          <w:tcPr>
            <w:tcW w:w="2357" w:type="dxa"/>
            <w:tcBorders>
              <w:top w:val="single" w:sz="4" w:space="0" w:color="auto"/>
              <w:left w:val="single" w:sz="4" w:space="0" w:color="auto"/>
              <w:bottom w:val="single" w:sz="4" w:space="0" w:color="auto"/>
              <w:right w:val="single" w:sz="4" w:space="0" w:color="auto"/>
            </w:tcBorders>
            <w:hideMark/>
          </w:tcPr>
          <w:p w14:paraId="08C63F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388D7E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2730F2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6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68" w:author="John Mettrop" w:date="2022-04-08T21:08:00Z">
                  <w:rPr>
                    <w:lang w:val="pt-BR" w:eastAsia="ja-JP"/>
                  </w:rPr>
                </w:rPrChange>
              </w:rPr>
              <w:t>35</w:t>
            </w:r>
          </w:p>
        </w:tc>
        <w:tc>
          <w:tcPr>
            <w:tcW w:w="1420" w:type="dxa"/>
            <w:tcBorders>
              <w:top w:val="single" w:sz="4" w:space="0" w:color="auto"/>
              <w:left w:val="single" w:sz="4" w:space="0" w:color="auto"/>
              <w:bottom w:val="single" w:sz="4" w:space="0" w:color="auto"/>
              <w:right w:val="single" w:sz="4" w:space="0" w:color="auto"/>
            </w:tcBorders>
            <w:vAlign w:val="center"/>
          </w:tcPr>
          <w:p w14:paraId="1BDDB4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6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0" w:author="John Mettrop" w:date="2022-04-08T21:08:00Z">
                  <w:rPr>
                    <w:lang w:val="pt-BR" w:eastAsia="ja-JP"/>
                  </w:rPr>
                </w:rPrChange>
              </w:rPr>
              <w:t>33</w:t>
            </w:r>
          </w:p>
        </w:tc>
        <w:tc>
          <w:tcPr>
            <w:tcW w:w="1344" w:type="dxa"/>
            <w:tcBorders>
              <w:top w:val="single" w:sz="4" w:space="0" w:color="auto"/>
              <w:left w:val="single" w:sz="4" w:space="0" w:color="auto"/>
              <w:bottom w:val="single" w:sz="4" w:space="0" w:color="auto"/>
              <w:right w:val="single" w:sz="4" w:space="0" w:color="auto"/>
            </w:tcBorders>
            <w:vAlign w:val="center"/>
          </w:tcPr>
          <w:p w14:paraId="23748C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2" w:author="John Mettrop" w:date="2022-04-08T21:08:00Z">
                  <w:rPr>
                    <w:lang w:val="pt-BR" w:eastAsia="ja-JP"/>
                  </w:rPr>
                </w:rPrChange>
              </w:rPr>
              <w:t>40</w:t>
            </w:r>
          </w:p>
        </w:tc>
        <w:tc>
          <w:tcPr>
            <w:tcW w:w="1345" w:type="dxa"/>
            <w:tcBorders>
              <w:top w:val="single" w:sz="4" w:space="0" w:color="auto"/>
              <w:left w:val="single" w:sz="4" w:space="0" w:color="auto"/>
              <w:bottom w:val="single" w:sz="4" w:space="0" w:color="auto"/>
              <w:right w:val="single" w:sz="4" w:space="0" w:color="auto"/>
            </w:tcBorders>
            <w:vAlign w:val="center"/>
          </w:tcPr>
          <w:p w14:paraId="49448E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3"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4" w:author="John Mettrop" w:date="2022-04-08T21:08:00Z">
                  <w:rPr>
                    <w:lang w:val="pt-BR" w:eastAsia="ja-JP"/>
                  </w:rPr>
                </w:rPrChange>
              </w:rPr>
              <w:t>4.4</w:t>
            </w:r>
          </w:p>
        </w:tc>
        <w:tc>
          <w:tcPr>
            <w:tcW w:w="1411" w:type="dxa"/>
            <w:tcBorders>
              <w:top w:val="single" w:sz="4" w:space="0" w:color="auto"/>
              <w:left w:val="single" w:sz="4" w:space="0" w:color="auto"/>
              <w:bottom w:val="single" w:sz="4" w:space="0" w:color="auto"/>
              <w:right w:val="single" w:sz="4" w:space="0" w:color="auto"/>
            </w:tcBorders>
            <w:vAlign w:val="center"/>
          </w:tcPr>
          <w:p w14:paraId="660D48F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5"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6" w:author="John Mettrop" w:date="2022-04-08T21:08:00Z">
                  <w:rPr>
                    <w:lang w:val="pt-BR" w:eastAsia="ja-JP"/>
                  </w:rPr>
                </w:rPrChange>
              </w:rPr>
              <w:t>35</w:t>
            </w:r>
          </w:p>
        </w:tc>
        <w:tc>
          <w:tcPr>
            <w:tcW w:w="1411" w:type="dxa"/>
            <w:tcBorders>
              <w:top w:val="single" w:sz="4" w:space="0" w:color="auto"/>
              <w:left w:val="single" w:sz="4" w:space="0" w:color="auto"/>
              <w:bottom w:val="single" w:sz="4" w:space="0" w:color="auto"/>
              <w:right w:val="single" w:sz="4" w:space="0" w:color="auto"/>
            </w:tcBorders>
            <w:vAlign w:val="center"/>
          </w:tcPr>
          <w:p w14:paraId="26B47E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7"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78" w:author="John Mettrop" w:date="2022-04-08T21:08:00Z">
                  <w:rPr>
                    <w:lang w:val="pt-BR" w:eastAsia="ja-JP"/>
                  </w:rPr>
                </w:rPrChange>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56A8C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79"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0" w:author="John Mettrop" w:date="2022-04-08T21:08:00Z">
                  <w:rPr>
                    <w:lang w:val="pt-BR" w:eastAsia="ja-JP"/>
                  </w:rPr>
                </w:rPrChange>
              </w:rPr>
              <w:t>60</w:t>
            </w:r>
          </w:p>
        </w:tc>
        <w:tc>
          <w:tcPr>
            <w:tcW w:w="1347" w:type="dxa"/>
            <w:tcBorders>
              <w:top w:val="single" w:sz="4" w:space="0" w:color="auto"/>
              <w:left w:val="single" w:sz="4" w:space="0" w:color="auto"/>
              <w:bottom w:val="single" w:sz="4" w:space="0" w:color="auto"/>
              <w:right w:val="single" w:sz="4" w:space="0" w:color="auto"/>
            </w:tcBorders>
            <w:vAlign w:val="center"/>
          </w:tcPr>
          <w:p w14:paraId="13A1C1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781"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782" w:author="John Mettrop" w:date="2022-04-08T21:08:00Z">
                  <w:rPr>
                    <w:lang w:val="pt-BR" w:eastAsia="ja-JP"/>
                  </w:rPr>
                </w:rPrChange>
              </w:rPr>
              <w:t>4.4</w:t>
            </w:r>
          </w:p>
        </w:tc>
      </w:tr>
    </w:tbl>
    <w:p w14:paraId="19107156" w14:textId="77777777" w:rsidR="00D942DF" w:rsidRPr="00D942DF" w:rsidRDefault="00D942DF" w:rsidP="00D942DF">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ja-JP"/>
        </w:rPr>
      </w:pPr>
    </w:p>
    <w:p w14:paraId="26D8A2A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br w:type="page"/>
      </w:r>
    </w:p>
    <w:p w14:paraId="5FE55D5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rPr>
      </w:pPr>
      <w:r w:rsidRPr="00D942DF">
        <w:rPr>
          <w:rFonts w:ascii="Times New Roman" w:eastAsia="Times New Roman" w:hAnsi="Times New Roman" w:cs="Times New Roman"/>
          <w:caps/>
          <w:sz w:val="20"/>
          <w:szCs w:val="20"/>
          <w:lang w:val="en-GB"/>
        </w:rPr>
        <w:lastRenderedPageBreak/>
        <w:t>TABLE  1 (</w:t>
      </w:r>
      <w:del w:id="783" w:author="John Mettrop" w:date="2022-04-11T09:37:00Z">
        <w:r w:rsidRPr="00D942DF" w:rsidDel="00AD3350">
          <w:rPr>
            <w:rFonts w:ascii="Times New Roman" w:eastAsia="Times New Roman" w:hAnsi="Times New Roman" w:cs="Times New Roman"/>
            <w:i/>
            <w:iCs/>
            <w:caps/>
            <w:sz w:val="20"/>
            <w:szCs w:val="20"/>
            <w:lang w:val="en-GB"/>
          </w:rPr>
          <w:delText>end</w:delText>
        </w:r>
      </w:del>
      <w:ins w:id="784" w:author="John Mettrop" w:date="2022-04-11T09:37:00Z">
        <w:r w:rsidRPr="00D942DF">
          <w:rPr>
            <w:rFonts w:ascii="Times New Roman" w:eastAsia="Times New Roman" w:hAnsi="Times New Roman" w:cs="Times New Roman"/>
            <w:i/>
            <w:iCs/>
            <w:caps/>
            <w:sz w:val="20"/>
            <w:szCs w:val="20"/>
            <w:lang w:val="en-GB"/>
          </w:rPr>
          <w:t>continued</w:t>
        </w:r>
      </w:ins>
      <w:r w:rsidRPr="00D942DF">
        <w:rPr>
          <w:rFonts w:ascii="Times New Roman" w:eastAsia="Times New Roman" w:hAnsi="Times New Roman" w:cs="Times New Roman"/>
          <w:caps/>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D942DF" w:rsidRPr="00D942DF" w14:paraId="23F88F0F" w14:textId="77777777" w:rsidTr="00D942DF">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A25D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CBCB5B"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4538E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p>
          <w:p w14:paraId="75A4BD6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C02D6D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eastAsia="ja-JP"/>
              </w:rPr>
            </w:pPr>
            <w:r w:rsidRPr="00D942DF">
              <w:rPr>
                <w:rFonts w:ascii="Times New Roman Bold" w:eastAsia="Times New Roman" w:hAnsi="Times New Roman Bold" w:cs="Times New Roman Bold"/>
                <w:b/>
                <w:sz w:val="20"/>
                <w:szCs w:val="20"/>
                <w:lang w:val="en-GB" w:eastAsia="ja-JP"/>
              </w:rPr>
              <w:t>System 5</w:t>
            </w:r>
            <w:r w:rsidRPr="00D942DF">
              <w:rPr>
                <w:rFonts w:ascii="Times New Roman Bold" w:eastAsia="Times New Roman" w:hAnsi="Times New Roman Bold" w:cs="Times New Roman Bold"/>
                <w:b/>
                <w:sz w:val="20"/>
                <w:szCs w:val="20"/>
                <w:lang w:val="en-GB" w:eastAsia="ja-JP"/>
              </w:rPr>
              <w:br/>
              <w:t>Ground</w:t>
            </w:r>
            <w:ins w:id="785" w:author="John Mettrop" w:date="2022-04-11T09:39:00Z">
              <w:r w:rsidRPr="00D942DF">
                <w:rPr>
                  <w:rFonts w:ascii="Times New Roman Bold" w:eastAsia="Times New Roman" w:hAnsi="Times New Roman Bold" w:cs="Times New Roman Bold"/>
                  <w:b/>
                  <w:sz w:val="20"/>
                  <w:szCs w:val="20"/>
                  <w:lang w:val="en-GB" w:eastAsia="ja-JP"/>
                </w:rPr>
                <w:t xml:space="preserve"> and shipborne</w:t>
              </w:r>
            </w:ins>
          </w:p>
        </w:tc>
      </w:tr>
      <w:tr w:rsidR="00D942DF" w:rsidRPr="00D942DF" w14:paraId="1B114692"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194F8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Transmitter</w:t>
            </w:r>
          </w:p>
        </w:tc>
      </w:tr>
      <w:tr w:rsidR="00D942DF" w:rsidRPr="00D942DF" w14:paraId="6735BF1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00CD0BB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5547E3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1F7DB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C9BFC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7865053C"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3EFA7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6C0BC9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B30EB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EBD1F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45</w:t>
            </w:r>
          </w:p>
        </w:tc>
      </w:tr>
      <w:tr w:rsidR="00D942DF" w:rsidRPr="00D942DF" w14:paraId="5162EE2D"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5686B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9E5E5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53A5E3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E161C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8.5</w:t>
            </w:r>
          </w:p>
        </w:tc>
      </w:tr>
      <w:tr w:rsidR="00D942DF" w:rsidRPr="00D942DF" w14:paraId="22216CB9" w14:textId="77777777" w:rsidTr="008B0EFF">
        <w:trPr>
          <w:jc w:val="center"/>
          <w:ins w:id="786" w:author="John Mettrop" w:date="2022-04-11T09:37:00Z"/>
        </w:trPr>
        <w:tc>
          <w:tcPr>
            <w:tcW w:w="2353" w:type="dxa"/>
            <w:tcBorders>
              <w:top w:val="single" w:sz="4" w:space="0" w:color="auto"/>
              <w:left w:val="single" w:sz="4" w:space="0" w:color="auto"/>
              <w:bottom w:val="single" w:sz="4" w:space="0" w:color="auto"/>
              <w:right w:val="single" w:sz="4" w:space="0" w:color="auto"/>
            </w:tcBorders>
          </w:tcPr>
          <w:p w14:paraId="5B580D23" w14:textId="732F599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787" w:author="John Mettrop" w:date="2022-04-11T09:37:00Z"/>
                <w:rFonts w:ascii="Times New Roman" w:eastAsia="Times New Roman" w:hAnsi="Times New Roman" w:cs="Times New Roman"/>
                <w:sz w:val="20"/>
                <w:szCs w:val="20"/>
                <w:highlight w:val="yellow"/>
                <w:lang w:val="en-GB" w:eastAsia="ja-JP"/>
                <w:rPrChange w:id="788" w:author="USA" w:date="2022-05-11T19:25:00Z">
                  <w:rPr>
                    <w:ins w:id="789" w:author="John Mettrop" w:date="2022-04-11T09:37:00Z"/>
                    <w:rFonts w:ascii="Times New Roman" w:eastAsia="Times New Roman" w:hAnsi="Times New Roman" w:cs="Times New Roman"/>
                    <w:sz w:val="20"/>
                    <w:szCs w:val="20"/>
                    <w:lang w:val="en-GB" w:eastAsia="ja-JP"/>
                  </w:rPr>
                </w:rPrChange>
              </w:rPr>
            </w:pPr>
            <w:ins w:id="790" w:author="John Mettrop" w:date="2022-04-11T09:37:00Z">
              <w:del w:id="791" w:author="USA" w:date="2022-05-11T19:25:00Z">
                <w:r w:rsidRPr="00372BCA" w:rsidDel="00372BCA">
                  <w:rPr>
                    <w:rFonts w:ascii="Times New Roman" w:eastAsia="Times New Roman" w:hAnsi="Times New Roman" w:cs="Times New Roman"/>
                    <w:sz w:val="20"/>
                    <w:szCs w:val="20"/>
                    <w:highlight w:val="yellow"/>
                    <w:lang w:val="en-GB" w:eastAsia="ja-JP"/>
                    <w:rPrChange w:id="792" w:author="USA" w:date="2022-05-11T19:25:00Z">
                      <w:rPr>
                        <w:rFonts w:ascii="Times New Roman" w:eastAsia="Times New Roman" w:hAnsi="Times New Roman" w:cs="Times New Roman"/>
                        <w:sz w:val="20"/>
                        <w:szCs w:val="20"/>
                        <w:lang w:val="en-GB" w:eastAsia="ja-JP"/>
                      </w:rPr>
                    </w:rPrChange>
                  </w:rPr>
                  <w:delText xml:space="preserve">[Number of channels operated </w:delText>
                </w:r>
              </w:del>
            </w:ins>
            <w:ins w:id="793" w:author="John Mettrop" w:date="2022-04-11T09:38:00Z">
              <w:del w:id="794" w:author="USA" w:date="2022-05-11T19:25:00Z">
                <w:r w:rsidRPr="00372BCA" w:rsidDel="00372BCA">
                  <w:rPr>
                    <w:rFonts w:ascii="Times New Roman" w:eastAsia="Times New Roman" w:hAnsi="Times New Roman" w:cs="Times New Roman"/>
                    <w:sz w:val="20"/>
                    <w:szCs w:val="20"/>
                    <w:highlight w:val="yellow"/>
                    <w:lang w:val="en-GB" w:eastAsia="ja-JP"/>
                    <w:rPrChange w:id="795" w:author="USA" w:date="2022-05-11T19:25:00Z">
                      <w:rPr>
                        <w:rFonts w:ascii="Times New Roman" w:eastAsia="Times New Roman" w:hAnsi="Times New Roman" w:cs="Times New Roman"/>
                        <w:sz w:val="20"/>
                        <w:szCs w:val="20"/>
                        <w:lang w:val="en-GB" w:eastAsia="ja-JP"/>
                      </w:rPr>
                    </w:rPrChange>
                  </w:rPr>
                  <w:delText>simultaneously]</w:delText>
                </w:r>
              </w:del>
            </w:ins>
          </w:p>
        </w:tc>
        <w:tc>
          <w:tcPr>
            <w:tcW w:w="1194" w:type="dxa"/>
            <w:tcBorders>
              <w:top w:val="single" w:sz="4" w:space="0" w:color="auto"/>
              <w:left w:val="single" w:sz="4" w:space="0" w:color="auto"/>
              <w:bottom w:val="single" w:sz="4" w:space="0" w:color="auto"/>
              <w:right w:val="single" w:sz="4" w:space="0" w:color="auto"/>
            </w:tcBorders>
          </w:tcPr>
          <w:p w14:paraId="5BFCDAE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96" w:author="John Mettrop" w:date="2022-04-11T09:37:00Z"/>
                <w:rFonts w:ascii="Times New Roman" w:eastAsia="Times New Roman" w:hAnsi="Times New Roman" w:cs="Times New Roman"/>
                <w:sz w:val="20"/>
                <w:szCs w:val="20"/>
                <w:highlight w:val="yellow"/>
                <w:lang w:val="en-GB" w:eastAsia="ja-JP"/>
                <w:rPrChange w:id="797" w:author="USA" w:date="2022-05-11T19:25:00Z">
                  <w:rPr>
                    <w:ins w:id="798" w:author="John Mettrop" w:date="2022-04-11T09:37:00Z"/>
                    <w:rFonts w:ascii="Times New Roman" w:eastAsia="Times New Roman" w:hAnsi="Times New Roman" w:cs="Times New Roman"/>
                    <w:sz w:val="20"/>
                    <w:szCs w:val="20"/>
                    <w:lang w:val="en-GB" w:eastAsia="ja-JP"/>
                  </w:rPr>
                </w:rPrChange>
              </w:rPr>
            </w:pP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0E675618" w14:textId="6B0892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799" w:author="John Mettrop" w:date="2022-04-11T09:37:00Z"/>
                <w:rFonts w:ascii="Times New Roman" w:eastAsia="Times New Roman" w:hAnsi="Times New Roman" w:cs="Times New Roman"/>
                <w:sz w:val="20"/>
                <w:szCs w:val="20"/>
                <w:highlight w:val="yellow"/>
                <w:lang w:val="en-GB" w:eastAsia="ja-JP"/>
                <w:rPrChange w:id="800" w:author="USA" w:date="2022-05-11T19:25:00Z">
                  <w:rPr>
                    <w:ins w:id="801" w:author="John Mettrop" w:date="2022-04-11T09:37:00Z"/>
                    <w:rFonts w:ascii="Times New Roman" w:eastAsia="Times New Roman" w:hAnsi="Times New Roman" w:cs="Times New Roman"/>
                    <w:sz w:val="20"/>
                    <w:szCs w:val="20"/>
                    <w:lang w:val="en-GB" w:eastAsia="ja-JP"/>
                  </w:rPr>
                </w:rPrChange>
              </w:rPr>
            </w:pPr>
            <w:ins w:id="802" w:author="John Mettrop" w:date="2022-04-11T09:38:00Z">
              <w:del w:id="803" w:author="USA" w:date="2022-05-11T19:25:00Z">
                <w:r w:rsidRPr="00372BCA" w:rsidDel="00372BCA">
                  <w:rPr>
                    <w:rFonts w:ascii="Times New Roman" w:eastAsia="Times New Roman" w:hAnsi="Times New Roman" w:cs="Times New Roman"/>
                    <w:sz w:val="20"/>
                    <w:szCs w:val="20"/>
                    <w:highlight w:val="yellow"/>
                    <w:lang w:val="en-GB" w:eastAsia="ja-JP"/>
                    <w:rPrChange w:id="804" w:author="USA" w:date="2022-05-11T19:25:00Z">
                      <w:rPr>
                        <w:rFonts w:ascii="Times New Roman" w:eastAsia="Times New Roman" w:hAnsi="Times New Roman" w:cs="Times New Roman"/>
                        <w:sz w:val="20"/>
                        <w:szCs w:val="20"/>
                        <w:lang w:val="en-GB" w:eastAsia="ja-JP"/>
                      </w:rPr>
                    </w:rPrChange>
                  </w:rPr>
                  <w:delText>[1]</w:delText>
                </w:r>
              </w:del>
            </w:ins>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D5E9FB3" w14:textId="1AD7FCC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05" w:author="John Mettrop" w:date="2022-04-11T09:37:00Z"/>
                <w:rFonts w:ascii="Times New Roman" w:eastAsia="Times New Roman" w:hAnsi="Times New Roman" w:cs="Times New Roman"/>
                <w:sz w:val="20"/>
                <w:szCs w:val="20"/>
                <w:highlight w:val="yellow"/>
                <w:lang w:val="en-GB" w:eastAsia="ja-JP"/>
                <w:rPrChange w:id="806" w:author="USA" w:date="2022-05-11T19:25:00Z">
                  <w:rPr>
                    <w:ins w:id="807" w:author="John Mettrop" w:date="2022-04-11T09:37:00Z"/>
                    <w:rFonts w:ascii="Times New Roman" w:eastAsia="Times New Roman" w:hAnsi="Times New Roman" w:cs="Times New Roman"/>
                    <w:sz w:val="20"/>
                    <w:szCs w:val="20"/>
                    <w:lang w:val="en-GB" w:eastAsia="ja-JP"/>
                  </w:rPr>
                </w:rPrChange>
              </w:rPr>
            </w:pPr>
            <w:ins w:id="808" w:author="John Mettrop" w:date="2022-04-11T09:38:00Z">
              <w:del w:id="809" w:author="USA" w:date="2022-05-11T19:25:00Z">
                <w:r w:rsidRPr="00372BCA" w:rsidDel="00372BCA">
                  <w:rPr>
                    <w:rFonts w:ascii="Times New Roman" w:eastAsia="Times New Roman" w:hAnsi="Times New Roman" w:cs="Times New Roman"/>
                    <w:sz w:val="20"/>
                    <w:szCs w:val="20"/>
                    <w:highlight w:val="yellow"/>
                    <w:lang w:val="en-GB" w:eastAsia="ja-JP"/>
                    <w:rPrChange w:id="810" w:author="USA" w:date="2022-05-11T19:25:00Z">
                      <w:rPr>
                        <w:rFonts w:ascii="Times New Roman" w:eastAsia="Times New Roman" w:hAnsi="Times New Roman" w:cs="Times New Roman"/>
                        <w:sz w:val="20"/>
                        <w:szCs w:val="20"/>
                        <w:lang w:val="en-GB" w:eastAsia="ja-JP"/>
                      </w:rPr>
                    </w:rPrChange>
                  </w:rPr>
                  <w:delText>[1]</w:delText>
                </w:r>
              </w:del>
            </w:ins>
          </w:p>
        </w:tc>
      </w:tr>
      <w:tr w:rsidR="00D942DF" w:rsidRPr="00D942DF" w14:paraId="06C0E8C6"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754AE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811" w:author="John Mettrop" w:date="2022-04-11T09:38:00Z">
                  <w:rPr>
                    <w:lang w:eastAsia="ja-JP"/>
                  </w:rPr>
                </w:rPrChange>
              </w:rPr>
            </w:pPr>
            <w:r w:rsidRPr="00D942DF">
              <w:rPr>
                <w:rFonts w:ascii="Times New Roman" w:eastAsia="Times New Roman" w:hAnsi="Times New Roman" w:cs="Times New Roman"/>
                <w:sz w:val="20"/>
                <w:szCs w:val="20"/>
                <w:lang w:val="en-GB" w:eastAsia="ja-JP"/>
              </w:rPr>
              <w:t>Receiver</w:t>
            </w:r>
            <w:ins w:id="812" w:author="John Mettrop" w:date="2022-04-11T09:38: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2B42553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1AEB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16027F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DAF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4361E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4 400-4 990</w:t>
            </w:r>
            <w:r w:rsidRPr="00D942DF">
              <w:rPr>
                <w:rFonts w:ascii="Times New Roman" w:eastAsia="Times New Roman" w:hAnsi="Times New Roman" w:cs="Times New Roman"/>
                <w:sz w:val="20"/>
                <w:szCs w:val="20"/>
                <w:vertAlign w:val="superscript"/>
                <w:lang w:val="en-GB" w:eastAsia="ja-JP"/>
              </w:rPr>
              <w:t>(1)</w:t>
            </w:r>
          </w:p>
        </w:tc>
      </w:tr>
      <w:tr w:rsidR="00D942DF" w:rsidRPr="00D942DF" w14:paraId="465608D1"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ACBFE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EECF84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3FCF9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FEA6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0.4 / 3 / 17</w:t>
            </w:r>
          </w:p>
        </w:tc>
      </w:tr>
      <w:tr w:rsidR="00D942DF" w:rsidRPr="00D942DF" w14:paraId="2B2CED64"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6D9D21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401D00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398E1C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1B23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3.5</w:t>
            </w:r>
            <w:ins w:id="813" w:author="John Mettrop" w:date="2022-04-11T09:39:00Z">
              <w:r w:rsidRPr="00D942DF">
                <w:rPr>
                  <w:rFonts w:ascii="Times New Roman" w:eastAsia="Times New Roman" w:hAnsi="Times New Roman" w:cs="Times New Roman"/>
                  <w:sz w:val="20"/>
                  <w:szCs w:val="20"/>
                  <w:lang w:val="en-GB" w:eastAsia="ja-JP"/>
                </w:rPr>
                <w:t xml:space="preserve"> (ground) / 6 (shipborne</w:t>
              </w:r>
            </w:ins>
            <w:ins w:id="814" w:author="John Mettrop" w:date="2022-04-11T09:40:00Z">
              <w:r w:rsidRPr="00D942DF">
                <w:rPr>
                  <w:rFonts w:ascii="Times New Roman" w:eastAsia="Times New Roman" w:hAnsi="Times New Roman" w:cs="Times New Roman"/>
                  <w:sz w:val="20"/>
                  <w:szCs w:val="20"/>
                  <w:lang w:val="en-GB" w:eastAsia="ja-JP"/>
                </w:rPr>
                <w:t>)</w:t>
              </w:r>
            </w:ins>
          </w:p>
        </w:tc>
      </w:tr>
      <w:tr w:rsidR="00D942DF" w:rsidRPr="00D942DF" w14:paraId="125CF677"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759BE8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793901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AFD18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A971D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−114.5 to −98</w:t>
            </w:r>
          </w:p>
        </w:tc>
      </w:tr>
      <w:tr w:rsidR="00D942DF" w:rsidRPr="00D942DF" w14:paraId="159CED53" w14:textId="77777777" w:rsidTr="00D942DF">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367F1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815" w:author="John Mettrop" w:date="2022-04-11T09:39:00Z">
                  <w:rPr>
                    <w:lang w:eastAsia="ja-JP"/>
                  </w:rPr>
                </w:rPrChange>
              </w:rPr>
            </w:pPr>
            <w:r w:rsidRPr="00D942DF">
              <w:rPr>
                <w:rFonts w:ascii="Times New Roman" w:eastAsia="Times New Roman" w:hAnsi="Times New Roman" w:cs="Times New Roman"/>
                <w:sz w:val="20"/>
                <w:szCs w:val="20"/>
                <w:lang w:val="en-GB" w:eastAsia="ja-JP"/>
              </w:rPr>
              <w:t>Antenna</w:t>
            </w:r>
            <w:ins w:id="816" w:author="John Mettrop" w:date="2022-04-11T09:39:00Z">
              <w:r w:rsidRPr="00D942DF">
                <w:rPr>
                  <w:rFonts w:ascii="Times New Roman" w:eastAsia="Times New Roman" w:hAnsi="Times New Roman" w:cs="Times New Roman"/>
                  <w:sz w:val="20"/>
                  <w:szCs w:val="20"/>
                  <w:vertAlign w:val="superscript"/>
                  <w:lang w:val="en-GB" w:eastAsia="ja-JP"/>
                </w:rPr>
                <w:t>(4)</w:t>
              </w:r>
            </w:ins>
          </w:p>
        </w:tc>
      </w:tr>
      <w:tr w:rsidR="00D942DF" w:rsidRPr="00D942DF" w14:paraId="3FC91FD3"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493A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545D018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F1043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EC0D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3CDB5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5BA86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Directional</w:t>
            </w:r>
          </w:p>
        </w:tc>
      </w:tr>
      <w:tr w:rsidR="00D942DF" w:rsidRPr="00D942DF" w14:paraId="679D6B69" w14:textId="77777777" w:rsidTr="008B0EFF">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21D6AF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4417B7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CD99A4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230134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4C77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10923F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59F9ED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31</w:t>
            </w:r>
          </w:p>
        </w:tc>
      </w:tr>
      <w:tr w:rsidR="00D942DF" w:rsidRPr="00D942DF" w14:paraId="3E7C2D2A"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1D2E8E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1E136D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roofErr w:type="spellStart"/>
            <w:r w:rsidRPr="00D942DF">
              <w:rPr>
                <w:rFonts w:ascii="Times New Roman" w:eastAsia="Times New Roman" w:hAnsi="Times New Roman" w:cs="Times New Roman"/>
                <w:sz w:val="20"/>
                <w:szCs w:val="20"/>
                <w:lang w:val="en-GB"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6A61D7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46A3F8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8EB7C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D2D65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61A628E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11</w:t>
            </w:r>
          </w:p>
        </w:tc>
      </w:tr>
      <w:tr w:rsidR="00D942DF" w:rsidRPr="00D942DF" w14:paraId="60245DB8"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3CDD78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76F3F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1F4A54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4174FBB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E894E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8A57F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w:t>
            </w:r>
          </w:p>
        </w:tc>
      </w:tr>
      <w:tr w:rsidR="00D942DF" w:rsidRPr="00D942DF" w14:paraId="4654F9BB"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6E2C46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33A96E8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60109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0C80E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vertAlign w:val="superscript"/>
                <w:lang w:val="en-GB" w:eastAsia="ja-JP"/>
                <w:rPrChange w:id="817" w:author="John Mettrop" w:date="2022-04-11T09:41:00Z">
                  <w:rPr>
                    <w:lang w:eastAsia="ja-JP"/>
                  </w:rPr>
                </w:rPrChange>
              </w:rPr>
            </w:pPr>
            <w:del w:id="818"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ins w:id="819" w:author="John Mettrop" w:date="2022-04-11T09:41:00Z">
              <w:r w:rsidRPr="00D942DF">
                <w:rPr>
                  <w:rFonts w:ascii="Times New Roman" w:eastAsia="Times New Roman" w:hAnsi="Times New Roman" w:cs="Times New Roman"/>
                  <w:sz w:val="20"/>
                  <w:szCs w:val="20"/>
                  <w:lang w:val="en-GB" w:eastAsia="ja-JP"/>
                </w:rPr>
                <w:t>See equation</w:t>
              </w:r>
              <w:r w:rsidRPr="00D942DF">
                <w:rPr>
                  <w:rFonts w:ascii="Times New Roman" w:eastAsia="Times New Roman" w:hAnsi="Times New Roman" w:cs="Times New Roman"/>
                  <w:sz w:val="20"/>
                  <w:szCs w:val="20"/>
                  <w:vertAlign w:val="superscript"/>
                  <w:lang w:val="en-GB" w:eastAsia="ja-JP"/>
                </w:rPr>
                <w:t>(5)</w:t>
              </w:r>
            </w:ins>
          </w:p>
        </w:tc>
        <w:tc>
          <w:tcPr>
            <w:tcW w:w="1417" w:type="dxa"/>
            <w:tcBorders>
              <w:top w:val="single" w:sz="4" w:space="0" w:color="auto"/>
              <w:left w:val="single" w:sz="4" w:space="0" w:color="auto"/>
              <w:bottom w:val="single" w:sz="4" w:space="0" w:color="auto"/>
              <w:right w:val="single" w:sz="4" w:space="0" w:color="auto"/>
            </w:tcBorders>
            <w:vAlign w:val="center"/>
          </w:tcPr>
          <w:p w14:paraId="45E70A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N/A</w:t>
            </w:r>
            <w:r w:rsidRPr="00D942DF">
              <w:rPr>
                <w:rFonts w:ascii="Times New Roman" w:eastAsia="Times New Roman" w:hAnsi="Times New Roman" w:cs="Times New Roman"/>
                <w:sz w:val="20"/>
                <w:szCs w:val="20"/>
                <w:vertAlign w:val="superscript"/>
                <w:lang w:val="en-GB"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B8848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ins w:id="820" w:author="John Mettrop" w:date="2022-04-11T09:41:00Z">
              <w:r w:rsidRPr="00D942DF">
                <w:rPr>
                  <w:rFonts w:ascii="Times New Roman" w:eastAsia="Times New Roman" w:hAnsi="Times New Roman" w:cs="Times New Roman"/>
                  <w:sz w:val="20"/>
                  <w:szCs w:val="20"/>
                  <w:lang w:val="en-GB" w:eastAsia="ja-JP"/>
                </w:rPr>
                <w:t>See equation</w:t>
              </w:r>
            </w:ins>
            <w:ins w:id="821" w:author="John Mettrop" w:date="2022-04-11T09:42:00Z">
              <w:r w:rsidRPr="00D942DF">
                <w:rPr>
                  <w:rFonts w:ascii="Times New Roman" w:eastAsia="Times New Roman" w:hAnsi="Times New Roman" w:cs="Times New Roman"/>
                  <w:sz w:val="20"/>
                  <w:szCs w:val="20"/>
                  <w:lang w:val="en-GB" w:eastAsia="ja-JP"/>
                </w:rPr>
                <w:t>s</w:t>
              </w:r>
            </w:ins>
            <w:ins w:id="822" w:author="John Mettrop" w:date="2022-04-11T09:41:00Z">
              <w:r w:rsidRPr="00D942DF">
                <w:rPr>
                  <w:rFonts w:ascii="Times New Roman" w:eastAsia="Times New Roman" w:hAnsi="Times New Roman" w:cs="Times New Roman"/>
                  <w:sz w:val="20"/>
                  <w:szCs w:val="20"/>
                  <w:vertAlign w:val="superscript"/>
                  <w:lang w:val="en-GB" w:eastAsia="ja-JP"/>
                </w:rPr>
                <w:t>(5)</w:t>
              </w:r>
            </w:ins>
            <w:ins w:id="823" w:author="John Mettrop" w:date="2022-04-11T09:43:00Z">
              <w:r w:rsidRPr="00D942DF">
                <w:rPr>
                  <w:rFonts w:ascii="Times New Roman" w:eastAsia="Times New Roman" w:hAnsi="Times New Roman" w:cs="Times New Roman"/>
                  <w:sz w:val="20"/>
                  <w:szCs w:val="20"/>
                  <w:vertAlign w:val="superscript"/>
                  <w:lang w:val="en-GB" w:eastAsia="ja-JP"/>
                </w:rPr>
                <w:t xml:space="preserve"> &amp; (6)</w:t>
              </w:r>
            </w:ins>
            <w:ins w:id="824" w:author="John Mettrop" w:date="2022-04-11T09:42:00Z">
              <w:r w:rsidRPr="00D942DF">
                <w:rPr>
                  <w:rFonts w:ascii="Times New Roman" w:eastAsia="Times New Roman" w:hAnsi="Times New Roman" w:cs="Times New Roman"/>
                  <w:sz w:val="20"/>
                  <w:szCs w:val="20"/>
                  <w:vertAlign w:val="superscript"/>
                  <w:lang w:val="en-GB" w:eastAsia="ja-JP"/>
                </w:rPr>
                <w:t xml:space="preserve"> </w:t>
              </w:r>
            </w:ins>
            <w:del w:id="825" w:author="John Mettrop" w:date="2022-04-11T09:41:00Z">
              <w:r w:rsidRPr="00D942DF" w:rsidDel="00015482">
                <w:rPr>
                  <w:rFonts w:ascii="Times New Roman" w:eastAsia="Times New Roman" w:hAnsi="Times New Roman" w:cs="Times New Roman"/>
                  <w:sz w:val="20"/>
                  <w:szCs w:val="20"/>
                  <w:lang w:val="en-GB" w:eastAsia="ja-JP"/>
                </w:rPr>
                <w:delText>Uniform distribution</w:delText>
              </w:r>
              <w:r w:rsidRPr="00D942DF" w:rsidDel="00015482">
                <w:rPr>
                  <w:rFonts w:ascii="Times New Roman" w:eastAsia="Times New Roman" w:hAnsi="Times New Roman" w:cs="Times New Roman"/>
                  <w:sz w:val="20"/>
                  <w:szCs w:val="20"/>
                  <w:vertAlign w:val="superscript"/>
                  <w:lang w:val="en-GB" w:eastAsia="ja-JP"/>
                </w:rPr>
                <w:delText>(3)</w:delText>
              </w:r>
            </w:del>
          </w:p>
        </w:tc>
      </w:tr>
      <w:tr w:rsidR="00D942DF" w:rsidRPr="00D942DF" w14:paraId="33643152"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44FD5B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6BDF5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073FF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2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27" w:author="John Mettrop" w:date="2022-04-08T21:08:00Z">
                  <w:rPr>
                    <w:lang w:val="pt-BR" w:eastAsia="ja-JP"/>
                  </w:rPr>
                </w:rPrChange>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7D2AA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2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29"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852F1C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3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31"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5111FAF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3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33"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9D4CA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3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35" w:author="John Mettrop" w:date="2022-04-08T21:08:00Z">
                  <w:rPr>
                    <w:lang w:val="pt-BR" w:eastAsia="ja-JP"/>
                  </w:rPr>
                </w:rPrChange>
              </w:rPr>
              <w:t>3.3</w:t>
            </w:r>
          </w:p>
        </w:tc>
      </w:tr>
      <w:tr w:rsidR="00D942DF" w:rsidRPr="00D942DF" w14:paraId="0B0D6CB0" w14:textId="77777777" w:rsidTr="008B0EFF">
        <w:trPr>
          <w:jc w:val="center"/>
        </w:trPr>
        <w:tc>
          <w:tcPr>
            <w:tcW w:w="2353" w:type="dxa"/>
            <w:tcBorders>
              <w:top w:val="single" w:sz="4" w:space="0" w:color="auto"/>
              <w:left w:val="single" w:sz="4" w:space="0" w:color="auto"/>
              <w:bottom w:val="single" w:sz="4" w:space="0" w:color="auto"/>
              <w:right w:val="single" w:sz="4" w:space="0" w:color="auto"/>
            </w:tcBorders>
            <w:hideMark/>
          </w:tcPr>
          <w:p w14:paraId="25C4E0F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0CF75D3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
            </w:pPr>
            <w:r w:rsidRPr="00D942DF">
              <w:rPr>
                <w:rFonts w:ascii="Times New Roman" w:eastAsia="Times New Roman" w:hAnsi="Times New Roman" w:cs="Times New Roman"/>
                <w:sz w:val="20"/>
                <w:szCs w:val="20"/>
                <w:lang w:val="en-GB" w:eastAsia="ja-JP"/>
              </w:rPr>
              <w:t>degrees</w:t>
            </w:r>
          </w:p>
        </w:tc>
        <w:tc>
          <w:tcPr>
            <w:tcW w:w="1413" w:type="dxa"/>
            <w:tcBorders>
              <w:top w:val="single" w:sz="4" w:space="0" w:color="auto"/>
              <w:left w:val="single" w:sz="4" w:space="0" w:color="auto"/>
              <w:bottom w:val="single" w:sz="4" w:space="0" w:color="auto"/>
              <w:right w:val="single" w:sz="4" w:space="0" w:color="auto"/>
            </w:tcBorders>
            <w:vAlign w:val="center"/>
          </w:tcPr>
          <w:p w14:paraId="08BEE52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36"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37" w:author="John Mettrop" w:date="2022-04-08T21:08:00Z">
                  <w:rPr>
                    <w:lang w:val="pt-BR" w:eastAsia="ja-JP"/>
                  </w:rPr>
                </w:rPrChange>
              </w:rPr>
              <w:t>90</w:t>
            </w:r>
          </w:p>
        </w:tc>
        <w:tc>
          <w:tcPr>
            <w:tcW w:w="1414" w:type="dxa"/>
            <w:tcBorders>
              <w:top w:val="single" w:sz="4" w:space="0" w:color="auto"/>
              <w:left w:val="single" w:sz="4" w:space="0" w:color="auto"/>
              <w:bottom w:val="single" w:sz="4" w:space="0" w:color="auto"/>
              <w:right w:val="single" w:sz="4" w:space="0" w:color="auto"/>
            </w:tcBorders>
            <w:vAlign w:val="center"/>
          </w:tcPr>
          <w:p w14:paraId="1E693C5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38"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39" w:author="John Mettrop" w:date="2022-04-08T21:08:00Z">
                  <w:rPr>
                    <w:lang w:val="pt-BR" w:eastAsia="ja-JP"/>
                  </w:rPr>
                </w:rPrChange>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63DB50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40"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41" w:author="John Mettrop" w:date="2022-04-08T21:08:00Z">
                  <w:rPr>
                    <w:lang w:val="pt-BR" w:eastAsia="ja-JP"/>
                  </w:rPr>
                </w:rPrChange>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856569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42"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43" w:author="John Mettrop" w:date="2022-04-08T21:08:00Z">
                  <w:rPr>
                    <w:lang w:val="pt-BR" w:eastAsia="ja-JP"/>
                  </w:rPr>
                </w:rPrChange>
              </w:rPr>
              <w:t>16</w:t>
            </w:r>
          </w:p>
        </w:tc>
        <w:tc>
          <w:tcPr>
            <w:tcW w:w="709" w:type="dxa"/>
            <w:tcBorders>
              <w:top w:val="single" w:sz="4" w:space="0" w:color="auto"/>
              <w:left w:val="single" w:sz="4" w:space="0" w:color="auto"/>
              <w:bottom w:val="single" w:sz="4" w:space="0" w:color="auto"/>
              <w:right w:val="single" w:sz="4" w:space="0" w:color="auto"/>
            </w:tcBorders>
            <w:vAlign w:val="center"/>
          </w:tcPr>
          <w:p w14:paraId="334577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 w:val="20"/>
                <w:szCs w:val="20"/>
                <w:lang w:val="en-GB" w:eastAsia="ja-JP"/>
                <w:rPrChange w:id="844" w:author="John Mettrop" w:date="2022-04-08T21:08:00Z">
                  <w:rPr>
                    <w:lang w:val="pt-BR" w:eastAsia="ja-JP"/>
                  </w:rPr>
                </w:rPrChange>
              </w:rPr>
            </w:pPr>
            <w:r w:rsidRPr="00D942DF">
              <w:rPr>
                <w:rFonts w:ascii="Times New Roman" w:eastAsia="Times New Roman" w:hAnsi="Times New Roman" w:cs="Times New Roman"/>
                <w:sz w:val="20"/>
                <w:szCs w:val="20"/>
                <w:lang w:val="en-GB" w:eastAsia="ja-JP"/>
                <w:rPrChange w:id="845" w:author="John Mettrop" w:date="2022-04-08T21:08:00Z">
                  <w:rPr>
                    <w:lang w:val="pt-BR" w:eastAsia="ja-JP"/>
                  </w:rPr>
                </w:rPrChange>
              </w:rPr>
              <w:t>3.3</w:t>
            </w:r>
          </w:p>
        </w:tc>
      </w:tr>
    </w:tbl>
    <w:p w14:paraId="1D0F55EF" w14:textId="77777777" w:rsidR="00D942DF" w:rsidRPr="00D942DF" w:rsidRDefault="00D942DF" w:rsidP="00D942DF">
      <w:pPr>
        <w:overflowPunct w:val="0"/>
        <w:autoSpaceDE w:val="0"/>
        <w:autoSpaceDN w:val="0"/>
        <w:adjustRightInd w:val="0"/>
        <w:spacing w:line="240" w:lineRule="auto"/>
        <w:jc w:val="left"/>
        <w:textAlignment w:val="baseline"/>
        <w:rPr>
          <w:ins w:id="846" w:author="John Mettrop" w:date="2022-04-11T09:56:00Z"/>
          <w:rFonts w:ascii="Times New Roman" w:eastAsia="Times New Roman" w:hAnsi="Times New Roman" w:cs="Times New Roman"/>
          <w:sz w:val="20"/>
          <w:szCs w:val="20"/>
          <w:lang w:val="en-GB" w:eastAsia="zh-CN"/>
        </w:rPr>
      </w:pPr>
    </w:p>
    <w:p w14:paraId="70607BED" w14:textId="77777777" w:rsidR="00D942DF" w:rsidRPr="00D942DF" w:rsidRDefault="00D942DF" w:rsidP="00D942DF">
      <w:pPr>
        <w:tabs>
          <w:tab w:val="left" w:pos="1134"/>
          <w:tab w:val="left" w:pos="1871"/>
          <w:tab w:val="left" w:pos="2268"/>
        </w:tabs>
        <w:spacing w:line="240" w:lineRule="auto"/>
        <w:jc w:val="left"/>
        <w:rPr>
          <w:ins w:id="847" w:author="John Mettrop" w:date="2022-04-11T09:56:00Z"/>
          <w:rFonts w:ascii="Times New Roman" w:eastAsia="Times New Roman" w:hAnsi="Times New Roman" w:cs="Times New Roman"/>
          <w:sz w:val="20"/>
          <w:szCs w:val="20"/>
          <w:lang w:val="en-GB"/>
        </w:rPr>
      </w:pPr>
      <w:ins w:id="848" w:author="John Mettrop" w:date="2022-04-11T09:56:00Z">
        <w:r w:rsidRPr="00D942DF">
          <w:rPr>
            <w:rFonts w:ascii="Times New Roman" w:eastAsia="Times New Roman" w:hAnsi="Times New Roman" w:cs="Times New Roman"/>
            <w:sz w:val="24"/>
            <w:szCs w:val="20"/>
            <w:lang w:val="en-GB"/>
          </w:rPr>
          <w:br w:type="page"/>
        </w:r>
      </w:ins>
    </w:p>
    <w:p w14:paraId="407F259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849" w:author="John Mettrop" w:date="2022-04-11T09:58:00Z"/>
          <w:rFonts w:ascii="Times New Roman" w:eastAsia="Times New Roman" w:hAnsi="Times New Roman" w:cs="Times New Roman"/>
          <w:caps/>
          <w:sz w:val="20"/>
          <w:szCs w:val="20"/>
          <w:lang w:val="en-GB"/>
        </w:rPr>
      </w:pPr>
      <w:ins w:id="850" w:author="John Mettrop" w:date="2022-04-11T09:58:00Z">
        <w:r w:rsidRPr="00D942DF">
          <w:rPr>
            <w:rFonts w:ascii="Times New Roman" w:eastAsia="Times New Roman" w:hAnsi="Times New Roman" w:cs="Times New Roman"/>
            <w:caps/>
            <w:sz w:val="20"/>
            <w:szCs w:val="20"/>
            <w:lang w:val="en-GB"/>
          </w:rPr>
          <w:lastRenderedPageBreak/>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D942DF" w:rsidRPr="00D942DF" w14:paraId="3A38ADF1" w14:textId="77777777" w:rsidTr="00D942DF">
        <w:trPr>
          <w:jc w:val="center"/>
          <w:ins w:id="85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D1DA4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52" w:author="John Mettrop" w:date="2022-04-11T09:58:00Z"/>
                <w:rFonts w:ascii="Times New Roman Bold" w:eastAsia="Times New Roman" w:hAnsi="Times New Roman Bold" w:cs="Times New Roman Bold"/>
                <w:b/>
                <w:sz w:val="28"/>
                <w:szCs w:val="20"/>
                <w:lang w:val="en-GB"/>
              </w:rPr>
            </w:pPr>
            <w:ins w:id="853" w:author="John Mettrop" w:date="2022-04-11T09:58:00Z">
              <w:r w:rsidRPr="00D942DF">
                <w:rPr>
                  <w:rFonts w:ascii="Times New Roman Bold" w:eastAsia="Times New Roman" w:hAnsi="Times New Roman Bold" w:cs="Times New Roman Bold"/>
                  <w:b/>
                  <w:sz w:val="28"/>
                  <w:szCs w:val="20"/>
                  <w:lang w:val="en-GB"/>
                </w:rPr>
                <w:br w:type="page"/>
              </w:r>
              <w:r w:rsidRPr="00D942DF">
                <w:rPr>
                  <w:rFonts w:ascii="Times New Roman Bold" w:eastAsia="Times New Roman" w:hAnsi="Times New Roman Bold" w:cs="Times New Roman Bold"/>
                  <w:b/>
                  <w:sz w:val="20"/>
                  <w:szCs w:val="20"/>
                  <w:lang w:val="en-GB"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B0FB5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54" w:author="John Mettrop" w:date="2022-04-11T09:58:00Z"/>
                <w:rFonts w:ascii="Times New Roman Bold" w:eastAsia="Times New Roman" w:hAnsi="Times New Roman Bold" w:cs="Times New Roman Bold"/>
                <w:b/>
                <w:sz w:val="20"/>
                <w:szCs w:val="20"/>
                <w:lang w:val="en-GB" w:eastAsia="ja-JP"/>
              </w:rPr>
            </w:pPr>
            <w:ins w:id="855"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01A70F00"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56" w:author="John Mettrop" w:date="2022-04-11T09:58:00Z"/>
                <w:rFonts w:ascii="Times New Roman Bold" w:eastAsia="Times New Roman" w:hAnsi="Times New Roman Bold" w:cs="Times New Roman Bold"/>
                <w:b/>
                <w:sz w:val="20"/>
                <w:szCs w:val="20"/>
                <w:lang w:val="en-GB" w:eastAsia="ja-JP"/>
              </w:rPr>
            </w:pPr>
            <w:ins w:id="857"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00F7370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58" w:author="John Mettrop" w:date="2022-04-11T09:58:00Z"/>
                <w:rFonts w:ascii="Times New Roman Bold" w:eastAsia="Times New Roman" w:hAnsi="Times New Roman Bold" w:cs="Times New Roman Bold"/>
                <w:b/>
                <w:sz w:val="20"/>
                <w:szCs w:val="20"/>
                <w:lang w:val="en-GB" w:eastAsia="ja-JP"/>
              </w:rPr>
            </w:pPr>
            <w:ins w:id="859"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072B6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60" w:author="John Mettrop" w:date="2022-04-11T09:58:00Z"/>
                <w:rFonts w:ascii="Times New Roman Bold" w:eastAsia="Times New Roman" w:hAnsi="Times New Roman Bold" w:cs="Times New Roman Bold"/>
                <w:b/>
                <w:sz w:val="20"/>
                <w:szCs w:val="20"/>
                <w:lang w:val="en-GB" w:eastAsia="ja-JP"/>
              </w:rPr>
            </w:pPr>
            <w:ins w:id="861"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91949FF"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862" w:author="John Mettrop" w:date="2022-04-11T09:58:00Z"/>
                <w:rFonts w:ascii="Times New Roman Bold" w:eastAsia="Times New Roman" w:hAnsi="Times New Roman Bold" w:cs="Times New Roman Bold"/>
                <w:b/>
                <w:sz w:val="20"/>
                <w:szCs w:val="20"/>
                <w:lang w:val="en-GB" w:eastAsia="ja-JP"/>
              </w:rPr>
            </w:pPr>
            <w:ins w:id="863" w:author="John Mettrop" w:date="2022-04-11T09:58:00Z">
              <w:r w:rsidRPr="00D942DF">
                <w:rPr>
                  <w:rFonts w:ascii="Times New Roman Bold" w:eastAsia="Times New Roman" w:hAnsi="Times New Roman Bold" w:cs="Times New Roman Bold"/>
                  <w:b/>
                  <w:sz w:val="20"/>
                  <w:szCs w:val="20"/>
                  <w:lang w:val="en-GB" w:eastAsia="ja-JP"/>
                </w:rPr>
                <w:t>System 6</w:t>
              </w:r>
              <w:r w:rsidRPr="00D942DF">
                <w:rPr>
                  <w:rFonts w:ascii="Times New Roman Bold" w:eastAsia="Times New Roman" w:hAnsi="Times New Roman Bold" w:cs="Times New Roman Bold"/>
                  <w:b/>
                  <w:sz w:val="20"/>
                  <w:szCs w:val="20"/>
                  <w:lang w:val="en-GB" w:eastAsia="ja-JP"/>
                </w:rPr>
                <w:br/>
                <w:t>Ground</w:t>
              </w:r>
            </w:ins>
          </w:p>
        </w:tc>
      </w:tr>
      <w:tr w:rsidR="00D942DF" w:rsidRPr="00D942DF" w14:paraId="5F6F9907" w14:textId="77777777" w:rsidTr="00D942DF">
        <w:trPr>
          <w:jc w:val="center"/>
          <w:ins w:id="864"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2B75C0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5" w:author="John Mettrop" w:date="2022-04-11T09:58:00Z"/>
                <w:rFonts w:ascii="Times New Roman" w:eastAsia="Times New Roman" w:hAnsi="Times New Roman" w:cs="Times New Roman"/>
                <w:b/>
                <w:bCs/>
                <w:sz w:val="20"/>
                <w:szCs w:val="20"/>
                <w:lang w:val="en-GB" w:eastAsia="ja-JP"/>
              </w:rPr>
            </w:pPr>
            <w:ins w:id="866"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5C7C37F9" w14:textId="77777777" w:rsidTr="008B0EFF">
        <w:trPr>
          <w:jc w:val="center"/>
          <w:ins w:id="86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74E8C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68" w:author="John Mettrop" w:date="2022-04-11T09:58:00Z"/>
                <w:rFonts w:ascii="Times New Roman" w:eastAsia="Times New Roman" w:hAnsi="Times New Roman" w:cs="Times New Roman"/>
                <w:sz w:val="20"/>
                <w:szCs w:val="20"/>
                <w:lang w:val="en-GB" w:eastAsia="ja-JP"/>
              </w:rPr>
            </w:pPr>
            <w:ins w:id="869"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B66F3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0" w:author="John Mettrop" w:date="2022-04-11T09:58:00Z"/>
                <w:rFonts w:ascii="Times New Roman" w:eastAsia="Times New Roman" w:hAnsi="Times New Roman" w:cs="Times New Roman"/>
                <w:sz w:val="20"/>
                <w:szCs w:val="20"/>
                <w:lang w:val="en-GB" w:eastAsia="ja-JP"/>
              </w:rPr>
            </w:pPr>
            <w:ins w:id="871"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D83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2" w:author="John Mettrop" w:date="2022-04-11T09:58:00Z"/>
                <w:rFonts w:ascii="Times New Roman" w:eastAsia="Times New Roman" w:hAnsi="Times New Roman" w:cs="Times New Roman"/>
                <w:sz w:val="20"/>
                <w:szCs w:val="20"/>
                <w:lang w:val="en-GB" w:eastAsia="ja-JP"/>
              </w:rPr>
            </w:pPr>
            <w:ins w:id="873"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2B2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4" w:author="John Mettrop" w:date="2022-04-11T09:58:00Z"/>
                <w:rFonts w:ascii="Times New Roman" w:eastAsia="Times New Roman" w:hAnsi="Times New Roman" w:cs="Times New Roman"/>
                <w:sz w:val="20"/>
                <w:szCs w:val="20"/>
                <w:lang w:val="en-GB" w:eastAsia="ja-JP"/>
              </w:rPr>
            </w:pPr>
            <w:ins w:id="875" w:author="John Mettrop" w:date="2022-04-11T09:58:00Z">
              <w:r w:rsidRPr="00D942DF">
                <w:rPr>
                  <w:rFonts w:ascii="Times New Roman" w:eastAsia="Times New Roman" w:hAnsi="Times New Roman" w:cs="Times New Roman"/>
                  <w:sz w:val="20"/>
                  <w:szCs w:val="20"/>
                  <w:lang w:val="en-GB"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E81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6" w:author="John Mettrop" w:date="2022-04-11T09:58:00Z"/>
                <w:rFonts w:ascii="Times New Roman" w:eastAsia="Times New Roman" w:hAnsi="Times New Roman" w:cs="Times New Roman"/>
                <w:sz w:val="20"/>
                <w:szCs w:val="20"/>
                <w:lang w:val="en-GB" w:eastAsia="ja-JP"/>
              </w:rPr>
            </w:pPr>
            <w:ins w:id="877"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A9C8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78" w:author="John Mettrop" w:date="2022-04-11T09:58:00Z"/>
                <w:rFonts w:ascii="Times New Roman" w:eastAsia="Times New Roman" w:hAnsi="Times New Roman" w:cs="Times New Roman"/>
                <w:sz w:val="20"/>
                <w:szCs w:val="20"/>
                <w:lang w:val="en-GB" w:eastAsia="ja-JP"/>
              </w:rPr>
            </w:pPr>
            <w:ins w:id="879"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0B988CCC" w14:textId="77777777" w:rsidTr="008B0EFF">
        <w:trPr>
          <w:jc w:val="center"/>
          <w:ins w:id="88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47C3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81" w:author="John Mettrop" w:date="2022-04-11T09:58:00Z"/>
                <w:rFonts w:ascii="Times New Roman" w:eastAsia="Times New Roman" w:hAnsi="Times New Roman" w:cs="Times New Roman"/>
                <w:sz w:val="20"/>
                <w:szCs w:val="20"/>
                <w:lang w:val="en-GB" w:eastAsia="ja-JP"/>
              </w:rPr>
            </w:pPr>
            <w:ins w:id="882" w:author="John Mettrop" w:date="2022-04-11T09:58:00Z">
              <w:r w:rsidRPr="00D942DF">
                <w:rPr>
                  <w:rFonts w:ascii="Times New Roman" w:eastAsia="Times New Roman" w:hAnsi="Times New Roman" w:cs="Times New Roman"/>
                  <w:sz w:val="20"/>
                  <w:szCs w:val="20"/>
                  <w:lang w:val="en-GB"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058B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3" w:author="John Mettrop" w:date="2022-04-11T09:58:00Z"/>
                <w:rFonts w:ascii="Times New Roman" w:eastAsia="Times New Roman" w:hAnsi="Times New Roman" w:cs="Times New Roman"/>
                <w:sz w:val="20"/>
                <w:szCs w:val="20"/>
                <w:lang w:val="en-GB" w:eastAsia="ja-JP"/>
              </w:rPr>
            </w:pPr>
            <w:ins w:id="884"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0FA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5" w:author="John Mettrop" w:date="2022-04-11T09:58:00Z"/>
                <w:rFonts w:ascii="Times New Roman" w:eastAsia="Times New Roman" w:hAnsi="Times New Roman" w:cs="Times New Roman"/>
                <w:sz w:val="20"/>
                <w:szCs w:val="20"/>
                <w:lang w:val="en-GB" w:eastAsia="ja-JP"/>
              </w:rPr>
            </w:pPr>
            <w:ins w:id="886" w:author="John Mettrop" w:date="2022-04-11T09:58:00Z">
              <w:r w:rsidRPr="00D942DF">
                <w:rPr>
                  <w:rFonts w:ascii="Times New Roman" w:eastAsia="Times New Roman" w:hAnsi="Times New Roman" w:cs="Times New Roman"/>
                  <w:sz w:val="20"/>
                  <w:szCs w:val="20"/>
                  <w:lang w:val="en-GB"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80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7" w:author="John Mettrop" w:date="2022-04-11T09:58:00Z"/>
                <w:rFonts w:ascii="Times New Roman" w:eastAsia="Times New Roman" w:hAnsi="Times New Roman" w:cs="Times New Roman"/>
                <w:sz w:val="20"/>
                <w:szCs w:val="20"/>
                <w:lang w:val="en-GB" w:eastAsia="ja-JP"/>
              </w:rPr>
            </w:pPr>
            <w:ins w:id="888" w:author="John Mettrop" w:date="2022-04-11T09:58:00Z">
              <w:r w:rsidRPr="00D942DF">
                <w:rPr>
                  <w:rFonts w:ascii="Times New Roman" w:eastAsia="Times New Roman" w:hAnsi="Times New Roman" w:cs="Times New Roman"/>
                  <w:sz w:val="20"/>
                  <w:szCs w:val="20"/>
                  <w:lang w:val="en-GB"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F527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89" w:author="John Mettrop" w:date="2022-04-11T09:58:00Z"/>
                <w:rFonts w:ascii="Times New Roman" w:eastAsia="Times New Roman" w:hAnsi="Times New Roman" w:cs="Times New Roman"/>
                <w:sz w:val="20"/>
                <w:szCs w:val="20"/>
                <w:lang w:val="en-GB" w:eastAsia="ja-JP"/>
              </w:rPr>
            </w:pPr>
            <w:ins w:id="890" w:author="John Mettrop" w:date="2022-04-11T09:58:00Z">
              <w:r w:rsidRPr="00D942DF">
                <w:rPr>
                  <w:rFonts w:ascii="Times New Roman" w:eastAsia="Times New Roman" w:hAnsi="Times New Roman" w:cs="Times New Roman"/>
                  <w:sz w:val="20"/>
                  <w:szCs w:val="20"/>
                  <w:lang w:val="en-GB"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CA8E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1" w:author="John Mettrop" w:date="2022-04-11T09:58:00Z"/>
                <w:rFonts w:ascii="Times New Roman" w:eastAsia="Times New Roman" w:hAnsi="Times New Roman" w:cs="Times New Roman"/>
                <w:sz w:val="20"/>
                <w:szCs w:val="20"/>
                <w:lang w:val="en-GB" w:eastAsia="ja-JP"/>
              </w:rPr>
            </w:pPr>
            <w:ins w:id="892" w:author="John Mettrop" w:date="2022-04-11T09:58:00Z">
              <w:r w:rsidRPr="00D942DF">
                <w:rPr>
                  <w:rFonts w:ascii="Times New Roman" w:eastAsia="Times New Roman" w:hAnsi="Times New Roman" w:cs="Times New Roman"/>
                  <w:sz w:val="20"/>
                  <w:szCs w:val="20"/>
                  <w:lang w:val="en-GB" w:eastAsia="ja-JP"/>
                </w:rPr>
                <w:t>35</w:t>
              </w:r>
            </w:ins>
          </w:p>
        </w:tc>
      </w:tr>
      <w:tr w:rsidR="00D942DF" w:rsidRPr="00D942DF" w14:paraId="5B2AC62E" w14:textId="77777777" w:rsidTr="008B0EFF">
        <w:trPr>
          <w:jc w:val="center"/>
          <w:ins w:id="893"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65E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894" w:author="John Mettrop" w:date="2022-04-11T09:58:00Z"/>
                <w:rFonts w:ascii="Times New Roman" w:eastAsia="Times New Roman" w:hAnsi="Times New Roman" w:cs="Times New Roman"/>
                <w:sz w:val="20"/>
                <w:szCs w:val="20"/>
                <w:lang w:val="en-GB" w:eastAsia="ja-JP"/>
              </w:rPr>
            </w:pPr>
            <w:ins w:id="895" w:author="John Mettrop" w:date="2022-04-11T09:58:00Z">
              <w:r w:rsidRPr="00D942DF">
                <w:rPr>
                  <w:rFonts w:ascii="Times New Roman" w:eastAsia="Times New Roman" w:hAnsi="Times New Roman" w:cs="Times New Roman"/>
                  <w:sz w:val="20"/>
                  <w:szCs w:val="20"/>
                  <w:lang w:val="en-GB"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7D0F2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6" w:author="John Mettrop" w:date="2022-04-11T09:58:00Z"/>
                <w:rFonts w:ascii="Times New Roman" w:eastAsia="Times New Roman" w:hAnsi="Times New Roman" w:cs="Times New Roman"/>
                <w:sz w:val="20"/>
                <w:szCs w:val="20"/>
                <w:lang w:val="en-GB" w:eastAsia="ja-JP"/>
              </w:rPr>
            </w:pPr>
            <w:ins w:id="897"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CD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898" w:author="John Mettrop" w:date="2022-04-11T09:58:00Z"/>
                <w:rFonts w:ascii="Times New Roman" w:eastAsia="Times New Roman" w:hAnsi="Times New Roman" w:cs="Times New Roman"/>
                <w:sz w:val="20"/>
                <w:szCs w:val="20"/>
                <w:lang w:val="en-GB" w:eastAsia="ja-JP"/>
              </w:rPr>
            </w:pPr>
            <w:ins w:id="899"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0EC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0" w:author="John Mettrop" w:date="2022-04-11T09:58:00Z"/>
                <w:rFonts w:ascii="Times New Roman" w:eastAsia="Times New Roman" w:hAnsi="Times New Roman" w:cs="Times New Roman"/>
                <w:sz w:val="20"/>
                <w:szCs w:val="20"/>
                <w:lang w:val="en-GB" w:eastAsia="ja-JP"/>
              </w:rPr>
            </w:pPr>
            <w:ins w:id="901"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097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2" w:author="John Mettrop" w:date="2022-04-11T09:58:00Z"/>
                <w:rFonts w:ascii="Times New Roman" w:eastAsia="Times New Roman" w:hAnsi="Times New Roman" w:cs="Times New Roman"/>
                <w:sz w:val="20"/>
                <w:szCs w:val="20"/>
                <w:lang w:val="en-GB" w:eastAsia="ja-JP"/>
              </w:rPr>
            </w:pPr>
            <w:ins w:id="903" w:author="John Mettrop" w:date="2022-04-11T09:58:00Z">
              <w:r w:rsidRPr="00D942DF">
                <w:rPr>
                  <w:rFonts w:ascii="Times New Roman" w:eastAsia="Times New Roman" w:hAnsi="Times New Roman" w:cs="Times New Roman"/>
                  <w:sz w:val="20"/>
                  <w:szCs w:val="20"/>
                  <w:lang w:val="en-GB"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60D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04" w:author="John Mettrop" w:date="2022-04-11T09:58:00Z"/>
                <w:rFonts w:ascii="Times New Roman" w:eastAsia="Times New Roman" w:hAnsi="Times New Roman" w:cs="Times New Roman"/>
                <w:sz w:val="20"/>
                <w:szCs w:val="20"/>
                <w:lang w:val="en-GB" w:eastAsia="ja-JP"/>
              </w:rPr>
            </w:pPr>
            <w:ins w:id="905" w:author="John Mettrop" w:date="2022-04-11T09:58:00Z">
              <w:r w:rsidRPr="00D942DF">
                <w:rPr>
                  <w:rFonts w:ascii="Times New Roman" w:eastAsia="Times New Roman" w:hAnsi="Times New Roman" w:cs="Times New Roman"/>
                  <w:sz w:val="20"/>
                  <w:szCs w:val="20"/>
                  <w:lang w:val="en-GB" w:eastAsia="ja-JP"/>
                </w:rPr>
                <w:t>5/10/20/40 (software configurable)</w:t>
              </w:r>
            </w:ins>
          </w:p>
        </w:tc>
      </w:tr>
      <w:tr w:rsidR="00D942DF" w:rsidRPr="00D942DF" w14:paraId="46D16EED" w14:textId="77777777" w:rsidTr="008B0EFF">
        <w:trPr>
          <w:jc w:val="center"/>
          <w:ins w:id="906"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301AB0E" w14:textId="4E5C3791"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07" w:author="John Mettrop" w:date="2022-04-11T09:58:00Z"/>
                <w:rFonts w:ascii="Times New Roman" w:eastAsia="Times New Roman" w:hAnsi="Times New Roman" w:cs="Times New Roman"/>
                <w:sz w:val="20"/>
                <w:szCs w:val="20"/>
                <w:highlight w:val="yellow"/>
                <w:lang w:val="en-GB" w:eastAsia="ja-JP"/>
                <w:rPrChange w:id="908" w:author="USA" w:date="2022-05-11T19:26:00Z">
                  <w:rPr>
                    <w:ins w:id="909" w:author="John Mettrop" w:date="2022-04-11T09:58:00Z"/>
                    <w:rFonts w:ascii="Times New Roman" w:eastAsia="Times New Roman" w:hAnsi="Times New Roman" w:cs="Times New Roman"/>
                    <w:sz w:val="20"/>
                    <w:szCs w:val="20"/>
                    <w:lang w:val="en-GB" w:eastAsia="ja-JP"/>
                  </w:rPr>
                </w:rPrChange>
              </w:rPr>
            </w:pPr>
            <w:ins w:id="910" w:author="John Mettrop" w:date="2022-04-11T09:58:00Z">
              <w:del w:id="911"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912" w:author="USA" w:date="2022-05-11T19:26:00Z">
                      <w:rPr>
                        <w:rFonts w:ascii="Times New Roman" w:eastAsia="Times New Roman" w:hAnsi="Times New Roman" w:cs="Times New Roman"/>
                        <w:color w:val="2C2D2E"/>
                        <w:sz w:val="20"/>
                        <w:szCs w:val="20"/>
                        <w:shd w:val="clear" w:color="auto" w:fill="FFFFFF"/>
                        <w:lang w:val="en-GB"/>
                      </w:rPr>
                    </w:rPrChange>
                  </w:rPr>
                  <w:delText>[Number of channels operated simultaneously</w:delText>
                </w:r>
              </w:del>
            </w:ins>
            <w:ins w:id="913" w:author="John Mettrop" w:date="2022-04-11T09:59:00Z">
              <w:del w:id="914" w:author="USA" w:date="2022-05-11T19:25:00Z">
                <w:r w:rsidRPr="00372BCA" w:rsidDel="00372BCA">
                  <w:rPr>
                    <w:rFonts w:ascii="Times New Roman" w:eastAsia="Times New Roman" w:hAnsi="Times New Roman" w:cs="Times New Roman"/>
                    <w:color w:val="2C2D2E"/>
                    <w:sz w:val="20"/>
                    <w:szCs w:val="20"/>
                    <w:highlight w:val="yellow"/>
                    <w:shd w:val="clear" w:color="auto" w:fill="FFFFFF"/>
                    <w:lang w:val="en-GB"/>
                    <w:rPrChange w:id="915" w:author="USA" w:date="2022-05-11T19:26:00Z">
                      <w:rPr>
                        <w:rFonts w:ascii="Times New Roman" w:eastAsia="Times New Roman" w:hAnsi="Times New Roman" w:cs="Times New Roman"/>
                        <w:color w:val="2C2D2E"/>
                        <w:sz w:val="20"/>
                        <w:szCs w:val="20"/>
                        <w:shd w:val="clear" w:color="auto" w:fill="FFFFFF"/>
                        <w:lang w:val="en-GB"/>
                      </w:rPr>
                    </w:rPrChange>
                  </w:rPr>
                  <w:delText>]</w:delText>
                </w:r>
              </w:del>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0BF17B"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6" w:author="John Mettrop" w:date="2022-04-11T09:58:00Z"/>
                <w:rFonts w:ascii="Times New Roman" w:eastAsia="Times New Roman" w:hAnsi="Times New Roman" w:cs="Times New Roman"/>
                <w:sz w:val="20"/>
                <w:szCs w:val="20"/>
                <w:highlight w:val="yellow"/>
                <w:lang w:val="en-GB" w:eastAsia="ja-JP"/>
                <w:rPrChange w:id="917" w:author="USA" w:date="2022-05-11T19:26:00Z">
                  <w:rPr>
                    <w:ins w:id="918" w:author="John Mettrop" w:date="2022-04-11T09:58:00Z"/>
                    <w:rFonts w:ascii="Times New Roman" w:eastAsia="Times New Roman" w:hAnsi="Times New Roman" w:cs="Times New Roman"/>
                    <w:sz w:val="20"/>
                    <w:szCs w:val="20"/>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DAC4" w14:textId="784ABFAA"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19" w:author="John Mettrop" w:date="2022-04-11T09:58:00Z"/>
                <w:rFonts w:ascii="Times New Roman" w:eastAsia="Times New Roman" w:hAnsi="Times New Roman" w:cs="Times New Roman"/>
                <w:sz w:val="20"/>
                <w:szCs w:val="20"/>
                <w:highlight w:val="yellow"/>
                <w:lang w:val="en-GB" w:eastAsia="ja-JP"/>
                <w:rPrChange w:id="920" w:author="USA" w:date="2022-05-11T19:26:00Z">
                  <w:rPr>
                    <w:ins w:id="921" w:author="John Mettrop" w:date="2022-04-11T09:58:00Z"/>
                    <w:rFonts w:ascii="Times New Roman" w:eastAsia="Times New Roman" w:hAnsi="Times New Roman" w:cs="Times New Roman"/>
                    <w:sz w:val="20"/>
                    <w:szCs w:val="20"/>
                    <w:lang w:val="en-GB" w:eastAsia="ja-JP"/>
                  </w:rPr>
                </w:rPrChange>
              </w:rPr>
            </w:pPr>
            <w:ins w:id="922" w:author="John Mettrop" w:date="2022-04-11T09:59:00Z">
              <w:del w:id="923" w:author="USA" w:date="2022-05-11T19:25:00Z">
                <w:r w:rsidRPr="00372BCA" w:rsidDel="00372BCA">
                  <w:rPr>
                    <w:rFonts w:ascii="Times New Roman" w:eastAsia="Times New Roman" w:hAnsi="Times New Roman" w:cs="Times New Roman"/>
                    <w:sz w:val="20"/>
                    <w:szCs w:val="20"/>
                    <w:highlight w:val="yellow"/>
                    <w:lang w:val="en-GB" w:eastAsia="ja-JP"/>
                    <w:rPrChange w:id="924" w:author="USA" w:date="2022-05-11T19:26:00Z">
                      <w:rPr>
                        <w:rFonts w:ascii="Times New Roman" w:eastAsia="Times New Roman" w:hAnsi="Times New Roman" w:cs="Times New Roman"/>
                        <w:sz w:val="20"/>
                        <w:szCs w:val="20"/>
                        <w:lang w:val="en-GB" w:eastAsia="ja-JP"/>
                      </w:rPr>
                    </w:rPrChange>
                  </w:rPr>
                  <w:delText>[</w:delText>
                </w:r>
              </w:del>
            </w:ins>
            <w:ins w:id="925" w:author="John Mettrop" w:date="2022-04-11T09:58:00Z">
              <w:del w:id="926" w:author="USA" w:date="2022-05-11T19:25:00Z">
                <w:r w:rsidRPr="00372BCA" w:rsidDel="00372BCA">
                  <w:rPr>
                    <w:rFonts w:ascii="Times New Roman" w:eastAsia="Times New Roman" w:hAnsi="Times New Roman" w:cs="Times New Roman"/>
                    <w:sz w:val="20"/>
                    <w:szCs w:val="20"/>
                    <w:highlight w:val="yellow"/>
                    <w:lang w:val="en-GB" w:eastAsia="ja-JP"/>
                    <w:rPrChange w:id="927" w:author="USA" w:date="2022-05-11T19:26:00Z">
                      <w:rPr>
                        <w:rFonts w:ascii="Times New Roman" w:eastAsia="Times New Roman" w:hAnsi="Times New Roman" w:cs="Times New Roman"/>
                        <w:sz w:val="20"/>
                        <w:szCs w:val="20"/>
                        <w:lang w:val="en-GB" w:eastAsia="ja-JP"/>
                      </w:rPr>
                    </w:rPrChange>
                  </w:rPr>
                  <w:delText>1</w:delText>
                </w:r>
              </w:del>
            </w:ins>
            <w:ins w:id="928" w:author="John Mettrop" w:date="2022-04-11T09:59:00Z">
              <w:del w:id="929" w:author="USA" w:date="2022-05-11T19:25:00Z">
                <w:r w:rsidRPr="00372BCA" w:rsidDel="00372BCA">
                  <w:rPr>
                    <w:rFonts w:ascii="Times New Roman" w:eastAsia="Times New Roman" w:hAnsi="Times New Roman" w:cs="Times New Roman"/>
                    <w:sz w:val="20"/>
                    <w:szCs w:val="20"/>
                    <w:highlight w:val="yellow"/>
                    <w:lang w:val="en-GB" w:eastAsia="ja-JP"/>
                    <w:rPrChange w:id="930" w:author="USA" w:date="2022-05-11T19:26:00Z">
                      <w:rPr>
                        <w:rFonts w:ascii="Times New Roman" w:eastAsia="Times New Roman" w:hAnsi="Times New Roman" w:cs="Times New Roman"/>
                        <w:sz w:val="20"/>
                        <w:szCs w:val="20"/>
                        <w:lang w:val="en-GB" w:eastAsia="ja-JP"/>
                      </w:rPr>
                    </w:rPrChange>
                  </w:rPr>
                  <w:delText>]</w:delText>
                </w:r>
              </w:del>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7E4D" w14:textId="514CA950"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31" w:author="John Mettrop" w:date="2022-04-11T09:58:00Z"/>
                <w:rFonts w:ascii="Times New Roman" w:eastAsia="Times New Roman" w:hAnsi="Times New Roman" w:cs="Times New Roman"/>
                <w:sz w:val="20"/>
                <w:szCs w:val="20"/>
                <w:highlight w:val="yellow"/>
                <w:lang w:val="en-GB" w:eastAsia="ja-JP"/>
                <w:rPrChange w:id="932" w:author="USA" w:date="2022-05-11T19:26:00Z">
                  <w:rPr>
                    <w:ins w:id="933" w:author="John Mettrop" w:date="2022-04-11T09:58:00Z"/>
                    <w:rFonts w:ascii="Times New Roman" w:eastAsia="Times New Roman" w:hAnsi="Times New Roman" w:cs="Times New Roman"/>
                    <w:sz w:val="20"/>
                    <w:szCs w:val="20"/>
                    <w:lang w:val="en-GB" w:eastAsia="ja-JP"/>
                  </w:rPr>
                </w:rPrChange>
              </w:rPr>
            </w:pPr>
            <w:ins w:id="934" w:author="John Mettrop" w:date="2022-04-11T09:59:00Z">
              <w:del w:id="935" w:author="USA" w:date="2022-05-11T19:25:00Z">
                <w:r w:rsidRPr="00372BCA" w:rsidDel="00372BCA">
                  <w:rPr>
                    <w:rFonts w:ascii="Times New Roman" w:eastAsia="Times New Roman" w:hAnsi="Times New Roman" w:cs="Times New Roman"/>
                    <w:sz w:val="20"/>
                    <w:szCs w:val="20"/>
                    <w:highlight w:val="yellow"/>
                    <w:lang w:val="en-GB" w:eastAsia="ja-JP"/>
                    <w:rPrChange w:id="936" w:author="USA" w:date="2022-05-11T19:26:00Z">
                      <w:rPr>
                        <w:rFonts w:ascii="Times New Roman" w:eastAsia="Times New Roman" w:hAnsi="Times New Roman" w:cs="Times New Roman"/>
                        <w:sz w:val="20"/>
                        <w:szCs w:val="20"/>
                        <w:lang w:val="en-GB" w:eastAsia="ja-JP"/>
                      </w:rPr>
                    </w:rPrChange>
                  </w:rPr>
                  <w:delText>[</w:delText>
                </w:r>
              </w:del>
            </w:ins>
            <w:ins w:id="937" w:author="John Mettrop" w:date="2022-04-11T09:58:00Z">
              <w:del w:id="938" w:author="USA" w:date="2022-05-11T19:25:00Z">
                <w:r w:rsidRPr="00372BCA" w:rsidDel="00372BCA">
                  <w:rPr>
                    <w:rFonts w:ascii="Times New Roman" w:eastAsia="Times New Roman" w:hAnsi="Times New Roman" w:cs="Times New Roman"/>
                    <w:sz w:val="20"/>
                    <w:szCs w:val="20"/>
                    <w:highlight w:val="yellow"/>
                    <w:lang w:val="en-GB" w:eastAsia="ja-JP"/>
                    <w:rPrChange w:id="939" w:author="USA" w:date="2022-05-11T19:26:00Z">
                      <w:rPr>
                        <w:rFonts w:ascii="Times New Roman" w:eastAsia="Times New Roman" w:hAnsi="Times New Roman" w:cs="Times New Roman"/>
                        <w:sz w:val="20"/>
                        <w:szCs w:val="20"/>
                        <w:lang w:val="en-GB" w:eastAsia="ja-JP"/>
                      </w:rPr>
                    </w:rPrChange>
                  </w:rPr>
                  <w:delText>1</w:delText>
                </w:r>
              </w:del>
            </w:ins>
            <w:ins w:id="940" w:author="John Mettrop" w:date="2022-04-11T09:59:00Z">
              <w:del w:id="941" w:author="USA" w:date="2022-05-11T19:25:00Z">
                <w:r w:rsidRPr="00372BCA" w:rsidDel="00372BCA">
                  <w:rPr>
                    <w:rFonts w:ascii="Times New Roman" w:eastAsia="Times New Roman" w:hAnsi="Times New Roman" w:cs="Times New Roman"/>
                    <w:sz w:val="20"/>
                    <w:szCs w:val="20"/>
                    <w:highlight w:val="yellow"/>
                    <w:lang w:val="en-GB" w:eastAsia="ja-JP"/>
                    <w:rPrChange w:id="942" w:author="USA" w:date="2022-05-11T19:26:00Z">
                      <w:rPr>
                        <w:rFonts w:ascii="Times New Roman" w:eastAsia="Times New Roman" w:hAnsi="Times New Roman" w:cs="Times New Roman"/>
                        <w:sz w:val="20"/>
                        <w:szCs w:val="20"/>
                        <w:lang w:val="en-GB" w:eastAsia="ja-JP"/>
                      </w:rPr>
                    </w:rPrChange>
                  </w:rPr>
                  <w:delText>]</w:delText>
                </w:r>
              </w:del>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E156E" w14:textId="68C5200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43" w:author="John Mettrop" w:date="2022-04-11T09:58:00Z"/>
                <w:rFonts w:ascii="Times New Roman" w:eastAsia="Times New Roman" w:hAnsi="Times New Roman" w:cs="Times New Roman"/>
                <w:sz w:val="20"/>
                <w:szCs w:val="20"/>
                <w:highlight w:val="yellow"/>
                <w:lang w:val="en-GB" w:eastAsia="ja-JP"/>
                <w:rPrChange w:id="944" w:author="USA" w:date="2022-05-11T19:26:00Z">
                  <w:rPr>
                    <w:ins w:id="945" w:author="John Mettrop" w:date="2022-04-11T09:58:00Z"/>
                    <w:rFonts w:ascii="Times New Roman" w:eastAsia="Times New Roman" w:hAnsi="Times New Roman" w:cs="Times New Roman"/>
                    <w:sz w:val="20"/>
                    <w:szCs w:val="20"/>
                    <w:lang w:val="en-GB" w:eastAsia="ja-JP"/>
                  </w:rPr>
                </w:rPrChange>
              </w:rPr>
            </w:pPr>
            <w:ins w:id="946" w:author="John Mettrop" w:date="2022-04-11T09:59:00Z">
              <w:del w:id="947" w:author="USA" w:date="2022-05-11T19:25:00Z">
                <w:r w:rsidRPr="00372BCA" w:rsidDel="00372BCA">
                  <w:rPr>
                    <w:rFonts w:ascii="Times New Roman" w:eastAsia="Times New Roman" w:hAnsi="Times New Roman" w:cs="Times New Roman"/>
                    <w:sz w:val="20"/>
                    <w:szCs w:val="20"/>
                    <w:highlight w:val="yellow"/>
                    <w:lang w:val="en-GB" w:eastAsia="ja-JP"/>
                    <w:rPrChange w:id="948" w:author="USA" w:date="2022-05-11T19:26:00Z">
                      <w:rPr>
                        <w:rFonts w:ascii="Times New Roman" w:eastAsia="Times New Roman" w:hAnsi="Times New Roman" w:cs="Times New Roman"/>
                        <w:sz w:val="20"/>
                        <w:szCs w:val="20"/>
                        <w:lang w:val="en-GB" w:eastAsia="ja-JP"/>
                      </w:rPr>
                    </w:rPrChange>
                  </w:rPr>
                  <w:delText>[</w:delText>
                </w:r>
              </w:del>
            </w:ins>
            <w:ins w:id="949" w:author="John Mettrop" w:date="2022-04-11T09:58:00Z">
              <w:del w:id="950" w:author="USA" w:date="2022-05-11T19:25:00Z">
                <w:r w:rsidRPr="00372BCA" w:rsidDel="00372BCA">
                  <w:rPr>
                    <w:rFonts w:ascii="Times New Roman" w:eastAsia="Times New Roman" w:hAnsi="Times New Roman" w:cs="Times New Roman"/>
                    <w:sz w:val="20"/>
                    <w:szCs w:val="20"/>
                    <w:highlight w:val="yellow"/>
                    <w:lang w:val="en-GB" w:eastAsia="ja-JP"/>
                    <w:rPrChange w:id="951" w:author="USA" w:date="2022-05-11T19:26:00Z">
                      <w:rPr>
                        <w:rFonts w:ascii="Times New Roman" w:eastAsia="Times New Roman" w:hAnsi="Times New Roman" w:cs="Times New Roman"/>
                        <w:sz w:val="20"/>
                        <w:szCs w:val="20"/>
                        <w:lang w:val="en-GB" w:eastAsia="ja-JP"/>
                      </w:rPr>
                    </w:rPrChange>
                  </w:rPr>
                  <w:delText>1</w:delText>
                </w:r>
              </w:del>
            </w:ins>
            <w:ins w:id="952" w:author="John Mettrop" w:date="2022-04-11T09:59:00Z">
              <w:del w:id="953" w:author="USA" w:date="2022-05-11T19:25:00Z">
                <w:r w:rsidRPr="00372BCA" w:rsidDel="00372BCA">
                  <w:rPr>
                    <w:rFonts w:ascii="Times New Roman" w:eastAsia="Times New Roman" w:hAnsi="Times New Roman" w:cs="Times New Roman"/>
                    <w:sz w:val="20"/>
                    <w:szCs w:val="20"/>
                    <w:highlight w:val="yellow"/>
                    <w:lang w:val="en-GB" w:eastAsia="ja-JP"/>
                    <w:rPrChange w:id="954" w:author="USA" w:date="2022-05-11T19:26:00Z">
                      <w:rPr>
                        <w:rFonts w:ascii="Times New Roman" w:eastAsia="Times New Roman" w:hAnsi="Times New Roman" w:cs="Times New Roman"/>
                        <w:sz w:val="20"/>
                        <w:szCs w:val="20"/>
                        <w:lang w:val="en-GB" w:eastAsia="ja-JP"/>
                      </w:rPr>
                    </w:rPrChange>
                  </w:rPr>
                  <w:delText>]</w:delText>
                </w:r>
              </w:del>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056A" w14:textId="35F85119"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955" w:author="John Mettrop" w:date="2022-04-11T09:58:00Z"/>
                <w:rFonts w:ascii="Times New Roman" w:eastAsia="Times New Roman" w:hAnsi="Times New Roman" w:cs="Times New Roman"/>
                <w:sz w:val="20"/>
                <w:szCs w:val="20"/>
                <w:highlight w:val="yellow"/>
                <w:lang w:val="en-GB" w:eastAsia="ja-JP"/>
                <w:rPrChange w:id="956" w:author="USA" w:date="2022-05-11T19:26:00Z">
                  <w:rPr>
                    <w:ins w:id="957" w:author="John Mettrop" w:date="2022-04-11T09:58:00Z"/>
                    <w:rFonts w:ascii="Times New Roman" w:eastAsia="Times New Roman" w:hAnsi="Times New Roman" w:cs="Times New Roman"/>
                    <w:sz w:val="20"/>
                    <w:szCs w:val="20"/>
                    <w:lang w:val="en-GB" w:eastAsia="ja-JP"/>
                  </w:rPr>
                </w:rPrChange>
              </w:rPr>
            </w:pPr>
            <w:ins w:id="958" w:author="John Mettrop" w:date="2022-04-11T09:59:00Z">
              <w:del w:id="959" w:author="USA" w:date="2022-05-11T19:25:00Z">
                <w:r w:rsidRPr="00372BCA" w:rsidDel="00372BCA">
                  <w:rPr>
                    <w:rFonts w:ascii="Times New Roman" w:eastAsia="Times New Roman" w:hAnsi="Times New Roman" w:cs="Times New Roman"/>
                    <w:sz w:val="20"/>
                    <w:szCs w:val="20"/>
                    <w:highlight w:val="yellow"/>
                    <w:lang w:val="en-GB" w:eastAsia="ja-JP"/>
                    <w:rPrChange w:id="960" w:author="USA" w:date="2022-05-11T19:26:00Z">
                      <w:rPr>
                        <w:rFonts w:ascii="Times New Roman" w:eastAsia="Times New Roman" w:hAnsi="Times New Roman" w:cs="Times New Roman"/>
                        <w:sz w:val="20"/>
                        <w:szCs w:val="20"/>
                        <w:lang w:val="en-GB" w:eastAsia="ja-JP"/>
                      </w:rPr>
                    </w:rPrChange>
                  </w:rPr>
                  <w:delText>[</w:delText>
                </w:r>
              </w:del>
            </w:ins>
            <w:ins w:id="961" w:author="John Mettrop" w:date="2022-04-11T09:58:00Z">
              <w:del w:id="962" w:author="USA" w:date="2022-05-11T19:25:00Z">
                <w:r w:rsidRPr="00372BCA" w:rsidDel="00372BCA">
                  <w:rPr>
                    <w:rFonts w:ascii="Times New Roman" w:eastAsia="Times New Roman" w:hAnsi="Times New Roman" w:cs="Times New Roman"/>
                    <w:sz w:val="20"/>
                    <w:szCs w:val="20"/>
                    <w:highlight w:val="yellow"/>
                    <w:lang w:val="en-GB" w:eastAsia="ja-JP"/>
                    <w:rPrChange w:id="963"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4724D24" w14:textId="77777777" w:rsidTr="00D942DF">
        <w:trPr>
          <w:jc w:val="center"/>
          <w:ins w:id="964"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6B9955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965" w:author="John Mettrop" w:date="2022-04-11T09:58:00Z"/>
                <w:rFonts w:ascii="Times New Roman" w:eastAsia="Times New Roman" w:hAnsi="Times New Roman" w:cs="Times New Roman"/>
                <w:b/>
                <w:bCs/>
                <w:sz w:val="20"/>
                <w:szCs w:val="20"/>
                <w:lang w:val="en-GB" w:eastAsia="ja-JP"/>
              </w:rPr>
            </w:pPr>
            <w:ins w:id="966"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967" w:author="John Mettrop" w:date="2022-04-11T10:19:00Z">
              <w:r w:rsidRPr="00D942DF">
                <w:rPr>
                  <w:rFonts w:ascii="Times New Roman" w:eastAsia="Calibri" w:hAnsi="Times New Roman" w:cs="Times New Roman"/>
                  <w:sz w:val="20"/>
                  <w:szCs w:val="20"/>
                  <w:vertAlign w:val="superscript"/>
                  <w:lang w:val="en-GB" w:eastAsia="ja-JP"/>
                </w:rPr>
                <w:t>4</w:t>
              </w:r>
            </w:ins>
            <w:ins w:id="968"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0734B54" w14:textId="77777777" w:rsidTr="008B0EFF">
        <w:trPr>
          <w:jc w:val="center"/>
          <w:ins w:id="969"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00654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70" w:author="John Mettrop" w:date="2022-04-11T09:58:00Z"/>
                <w:rFonts w:ascii="Times New Roman" w:eastAsia="Times New Roman" w:hAnsi="Times New Roman" w:cs="Times New Roman"/>
                <w:sz w:val="20"/>
                <w:szCs w:val="20"/>
                <w:lang w:val="en-GB" w:eastAsia="ja-JP"/>
              </w:rPr>
            </w:pPr>
            <w:ins w:id="971" w:author="John Mettrop" w:date="2022-04-11T09:58:00Z">
              <w:r w:rsidRPr="00D942DF">
                <w:rPr>
                  <w:rFonts w:ascii="Times New Roman" w:eastAsia="Times New Roman" w:hAnsi="Times New Roman" w:cs="Times New Roman"/>
                  <w:sz w:val="20"/>
                  <w:szCs w:val="20"/>
                  <w:lang w:val="en-GB"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DD4D37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2" w:author="John Mettrop" w:date="2022-04-11T09:58:00Z"/>
                <w:rFonts w:ascii="Times New Roman" w:eastAsia="Times New Roman" w:hAnsi="Times New Roman" w:cs="Times New Roman"/>
                <w:sz w:val="20"/>
                <w:szCs w:val="20"/>
                <w:lang w:val="en-GB" w:eastAsia="ja-JP"/>
              </w:rPr>
            </w:pPr>
            <w:ins w:id="973"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5A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4" w:author="John Mettrop" w:date="2022-04-11T09:58:00Z"/>
                <w:rFonts w:ascii="Times New Roman" w:eastAsia="Times New Roman" w:hAnsi="Times New Roman" w:cs="Times New Roman"/>
                <w:sz w:val="20"/>
                <w:szCs w:val="20"/>
                <w:lang w:val="en-GB" w:eastAsia="ja-JP"/>
              </w:rPr>
            </w:pPr>
            <w:ins w:id="975" w:author="John Mettrop" w:date="2022-04-11T09:58:00Z">
              <w:r w:rsidRPr="00D942DF">
                <w:rPr>
                  <w:rFonts w:ascii="Times New Roman" w:eastAsia="Times New Roman" w:hAnsi="Times New Roman" w:cs="Times New Roman"/>
                  <w:sz w:val="20"/>
                  <w:szCs w:val="20"/>
                  <w:lang w:val="en-GB"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21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76" w:author="John Mettrop" w:date="2022-04-11T09:58:00Z"/>
                <w:rFonts w:ascii="Times New Roman" w:eastAsia="Times New Roman" w:hAnsi="Times New Roman" w:cs="Times New Roman"/>
                <w:sz w:val="20"/>
                <w:szCs w:val="20"/>
                <w:lang w:val="en-GB" w:eastAsia="ja-JP"/>
              </w:rPr>
            </w:pPr>
            <w:ins w:id="977" w:author="John Mettrop" w:date="2022-04-11T09:58:00Z">
              <w:r w:rsidRPr="00D942DF">
                <w:rPr>
                  <w:rFonts w:ascii="Times New Roman" w:eastAsia="Times New Roman" w:hAnsi="Times New Roman" w:cs="Times New Roman"/>
                  <w:sz w:val="20"/>
                  <w:szCs w:val="20"/>
                  <w:lang w:val="en-GB" w:eastAsia="ja-JP"/>
                </w:rPr>
                <w:t>4</w:t>
              </w:r>
            </w:ins>
            <w:ins w:id="978" w:author="Chamova, Alisa" w:date="2022-04-14T11:02:00Z">
              <w:r w:rsidRPr="00D942DF">
                <w:rPr>
                  <w:rFonts w:ascii="Times New Roman" w:eastAsia="Times New Roman" w:hAnsi="Times New Roman" w:cs="Times New Roman"/>
                  <w:sz w:val="20"/>
                  <w:szCs w:val="20"/>
                  <w:lang w:val="en-GB" w:eastAsia="ja-JP"/>
                </w:rPr>
                <w:t xml:space="preserve"> </w:t>
              </w:r>
            </w:ins>
            <w:ins w:id="979" w:author="John Mettrop" w:date="2022-04-11T09:58:00Z">
              <w:r w:rsidRPr="00D942DF">
                <w:rPr>
                  <w:rFonts w:ascii="Times New Roman" w:eastAsia="Times New Roman" w:hAnsi="Times New Roman" w:cs="Times New Roman"/>
                  <w:sz w:val="20"/>
                  <w:szCs w:val="20"/>
                  <w:lang w:val="en-GB" w:eastAsia="ja-JP"/>
                </w:rPr>
                <w:t>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5E5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0" w:author="John Mettrop" w:date="2022-04-11T09:58:00Z"/>
                <w:rFonts w:ascii="Times New Roman" w:eastAsia="Times New Roman" w:hAnsi="Times New Roman" w:cs="Times New Roman"/>
                <w:sz w:val="20"/>
                <w:szCs w:val="20"/>
                <w:lang w:val="en-GB" w:eastAsia="ja-JP"/>
              </w:rPr>
            </w:pPr>
            <w:ins w:id="981" w:author="John Mettrop" w:date="2022-04-11T09:58:00Z">
              <w:r w:rsidRPr="00D942DF">
                <w:rPr>
                  <w:rFonts w:ascii="Times New Roman" w:eastAsia="Times New Roman" w:hAnsi="Times New Roman" w:cs="Times New Roman"/>
                  <w:sz w:val="20"/>
                  <w:szCs w:val="20"/>
                  <w:lang w:val="en-GB"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83D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2" w:author="John Mettrop" w:date="2022-04-11T09:58:00Z"/>
                <w:rFonts w:ascii="Times New Roman" w:eastAsia="Times New Roman" w:hAnsi="Times New Roman" w:cs="Times New Roman"/>
                <w:sz w:val="20"/>
                <w:szCs w:val="20"/>
                <w:lang w:val="en-GB" w:eastAsia="ja-JP"/>
              </w:rPr>
            </w:pPr>
            <w:ins w:id="983"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7158FB41" w14:textId="77777777" w:rsidTr="008B0EFF">
        <w:trPr>
          <w:jc w:val="center"/>
          <w:ins w:id="98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621D86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85" w:author="John Mettrop" w:date="2022-04-11T09:58:00Z"/>
                <w:rFonts w:ascii="Times New Roman" w:eastAsia="Times New Roman" w:hAnsi="Times New Roman" w:cs="Times New Roman"/>
                <w:sz w:val="20"/>
                <w:szCs w:val="20"/>
                <w:lang w:val="en-GB" w:eastAsia="ja-JP"/>
              </w:rPr>
            </w:pPr>
            <w:ins w:id="986" w:author="John Mettrop" w:date="2022-04-11T09:58:00Z">
              <w:r w:rsidRPr="00D942DF">
                <w:rPr>
                  <w:rFonts w:ascii="Times New Roman" w:eastAsia="Times New Roman" w:hAnsi="Times New Roman" w:cs="Times New Roman"/>
                  <w:sz w:val="20"/>
                  <w:szCs w:val="20"/>
                  <w:lang w:val="en-GB"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BB8E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7" w:author="John Mettrop" w:date="2022-04-11T09:58:00Z"/>
                <w:rFonts w:ascii="Times New Roman" w:eastAsia="Times New Roman" w:hAnsi="Times New Roman" w:cs="Times New Roman"/>
                <w:sz w:val="20"/>
                <w:szCs w:val="20"/>
                <w:lang w:val="en-GB" w:eastAsia="ja-JP"/>
              </w:rPr>
            </w:pPr>
            <w:ins w:id="988" w:author="John Mettrop" w:date="2022-04-11T09:58:00Z">
              <w:r w:rsidRPr="00D942DF">
                <w:rPr>
                  <w:rFonts w:ascii="Times New Roman" w:eastAsia="Times New Roman" w:hAnsi="Times New Roman" w:cs="Times New Roman"/>
                  <w:sz w:val="20"/>
                  <w:szCs w:val="20"/>
                  <w:lang w:val="en-GB"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09D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89" w:author="John Mettrop" w:date="2022-04-11T09:58:00Z"/>
                <w:rFonts w:ascii="Times New Roman" w:eastAsia="Times New Roman" w:hAnsi="Times New Roman" w:cs="Times New Roman"/>
                <w:sz w:val="20"/>
                <w:szCs w:val="20"/>
                <w:lang w:val="en-GB" w:eastAsia="ja-JP"/>
              </w:rPr>
            </w:pPr>
            <w:ins w:id="990" w:author="John Mettrop" w:date="2022-04-11T09:58:00Z">
              <w:r w:rsidRPr="00D942DF">
                <w:rPr>
                  <w:rFonts w:ascii="Times New Roman" w:eastAsia="Times New Roman" w:hAnsi="Times New Roman" w:cs="Times New Roman"/>
                  <w:sz w:val="20"/>
                  <w:szCs w:val="20"/>
                  <w:lang w:val="en-GB"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67D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1" w:author="John Mettrop" w:date="2022-04-11T09:58:00Z"/>
                <w:rFonts w:ascii="Times New Roman" w:eastAsia="Times New Roman" w:hAnsi="Times New Roman" w:cs="Times New Roman"/>
                <w:sz w:val="20"/>
                <w:szCs w:val="20"/>
                <w:lang w:val="en-GB" w:eastAsia="ja-JP"/>
              </w:rPr>
            </w:pPr>
            <w:ins w:id="992" w:author="John Mettrop" w:date="2022-04-11T09:58:00Z">
              <w:r w:rsidRPr="00D942DF">
                <w:rPr>
                  <w:rFonts w:ascii="Times New Roman" w:eastAsia="Times New Roman" w:hAnsi="Times New Roman" w:cs="Times New Roman"/>
                  <w:sz w:val="20"/>
                  <w:szCs w:val="20"/>
                  <w:lang w:val="en-GB"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806C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3" w:author="John Mettrop" w:date="2022-04-11T09:58:00Z"/>
                <w:rFonts w:ascii="Times New Roman" w:eastAsia="Times New Roman" w:hAnsi="Times New Roman" w:cs="Times New Roman"/>
                <w:sz w:val="20"/>
                <w:szCs w:val="20"/>
                <w:lang w:val="en-GB" w:eastAsia="ja-JP"/>
              </w:rPr>
            </w:pPr>
            <w:ins w:id="994" w:author="John Mettrop" w:date="2022-04-11T09:58:00Z">
              <w:r w:rsidRPr="00D942DF">
                <w:rPr>
                  <w:rFonts w:ascii="Times New Roman" w:eastAsia="Times New Roman" w:hAnsi="Times New Roman" w:cs="Times New Roman"/>
                  <w:sz w:val="20"/>
                  <w:szCs w:val="20"/>
                  <w:lang w:val="en-GB"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95C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995" w:author="John Mettrop" w:date="2022-04-11T09:58:00Z"/>
                <w:rFonts w:ascii="Times New Roman" w:eastAsia="Times New Roman" w:hAnsi="Times New Roman" w:cs="Times New Roman"/>
                <w:sz w:val="20"/>
                <w:szCs w:val="20"/>
                <w:lang w:val="en-GB" w:eastAsia="ja-JP"/>
              </w:rPr>
            </w:pPr>
            <w:ins w:id="996" w:author="John Mettrop" w:date="2022-04-11T09:58:00Z">
              <w:r w:rsidRPr="00D942DF">
                <w:rPr>
                  <w:rFonts w:ascii="Times New Roman" w:eastAsia="Times New Roman" w:hAnsi="Times New Roman" w:cs="Times New Roman"/>
                  <w:sz w:val="20"/>
                  <w:szCs w:val="20"/>
                  <w:lang w:val="en-GB" w:eastAsia="ja-JP"/>
                </w:rPr>
                <w:t>5/10/20/40</w:t>
              </w:r>
            </w:ins>
          </w:p>
        </w:tc>
      </w:tr>
      <w:tr w:rsidR="00D942DF" w:rsidRPr="00D942DF" w14:paraId="0421DAB6" w14:textId="77777777" w:rsidTr="008B0EFF">
        <w:trPr>
          <w:jc w:val="center"/>
          <w:ins w:id="99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DABD18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998" w:author="John Mettrop" w:date="2022-04-11T09:58:00Z"/>
                <w:rFonts w:ascii="Times New Roman" w:eastAsia="Times New Roman" w:hAnsi="Times New Roman" w:cs="Times New Roman"/>
                <w:sz w:val="20"/>
                <w:szCs w:val="20"/>
                <w:lang w:val="en-GB" w:eastAsia="ja-JP"/>
              </w:rPr>
            </w:pPr>
            <w:ins w:id="999" w:author="John Mettrop" w:date="2022-04-11T09:58:00Z">
              <w:r w:rsidRPr="00D942DF">
                <w:rPr>
                  <w:rFonts w:ascii="Times New Roman" w:eastAsia="Times New Roman" w:hAnsi="Times New Roman" w:cs="Times New Roman"/>
                  <w:sz w:val="20"/>
                  <w:szCs w:val="20"/>
                  <w:lang w:val="en-GB"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3928EB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0" w:author="John Mettrop" w:date="2022-04-11T09:58:00Z"/>
                <w:rFonts w:ascii="Times New Roman" w:eastAsia="Times New Roman" w:hAnsi="Times New Roman" w:cs="Times New Roman"/>
                <w:sz w:val="20"/>
                <w:szCs w:val="20"/>
                <w:lang w:val="en-GB" w:eastAsia="ja-JP"/>
              </w:rPr>
            </w:pPr>
            <w:ins w:id="1001" w:author="John Mettrop" w:date="2022-04-11T09:58:00Z">
              <w:r w:rsidRPr="00D942DF">
                <w:rPr>
                  <w:rFonts w:ascii="Times New Roman" w:eastAsia="Times New Roman" w:hAnsi="Times New Roman" w:cs="Times New Roman"/>
                  <w:sz w:val="20"/>
                  <w:szCs w:val="20"/>
                  <w:lang w:val="en-GB"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B19B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2" w:author="John Mettrop" w:date="2022-04-11T09:58:00Z"/>
                <w:rFonts w:ascii="Times New Roman" w:eastAsia="Times New Roman" w:hAnsi="Times New Roman" w:cs="Times New Roman"/>
                <w:sz w:val="20"/>
                <w:szCs w:val="20"/>
                <w:lang w:val="en-GB" w:eastAsia="ja-JP"/>
              </w:rPr>
            </w:pPr>
            <w:ins w:id="1003" w:author="John Mettrop" w:date="2022-04-11T09:58:00Z">
              <w:r w:rsidRPr="00D942DF">
                <w:rPr>
                  <w:rFonts w:ascii="Times New Roman" w:eastAsia="Times New Roman" w:hAnsi="Times New Roman" w:cs="Times New Roman"/>
                  <w:sz w:val="20"/>
                  <w:szCs w:val="20"/>
                  <w:lang w:val="en-GB"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663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4" w:author="John Mettrop" w:date="2022-04-11T09:58:00Z"/>
                <w:rFonts w:ascii="Times New Roman" w:eastAsia="Times New Roman" w:hAnsi="Times New Roman" w:cs="Times New Roman"/>
                <w:sz w:val="20"/>
                <w:szCs w:val="20"/>
                <w:lang w:val="en-GB" w:eastAsia="ja-JP"/>
              </w:rPr>
            </w:pPr>
            <w:ins w:id="1005" w:author="John Mettrop" w:date="2022-04-11T09:58:00Z">
              <w:r w:rsidRPr="00D942DF">
                <w:rPr>
                  <w:rFonts w:ascii="Times New Roman" w:eastAsia="Times New Roman" w:hAnsi="Times New Roman" w:cs="Times New Roman"/>
                  <w:sz w:val="20"/>
                  <w:szCs w:val="20"/>
                  <w:lang w:val="en-GB"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93C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6" w:author="John Mettrop" w:date="2022-04-11T09:58:00Z"/>
                <w:rFonts w:ascii="Times New Roman" w:eastAsia="Times New Roman" w:hAnsi="Times New Roman" w:cs="Times New Roman"/>
                <w:sz w:val="20"/>
                <w:szCs w:val="20"/>
                <w:lang w:val="en-GB" w:eastAsia="ja-JP"/>
              </w:rPr>
            </w:pPr>
            <w:ins w:id="1007" w:author="John Mettrop" w:date="2022-04-11T09:58:00Z">
              <w:r w:rsidRPr="00D942DF">
                <w:rPr>
                  <w:rFonts w:ascii="Times New Roman" w:eastAsia="Times New Roman" w:hAnsi="Times New Roman" w:cs="Times New Roman"/>
                  <w:color w:val="00000A"/>
                  <w:sz w:val="20"/>
                  <w:szCs w:val="20"/>
                  <w:lang w:val="en-GB"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3B4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08" w:author="John Mettrop" w:date="2022-04-11T09:58:00Z"/>
                <w:rFonts w:ascii="Times New Roman" w:eastAsia="Times New Roman" w:hAnsi="Times New Roman" w:cs="Times New Roman"/>
                <w:sz w:val="20"/>
                <w:szCs w:val="20"/>
                <w:lang w:val="en-GB" w:eastAsia="ja-JP"/>
              </w:rPr>
            </w:pPr>
            <w:ins w:id="1009" w:author="John Mettrop" w:date="2022-04-11T09:58:00Z">
              <w:r w:rsidRPr="00D942DF">
                <w:rPr>
                  <w:rFonts w:ascii="Times New Roman" w:eastAsia="Times New Roman" w:hAnsi="Times New Roman" w:cs="Times New Roman"/>
                  <w:sz w:val="20"/>
                  <w:szCs w:val="20"/>
                  <w:lang w:val="en-GB" w:eastAsia="ja-JP"/>
                </w:rPr>
                <w:t>4</w:t>
              </w:r>
            </w:ins>
          </w:p>
        </w:tc>
      </w:tr>
      <w:tr w:rsidR="00D942DF" w:rsidRPr="00D942DF" w14:paraId="05F12D28" w14:textId="77777777" w:rsidTr="008B0EFF">
        <w:trPr>
          <w:jc w:val="center"/>
          <w:ins w:id="101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21D03C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11" w:author="John Mettrop" w:date="2022-04-11T09:58:00Z"/>
                <w:rFonts w:ascii="Times New Roman" w:eastAsia="Times New Roman" w:hAnsi="Times New Roman" w:cs="Times New Roman"/>
                <w:sz w:val="20"/>
                <w:szCs w:val="20"/>
                <w:lang w:val="en-GB" w:eastAsia="ja-JP"/>
              </w:rPr>
            </w:pPr>
            <w:ins w:id="1012" w:author="John Mettrop" w:date="2022-04-11T09:58:00Z">
              <w:r w:rsidRPr="00D942DF">
                <w:rPr>
                  <w:rFonts w:ascii="Times New Roman" w:eastAsia="Times New Roman" w:hAnsi="Times New Roman" w:cs="Times New Roman"/>
                  <w:sz w:val="20"/>
                  <w:szCs w:val="20"/>
                  <w:lang w:val="en-GB"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CB1BA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3" w:author="John Mettrop" w:date="2022-04-11T09:58:00Z"/>
                <w:rFonts w:ascii="Times New Roman" w:eastAsia="Times New Roman" w:hAnsi="Times New Roman" w:cs="Times New Roman"/>
                <w:sz w:val="20"/>
                <w:szCs w:val="20"/>
                <w:lang w:val="en-GB" w:eastAsia="ja-JP"/>
              </w:rPr>
            </w:pPr>
            <w:ins w:id="1014" w:author="John Mettrop" w:date="2022-04-11T09:58:00Z">
              <w:r w:rsidRPr="00D942DF">
                <w:rPr>
                  <w:rFonts w:ascii="Times New Roman" w:eastAsia="Times New Roman" w:hAnsi="Times New Roman" w:cs="Times New Roman"/>
                  <w:sz w:val="20"/>
                  <w:szCs w:val="20"/>
                  <w:lang w:val="en-GB"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E4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5" w:author="John Mettrop" w:date="2022-04-11T09:58:00Z"/>
                <w:rFonts w:ascii="Times New Roman" w:eastAsia="Times New Roman" w:hAnsi="Times New Roman" w:cs="Times New Roman"/>
                <w:sz w:val="20"/>
                <w:szCs w:val="20"/>
                <w:lang w:val="en-GB" w:eastAsia="ja-JP"/>
              </w:rPr>
            </w:pPr>
            <w:ins w:id="1016" w:author="John Mettrop" w:date="2022-04-11T09:58:00Z">
              <w:r w:rsidRPr="00D942DF">
                <w:rPr>
                  <w:rFonts w:ascii="Times New Roman" w:eastAsia="Times New Roman" w:hAnsi="Times New Roman" w:cs="Times New Roman"/>
                  <w:sz w:val="20"/>
                  <w:szCs w:val="20"/>
                  <w:lang w:val="en-GB"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F3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7" w:author="John Mettrop" w:date="2022-04-11T09:58:00Z"/>
                <w:rFonts w:ascii="Times New Roman" w:eastAsia="Times New Roman" w:hAnsi="Times New Roman" w:cs="Times New Roman"/>
                <w:sz w:val="20"/>
                <w:szCs w:val="20"/>
                <w:lang w:val="en-GB" w:eastAsia="ja-JP"/>
              </w:rPr>
            </w:pPr>
            <w:ins w:id="1018" w:author="John Mettrop" w:date="2022-04-11T09:58:00Z">
              <w:r w:rsidRPr="00D942DF">
                <w:rPr>
                  <w:rFonts w:ascii="Times New Roman" w:eastAsia="Times New Roman" w:hAnsi="Times New Roman" w:cs="Times New Roman"/>
                  <w:sz w:val="20"/>
                  <w:szCs w:val="20"/>
                  <w:lang w:val="en-GB"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106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19" w:author="John Mettrop" w:date="2022-04-11T09:58:00Z"/>
                <w:rFonts w:ascii="Times New Roman" w:eastAsia="Times New Roman" w:hAnsi="Times New Roman" w:cs="Times New Roman"/>
                <w:sz w:val="20"/>
                <w:szCs w:val="20"/>
                <w:lang w:val="en-GB" w:eastAsia="ja-JP"/>
              </w:rPr>
            </w:pPr>
            <w:ins w:id="1020" w:author="John Mettrop" w:date="2022-04-11T09:58:00Z">
              <w:r w:rsidRPr="00D942DF">
                <w:rPr>
                  <w:rFonts w:ascii="Times New Roman" w:eastAsia="Times New Roman" w:hAnsi="Times New Roman" w:cs="Times New Roman"/>
                  <w:sz w:val="20"/>
                  <w:szCs w:val="20"/>
                  <w:lang w:val="en-GB"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544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21" w:author="John Mettrop" w:date="2022-04-11T09:58:00Z"/>
                <w:rFonts w:ascii="Times New Roman" w:eastAsia="Times New Roman" w:hAnsi="Times New Roman" w:cs="Times New Roman"/>
                <w:sz w:val="20"/>
                <w:szCs w:val="20"/>
                <w:lang w:val="en-GB" w:eastAsia="ja-JP"/>
              </w:rPr>
            </w:pPr>
            <w:ins w:id="1022" w:author="John Mettrop" w:date="2022-04-11T09:58:00Z">
              <w:r w:rsidRPr="00D942DF">
                <w:rPr>
                  <w:rFonts w:ascii="Times New Roman" w:eastAsia="Times New Roman" w:hAnsi="Times New Roman" w:cs="Times New Roman"/>
                  <w:sz w:val="20"/>
                  <w:szCs w:val="20"/>
                  <w:lang w:val="en-GB" w:eastAsia="ja-JP"/>
                </w:rPr>
                <w:t>−103 to −94</w:t>
              </w:r>
            </w:ins>
          </w:p>
        </w:tc>
      </w:tr>
      <w:tr w:rsidR="00D942DF" w:rsidRPr="00D942DF" w14:paraId="00F63321" w14:textId="77777777" w:rsidTr="00D942DF">
        <w:trPr>
          <w:jc w:val="center"/>
          <w:ins w:id="1023" w:author="John Mettrop" w:date="2022-04-11T09:58: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05DFE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4" w:author="John Mettrop" w:date="2022-04-11T09:58:00Z"/>
                <w:rFonts w:ascii="Times New Roman" w:eastAsia="Times New Roman" w:hAnsi="Times New Roman" w:cs="Times New Roman"/>
                <w:b/>
                <w:bCs/>
                <w:sz w:val="20"/>
                <w:szCs w:val="20"/>
                <w:lang w:val="en-GB" w:eastAsia="ja-JP"/>
              </w:rPr>
            </w:pPr>
            <w:ins w:id="1025"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026" w:author="John Mettrop" w:date="2022-04-11T10:19:00Z">
              <w:r w:rsidRPr="00D942DF">
                <w:rPr>
                  <w:rFonts w:ascii="Times New Roman" w:eastAsia="Calibri" w:hAnsi="Times New Roman" w:cs="Times New Roman"/>
                  <w:sz w:val="20"/>
                  <w:szCs w:val="20"/>
                  <w:vertAlign w:val="superscript"/>
                  <w:lang w:val="en-GB" w:eastAsia="ja-JP"/>
                </w:rPr>
                <w:t>4</w:t>
              </w:r>
            </w:ins>
            <w:ins w:id="1027"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0BE7A667" w14:textId="77777777" w:rsidTr="008B0EFF">
        <w:trPr>
          <w:jc w:val="center"/>
          <w:ins w:id="102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42D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029" w:author="John Mettrop" w:date="2022-04-11T09:58:00Z"/>
                <w:rFonts w:ascii="Times New Roman" w:eastAsia="Times New Roman" w:hAnsi="Times New Roman" w:cs="Times New Roman"/>
                <w:sz w:val="20"/>
                <w:szCs w:val="20"/>
                <w:lang w:val="en-GB" w:eastAsia="ja-JP"/>
              </w:rPr>
            </w:pPr>
            <w:ins w:id="1030" w:author="John Mettrop" w:date="2022-04-11T09:58:00Z">
              <w:r w:rsidRPr="00D942DF">
                <w:rPr>
                  <w:rFonts w:ascii="Times New Roman" w:eastAsia="Times New Roman" w:hAnsi="Times New Roman" w:cs="Times New Roman"/>
                  <w:sz w:val="20"/>
                  <w:szCs w:val="20"/>
                  <w:lang w:val="en-GB"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12E60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1"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CED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2" w:author="John Mettrop" w:date="2022-04-11T09:58:00Z"/>
                <w:rFonts w:ascii="Times New Roman" w:eastAsia="Times New Roman" w:hAnsi="Times New Roman" w:cs="Times New Roman"/>
                <w:sz w:val="20"/>
                <w:szCs w:val="20"/>
                <w:lang w:val="en-GB" w:eastAsia="ja-JP"/>
              </w:rPr>
            </w:pPr>
            <w:ins w:id="1033" w:author="John Mettrop" w:date="2022-04-11T09:58:00Z">
              <w:r w:rsidRPr="00D942DF">
                <w:rPr>
                  <w:rFonts w:ascii="Times New Roman" w:eastAsia="Times New Roman" w:hAnsi="Times New Roman" w:cs="Times New Roman"/>
                  <w:sz w:val="20"/>
                  <w:szCs w:val="20"/>
                  <w:lang w:val="en-GB"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DCE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4" w:author="John Mettrop" w:date="2022-04-11T09:58:00Z"/>
                <w:rFonts w:ascii="Times New Roman" w:eastAsia="Times New Roman" w:hAnsi="Times New Roman" w:cs="Times New Roman"/>
                <w:sz w:val="20"/>
                <w:szCs w:val="20"/>
                <w:lang w:val="en-GB" w:eastAsia="ja-JP"/>
              </w:rPr>
            </w:pPr>
            <w:ins w:id="1035" w:author="John Mettrop" w:date="2022-04-11T09:58:00Z">
              <w:r w:rsidRPr="00D942DF">
                <w:rPr>
                  <w:rFonts w:ascii="Times New Roman" w:eastAsia="Times New Roman" w:hAnsi="Times New Roman" w:cs="Times New Roman"/>
                  <w:sz w:val="20"/>
                  <w:szCs w:val="20"/>
                  <w:lang w:val="en-GB"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90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6" w:author="John Mettrop" w:date="2022-04-11T09:58:00Z"/>
                <w:rFonts w:ascii="Times New Roman" w:eastAsia="Times New Roman" w:hAnsi="Times New Roman" w:cs="Times New Roman"/>
                <w:sz w:val="20"/>
                <w:szCs w:val="20"/>
                <w:lang w:val="en-GB" w:eastAsia="ja-JP"/>
              </w:rPr>
            </w:pPr>
            <w:ins w:id="1037" w:author="John Mettrop" w:date="2022-04-11T09:58:00Z">
              <w:r w:rsidRPr="00D942DF">
                <w:rPr>
                  <w:rFonts w:ascii="Times New Roman" w:eastAsia="Times New Roman" w:hAnsi="Times New Roman" w:cs="Times New Roman"/>
                  <w:sz w:val="20"/>
                  <w:szCs w:val="20"/>
                  <w:lang w:val="en-GB"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51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38" w:author="John Mettrop" w:date="2022-04-11T09:58:00Z"/>
                <w:rFonts w:ascii="Times New Roman" w:eastAsia="Times New Roman" w:hAnsi="Times New Roman" w:cs="Times New Roman"/>
                <w:sz w:val="20"/>
                <w:szCs w:val="20"/>
                <w:lang w:val="en-GB" w:eastAsia="ja-JP"/>
              </w:rPr>
            </w:pPr>
            <w:ins w:id="1039" w:author="John Mettrop" w:date="2022-04-11T09:58:00Z">
              <w:r w:rsidRPr="00D942DF">
                <w:rPr>
                  <w:rFonts w:ascii="Times New Roman" w:eastAsia="Times New Roman" w:hAnsi="Times New Roman" w:cs="Times New Roman"/>
                  <w:sz w:val="20"/>
                  <w:szCs w:val="20"/>
                  <w:lang w:val="en-GB"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9D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0" w:author="John Mettrop" w:date="2022-04-11T09:58:00Z"/>
                <w:rFonts w:ascii="Times New Roman" w:eastAsia="Times New Roman" w:hAnsi="Times New Roman" w:cs="Times New Roman"/>
                <w:sz w:val="20"/>
                <w:szCs w:val="20"/>
                <w:lang w:val="en-GB" w:eastAsia="ja-JP"/>
              </w:rPr>
            </w:pPr>
            <w:ins w:id="1041" w:author="John Mettrop" w:date="2022-04-11T09:58:00Z">
              <w:r w:rsidRPr="00D942DF">
                <w:rPr>
                  <w:rFonts w:ascii="Times New Roman" w:eastAsia="Times New Roman" w:hAnsi="Times New Roman" w:cs="Times New Roman"/>
                  <w:sz w:val="20"/>
                  <w:szCs w:val="20"/>
                  <w:lang w:val="en-GB"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082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042" w:author="John Mettrop" w:date="2022-04-11T09:58:00Z"/>
                <w:rFonts w:ascii="Times New Roman" w:eastAsia="Times New Roman" w:hAnsi="Times New Roman" w:cs="Times New Roman"/>
                <w:sz w:val="20"/>
                <w:szCs w:val="20"/>
                <w:lang w:val="en-GB" w:eastAsia="ja-JP"/>
              </w:rPr>
            </w:pPr>
            <w:ins w:id="1043" w:author="John Mettrop" w:date="2022-04-11T09:58:00Z">
              <w:r w:rsidRPr="00D942DF">
                <w:rPr>
                  <w:rFonts w:ascii="Times New Roman" w:eastAsia="Times New Roman" w:hAnsi="Times New Roman" w:cs="Times New Roman"/>
                  <w:sz w:val="20"/>
                  <w:szCs w:val="20"/>
                  <w:lang w:val="en-GB" w:eastAsia="ja-JP"/>
                </w:rPr>
                <w:t>Directional</w:t>
              </w:r>
            </w:ins>
          </w:p>
        </w:tc>
      </w:tr>
      <w:tr w:rsidR="00D942DF" w:rsidRPr="00D942DF" w14:paraId="708EAF3D" w14:textId="77777777" w:rsidTr="008B0EFF">
        <w:trPr>
          <w:jc w:val="center"/>
          <w:ins w:id="104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76FF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45" w:author="John Mettrop" w:date="2022-04-11T09:58:00Z"/>
                <w:rFonts w:ascii="Times New Roman" w:eastAsia="Times New Roman" w:hAnsi="Times New Roman" w:cs="Times New Roman"/>
                <w:sz w:val="20"/>
                <w:szCs w:val="20"/>
                <w:lang w:val="en-GB" w:eastAsia="ja-JP"/>
              </w:rPr>
            </w:pPr>
            <w:ins w:id="1046" w:author="John Mettrop" w:date="2022-04-11T09:58:00Z">
              <w:r w:rsidRPr="00D942DF">
                <w:rPr>
                  <w:rFonts w:ascii="Times New Roman" w:eastAsia="Times New Roman" w:hAnsi="Times New Roman" w:cs="Times New Roman"/>
                  <w:sz w:val="20"/>
                  <w:szCs w:val="20"/>
                  <w:lang w:val="en-GB"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9C054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7" w:author="John Mettrop" w:date="2022-04-11T09:58:00Z"/>
                <w:rFonts w:ascii="Times New Roman" w:eastAsia="Times New Roman" w:hAnsi="Times New Roman" w:cs="Times New Roman"/>
                <w:sz w:val="20"/>
                <w:szCs w:val="20"/>
                <w:lang w:val="en-GB" w:eastAsia="ja-JP"/>
              </w:rPr>
            </w:pPr>
            <w:proofErr w:type="spellStart"/>
            <w:ins w:id="1048"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4AF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49" w:author="John Mettrop" w:date="2022-04-11T09:58:00Z"/>
                <w:rFonts w:ascii="Times New Roman" w:eastAsia="Times New Roman" w:hAnsi="Times New Roman" w:cs="Times New Roman"/>
                <w:sz w:val="20"/>
                <w:szCs w:val="20"/>
                <w:lang w:val="en-GB"/>
              </w:rPr>
            </w:pPr>
            <w:ins w:id="1050" w:author="John Mettrop" w:date="2022-04-11T09:58:00Z">
              <w:r w:rsidRPr="00D942DF">
                <w:rPr>
                  <w:rFonts w:ascii="Times New Roman" w:eastAsia="Times New Roman" w:hAnsi="Times New Roman" w:cs="Times New Roman"/>
                  <w:sz w:val="20"/>
                  <w:szCs w:val="20"/>
                  <w:lang w:val="en-GB"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09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1" w:author="John Mettrop" w:date="2022-04-11T09:58:00Z"/>
                <w:rFonts w:ascii="Times New Roman" w:eastAsia="Times New Roman" w:hAnsi="Times New Roman" w:cs="Times New Roman"/>
                <w:sz w:val="20"/>
                <w:szCs w:val="20"/>
                <w:lang w:val="en-GB"/>
              </w:rPr>
            </w:pPr>
            <w:ins w:id="1052" w:author="John Mettrop" w:date="2022-04-11T09:58:00Z">
              <w:r w:rsidRPr="00D942DF">
                <w:rPr>
                  <w:rFonts w:ascii="Times New Roman" w:eastAsia="Times New Roman" w:hAnsi="Times New Roman" w:cs="Times New Roman"/>
                  <w:sz w:val="20"/>
                  <w:szCs w:val="20"/>
                  <w:lang w:val="en-GB"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984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3" w:author="John Mettrop" w:date="2022-04-11T09:58:00Z"/>
                <w:rFonts w:ascii="Times New Roman" w:eastAsia="Times New Roman" w:hAnsi="Times New Roman" w:cs="Times New Roman"/>
                <w:sz w:val="20"/>
                <w:szCs w:val="20"/>
                <w:lang w:val="en-GB"/>
              </w:rPr>
            </w:pPr>
            <w:ins w:id="1054" w:author="John Mettrop" w:date="2022-04-11T09:58:00Z">
              <w:r w:rsidRPr="00D942DF">
                <w:rPr>
                  <w:rFonts w:ascii="Times New Roman" w:eastAsia="Times New Roman" w:hAnsi="Times New Roman" w:cs="Times New Roman"/>
                  <w:sz w:val="20"/>
                  <w:szCs w:val="20"/>
                  <w:lang w:val="en-GB"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82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5" w:author="John Mettrop" w:date="2022-04-11T09:58:00Z"/>
                <w:rFonts w:ascii="Times New Roman" w:eastAsia="Times New Roman" w:hAnsi="Times New Roman" w:cs="Times New Roman"/>
                <w:sz w:val="20"/>
                <w:szCs w:val="20"/>
                <w:lang w:val="en-GB"/>
              </w:rPr>
            </w:pPr>
            <w:ins w:id="1056" w:author="John Mettrop" w:date="2022-04-11T09:58:00Z">
              <w:r w:rsidRPr="00D942DF">
                <w:rPr>
                  <w:rFonts w:ascii="Times New Roman" w:eastAsia="Times New Roman" w:hAnsi="Times New Roman" w:cs="Times New Roman"/>
                  <w:sz w:val="20"/>
                  <w:szCs w:val="20"/>
                  <w:lang w:val="en-GB"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1C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7" w:author="John Mettrop" w:date="2022-04-11T09:58:00Z"/>
                <w:rFonts w:ascii="Times New Roman" w:eastAsia="Times New Roman" w:hAnsi="Times New Roman" w:cs="Times New Roman"/>
                <w:sz w:val="20"/>
                <w:szCs w:val="20"/>
                <w:lang w:val="en-GB"/>
              </w:rPr>
            </w:pPr>
            <w:ins w:id="1058" w:author="John Mettrop" w:date="2022-04-11T09:58:00Z">
              <w:r w:rsidRPr="00D942DF">
                <w:rPr>
                  <w:rFonts w:ascii="Times New Roman" w:eastAsia="Times New Roman" w:hAnsi="Times New Roman" w:cs="Times New Roman"/>
                  <w:sz w:val="20"/>
                  <w:szCs w:val="20"/>
                  <w:lang w:val="en-GB"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1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59" w:author="John Mettrop" w:date="2022-04-11T09:58:00Z"/>
                <w:rFonts w:ascii="Times New Roman" w:eastAsia="Times New Roman" w:hAnsi="Times New Roman" w:cs="Times New Roman"/>
                <w:sz w:val="20"/>
                <w:szCs w:val="20"/>
                <w:lang w:val="en-GB" w:eastAsia="ja-JP"/>
              </w:rPr>
            </w:pPr>
            <w:ins w:id="1060" w:author="John Mettrop" w:date="2022-04-11T09:58:00Z">
              <w:r w:rsidRPr="00D942DF">
                <w:rPr>
                  <w:rFonts w:ascii="Times New Roman" w:eastAsia="Times New Roman" w:hAnsi="Times New Roman" w:cs="Times New Roman"/>
                  <w:sz w:val="20"/>
                  <w:szCs w:val="20"/>
                  <w:lang w:val="en-GB" w:eastAsia="ja-JP"/>
                </w:rPr>
                <w:t>11.8</w:t>
              </w:r>
            </w:ins>
          </w:p>
        </w:tc>
      </w:tr>
      <w:tr w:rsidR="00D942DF" w:rsidRPr="00D942DF" w14:paraId="1BE10391" w14:textId="77777777" w:rsidTr="008B0EFF">
        <w:trPr>
          <w:trHeight w:val="287"/>
          <w:jc w:val="center"/>
          <w:ins w:id="1061"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5B3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62" w:author="John Mettrop" w:date="2022-04-11T09:58:00Z"/>
                <w:rFonts w:ascii="Times New Roman" w:eastAsia="Times New Roman" w:hAnsi="Times New Roman" w:cs="Times New Roman"/>
                <w:sz w:val="20"/>
                <w:szCs w:val="20"/>
                <w:lang w:val="en-GB" w:eastAsia="ja-JP"/>
              </w:rPr>
            </w:pPr>
            <w:ins w:id="1063"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31463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4" w:author="John Mettrop" w:date="2022-04-11T09:58:00Z"/>
                <w:rFonts w:ascii="Times New Roman" w:eastAsia="Times New Roman" w:hAnsi="Times New Roman" w:cs="Times New Roman"/>
                <w:sz w:val="20"/>
                <w:szCs w:val="20"/>
                <w:lang w:val="en-GB" w:eastAsia="ja-JP"/>
              </w:rPr>
            </w:pPr>
            <w:proofErr w:type="spellStart"/>
            <w:ins w:id="1065"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59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6" w:author="John Mettrop" w:date="2022-04-11T09:58:00Z"/>
                <w:rFonts w:ascii="Times New Roman" w:eastAsia="Times New Roman" w:hAnsi="Times New Roman" w:cs="Times New Roman"/>
                <w:sz w:val="20"/>
                <w:szCs w:val="20"/>
                <w:lang w:val="en-GB" w:eastAsia="ja-JP"/>
              </w:rPr>
            </w:pPr>
            <w:ins w:id="1067"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70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68" w:author="John Mettrop" w:date="2022-04-11T09:58:00Z"/>
                <w:rFonts w:ascii="Times New Roman" w:eastAsia="Times New Roman" w:hAnsi="Times New Roman" w:cs="Times New Roman"/>
                <w:sz w:val="20"/>
                <w:szCs w:val="20"/>
                <w:lang w:val="en-GB" w:eastAsia="ja-JP"/>
              </w:rPr>
            </w:pPr>
            <w:ins w:id="1069"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300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0" w:author="John Mettrop" w:date="2022-04-11T09:58:00Z"/>
                <w:rFonts w:ascii="Times New Roman" w:eastAsia="Times New Roman" w:hAnsi="Times New Roman" w:cs="Times New Roman"/>
                <w:sz w:val="20"/>
                <w:szCs w:val="20"/>
                <w:lang w:val="en-GB" w:eastAsia="ja-JP"/>
              </w:rPr>
            </w:pPr>
            <w:ins w:id="1071" w:author="John Mettrop" w:date="2022-04-11T09:58:00Z">
              <w:r w:rsidRPr="00D942DF">
                <w:rPr>
                  <w:rFonts w:ascii="Times New Roman" w:eastAsia="Times New Roman" w:hAnsi="Times New Roman" w:cs="Times New Roman"/>
                  <w:sz w:val="20"/>
                  <w:szCs w:val="20"/>
                  <w:lang w:val="en-GB"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437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2" w:author="John Mettrop" w:date="2022-04-11T09:58:00Z"/>
                <w:rFonts w:ascii="Times New Roman" w:eastAsia="Times New Roman" w:hAnsi="Times New Roman" w:cs="Times New Roman"/>
                <w:sz w:val="20"/>
                <w:szCs w:val="20"/>
                <w:lang w:val="en-GB"/>
              </w:rPr>
            </w:pPr>
            <w:ins w:id="1073"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D39C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4" w:author="John Mettrop" w:date="2022-04-11T09:58:00Z"/>
                <w:rFonts w:ascii="Times New Roman" w:eastAsia="Times New Roman" w:hAnsi="Times New Roman" w:cs="Times New Roman"/>
                <w:sz w:val="20"/>
                <w:szCs w:val="20"/>
                <w:lang w:val="en-GB" w:eastAsia="ja-JP"/>
              </w:rPr>
            </w:pPr>
            <w:ins w:id="1075" w:author="John Mettrop" w:date="2022-04-11T09:58:00Z">
              <w:r w:rsidRPr="00D942DF">
                <w:rPr>
                  <w:rFonts w:ascii="Times New Roman" w:eastAsia="Times New Roman" w:hAnsi="Times New Roman" w:cs="Times New Roman"/>
                  <w:sz w:val="20"/>
                  <w:szCs w:val="20"/>
                  <w:lang w:val="en-GB"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18F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76" w:author="John Mettrop" w:date="2022-04-11T09:58:00Z"/>
                <w:rFonts w:ascii="Times New Roman" w:eastAsia="Times New Roman" w:hAnsi="Times New Roman" w:cs="Times New Roman"/>
                <w:sz w:val="20"/>
                <w:szCs w:val="20"/>
                <w:lang w:val="en-GB"/>
              </w:rPr>
            </w:pPr>
            <w:ins w:id="1077"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55A3A12A" w14:textId="77777777" w:rsidTr="008B0EFF">
        <w:trPr>
          <w:jc w:val="center"/>
          <w:ins w:id="1078"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295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79" w:author="John Mettrop" w:date="2022-04-11T09:58:00Z"/>
                <w:rFonts w:ascii="Times New Roman" w:eastAsia="Times New Roman" w:hAnsi="Times New Roman" w:cs="Times New Roman"/>
                <w:sz w:val="20"/>
                <w:szCs w:val="20"/>
                <w:lang w:val="en-GB" w:eastAsia="ja-JP"/>
              </w:rPr>
            </w:pPr>
            <w:ins w:id="1080" w:author="John Mettrop" w:date="2022-04-11T09:58:00Z">
              <w:r w:rsidRPr="00D942DF">
                <w:rPr>
                  <w:rFonts w:ascii="Times New Roman" w:eastAsia="Times New Roman" w:hAnsi="Times New Roman" w:cs="Times New Roman"/>
                  <w:sz w:val="20"/>
                  <w:szCs w:val="20"/>
                  <w:lang w:val="en-GB"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54BFE0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1"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C21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2" w:author="John Mettrop" w:date="2022-04-11T09:58:00Z"/>
                <w:rFonts w:ascii="Times New Roman" w:eastAsia="Times New Roman" w:hAnsi="Times New Roman" w:cs="Times New Roman"/>
                <w:sz w:val="20"/>
                <w:szCs w:val="20"/>
                <w:lang w:val="en-GB" w:eastAsia="ja-JP"/>
              </w:rPr>
            </w:pPr>
            <w:ins w:id="1083" w:author="John Mettrop" w:date="2022-04-11T09:58:00Z">
              <w:r w:rsidRPr="00D942DF">
                <w:rPr>
                  <w:rFonts w:ascii="Times New Roman" w:eastAsia="Times New Roman" w:hAnsi="Times New Roman" w:cs="Times New Roman"/>
                  <w:sz w:val="20"/>
                  <w:szCs w:val="20"/>
                  <w:lang w:val="en-GB"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2A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4" w:author="John Mettrop" w:date="2022-04-11T09:58:00Z"/>
                <w:rFonts w:ascii="Times New Roman" w:eastAsia="Times New Roman" w:hAnsi="Times New Roman" w:cs="Times New Roman"/>
                <w:sz w:val="20"/>
                <w:szCs w:val="20"/>
                <w:lang w:val="en-GB" w:eastAsia="ja-JP"/>
              </w:rPr>
            </w:pPr>
            <w:ins w:id="1085" w:author="John Mettrop" w:date="2022-04-11T09:58:00Z">
              <w:r w:rsidRPr="00D942DF">
                <w:rPr>
                  <w:rFonts w:ascii="Times New Roman" w:eastAsia="Times New Roman" w:hAnsi="Times New Roman" w:cs="Times New Roman"/>
                  <w:sz w:val="20"/>
                  <w:szCs w:val="20"/>
                  <w:lang w:val="en-GB"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14F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6" w:author="John Mettrop" w:date="2022-04-11T09:58:00Z"/>
                <w:rFonts w:ascii="Times New Roman" w:eastAsia="Times New Roman" w:hAnsi="Times New Roman" w:cs="Times New Roman"/>
                <w:sz w:val="20"/>
                <w:szCs w:val="20"/>
                <w:lang w:val="en-GB" w:eastAsia="ja-JP"/>
              </w:rPr>
            </w:pPr>
            <w:ins w:id="1087" w:author="John Mettrop" w:date="2022-04-11T09:58:00Z">
              <w:r w:rsidRPr="00D942DF">
                <w:rPr>
                  <w:rFonts w:ascii="Times New Roman" w:eastAsia="Times New Roman" w:hAnsi="Times New Roman" w:cs="Times New Roman"/>
                  <w:sz w:val="20"/>
                  <w:szCs w:val="20"/>
                  <w:lang w:val="en-GB"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026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88" w:author="John Mettrop" w:date="2022-04-11T09:58:00Z"/>
                <w:rFonts w:ascii="Times New Roman" w:eastAsia="Times New Roman" w:hAnsi="Times New Roman" w:cs="Times New Roman"/>
                <w:sz w:val="20"/>
                <w:szCs w:val="20"/>
                <w:lang w:val="en-GB" w:eastAsia="ja-JP"/>
              </w:rPr>
            </w:pPr>
            <w:ins w:id="1089" w:author="John Mettrop" w:date="2022-04-11T09:58:00Z">
              <w:r w:rsidRPr="00D942DF">
                <w:rPr>
                  <w:rFonts w:ascii="Times New Roman" w:eastAsia="Times New Roman" w:hAnsi="Times New Roman" w:cs="Times New Roman"/>
                  <w:sz w:val="20"/>
                  <w:szCs w:val="20"/>
                  <w:lang w:val="en-GB"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DB5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0" w:author="John Mettrop" w:date="2022-04-11T09:58:00Z"/>
                <w:rFonts w:ascii="Times New Roman" w:eastAsia="Times New Roman" w:hAnsi="Times New Roman" w:cs="Times New Roman"/>
                <w:sz w:val="20"/>
                <w:szCs w:val="20"/>
                <w:lang w:val="en-GB" w:eastAsia="ja-JP"/>
              </w:rPr>
            </w:pPr>
            <w:ins w:id="1091" w:author="John Mettrop" w:date="2022-04-11T09:58:00Z">
              <w:r w:rsidRPr="00D942DF">
                <w:rPr>
                  <w:rFonts w:ascii="Times New Roman" w:eastAsia="Times New Roman" w:hAnsi="Times New Roman" w:cs="Times New Roman"/>
                  <w:sz w:val="20"/>
                  <w:szCs w:val="20"/>
                  <w:lang w:val="en-GB"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378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2" w:author="John Mettrop" w:date="2022-04-11T09:58:00Z"/>
                <w:rFonts w:ascii="Times New Roman" w:eastAsia="Times New Roman" w:hAnsi="Times New Roman" w:cs="Times New Roman"/>
                <w:sz w:val="20"/>
                <w:szCs w:val="20"/>
                <w:lang w:val="en-GB" w:eastAsia="ja-JP"/>
              </w:rPr>
            </w:pPr>
            <w:ins w:id="1093"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1CAC17AB" w14:textId="77777777" w:rsidTr="008B0EFF">
        <w:trPr>
          <w:jc w:val="center"/>
          <w:ins w:id="1094"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9D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095" w:author="John Mettrop" w:date="2022-04-11T09:58:00Z"/>
                <w:rFonts w:ascii="Times New Roman" w:eastAsia="Times New Roman" w:hAnsi="Times New Roman" w:cs="Times New Roman"/>
                <w:sz w:val="20"/>
                <w:szCs w:val="20"/>
                <w:lang w:val="en-GB" w:eastAsia="ja-JP"/>
              </w:rPr>
            </w:pPr>
            <w:ins w:id="1096" w:author="John Mettrop" w:date="2022-04-11T09:58:00Z">
              <w:r w:rsidRPr="00D942DF">
                <w:rPr>
                  <w:rFonts w:ascii="Times New Roman" w:eastAsia="Times New Roman" w:hAnsi="Times New Roman" w:cs="Times New Roman"/>
                  <w:sz w:val="20"/>
                  <w:szCs w:val="20"/>
                  <w:lang w:val="en-GB"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22FD2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7" w:author="John Mettrop" w:date="2022-04-11T09:58:00Z"/>
                <w:rFonts w:ascii="Times New Roman" w:eastAsia="Times New Roman" w:hAnsi="Times New Roman" w:cs="Times New Roman"/>
                <w:sz w:val="20"/>
                <w:szCs w:val="20"/>
                <w:lang w:val="en-GB"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6DF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098" w:author="John Mettrop" w:date="2022-04-11T09:58:00Z"/>
                <w:rFonts w:ascii="Times New Roman" w:eastAsia="Times New Roman" w:hAnsi="Times New Roman" w:cs="Times New Roman"/>
                <w:sz w:val="20"/>
                <w:szCs w:val="20"/>
                <w:lang w:val="en-GB" w:eastAsia="ja-JP"/>
              </w:rPr>
            </w:pPr>
            <w:ins w:id="1099" w:author="John Mettrop" w:date="2022-04-11T09:58:00Z">
              <w:r w:rsidRPr="00D942DF">
                <w:rPr>
                  <w:rFonts w:ascii="Times New Roman" w:eastAsia="Times New Roman" w:hAnsi="Times New Roman" w:cs="Times New Roman"/>
                  <w:sz w:val="20"/>
                  <w:szCs w:val="20"/>
                  <w:lang w:val="en-GB"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A7D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00" w:author="John Mettrop" w:date="2022-04-11T09:58:00Z"/>
                <w:rFonts w:ascii="Times New Roman" w:eastAsia="Times New Roman" w:hAnsi="Times New Roman" w:cs="Times New Roman"/>
                <w:sz w:val="20"/>
                <w:szCs w:val="20"/>
                <w:lang w:val="en-GB" w:eastAsia="ja-JP"/>
              </w:rPr>
            </w:pPr>
            <w:ins w:id="1101" w:author="John Mettrop" w:date="2022-04-11T09:58:00Z">
              <w:r w:rsidRPr="00D942DF">
                <w:rPr>
                  <w:rFonts w:ascii="Times New Roman" w:eastAsia="Times New Roman" w:hAnsi="Times New Roman" w:cs="Times New Roman"/>
                  <w:sz w:val="20"/>
                  <w:szCs w:val="20"/>
                  <w:lang w:val="en-GB"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BD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02" w:author="John Mettrop" w:date="2022-04-11T09:58:00Z"/>
                <w:rFonts w:ascii="Times New Roman" w:eastAsia="Times New Roman" w:hAnsi="Times New Roman" w:cs="Times New Roman"/>
                <w:sz w:val="20"/>
                <w:szCs w:val="20"/>
                <w:lang w:val="en-GB" w:eastAsia="ja-JP"/>
              </w:rPr>
            </w:pPr>
            <w:ins w:id="1103" w:author="John Mettrop" w:date="2022-04-11T09:58:00Z">
              <w:r w:rsidRPr="00D942DF">
                <w:rPr>
                  <w:rFonts w:ascii="Times New Roman" w:eastAsia="Times New Roman" w:hAnsi="Times New Roman" w:cs="Times New Roman"/>
                  <w:sz w:val="20"/>
                  <w:szCs w:val="20"/>
                  <w:lang w:val="en-GB"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6A9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04" w:author="John Mettrop" w:date="2022-04-11T09:58:00Z"/>
                <w:rFonts w:ascii="Times New Roman" w:eastAsia="Times New Roman" w:hAnsi="Times New Roman" w:cs="Times New Roman"/>
                <w:sz w:val="20"/>
                <w:szCs w:val="20"/>
                <w:lang w:val="en-GB" w:eastAsia="ja-JP"/>
              </w:rPr>
            </w:pPr>
            <w:ins w:id="1105" w:author="John Mettrop" w:date="2022-04-11T09:58:00Z">
              <w:r w:rsidRPr="00D942DF">
                <w:rPr>
                  <w:rFonts w:ascii="Times New Roman" w:eastAsia="Times New Roman" w:hAnsi="Times New Roman" w:cs="Times New Roman"/>
                  <w:sz w:val="20"/>
                  <w:szCs w:val="20"/>
                  <w:lang w:val="en-GB"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E22C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06" w:author="John Mettrop" w:date="2022-04-11T09:58:00Z"/>
                <w:rFonts w:ascii="Times New Roman" w:eastAsia="Times New Roman" w:hAnsi="Times New Roman" w:cs="Times New Roman"/>
                <w:sz w:val="20"/>
                <w:szCs w:val="20"/>
                <w:lang w:val="en-GB" w:eastAsia="ja-JP"/>
              </w:rPr>
            </w:pPr>
            <w:ins w:id="1107" w:author="John Mettrop" w:date="2022-04-11T09:58:00Z">
              <w:r w:rsidRPr="00D942DF">
                <w:rPr>
                  <w:rFonts w:ascii="Times New Roman" w:eastAsia="Times New Roman" w:hAnsi="Times New Roman" w:cs="Times New Roman"/>
                  <w:sz w:val="20"/>
                  <w:szCs w:val="20"/>
                  <w:lang w:val="en-GB"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E4D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08" w:author="John Mettrop" w:date="2022-04-11T09:58:00Z"/>
                <w:rFonts w:ascii="Times New Roman" w:eastAsia="Times New Roman" w:hAnsi="Times New Roman" w:cs="Times New Roman"/>
                <w:sz w:val="20"/>
                <w:szCs w:val="20"/>
                <w:lang w:val="en-GB" w:eastAsia="ja-JP"/>
              </w:rPr>
            </w:pPr>
            <w:ins w:id="1109" w:author="John Mettrop" w:date="2022-04-11T09:58:00Z">
              <w:r w:rsidRPr="00D942DF">
                <w:rPr>
                  <w:rFonts w:ascii="Times New Roman" w:eastAsia="Times New Roman" w:hAnsi="Times New Roman" w:cs="Times New Roman"/>
                  <w:sz w:val="20"/>
                  <w:szCs w:val="20"/>
                  <w:lang w:val="en-GB" w:eastAsia="ja-JP"/>
                </w:rPr>
                <w:t>Note 2</w:t>
              </w:r>
            </w:ins>
          </w:p>
        </w:tc>
      </w:tr>
      <w:tr w:rsidR="00D942DF" w:rsidRPr="00D942DF" w14:paraId="71466308" w14:textId="77777777" w:rsidTr="008B0EFF">
        <w:trPr>
          <w:jc w:val="center"/>
          <w:ins w:id="1110"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4CA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111" w:author="John Mettrop" w:date="2022-04-11T09:58:00Z"/>
                <w:rFonts w:ascii="Times New Roman" w:eastAsia="Times New Roman" w:hAnsi="Times New Roman" w:cs="Times New Roman"/>
                <w:sz w:val="20"/>
                <w:szCs w:val="20"/>
                <w:lang w:val="en-GB" w:eastAsia="ja-JP"/>
              </w:rPr>
            </w:pPr>
            <w:ins w:id="1112"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5AE04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13" w:author="John Mettrop" w:date="2022-04-11T09:58:00Z"/>
                <w:rFonts w:ascii="Times New Roman" w:eastAsia="Times New Roman" w:hAnsi="Times New Roman" w:cs="Times New Roman"/>
                <w:sz w:val="20"/>
                <w:szCs w:val="20"/>
                <w:lang w:val="en-GB" w:eastAsia="ja-JP"/>
              </w:rPr>
            </w:pPr>
            <w:ins w:id="1114"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4B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15" w:author="John Mettrop" w:date="2022-04-11T09:58:00Z"/>
                <w:rFonts w:ascii="Times New Roman" w:eastAsia="Times New Roman" w:hAnsi="Times New Roman" w:cs="Times New Roman"/>
                <w:sz w:val="20"/>
                <w:szCs w:val="20"/>
                <w:lang w:val="en-GB" w:eastAsia="ja-JP"/>
              </w:rPr>
            </w:pPr>
            <w:ins w:id="1116" w:author="John Mettrop" w:date="2022-04-11T09:58:00Z">
              <w:r w:rsidRPr="00D942DF">
                <w:rPr>
                  <w:rFonts w:ascii="Times New Roman" w:eastAsia="Times New Roman" w:hAnsi="Times New Roman" w:cs="Times New Roman"/>
                  <w:sz w:val="20"/>
                  <w:szCs w:val="20"/>
                  <w:lang w:val="en-GB"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4586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17" w:author="John Mettrop" w:date="2022-04-11T09:58:00Z"/>
                <w:rFonts w:ascii="Times New Roman" w:eastAsia="Times New Roman" w:hAnsi="Times New Roman" w:cs="Times New Roman"/>
                <w:sz w:val="20"/>
                <w:szCs w:val="20"/>
                <w:lang w:val="en-GB" w:eastAsia="ja-JP"/>
              </w:rPr>
            </w:pPr>
            <w:ins w:id="1118" w:author="John Mettrop" w:date="2022-04-11T09:58:00Z">
              <w:r w:rsidRPr="00D942DF">
                <w:rPr>
                  <w:rFonts w:ascii="Times New Roman" w:eastAsia="Times New Roman" w:hAnsi="Times New Roman" w:cs="Times New Roman"/>
                  <w:sz w:val="20"/>
                  <w:szCs w:val="20"/>
                  <w:lang w:val="en-GB"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10C9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19" w:author="John Mettrop" w:date="2022-04-11T09:58:00Z"/>
                <w:rFonts w:ascii="Times New Roman" w:eastAsia="Times New Roman" w:hAnsi="Times New Roman" w:cs="Times New Roman"/>
                <w:sz w:val="20"/>
                <w:szCs w:val="20"/>
                <w:lang w:val="en-GB" w:eastAsia="ja-JP"/>
              </w:rPr>
            </w:pPr>
            <w:ins w:id="1120" w:author="John Mettrop" w:date="2022-04-11T09:58:00Z">
              <w:r w:rsidRPr="00D942DF">
                <w:rPr>
                  <w:rFonts w:ascii="Times New Roman" w:eastAsia="Times New Roman" w:hAnsi="Times New Roman" w:cs="Times New Roman"/>
                  <w:sz w:val="20"/>
                  <w:szCs w:val="20"/>
                  <w:lang w:val="en-GB"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DB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21" w:author="John Mettrop" w:date="2022-04-11T09:58:00Z"/>
                <w:rFonts w:ascii="Times New Roman" w:eastAsia="Times New Roman" w:hAnsi="Times New Roman" w:cs="Times New Roman"/>
                <w:sz w:val="20"/>
                <w:szCs w:val="20"/>
                <w:lang w:val="en-GB" w:eastAsia="ja-JP"/>
              </w:rPr>
            </w:pPr>
            <w:ins w:id="1122" w:author="John Mettrop" w:date="2022-04-11T09:58:00Z">
              <w:r w:rsidRPr="00D942DF">
                <w:rPr>
                  <w:rFonts w:ascii="Times New Roman" w:eastAsia="Times New Roman" w:hAnsi="Times New Roman" w:cs="Times New Roman"/>
                  <w:sz w:val="20"/>
                  <w:szCs w:val="20"/>
                  <w:lang w:val="en-GB"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1E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23" w:author="John Mettrop" w:date="2022-04-11T09:58:00Z"/>
                <w:rFonts w:ascii="Times New Roman" w:eastAsia="Times New Roman" w:hAnsi="Times New Roman" w:cs="Times New Roman"/>
                <w:sz w:val="20"/>
                <w:szCs w:val="20"/>
                <w:lang w:val="en-GB" w:eastAsia="ja-JP"/>
              </w:rPr>
            </w:pPr>
            <w:ins w:id="1124" w:author="John Mettrop" w:date="2022-04-11T09:58:00Z">
              <w:r w:rsidRPr="00D942DF">
                <w:rPr>
                  <w:rFonts w:ascii="Times New Roman" w:eastAsia="Times New Roman" w:hAnsi="Times New Roman" w:cs="Times New Roman"/>
                  <w:sz w:val="20"/>
                  <w:szCs w:val="20"/>
                  <w:lang w:val="en-GB"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A58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25" w:author="John Mettrop" w:date="2022-04-11T09:58:00Z"/>
                <w:rFonts w:ascii="Times New Roman" w:eastAsia="Times New Roman" w:hAnsi="Times New Roman" w:cs="Times New Roman"/>
                <w:sz w:val="20"/>
                <w:szCs w:val="20"/>
                <w:lang w:val="en-GB" w:eastAsia="ja-JP"/>
              </w:rPr>
            </w:pPr>
            <w:ins w:id="1126" w:author="John Mettrop" w:date="2022-04-11T09:58:00Z">
              <w:r w:rsidRPr="00D942DF">
                <w:rPr>
                  <w:rFonts w:ascii="Times New Roman" w:eastAsia="Times New Roman" w:hAnsi="Times New Roman" w:cs="Times New Roman"/>
                  <w:sz w:val="20"/>
                  <w:szCs w:val="20"/>
                  <w:lang w:val="en-GB" w:eastAsia="ja-JP"/>
                </w:rPr>
                <w:t>30</w:t>
              </w:r>
            </w:ins>
          </w:p>
        </w:tc>
      </w:tr>
      <w:tr w:rsidR="00D942DF" w:rsidRPr="00D942DF" w14:paraId="7AD3DDFD" w14:textId="77777777" w:rsidTr="008B0EFF">
        <w:trPr>
          <w:jc w:val="center"/>
          <w:ins w:id="1127" w:author="John Mettrop" w:date="2022-04-11T09:58: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273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textAlignment w:val="baseline"/>
              <w:rPr>
                <w:ins w:id="1128" w:author="John Mettrop" w:date="2022-04-11T09:58:00Z"/>
                <w:rFonts w:ascii="Times New Roman" w:eastAsia="Times New Roman" w:hAnsi="Times New Roman" w:cs="Times New Roman"/>
                <w:sz w:val="20"/>
                <w:szCs w:val="20"/>
                <w:lang w:val="en-GB" w:eastAsia="ja-JP"/>
              </w:rPr>
            </w:pPr>
            <w:ins w:id="1129" w:author="John Mettrop" w:date="2022-04-11T09:58:00Z">
              <w:r w:rsidRPr="00D942DF">
                <w:rPr>
                  <w:rFonts w:ascii="Times New Roman" w:eastAsia="Times New Roman" w:hAnsi="Times New Roman" w:cs="Times New Roman"/>
                  <w:sz w:val="20"/>
                  <w:szCs w:val="20"/>
                  <w:lang w:val="en-GB"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B62A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30" w:author="John Mettrop" w:date="2022-04-11T09:58:00Z"/>
                <w:rFonts w:ascii="Times New Roman" w:eastAsia="Times New Roman" w:hAnsi="Times New Roman" w:cs="Times New Roman"/>
                <w:sz w:val="20"/>
                <w:szCs w:val="20"/>
                <w:lang w:val="en-GB" w:eastAsia="ja-JP"/>
              </w:rPr>
            </w:pPr>
            <w:ins w:id="1131" w:author="John Mettrop" w:date="2022-04-11T09:58:00Z">
              <w:r w:rsidRPr="00D942DF">
                <w:rPr>
                  <w:rFonts w:ascii="Times New Roman" w:eastAsia="Times New Roman" w:hAnsi="Times New Roman" w:cs="Times New Roman"/>
                  <w:sz w:val="20"/>
                  <w:szCs w:val="20"/>
                  <w:lang w:val="en-GB"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8271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32" w:author="John Mettrop" w:date="2022-04-11T09:58:00Z"/>
                <w:rFonts w:ascii="Times New Roman" w:eastAsia="Times New Roman" w:hAnsi="Times New Roman" w:cs="Times New Roman"/>
                <w:sz w:val="20"/>
                <w:szCs w:val="20"/>
                <w:lang w:val="en-GB" w:eastAsia="ja-JP"/>
              </w:rPr>
            </w:pPr>
            <w:ins w:id="1133" w:author="John Mettrop" w:date="2022-04-11T09:58:00Z">
              <w:r w:rsidRPr="00D942DF">
                <w:rPr>
                  <w:rFonts w:ascii="Times New Roman" w:eastAsia="Times New Roman" w:hAnsi="Times New Roman" w:cs="Times New Roman"/>
                  <w:sz w:val="20"/>
                  <w:szCs w:val="20"/>
                  <w:lang w:val="en-GB"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1B6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34" w:author="John Mettrop" w:date="2022-04-11T09:58:00Z"/>
                <w:rFonts w:ascii="Times New Roman" w:eastAsia="Times New Roman" w:hAnsi="Times New Roman" w:cs="Times New Roman"/>
                <w:sz w:val="20"/>
                <w:szCs w:val="20"/>
                <w:lang w:val="en-GB" w:eastAsia="ja-JP"/>
              </w:rPr>
            </w:pPr>
            <w:ins w:id="1135" w:author="John Mettrop" w:date="2022-04-11T09:58:00Z">
              <w:r w:rsidRPr="00D942DF">
                <w:rPr>
                  <w:rFonts w:ascii="Times New Roman" w:eastAsia="Times New Roman" w:hAnsi="Times New Roman" w:cs="Times New Roman"/>
                  <w:sz w:val="20"/>
                  <w:szCs w:val="20"/>
                  <w:lang w:val="en-GB"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24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36" w:author="John Mettrop" w:date="2022-04-11T09:58:00Z"/>
                <w:rFonts w:ascii="Times New Roman" w:eastAsia="Times New Roman" w:hAnsi="Times New Roman" w:cs="Times New Roman"/>
                <w:sz w:val="20"/>
                <w:szCs w:val="20"/>
                <w:lang w:val="en-GB" w:eastAsia="ja-JP"/>
              </w:rPr>
            </w:pPr>
            <w:ins w:id="1137" w:author="John Mettrop" w:date="2022-04-11T09:58:00Z">
              <w:r w:rsidRPr="00D942DF">
                <w:rPr>
                  <w:rFonts w:ascii="Times New Roman" w:eastAsia="Times New Roman" w:hAnsi="Times New Roman" w:cs="Times New Roman"/>
                  <w:sz w:val="20"/>
                  <w:szCs w:val="20"/>
                  <w:lang w:val="en-GB"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4F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38" w:author="John Mettrop" w:date="2022-04-11T09:58:00Z"/>
                <w:rFonts w:ascii="Times New Roman" w:eastAsia="Times New Roman" w:hAnsi="Times New Roman" w:cs="Times New Roman"/>
                <w:sz w:val="20"/>
                <w:szCs w:val="20"/>
                <w:lang w:val="en-GB" w:eastAsia="ja-JP"/>
              </w:rPr>
            </w:pPr>
            <w:ins w:id="1139" w:author="John Mettrop" w:date="2022-04-11T09:58:00Z">
              <w:r w:rsidRPr="00D942DF">
                <w:rPr>
                  <w:rFonts w:ascii="Times New Roman" w:eastAsia="Times New Roman" w:hAnsi="Times New Roman" w:cs="Times New Roman"/>
                  <w:sz w:val="20"/>
                  <w:szCs w:val="20"/>
                  <w:lang w:val="en-GB"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29EF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40" w:author="John Mettrop" w:date="2022-04-11T09:58:00Z"/>
                <w:rFonts w:ascii="Times New Roman" w:eastAsia="Times New Roman" w:hAnsi="Times New Roman" w:cs="Times New Roman"/>
                <w:sz w:val="20"/>
                <w:szCs w:val="20"/>
                <w:lang w:val="en-GB" w:eastAsia="ja-JP"/>
              </w:rPr>
            </w:pPr>
            <w:ins w:id="1141" w:author="John Mettrop" w:date="2022-04-11T09:58:00Z">
              <w:r w:rsidRPr="00D942DF">
                <w:rPr>
                  <w:rFonts w:ascii="Times New Roman" w:eastAsia="Times New Roman" w:hAnsi="Times New Roman" w:cs="Times New Roman"/>
                  <w:sz w:val="20"/>
                  <w:szCs w:val="20"/>
                  <w:lang w:val="en-GB"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8ED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textAlignment w:val="baseline"/>
              <w:rPr>
                <w:ins w:id="1142" w:author="John Mettrop" w:date="2022-04-11T09:58:00Z"/>
                <w:rFonts w:ascii="Times New Roman" w:eastAsia="Times New Roman" w:hAnsi="Times New Roman" w:cs="Times New Roman"/>
                <w:sz w:val="20"/>
                <w:szCs w:val="20"/>
                <w:lang w:val="en-GB" w:eastAsia="ja-JP"/>
              </w:rPr>
            </w:pPr>
            <w:ins w:id="1143" w:author="John Mettrop" w:date="2022-04-11T09:58:00Z">
              <w:r w:rsidRPr="00D942DF">
                <w:rPr>
                  <w:rFonts w:ascii="Times New Roman" w:eastAsia="Times New Roman" w:hAnsi="Times New Roman" w:cs="Times New Roman"/>
                  <w:sz w:val="20"/>
                  <w:szCs w:val="20"/>
                  <w:lang w:val="en-GB" w:eastAsia="ja-JP"/>
                </w:rPr>
                <w:t>18</w:t>
              </w:r>
            </w:ins>
          </w:p>
        </w:tc>
      </w:tr>
    </w:tbl>
    <w:p w14:paraId="2CF83DAE"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144" w:author="John Mettrop" w:date="2022-04-11T09:58:00Z"/>
          <w:rFonts w:ascii="Times New Roman" w:eastAsia="Times New Roman" w:hAnsi="Times New Roman" w:cs="Times New Roman"/>
          <w:b/>
          <w:caps/>
          <w:sz w:val="28"/>
          <w:szCs w:val="20"/>
          <w:lang w:val="en-GB"/>
        </w:rPr>
      </w:pPr>
      <w:ins w:id="1145" w:author="John Mettrop" w:date="2022-04-11T09:58:00Z">
        <w:r w:rsidRPr="00D942DF">
          <w:rPr>
            <w:rFonts w:ascii="Times New Roman" w:eastAsia="Times New Roman" w:hAnsi="Times New Roman" w:cs="Times New Roman"/>
            <w:caps/>
            <w:sz w:val="20"/>
            <w:szCs w:val="20"/>
            <w:lang w:val="en-GB"/>
          </w:rPr>
          <w:t>TABLE 1 (</w:t>
        </w:r>
        <w:r w:rsidRPr="00D942DF">
          <w:rPr>
            <w:rFonts w:ascii="Times New Roman" w:eastAsia="Times New Roman" w:hAnsi="Times New Roman" w:cs="Times New Roman"/>
            <w:i/>
            <w:iCs/>
            <w:sz w:val="20"/>
            <w:szCs w:val="20"/>
            <w:lang w:val="en-GB"/>
          </w:rPr>
          <w:t>continued</w:t>
        </w:r>
        <w:r w:rsidRPr="00D942DF">
          <w:rPr>
            <w:rFonts w:ascii="Times New Roman" w:eastAsia="Times New Roman" w:hAnsi="Times New Roman" w:cs="Times New Roman"/>
            <w:caps/>
            <w:sz w:val="20"/>
            <w:szCs w:val="20"/>
            <w:lang w:val="en-GB"/>
          </w:rPr>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D942DF" w:rsidRPr="00D942DF" w14:paraId="3FB56CA9" w14:textId="77777777" w:rsidTr="00D942DF">
        <w:trPr>
          <w:trHeight w:val="720"/>
          <w:tblHeader/>
          <w:jc w:val="center"/>
          <w:ins w:id="1146" w:author="John Mettrop" w:date="2022-04-11T09:58: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62FEF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47" w:author="John Mettrop" w:date="2022-04-11T09:58:00Z"/>
                <w:rFonts w:ascii="Times New Roman Bold" w:eastAsia="Times New Roman" w:hAnsi="Times New Roman Bold" w:cs="Times New Roman Bold"/>
                <w:b/>
                <w:sz w:val="20"/>
                <w:szCs w:val="20"/>
                <w:lang w:val="en-GB" w:eastAsia="ja-JP"/>
              </w:rPr>
            </w:pPr>
            <w:ins w:id="1148"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DC6A3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49" w:author="John Mettrop" w:date="2022-04-11T09:58:00Z"/>
                <w:rFonts w:ascii="Times New Roman Bold" w:eastAsia="Times New Roman" w:hAnsi="Times New Roman Bold" w:cs="Times New Roman Bold"/>
                <w:b/>
                <w:sz w:val="20"/>
                <w:szCs w:val="20"/>
                <w:lang w:val="en-GB" w:eastAsia="ja-JP"/>
              </w:rPr>
            </w:pPr>
            <w:ins w:id="1150"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6CE40FC1"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51" w:author="John Mettrop" w:date="2022-04-11T09:58:00Z"/>
                <w:rFonts w:ascii="Times New Roman Bold" w:eastAsia="Times New Roman" w:hAnsi="Times New Roman Bold" w:cs="Times New Roman Bold"/>
                <w:b/>
                <w:sz w:val="20"/>
                <w:szCs w:val="20"/>
                <w:lang w:val="en-GB" w:eastAsia="ja-JP"/>
              </w:rPr>
            </w:pPr>
            <w:ins w:id="1152"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043D5368"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153" w:author="John Mettrop" w:date="2022-04-11T09:58:00Z"/>
                <w:rFonts w:ascii="Times New Roman Bold" w:eastAsia="Times New Roman" w:hAnsi="Times New Roman Bold" w:cs="Times New Roman Bold"/>
                <w:b/>
                <w:sz w:val="20"/>
                <w:szCs w:val="20"/>
                <w:lang w:val="en-GB" w:eastAsia="ja-JP"/>
              </w:rPr>
            </w:pPr>
            <w:ins w:id="1154" w:author="John Mettrop" w:date="2022-04-11T09:58:00Z">
              <w:r w:rsidRPr="00D942DF">
                <w:rPr>
                  <w:rFonts w:ascii="Times New Roman Bold" w:eastAsia="Times New Roman" w:hAnsi="Times New Roman Bold" w:cs="Times New Roman Bold"/>
                  <w:b/>
                  <w:sz w:val="20"/>
                  <w:szCs w:val="20"/>
                  <w:lang w:val="en-GB" w:eastAsia="ja-JP"/>
                </w:rPr>
                <w:t>System 7</w:t>
              </w:r>
              <w:r w:rsidRPr="00D942DF">
                <w:rPr>
                  <w:rFonts w:ascii="Times New Roman Bold" w:eastAsia="Times New Roman" w:hAnsi="Times New Roman Bold" w:cs="Times New Roman Bold"/>
                  <w:b/>
                  <w:sz w:val="20"/>
                  <w:szCs w:val="20"/>
                  <w:lang w:val="en-GB" w:eastAsia="ja-JP"/>
                </w:rPr>
                <w:br/>
                <w:t>Airborne 2</w:t>
              </w:r>
            </w:ins>
          </w:p>
        </w:tc>
      </w:tr>
      <w:tr w:rsidR="00D942DF" w:rsidRPr="00D942DF" w14:paraId="2D348FF2" w14:textId="77777777" w:rsidTr="00D942DF">
        <w:trPr>
          <w:trHeight w:val="279"/>
          <w:jc w:val="center"/>
          <w:ins w:id="1155"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E166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6" w:author="John Mettrop" w:date="2022-04-11T09:58:00Z"/>
                <w:rFonts w:ascii="Times New Roman" w:eastAsia="Times New Roman" w:hAnsi="Times New Roman" w:cs="Times New Roman"/>
                <w:b/>
                <w:bCs/>
                <w:sz w:val="20"/>
                <w:szCs w:val="20"/>
                <w:lang w:val="en-GB" w:eastAsia="ja-JP"/>
              </w:rPr>
            </w:pPr>
            <w:ins w:id="1157"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31865483" w14:textId="77777777" w:rsidTr="008B0EFF">
        <w:trPr>
          <w:trHeight w:val="319"/>
          <w:jc w:val="center"/>
          <w:ins w:id="1158"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482F32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59" w:author="John Mettrop" w:date="2022-04-11T09:58:00Z"/>
                <w:rFonts w:ascii="Times New Roman" w:eastAsia="Times New Roman" w:hAnsi="Times New Roman" w:cs="Times New Roman"/>
                <w:color w:val="000000"/>
                <w:sz w:val="20"/>
                <w:szCs w:val="20"/>
                <w:lang w:val="en-GB" w:eastAsia="ja-JP"/>
              </w:rPr>
            </w:pPr>
            <w:ins w:id="1160"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3EB720D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1" w:author="John Mettrop" w:date="2022-04-11T09:58:00Z"/>
                <w:rFonts w:ascii="Times New Roman" w:eastAsia="Times New Roman" w:hAnsi="Times New Roman" w:cs="Times New Roman"/>
                <w:color w:val="000000"/>
                <w:sz w:val="20"/>
                <w:szCs w:val="20"/>
                <w:lang w:val="en-GB" w:eastAsia="ja-JP"/>
              </w:rPr>
            </w:pPr>
            <w:ins w:id="1162"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74CE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3" w:author="John Mettrop" w:date="2022-04-11T09:58:00Z"/>
                <w:rFonts w:ascii="Times New Roman" w:eastAsia="Times New Roman" w:hAnsi="Times New Roman" w:cs="Times New Roman"/>
                <w:color w:val="000000"/>
                <w:sz w:val="20"/>
                <w:szCs w:val="20"/>
                <w:lang w:val="en-GB" w:eastAsia="ja-JP"/>
              </w:rPr>
            </w:pPr>
            <w:ins w:id="1164"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62697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65" w:author="John Mettrop" w:date="2022-04-11T09:58:00Z"/>
                <w:rFonts w:ascii="Times New Roman" w:eastAsia="Times New Roman" w:hAnsi="Times New Roman" w:cs="Times New Roman"/>
                <w:color w:val="000000"/>
                <w:sz w:val="20"/>
                <w:szCs w:val="20"/>
                <w:lang w:val="en-GB" w:eastAsia="ja-JP"/>
              </w:rPr>
            </w:pPr>
            <w:ins w:id="1166"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1F6A6A1" w14:textId="77777777" w:rsidTr="008B0EFF">
        <w:trPr>
          <w:trHeight w:val="279"/>
          <w:jc w:val="center"/>
          <w:ins w:id="1167"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964F7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68" w:author="John Mettrop" w:date="2022-04-11T09:58:00Z"/>
                <w:rFonts w:ascii="Times New Roman" w:eastAsia="Times New Roman" w:hAnsi="Times New Roman" w:cs="Times New Roman"/>
                <w:color w:val="000000"/>
                <w:sz w:val="20"/>
                <w:szCs w:val="20"/>
                <w:lang w:val="en-GB" w:eastAsia="ja-JP"/>
              </w:rPr>
            </w:pPr>
            <w:ins w:id="1169" w:author="John Mettrop" w:date="2022-04-11T09:58:00Z">
              <w:r w:rsidRPr="00D942DF">
                <w:rPr>
                  <w:rFonts w:ascii="Times New Roman" w:eastAsia="Times New Roman" w:hAnsi="Times New Roman" w:cs="Times New Roman"/>
                  <w:color w:val="000000"/>
                  <w:sz w:val="20"/>
                  <w:szCs w:val="20"/>
                  <w:lang w:val="en-GB" w:eastAsia="ja-JP"/>
                </w:rPr>
                <w:lastRenderedPageBreak/>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017CFE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0" w:author="John Mettrop" w:date="2022-04-11T09:58:00Z"/>
                <w:rFonts w:ascii="Times New Roman" w:eastAsia="Times New Roman" w:hAnsi="Times New Roman" w:cs="Times New Roman"/>
                <w:color w:val="000000"/>
                <w:sz w:val="20"/>
                <w:szCs w:val="20"/>
                <w:lang w:val="en-GB" w:eastAsia="ja-JP"/>
              </w:rPr>
            </w:pPr>
            <w:ins w:id="1171"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32C4B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2" w:author="John Mettrop" w:date="2022-04-11T09:58:00Z"/>
                <w:rFonts w:ascii="Times New Roman" w:eastAsia="Times New Roman" w:hAnsi="Times New Roman" w:cs="Times New Roman"/>
                <w:color w:val="000000"/>
                <w:sz w:val="20"/>
                <w:szCs w:val="20"/>
                <w:lang w:val="en-GB" w:eastAsia="ko-KR"/>
              </w:rPr>
            </w:pPr>
            <w:ins w:id="1173" w:author="John Mettrop" w:date="2022-04-11T09:58:00Z">
              <w:r w:rsidRPr="00D942DF">
                <w:rPr>
                  <w:rFonts w:ascii="Times New Roman" w:eastAsia="Times New Roman" w:hAnsi="Times New Roman" w:cs="Times New Roman"/>
                  <w:color w:val="000000"/>
                  <w:sz w:val="20"/>
                  <w:szCs w:val="20"/>
                  <w:lang w:val="en-GB"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55D93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4" w:author="John Mettrop" w:date="2022-04-11T09:58:00Z"/>
                <w:rFonts w:ascii="Times New Roman" w:eastAsia="Times New Roman" w:hAnsi="Times New Roman" w:cs="Times New Roman"/>
                <w:color w:val="000000"/>
                <w:sz w:val="20"/>
                <w:szCs w:val="20"/>
                <w:lang w:val="en-GB" w:eastAsia="ko-KR"/>
              </w:rPr>
            </w:pPr>
            <w:ins w:id="1175" w:author="John Mettrop" w:date="2022-04-11T09:58:00Z">
              <w:r w:rsidRPr="00D942DF">
                <w:rPr>
                  <w:rFonts w:ascii="Times New Roman" w:eastAsia="Times New Roman" w:hAnsi="Times New Roman" w:cs="Times New Roman"/>
                  <w:color w:val="000000"/>
                  <w:sz w:val="20"/>
                  <w:szCs w:val="20"/>
                  <w:lang w:val="en-GB" w:eastAsia="ko-KR"/>
                </w:rPr>
                <w:t>30-43</w:t>
              </w:r>
            </w:ins>
          </w:p>
        </w:tc>
      </w:tr>
      <w:tr w:rsidR="00D942DF" w:rsidRPr="00D942DF" w14:paraId="21A8D5C5" w14:textId="77777777" w:rsidTr="008B0EFF">
        <w:trPr>
          <w:trHeight w:val="319"/>
          <w:jc w:val="center"/>
          <w:ins w:id="1176"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5E6343C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77" w:author="John Mettrop" w:date="2022-04-11T09:58:00Z"/>
                <w:rFonts w:ascii="Times New Roman" w:eastAsia="Times New Roman" w:hAnsi="Times New Roman" w:cs="Times New Roman"/>
                <w:color w:val="000000"/>
                <w:sz w:val="20"/>
                <w:szCs w:val="20"/>
                <w:lang w:val="en-GB" w:eastAsia="ja-JP"/>
              </w:rPr>
            </w:pPr>
            <w:ins w:id="1178" w:author="John Mettrop" w:date="2022-04-11T09:58:00Z">
              <w:r w:rsidRPr="00D942DF">
                <w:rPr>
                  <w:rFonts w:ascii="Times New Roman" w:eastAsia="Times New Roman" w:hAnsi="Times New Roman" w:cs="Times New Roman"/>
                  <w:color w:val="000000"/>
                  <w:sz w:val="20"/>
                  <w:szCs w:val="20"/>
                  <w:lang w:val="en-GB"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212B381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79" w:author="John Mettrop" w:date="2022-04-11T09:58:00Z"/>
                <w:rFonts w:ascii="Times New Roman" w:eastAsia="Times New Roman" w:hAnsi="Times New Roman" w:cs="Times New Roman"/>
                <w:color w:val="000000"/>
                <w:sz w:val="20"/>
                <w:szCs w:val="20"/>
                <w:lang w:val="en-GB" w:eastAsia="ja-JP"/>
              </w:rPr>
            </w:pPr>
            <w:ins w:id="1180"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2131F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1" w:author="John Mettrop" w:date="2022-04-11T09:58:00Z"/>
                <w:rFonts w:ascii="Times New Roman" w:eastAsia="Times New Roman" w:hAnsi="Times New Roman" w:cs="Times New Roman"/>
                <w:color w:val="000000"/>
                <w:sz w:val="20"/>
                <w:szCs w:val="20"/>
                <w:lang w:val="en-GB" w:eastAsia="ja-JP"/>
              </w:rPr>
            </w:pPr>
            <w:ins w:id="1182"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AC28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83" w:author="John Mettrop" w:date="2022-04-11T09:58:00Z"/>
                <w:rFonts w:ascii="Times New Roman" w:eastAsia="Times New Roman" w:hAnsi="Times New Roman" w:cs="Times New Roman"/>
                <w:color w:val="000000"/>
                <w:sz w:val="20"/>
                <w:szCs w:val="20"/>
                <w:lang w:val="en-GB" w:eastAsia="ko-KR"/>
              </w:rPr>
            </w:pPr>
            <w:ins w:id="1184" w:author="John Mettrop" w:date="2022-04-11T09:58:00Z">
              <w:r w:rsidRPr="00D942DF">
                <w:rPr>
                  <w:rFonts w:ascii="Times New Roman" w:eastAsia="Times New Roman" w:hAnsi="Times New Roman" w:cs="Times New Roman"/>
                  <w:color w:val="000000"/>
                  <w:sz w:val="20"/>
                  <w:szCs w:val="20"/>
                  <w:lang w:val="en-GB" w:eastAsia="ja-JP"/>
                </w:rPr>
                <w:t xml:space="preserve">5 / </w:t>
              </w:r>
              <w:r w:rsidRPr="00D942DF">
                <w:rPr>
                  <w:rFonts w:ascii="Times New Roman" w:eastAsia="Times New Roman" w:hAnsi="Times New Roman" w:cs="Times New Roman"/>
                  <w:color w:val="000000"/>
                  <w:sz w:val="20"/>
                  <w:szCs w:val="20"/>
                  <w:lang w:val="en-GB" w:eastAsia="ko-KR"/>
                </w:rPr>
                <w:t>0.008</w:t>
              </w:r>
            </w:ins>
          </w:p>
        </w:tc>
      </w:tr>
      <w:tr w:rsidR="00D942DF" w:rsidRPr="00D942DF" w14:paraId="2F4AFB04" w14:textId="77777777" w:rsidTr="008B0EFF">
        <w:trPr>
          <w:trHeight w:val="319"/>
          <w:jc w:val="center"/>
          <w:ins w:id="1185" w:author="John Mettrop" w:date="2022-04-11T09:58:00Z"/>
        </w:trPr>
        <w:tc>
          <w:tcPr>
            <w:tcW w:w="3383" w:type="dxa"/>
            <w:tcBorders>
              <w:top w:val="single" w:sz="4" w:space="0" w:color="auto"/>
              <w:left w:val="single" w:sz="4" w:space="0" w:color="auto"/>
              <w:bottom w:val="single" w:sz="4" w:space="0" w:color="auto"/>
              <w:right w:val="single" w:sz="4" w:space="0" w:color="auto"/>
            </w:tcBorders>
          </w:tcPr>
          <w:p w14:paraId="651DA97A" w14:textId="59C7D846"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186" w:author="John Mettrop" w:date="2022-04-11T09:58:00Z"/>
                <w:rFonts w:ascii="Times New Roman" w:eastAsia="Times New Roman" w:hAnsi="Times New Roman" w:cs="Times New Roman"/>
                <w:color w:val="000000"/>
                <w:sz w:val="20"/>
                <w:szCs w:val="20"/>
                <w:highlight w:val="yellow"/>
                <w:lang w:val="en-GB" w:eastAsia="ja-JP"/>
                <w:rPrChange w:id="1187" w:author="USA" w:date="2022-05-11T19:26:00Z">
                  <w:rPr>
                    <w:ins w:id="1188" w:author="John Mettrop" w:date="2022-04-11T09:58:00Z"/>
                    <w:rFonts w:ascii="Times New Roman" w:eastAsia="Times New Roman" w:hAnsi="Times New Roman" w:cs="Times New Roman"/>
                    <w:color w:val="000000"/>
                    <w:sz w:val="20"/>
                    <w:szCs w:val="20"/>
                    <w:lang w:val="en-GB" w:eastAsia="ja-JP"/>
                  </w:rPr>
                </w:rPrChange>
              </w:rPr>
            </w:pPr>
            <w:ins w:id="1189" w:author="John Mettrop" w:date="2022-04-11T09:58:00Z">
              <w:del w:id="1190"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191"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714" w:type="dxa"/>
            <w:tcBorders>
              <w:top w:val="single" w:sz="4" w:space="0" w:color="auto"/>
              <w:left w:val="single" w:sz="4" w:space="0" w:color="auto"/>
              <w:bottom w:val="single" w:sz="4" w:space="0" w:color="auto"/>
              <w:right w:val="single" w:sz="4" w:space="0" w:color="auto"/>
            </w:tcBorders>
          </w:tcPr>
          <w:p w14:paraId="3DFBA60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2" w:author="John Mettrop" w:date="2022-04-11T09:58:00Z"/>
                <w:rFonts w:ascii="Times New Roman" w:eastAsia="Times New Roman" w:hAnsi="Times New Roman" w:cs="Times New Roman"/>
                <w:color w:val="000000"/>
                <w:sz w:val="20"/>
                <w:szCs w:val="20"/>
                <w:highlight w:val="yellow"/>
                <w:lang w:val="en-GB" w:eastAsia="ja-JP"/>
                <w:rPrChange w:id="1193" w:author="USA" w:date="2022-05-11T19:26:00Z">
                  <w:rPr>
                    <w:ins w:id="1194" w:author="John Mettrop" w:date="2022-04-11T09:58:00Z"/>
                    <w:rFonts w:ascii="Times New Roman" w:eastAsia="Times New Roman" w:hAnsi="Times New Roman" w:cs="Times New Roman"/>
                    <w:color w:val="000000"/>
                    <w:sz w:val="20"/>
                    <w:szCs w:val="20"/>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
          <w:p w14:paraId="7A1D4C48" w14:textId="331222A5"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195" w:author="John Mettrop" w:date="2022-04-11T09:58:00Z"/>
                <w:rFonts w:ascii="Times New Roman" w:eastAsia="Times New Roman" w:hAnsi="Times New Roman" w:cs="Times New Roman"/>
                <w:color w:val="000000"/>
                <w:sz w:val="20"/>
                <w:szCs w:val="20"/>
                <w:highlight w:val="yellow"/>
                <w:lang w:val="en-GB" w:eastAsia="ja-JP"/>
                <w:rPrChange w:id="1196" w:author="USA" w:date="2022-05-11T19:26:00Z">
                  <w:rPr>
                    <w:ins w:id="1197" w:author="John Mettrop" w:date="2022-04-11T09:58:00Z"/>
                    <w:rFonts w:ascii="Times New Roman" w:eastAsia="Times New Roman" w:hAnsi="Times New Roman" w:cs="Times New Roman"/>
                    <w:color w:val="000000"/>
                    <w:sz w:val="20"/>
                    <w:szCs w:val="20"/>
                    <w:lang w:val="en-GB" w:eastAsia="ja-JP"/>
                  </w:rPr>
                </w:rPrChange>
              </w:rPr>
            </w:pPr>
            <w:ins w:id="1198" w:author="John Mettrop" w:date="2022-04-11T09:58:00Z">
              <w:del w:id="1199" w:author="USA" w:date="2022-05-11T19:26:00Z">
                <w:r w:rsidRPr="00372BCA" w:rsidDel="00372BCA">
                  <w:rPr>
                    <w:rFonts w:ascii="Times New Roman" w:eastAsia="Times New Roman" w:hAnsi="Times New Roman" w:cs="Times New Roman"/>
                    <w:sz w:val="20"/>
                    <w:szCs w:val="20"/>
                    <w:highlight w:val="yellow"/>
                    <w:lang w:val="en-GB" w:eastAsia="ja-JP"/>
                    <w:rPrChange w:id="1200" w:author="USA" w:date="2022-05-11T19:26:00Z">
                      <w:rPr>
                        <w:rFonts w:ascii="Times New Roman" w:eastAsia="Times New Roman" w:hAnsi="Times New Roman" w:cs="Times New Roman"/>
                        <w:sz w:val="20"/>
                        <w:szCs w:val="20"/>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
          <w:p w14:paraId="51045C05" w14:textId="60CCFCFB"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01" w:author="John Mettrop" w:date="2022-04-11T09:58:00Z"/>
                <w:rFonts w:ascii="Times New Roman" w:eastAsia="Times New Roman" w:hAnsi="Times New Roman" w:cs="Times New Roman"/>
                <w:color w:val="000000"/>
                <w:sz w:val="20"/>
                <w:szCs w:val="20"/>
                <w:highlight w:val="yellow"/>
                <w:lang w:val="en-GB" w:eastAsia="ja-JP"/>
                <w:rPrChange w:id="1202" w:author="USA" w:date="2022-05-11T19:26:00Z">
                  <w:rPr>
                    <w:ins w:id="1203" w:author="John Mettrop" w:date="2022-04-11T09:58:00Z"/>
                    <w:rFonts w:ascii="Times New Roman" w:eastAsia="Times New Roman" w:hAnsi="Times New Roman" w:cs="Times New Roman"/>
                    <w:color w:val="000000"/>
                    <w:sz w:val="20"/>
                    <w:szCs w:val="20"/>
                    <w:lang w:val="en-GB" w:eastAsia="ja-JP"/>
                  </w:rPr>
                </w:rPrChange>
              </w:rPr>
            </w:pPr>
            <w:ins w:id="1204" w:author="John Mettrop" w:date="2022-04-11T09:58:00Z">
              <w:del w:id="1205" w:author="USA" w:date="2022-05-11T19:26:00Z">
                <w:r w:rsidRPr="00372BCA" w:rsidDel="00372BCA">
                  <w:rPr>
                    <w:rFonts w:ascii="Times New Roman" w:eastAsia="Times New Roman" w:hAnsi="Times New Roman" w:cs="Times New Roman"/>
                    <w:sz w:val="20"/>
                    <w:szCs w:val="20"/>
                    <w:highlight w:val="yellow"/>
                    <w:lang w:val="en-GB" w:eastAsia="ja-JP"/>
                    <w:rPrChange w:id="1206"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3032494F" w14:textId="77777777" w:rsidTr="00D942DF">
        <w:trPr>
          <w:trHeight w:val="279"/>
          <w:jc w:val="center"/>
          <w:ins w:id="1207"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6A8CA21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08" w:author="John Mettrop" w:date="2022-04-11T09:58:00Z"/>
                <w:rFonts w:ascii="Times New Roman" w:eastAsia="Times New Roman" w:hAnsi="Times New Roman" w:cs="Times New Roman"/>
                <w:b/>
                <w:bCs/>
                <w:color w:val="000000"/>
                <w:sz w:val="20"/>
                <w:szCs w:val="20"/>
                <w:lang w:val="en-GB" w:eastAsia="ja-JP"/>
              </w:rPr>
            </w:pPr>
            <w:ins w:id="1209" w:author="John Mettrop" w:date="2022-04-11T09:58:00Z">
              <w:r w:rsidRPr="00D942DF">
                <w:rPr>
                  <w:rFonts w:ascii="Times New Roman" w:eastAsia="Times New Roman" w:hAnsi="Times New Roman" w:cs="Times New Roman"/>
                  <w:b/>
                  <w:bCs/>
                  <w:color w:val="000000"/>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210" w:author="John Mettrop" w:date="2022-04-11T10:19:00Z">
              <w:r w:rsidRPr="00D942DF">
                <w:rPr>
                  <w:rFonts w:ascii="Times New Roman" w:eastAsia="Calibri" w:hAnsi="Times New Roman" w:cs="Times New Roman"/>
                  <w:sz w:val="20"/>
                  <w:szCs w:val="20"/>
                  <w:vertAlign w:val="superscript"/>
                  <w:lang w:val="en-GB" w:eastAsia="ja-JP"/>
                </w:rPr>
                <w:t>4</w:t>
              </w:r>
            </w:ins>
            <w:ins w:id="1211"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B24911A" w14:textId="77777777" w:rsidTr="008B0EFF">
        <w:trPr>
          <w:trHeight w:val="279"/>
          <w:jc w:val="center"/>
          <w:ins w:id="1212"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14331B1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13" w:author="John Mettrop" w:date="2022-04-11T09:58:00Z"/>
                <w:rFonts w:ascii="Times New Roman" w:eastAsia="Times New Roman" w:hAnsi="Times New Roman" w:cs="Times New Roman"/>
                <w:color w:val="000000"/>
                <w:sz w:val="20"/>
                <w:szCs w:val="20"/>
                <w:lang w:val="en-GB" w:eastAsia="ja-JP"/>
              </w:rPr>
            </w:pPr>
            <w:ins w:id="1214" w:author="John Mettrop" w:date="2022-04-11T09:58:00Z">
              <w:r w:rsidRPr="00D942DF">
                <w:rPr>
                  <w:rFonts w:ascii="Times New Roman" w:eastAsia="Times New Roman" w:hAnsi="Times New Roman" w:cs="Times New Roman"/>
                  <w:color w:val="000000"/>
                  <w:sz w:val="20"/>
                  <w:szCs w:val="20"/>
                  <w:lang w:val="en-GB"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7A30E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5" w:author="John Mettrop" w:date="2022-04-11T09:58:00Z"/>
                <w:rFonts w:ascii="Times New Roman" w:eastAsia="Times New Roman" w:hAnsi="Times New Roman" w:cs="Times New Roman"/>
                <w:color w:val="000000"/>
                <w:sz w:val="20"/>
                <w:szCs w:val="20"/>
                <w:lang w:val="en-GB" w:eastAsia="ja-JP"/>
              </w:rPr>
            </w:pPr>
            <w:ins w:id="1216"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56E74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7" w:author="John Mettrop" w:date="2022-04-11T09:58:00Z"/>
                <w:rFonts w:ascii="Times New Roman" w:eastAsia="Times New Roman" w:hAnsi="Times New Roman" w:cs="Times New Roman"/>
                <w:color w:val="000000"/>
                <w:sz w:val="20"/>
                <w:szCs w:val="20"/>
                <w:lang w:val="en-GB" w:eastAsia="ja-JP"/>
              </w:rPr>
            </w:pPr>
            <w:ins w:id="1218" w:author="John Mettrop" w:date="2022-04-11T09:58:00Z">
              <w:r w:rsidRPr="00D942DF">
                <w:rPr>
                  <w:rFonts w:ascii="Times New Roman" w:eastAsia="Times New Roman" w:hAnsi="Times New Roman" w:cs="Times New Roman"/>
                  <w:color w:val="000000"/>
                  <w:sz w:val="20"/>
                  <w:szCs w:val="20"/>
                  <w:lang w:val="en-GB"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847F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19" w:author="John Mettrop" w:date="2022-04-11T09:58:00Z"/>
                <w:rFonts w:ascii="Times New Roman" w:eastAsia="Times New Roman" w:hAnsi="Times New Roman" w:cs="Times New Roman"/>
                <w:color w:val="000000"/>
                <w:sz w:val="20"/>
                <w:szCs w:val="20"/>
                <w:lang w:val="en-GB" w:eastAsia="ja-JP"/>
              </w:rPr>
            </w:pPr>
            <w:ins w:id="1220" w:author="John Mettrop" w:date="2022-04-11T09:58:00Z">
              <w:r w:rsidRPr="00D942DF">
                <w:rPr>
                  <w:rFonts w:ascii="Times New Roman" w:eastAsia="Times New Roman" w:hAnsi="Times New Roman" w:cs="Times New Roman"/>
                  <w:color w:val="000000"/>
                  <w:sz w:val="20"/>
                  <w:szCs w:val="20"/>
                  <w:lang w:val="en-GB" w:eastAsia="ja-JP"/>
                </w:rPr>
                <w:t>4 400-4 990</w:t>
              </w:r>
            </w:ins>
          </w:p>
        </w:tc>
      </w:tr>
      <w:tr w:rsidR="00D942DF" w:rsidRPr="00D942DF" w14:paraId="328EC571" w14:textId="77777777" w:rsidTr="008B0EFF">
        <w:trPr>
          <w:trHeight w:val="319"/>
          <w:jc w:val="center"/>
          <w:ins w:id="1221"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44DF9BC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22" w:author="John Mettrop" w:date="2022-04-11T09:58:00Z"/>
                <w:rFonts w:ascii="Times New Roman" w:eastAsia="Times New Roman" w:hAnsi="Times New Roman" w:cs="Times New Roman"/>
                <w:color w:val="000000"/>
                <w:sz w:val="20"/>
                <w:szCs w:val="20"/>
                <w:lang w:val="en-GB" w:eastAsia="ja-JP"/>
              </w:rPr>
            </w:pPr>
            <w:ins w:id="1223" w:author="John Mettrop" w:date="2022-04-11T09:58:00Z">
              <w:r w:rsidRPr="00D942DF">
                <w:rPr>
                  <w:rFonts w:ascii="Times New Roman" w:eastAsia="Times New Roman" w:hAnsi="Times New Roman" w:cs="Times New Roman"/>
                  <w:color w:val="000000"/>
                  <w:sz w:val="20"/>
                  <w:szCs w:val="20"/>
                  <w:lang w:val="en-GB"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1686C4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4" w:author="John Mettrop" w:date="2022-04-11T09:58:00Z"/>
                <w:rFonts w:ascii="Times New Roman" w:eastAsia="Times New Roman" w:hAnsi="Times New Roman" w:cs="Times New Roman"/>
                <w:color w:val="000000"/>
                <w:sz w:val="20"/>
                <w:szCs w:val="20"/>
                <w:lang w:val="en-GB" w:eastAsia="ja-JP"/>
              </w:rPr>
            </w:pPr>
            <w:ins w:id="1225" w:author="John Mettrop" w:date="2022-04-11T09:58:00Z">
              <w:r w:rsidRPr="00D942DF">
                <w:rPr>
                  <w:rFonts w:ascii="Times New Roman" w:eastAsia="Times New Roman" w:hAnsi="Times New Roman" w:cs="Times New Roman"/>
                  <w:color w:val="000000"/>
                  <w:sz w:val="20"/>
                  <w:szCs w:val="20"/>
                  <w:lang w:val="en-GB"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0E95B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6" w:author="John Mettrop" w:date="2022-04-11T09:58:00Z"/>
                <w:rFonts w:ascii="Times New Roman" w:eastAsia="Times New Roman" w:hAnsi="Times New Roman" w:cs="Times New Roman"/>
                <w:color w:val="000000"/>
                <w:sz w:val="20"/>
                <w:szCs w:val="20"/>
                <w:lang w:val="en-GB" w:eastAsia="ja-JP"/>
              </w:rPr>
            </w:pPr>
            <w:ins w:id="1227" w:author="John Mettrop" w:date="2022-04-11T09:58:00Z">
              <w:r w:rsidRPr="00D942DF">
                <w:rPr>
                  <w:rFonts w:ascii="Times New Roman" w:eastAsia="Times New Roman" w:hAnsi="Times New Roman" w:cs="Times New Roman"/>
                  <w:color w:val="000000"/>
                  <w:sz w:val="20"/>
                  <w:szCs w:val="20"/>
                  <w:lang w:val="en-GB"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0936B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28" w:author="John Mettrop" w:date="2022-04-11T09:58:00Z"/>
                <w:rFonts w:ascii="Times New Roman" w:eastAsia="Times New Roman" w:hAnsi="Times New Roman" w:cs="Times New Roman"/>
                <w:color w:val="000000"/>
                <w:sz w:val="20"/>
                <w:szCs w:val="20"/>
                <w:lang w:val="en-GB" w:eastAsia="ja-JP"/>
              </w:rPr>
            </w:pPr>
            <w:ins w:id="1229" w:author="John Mettrop" w:date="2022-04-11T09:58:00Z">
              <w:r w:rsidRPr="00D942DF">
                <w:rPr>
                  <w:rFonts w:ascii="Times New Roman" w:eastAsia="Times New Roman" w:hAnsi="Times New Roman" w:cs="Times New Roman"/>
                  <w:color w:val="000000"/>
                  <w:sz w:val="20"/>
                  <w:szCs w:val="20"/>
                  <w:lang w:val="en-GB" w:eastAsia="ja-JP"/>
                </w:rPr>
                <w:t>5 / 0.008</w:t>
              </w:r>
            </w:ins>
          </w:p>
        </w:tc>
      </w:tr>
      <w:tr w:rsidR="00D942DF" w:rsidRPr="00D942DF" w14:paraId="37603E76" w14:textId="77777777" w:rsidTr="008B0EFF">
        <w:trPr>
          <w:trHeight w:val="279"/>
          <w:jc w:val="center"/>
          <w:ins w:id="1230"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2A395A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31" w:author="John Mettrop" w:date="2022-04-11T09:58:00Z"/>
                <w:rFonts w:ascii="Times New Roman" w:eastAsia="Times New Roman" w:hAnsi="Times New Roman" w:cs="Times New Roman"/>
                <w:color w:val="000000"/>
                <w:sz w:val="20"/>
                <w:szCs w:val="20"/>
                <w:lang w:val="en-GB" w:eastAsia="ja-JP"/>
              </w:rPr>
            </w:pPr>
            <w:ins w:id="1232" w:author="John Mettrop" w:date="2022-04-11T09:58:00Z">
              <w:r w:rsidRPr="00D942DF">
                <w:rPr>
                  <w:rFonts w:ascii="Times New Roman" w:eastAsia="Times New Roman" w:hAnsi="Times New Roman" w:cs="Times New Roman"/>
                  <w:color w:val="000000"/>
                  <w:sz w:val="20"/>
                  <w:szCs w:val="20"/>
                  <w:lang w:val="en-GB"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75571B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3" w:author="John Mettrop" w:date="2022-04-11T09:58:00Z"/>
                <w:rFonts w:ascii="Times New Roman" w:eastAsia="Times New Roman" w:hAnsi="Times New Roman" w:cs="Times New Roman"/>
                <w:color w:val="000000"/>
                <w:sz w:val="20"/>
                <w:szCs w:val="20"/>
                <w:lang w:val="en-GB" w:eastAsia="ja-JP"/>
              </w:rPr>
            </w:pPr>
            <w:ins w:id="1234" w:author="John Mettrop" w:date="2022-04-11T09:58:00Z">
              <w:r w:rsidRPr="00D942DF">
                <w:rPr>
                  <w:rFonts w:ascii="Times New Roman" w:eastAsia="Times New Roman" w:hAnsi="Times New Roman" w:cs="Times New Roman"/>
                  <w:color w:val="000000"/>
                  <w:sz w:val="20"/>
                  <w:szCs w:val="20"/>
                  <w:lang w:val="en-GB"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9CED3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5" w:author="John Mettrop" w:date="2022-04-11T09:58:00Z"/>
                <w:rFonts w:ascii="Times New Roman" w:eastAsia="Times New Roman" w:hAnsi="Times New Roman" w:cs="Times New Roman"/>
                <w:color w:val="000000"/>
                <w:sz w:val="20"/>
                <w:szCs w:val="20"/>
                <w:lang w:val="en-GB" w:eastAsia="ja-JP"/>
              </w:rPr>
            </w:pPr>
            <w:ins w:id="1236" w:author="John Mettrop" w:date="2022-04-11T09:58:00Z">
              <w:r w:rsidRPr="00D942DF">
                <w:rPr>
                  <w:rFonts w:ascii="Times New Roman" w:eastAsia="Times New Roman" w:hAnsi="Times New Roman" w:cs="Times New Roman"/>
                  <w:color w:val="000000"/>
                  <w:sz w:val="20"/>
                  <w:szCs w:val="20"/>
                  <w:lang w:val="en-GB"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A5BD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37" w:author="John Mettrop" w:date="2022-04-11T09:58:00Z"/>
                <w:rFonts w:ascii="Times New Roman" w:eastAsia="Times New Roman" w:hAnsi="Times New Roman" w:cs="Times New Roman"/>
                <w:color w:val="000000"/>
                <w:sz w:val="20"/>
                <w:szCs w:val="20"/>
                <w:lang w:val="en-GB" w:eastAsia="ja-JP"/>
              </w:rPr>
            </w:pPr>
            <w:ins w:id="1238" w:author="John Mettrop" w:date="2022-04-11T09:58:00Z">
              <w:r w:rsidRPr="00D942DF">
                <w:rPr>
                  <w:rFonts w:ascii="Times New Roman" w:eastAsia="Times New Roman" w:hAnsi="Times New Roman" w:cs="Times New Roman"/>
                  <w:color w:val="000000"/>
                  <w:sz w:val="20"/>
                  <w:szCs w:val="20"/>
                  <w:lang w:val="en-GB" w:eastAsia="ja-JP"/>
                </w:rPr>
                <w:t>6</w:t>
              </w:r>
            </w:ins>
          </w:p>
        </w:tc>
      </w:tr>
      <w:tr w:rsidR="00D942DF" w:rsidRPr="00D942DF" w14:paraId="23A5F841" w14:textId="77777777" w:rsidTr="008B0EFF">
        <w:trPr>
          <w:trHeight w:val="319"/>
          <w:jc w:val="center"/>
          <w:ins w:id="1239" w:author="John Mettrop" w:date="2022-04-11T09:58:00Z"/>
        </w:trPr>
        <w:tc>
          <w:tcPr>
            <w:tcW w:w="3383" w:type="dxa"/>
            <w:tcBorders>
              <w:top w:val="single" w:sz="4" w:space="0" w:color="auto"/>
              <w:left w:val="single" w:sz="4" w:space="0" w:color="auto"/>
              <w:bottom w:val="single" w:sz="4" w:space="0" w:color="auto"/>
              <w:right w:val="single" w:sz="4" w:space="0" w:color="auto"/>
            </w:tcBorders>
            <w:hideMark/>
          </w:tcPr>
          <w:p w14:paraId="0248FC2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0" w:author="John Mettrop" w:date="2022-04-11T09:58:00Z"/>
                <w:rFonts w:ascii="Times New Roman" w:eastAsia="Times New Roman" w:hAnsi="Times New Roman" w:cs="Times New Roman"/>
                <w:color w:val="000000"/>
                <w:sz w:val="20"/>
                <w:szCs w:val="20"/>
                <w:lang w:val="en-GB" w:eastAsia="ja-JP"/>
              </w:rPr>
            </w:pPr>
            <w:ins w:id="1241" w:author="John Mettrop" w:date="2022-04-11T09:58:00Z">
              <w:r w:rsidRPr="00D942DF">
                <w:rPr>
                  <w:rFonts w:ascii="Times New Roman" w:eastAsia="Times New Roman" w:hAnsi="Times New Roman" w:cs="Times New Roman"/>
                  <w:color w:val="000000"/>
                  <w:sz w:val="20"/>
                  <w:szCs w:val="20"/>
                  <w:lang w:val="en-GB"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44FD278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2" w:author="John Mettrop" w:date="2022-04-11T09:58:00Z"/>
                <w:rFonts w:ascii="Times New Roman" w:eastAsia="Times New Roman" w:hAnsi="Times New Roman" w:cs="Times New Roman"/>
                <w:color w:val="000000"/>
                <w:sz w:val="20"/>
                <w:szCs w:val="20"/>
                <w:lang w:val="en-GB" w:eastAsia="ja-JP"/>
              </w:rPr>
            </w:pPr>
            <w:ins w:id="1243" w:author="John Mettrop" w:date="2022-04-11T09:58:00Z">
              <w:r w:rsidRPr="00D942DF">
                <w:rPr>
                  <w:rFonts w:ascii="Times New Roman" w:eastAsia="Times New Roman" w:hAnsi="Times New Roman" w:cs="Times New Roman"/>
                  <w:color w:val="000000"/>
                  <w:sz w:val="20"/>
                  <w:szCs w:val="20"/>
                  <w:lang w:val="en-GB"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EE1251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4" w:author="John Mettrop" w:date="2022-04-11T09:58:00Z"/>
                <w:rFonts w:ascii="Times New Roman" w:eastAsia="Times New Roman" w:hAnsi="Times New Roman" w:cs="Times New Roman"/>
                <w:color w:val="000000"/>
                <w:sz w:val="20"/>
                <w:szCs w:val="20"/>
                <w:lang w:val="en-GB" w:eastAsia="ja-JP"/>
              </w:rPr>
            </w:pPr>
            <w:ins w:id="1245" w:author="John Mettrop" w:date="2022-04-11T09:58:00Z">
              <w:r w:rsidRPr="00D942DF">
                <w:rPr>
                  <w:rFonts w:ascii="Times New Roman" w:eastAsia="Times New Roman" w:hAnsi="Times New Roman" w:cs="Times New Roman"/>
                  <w:color w:val="000000"/>
                  <w:sz w:val="20"/>
                  <w:szCs w:val="20"/>
                  <w:lang w:val="en-GB"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E5951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46" w:author="John Mettrop" w:date="2022-04-11T09:58:00Z"/>
                <w:rFonts w:ascii="Times New Roman" w:eastAsia="Times New Roman" w:hAnsi="Times New Roman" w:cs="Times New Roman"/>
                <w:color w:val="000000"/>
                <w:sz w:val="20"/>
                <w:szCs w:val="20"/>
                <w:lang w:val="en-GB" w:eastAsia="ja-JP"/>
              </w:rPr>
            </w:pPr>
            <w:ins w:id="1247" w:author="John Mettrop" w:date="2022-04-11T09:58:00Z">
              <w:r w:rsidRPr="00D942DF">
                <w:rPr>
                  <w:rFonts w:ascii="Times New Roman" w:eastAsia="Times New Roman" w:hAnsi="Times New Roman" w:cs="Times New Roman"/>
                  <w:color w:val="000000"/>
                  <w:sz w:val="20"/>
                  <w:szCs w:val="20"/>
                  <w:lang w:val="en-GB" w:eastAsia="ja-JP"/>
                </w:rPr>
                <w:t>-103/ −131</w:t>
              </w:r>
            </w:ins>
          </w:p>
        </w:tc>
      </w:tr>
      <w:tr w:rsidR="00D942DF" w:rsidRPr="00D942DF" w14:paraId="595B8FDD" w14:textId="77777777" w:rsidTr="00D942DF">
        <w:trPr>
          <w:trHeight w:val="279"/>
          <w:jc w:val="center"/>
          <w:ins w:id="1248" w:author="John Mettrop" w:date="2022-04-11T09:58: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3131AA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49" w:author="John Mettrop" w:date="2022-04-11T09:58:00Z"/>
                <w:rFonts w:ascii="Times New Roman" w:eastAsia="Times New Roman" w:hAnsi="Times New Roman" w:cs="Times New Roman"/>
                <w:b/>
                <w:bCs/>
                <w:color w:val="000000"/>
                <w:sz w:val="20"/>
                <w:szCs w:val="20"/>
                <w:lang w:val="en-GB" w:eastAsia="ja-JP"/>
              </w:rPr>
            </w:pPr>
            <w:ins w:id="1250" w:author="John Mettrop" w:date="2022-04-11T09:58:00Z">
              <w:r w:rsidRPr="00D942DF">
                <w:rPr>
                  <w:rFonts w:ascii="Times New Roman" w:eastAsia="Times New Roman" w:hAnsi="Times New Roman" w:cs="Times New Roman"/>
                  <w:b/>
                  <w:bCs/>
                  <w:color w:val="000000"/>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251" w:author="John Mettrop" w:date="2022-04-11T10:19:00Z">
              <w:r w:rsidRPr="00D942DF">
                <w:rPr>
                  <w:rFonts w:ascii="Times New Roman" w:eastAsia="Calibri" w:hAnsi="Times New Roman" w:cs="Times New Roman"/>
                  <w:sz w:val="20"/>
                  <w:szCs w:val="20"/>
                  <w:vertAlign w:val="superscript"/>
                  <w:lang w:val="en-GB" w:eastAsia="ja-JP"/>
                </w:rPr>
                <w:t>4</w:t>
              </w:r>
            </w:ins>
            <w:ins w:id="1252"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7D2DFC3" w14:textId="77777777" w:rsidTr="008B0EFF">
        <w:trPr>
          <w:trHeight w:val="319"/>
          <w:jc w:val="center"/>
          <w:ins w:id="1253"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28AAF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54" w:author="John Mettrop" w:date="2022-04-11T09:58:00Z"/>
                <w:rFonts w:ascii="Times New Roman" w:eastAsia="Times New Roman" w:hAnsi="Times New Roman" w:cs="Times New Roman"/>
                <w:color w:val="000000"/>
                <w:sz w:val="20"/>
                <w:szCs w:val="20"/>
                <w:lang w:val="en-GB" w:eastAsia="ja-JP"/>
              </w:rPr>
            </w:pPr>
            <w:ins w:id="1255" w:author="John Mettrop" w:date="2022-04-11T09:58:00Z">
              <w:r w:rsidRPr="00D942DF">
                <w:rPr>
                  <w:rFonts w:ascii="Times New Roman" w:eastAsia="Times New Roman" w:hAnsi="Times New Roman" w:cs="Times New Roman"/>
                  <w:color w:val="000000"/>
                  <w:sz w:val="20"/>
                  <w:szCs w:val="20"/>
                  <w:lang w:val="en-GB"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42F65AA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6"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0001549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7" w:author="John Mettrop" w:date="2022-04-11T09:58:00Z"/>
                <w:rFonts w:ascii="Times New Roman" w:eastAsia="Times New Roman" w:hAnsi="Times New Roman" w:cs="Times New Roman"/>
                <w:color w:val="000000"/>
                <w:sz w:val="20"/>
                <w:szCs w:val="20"/>
                <w:lang w:val="en-GB" w:eastAsia="ja-JP"/>
              </w:rPr>
            </w:pPr>
            <w:ins w:id="1258" w:author="John Mettrop" w:date="2022-04-11T09:58:00Z">
              <w:r w:rsidRPr="00D942DF">
                <w:rPr>
                  <w:rFonts w:ascii="Times New Roman" w:eastAsia="Times New Roman" w:hAnsi="Times New Roman" w:cs="Times New Roman"/>
                  <w:color w:val="000000"/>
                  <w:sz w:val="20"/>
                  <w:szCs w:val="20"/>
                  <w:lang w:val="en-GB"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4E1647F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59" w:author="John Mettrop" w:date="2022-04-11T09:58:00Z"/>
                <w:rFonts w:ascii="Times New Roman" w:eastAsia="Times New Roman" w:hAnsi="Times New Roman" w:cs="Times New Roman"/>
                <w:color w:val="000000"/>
                <w:sz w:val="20"/>
                <w:szCs w:val="20"/>
                <w:lang w:val="en-GB" w:eastAsia="ja-JP"/>
              </w:rPr>
            </w:pPr>
            <w:ins w:id="1260" w:author="John Mettrop" w:date="2022-04-11T09:58:00Z">
              <w:r w:rsidRPr="00D942DF">
                <w:rPr>
                  <w:rFonts w:ascii="Times New Roman" w:eastAsia="Times New Roman" w:hAnsi="Times New Roman" w:cs="Times New Roman"/>
                  <w:color w:val="000000"/>
                  <w:sz w:val="20"/>
                  <w:szCs w:val="20"/>
                  <w:lang w:val="en-GB" w:eastAsia="ja-JP"/>
                </w:rPr>
                <w:t>Directional</w:t>
              </w:r>
            </w:ins>
          </w:p>
        </w:tc>
      </w:tr>
      <w:tr w:rsidR="00D942DF" w:rsidRPr="00D942DF" w14:paraId="299245F4" w14:textId="77777777" w:rsidTr="008B0EFF">
        <w:trPr>
          <w:trHeight w:val="279"/>
          <w:jc w:val="center"/>
          <w:ins w:id="1261"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7FDF232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62" w:author="John Mettrop" w:date="2022-04-11T09:58:00Z"/>
                <w:rFonts w:ascii="Times New Roman" w:eastAsia="Times New Roman" w:hAnsi="Times New Roman" w:cs="Times New Roman"/>
                <w:color w:val="000000"/>
                <w:sz w:val="20"/>
                <w:szCs w:val="20"/>
                <w:lang w:val="en-GB" w:eastAsia="ja-JP"/>
              </w:rPr>
            </w:pPr>
            <w:ins w:id="1263" w:author="John Mettrop" w:date="2022-04-11T09:58:00Z">
              <w:r w:rsidRPr="00D942DF">
                <w:rPr>
                  <w:rFonts w:ascii="Times New Roman" w:eastAsia="Times New Roman" w:hAnsi="Times New Roman" w:cs="Times New Roman"/>
                  <w:color w:val="000000"/>
                  <w:sz w:val="20"/>
                  <w:szCs w:val="20"/>
                  <w:lang w:val="en-GB"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E54EE9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4" w:author="John Mettrop" w:date="2022-04-11T09:58:00Z"/>
                <w:rFonts w:ascii="Times New Roman" w:eastAsia="Times New Roman" w:hAnsi="Times New Roman" w:cs="Times New Roman"/>
                <w:color w:val="000000"/>
                <w:sz w:val="20"/>
                <w:szCs w:val="20"/>
                <w:lang w:val="en-GB" w:eastAsia="ja-JP"/>
              </w:rPr>
            </w:pPr>
            <w:proofErr w:type="spellStart"/>
            <w:ins w:id="1265"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527C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6" w:author="John Mettrop" w:date="2022-04-11T09:58:00Z"/>
                <w:rFonts w:ascii="Times New Roman" w:eastAsia="Times New Roman" w:hAnsi="Times New Roman" w:cs="Times New Roman"/>
                <w:color w:val="000000"/>
                <w:sz w:val="20"/>
                <w:szCs w:val="20"/>
                <w:lang w:val="en-GB" w:eastAsia="ko-KR"/>
              </w:rPr>
            </w:pPr>
            <w:ins w:id="1267" w:author="John Mettrop" w:date="2022-04-11T09:58:00Z">
              <w:r w:rsidRPr="00D942DF">
                <w:rPr>
                  <w:rFonts w:ascii="Times New Roman" w:eastAsia="Times New Roman" w:hAnsi="Times New Roman" w:cs="Times New Roman"/>
                  <w:color w:val="000000"/>
                  <w:sz w:val="20"/>
                  <w:szCs w:val="20"/>
                  <w:lang w:val="en-GB"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7690BC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68" w:author="John Mettrop" w:date="2022-04-11T09:58:00Z"/>
                <w:rFonts w:ascii="Times New Roman" w:eastAsia="Times New Roman" w:hAnsi="Times New Roman" w:cs="Times New Roman"/>
                <w:color w:val="000000"/>
                <w:sz w:val="20"/>
                <w:szCs w:val="20"/>
                <w:lang w:val="en-GB" w:eastAsia="ja-JP"/>
              </w:rPr>
            </w:pPr>
            <w:ins w:id="1269" w:author="John Mettrop" w:date="2022-04-11T09:58:00Z">
              <w:r w:rsidRPr="00D942DF">
                <w:rPr>
                  <w:rFonts w:ascii="Times New Roman" w:eastAsia="Times New Roman" w:hAnsi="Times New Roman" w:cs="Times New Roman"/>
                  <w:color w:val="000000"/>
                  <w:sz w:val="20"/>
                  <w:szCs w:val="20"/>
                  <w:lang w:val="en-GB" w:eastAsia="ko-KR"/>
                </w:rPr>
                <w:t>14</w:t>
              </w:r>
            </w:ins>
          </w:p>
        </w:tc>
      </w:tr>
      <w:tr w:rsidR="00D942DF" w:rsidRPr="00D942DF" w14:paraId="5534114C" w14:textId="77777777" w:rsidTr="008B0EFF">
        <w:trPr>
          <w:trHeight w:val="279"/>
          <w:jc w:val="center"/>
          <w:ins w:id="1270"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6B927A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71" w:author="John Mettrop" w:date="2022-04-11T09:58:00Z"/>
                <w:rFonts w:ascii="Times New Roman" w:eastAsia="Times New Roman" w:hAnsi="Times New Roman" w:cs="Times New Roman"/>
                <w:color w:val="000000"/>
                <w:sz w:val="20"/>
                <w:szCs w:val="20"/>
                <w:lang w:val="en-GB" w:eastAsia="ja-JP"/>
              </w:rPr>
            </w:pPr>
            <w:ins w:id="1272" w:author="John Mettrop" w:date="2022-04-11T09:58:00Z">
              <w:r w:rsidRPr="00D942DF">
                <w:rPr>
                  <w:rFonts w:ascii="Times New Roman" w:eastAsia="Times New Roman" w:hAnsi="Times New Roman" w:cs="Times New Roman"/>
                  <w:color w:val="000000"/>
                  <w:sz w:val="20"/>
                  <w:szCs w:val="20"/>
                  <w:lang w:val="en-GB" w:eastAsia="ja-JP"/>
                </w:rPr>
                <w:t>1</w:t>
              </w:r>
              <w:r w:rsidRPr="00D942DF">
                <w:rPr>
                  <w:rFonts w:ascii="Times New Roman" w:eastAsia="Times New Roman" w:hAnsi="Times New Roman" w:cs="Times New Roman"/>
                  <w:color w:val="000000"/>
                  <w:sz w:val="20"/>
                  <w:szCs w:val="20"/>
                  <w:vertAlign w:val="superscript"/>
                  <w:lang w:val="en-GB" w:eastAsia="ja-JP"/>
                </w:rPr>
                <w:t xml:space="preserve">st </w:t>
              </w:r>
              <w:r w:rsidRPr="00D942DF">
                <w:rPr>
                  <w:rFonts w:ascii="Times New Roman" w:eastAsia="Times New Roman" w:hAnsi="Times New Roman" w:cs="Times New Roman"/>
                  <w:color w:val="000000"/>
                  <w:sz w:val="20"/>
                  <w:szCs w:val="20"/>
                  <w:lang w:val="en-GB"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D7B30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3" w:author="John Mettrop" w:date="2022-04-11T09:58:00Z"/>
                <w:rFonts w:ascii="Times New Roman" w:eastAsia="Times New Roman" w:hAnsi="Times New Roman" w:cs="Times New Roman"/>
                <w:color w:val="000000"/>
                <w:sz w:val="20"/>
                <w:szCs w:val="20"/>
                <w:lang w:val="en-GB" w:eastAsia="ja-JP"/>
              </w:rPr>
            </w:pPr>
            <w:proofErr w:type="spellStart"/>
            <w:ins w:id="1274" w:author="John Mettrop" w:date="2022-04-11T09:58:00Z">
              <w:r w:rsidRPr="00D942DF">
                <w:rPr>
                  <w:rFonts w:ascii="Times New Roman" w:eastAsia="Times New Roman" w:hAnsi="Times New Roman" w:cs="Times New Roman"/>
                  <w:color w:val="000000"/>
                  <w:sz w:val="20"/>
                  <w:szCs w:val="20"/>
                  <w:lang w:val="en-GB"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A062C8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5" w:author="John Mettrop" w:date="2022-04-11T09:58:00Z"/>
                <w:rFonts w:ascii="Times New Roman" w:eastAsia="Times New Roman" w:hAnsi="Times New Roman" w:cs="Times New Roman"/>
                <w:color w:val="000000"/>
                <w:sz w:val="20"/>
                <w:szCs w:val="20"/>
                <w:lang w:val="en-GB" w:eastAsia="ja-JP"/>
              </w:rPr>
            </w:pPr>
            <w:ins w:id="1276" w:author="John Mettrop" w:date="2022-04-11T09:58:00Z">
              <w:r w:rsidRPr="00D942DF">
                <w:rPr>
                  <w:rFonts w:ascii="Times New Roman" w:eastAsia="Times New Roman" w:hAnsi="Times New Roman" w:cs="Times New Roman"/>
                  <w:color w:val="000000"/>
                  <w:sz w:val="20"/>
                  <w:szCs w:val="20"/>
                  <w:lang w:val="en-GB"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49E79B0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77" w:author="John Mettrop" w:date="2022-04-11T09:58:00Z"/>
                <w:rFonts w:ascii="Times New Roman" w:eastAsia="Times New Roman" w:hAnsi="Times New Roman" w:cs="Times New Roman"/>
                <w:color w:val="000000"/>
                <w:sz w:val="20"/>
                <w:szCs w:val="20"/>
                <w:lang w:val="en-GB" w:eastAsia="ja-JP"/>
              </w:rPr>
            </w:pPr>
            <w:ins w:id="1278" w:author="John Mettrop" w:date="2022-04-11T09:58:00Z">
              <w:r w:rsidRPr="00D942DF">
                <w:rPr>
                  <w:rFonts w:ascii="Times New Roman" w:eastAsia="Times New Roman" w:hAnsi="Times New Roman" w:cs="Times New Roman"/>
                  <w:color w:val="000000"/>
                  <w:sz w:val="20"/>
                  <w:szCs w:val="20"/>
                  <w:lang w:val="en-GB" w:eastAsia="ja-JP"/>
                </w:rPr>
                <w:t>-1</w:t>
              </w:r>
            </w:ins>
          </w:p>
        </w:tc>
      </w:tr>
      <w:tr w:rsidR="00D942DF" w:rsidRPr="00D942DF" w14:paraId="0FFD6B23" w14:textId="77777777" w:rsidTr="008B0EFF">
        <w:trPr>
          <w:trHeight w:val="319"/>
          <w:jc w:val="center"/>
          <w:ins w:id="1279"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988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80" w:author="John Mettrop" w:date="2022-04-11T09:58:00Z"/>
                <w:rFonts w:ascii="Times New Roman" w:eastAsia="Times New Roman" w:hAnsi="Times New Roman" w:cs="Times New Roman"/>
                <w:color w:val="000000"/>
                <w:sz w:val="20"/>
                <w:szCs w:val="20"/>
                <w:lang w:val="en-GB" w:eastAsia="ja-JP"/>
              </w:rPr>
            </w:pPr>
            <w:ins w:id="1281" w:author="John Mettrop" w:date="2022-04-11T09:58:00Z">
              <w:r w:rsidRPr="00D942DF">
                <w:rPr>
                  <w:rFonts w:ascii="Times New Roman" w:eastAsia="Times New Roman" w:hAnsi="Times New Roman" w:cs="Times New Roman"/>
                  <w:color w:val="000000"/>
                  <w:sz w:val="20"/>
                  <w:szCs w:val="20"/>
                  <w:lang w:val="en-GB"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10D8D5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2"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99359A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3" w:author="John Mettrop" w:date="2022-04-11T09:58:00Z"/>
                <w:rFonts w:ascii="Times New Roman" w:eastAsia="Times New Roman" w:hAnsi="Times New Roman" w:cs="Times New Roman"/>
                <w:color w:val="000000"/>
                <w:sz w:val="20"/>
                <w:szCs w:val="20"/>
                <w:lang w:val="en-GB" w:eastAsia="ja-JP"/>
              </w:rPr>
            </w:pPr>
            <w:ins w:id="1284" w:author="John Mettrop" w:date="2022-04-11T09:58:00Z">
              <w:r w:rsidRPr="00D942DF">
                <w:rPr>
                  <w:rFonts w:ascii="Times New Roman" w:eastAsia="Times New Roman" w:hAnsi="Times New Roman" w:cs="Times New Roman"/>
                  <w:color w:val="000000"/>
                  <w:sz w:val="20"/>
                  <w:szCs w:val="20"/>
                  <w:lang w:val="en-GB"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54E27D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85" w:author="John Mettrop" w:date="2022-04-11T09:58:00Z"/>
                <w:rFonts w:ascii="Times New Roman" w:eastAsia="Times New Roman" w:hAnsi="Times New Roman" w:cs="Times New Roman"/>
                <w:color w:val="000000"/>
                <w:sz w:val="20"/>
                <w:szCs w:val="20"/>
                <w:lang w:val="en-GB" w:eastAsia="ja-JP"/>
              </w:rPr>
            </w:pPr>
            <w:ins w:id="1286" w:author="John Mettrop" w:date="2022-04-11T09:58:00Z">
              <w:r w:rsidRPr="00D942DF">
                <w:rPr>
                  <w:rFonts w:ascii="Times New Roman" w:eastAsia="Times New Roman" w:hAnsi="Times New Roman" w:cs="Times New Roman"/>
                  <w:color w:val="000000"/>
                  <w:sz w:val="20"/>
                  <w:szCs w:val="20"/>
                  <w:lang w:val="en-GB" w:eastAsia="ja-JP"/>
                </w:rPr>
                <w:t>Vertical</w:t>
              </w:r>
            </w:ins>
          </w:p>
        </w:tc>
      </w:tr>
      <w:tr w:rsidR="00D942DF" w:rsidRPr="00D942DF" w14:paraId="1831A723" w14:textId="77777777" w:rsidTr="008B0EFF">
        <w:trPr>
          <w:trHeight w:val="279"/>
          <w:jc w:val="center"/>
          <w:ins w:id="1287"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803E4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88" w:author="John Mettrop" w:date="2022-04-11T09:58:00Z"/>
                <w:rFonts w:ascii="Times New Roman" w:eastAsia="Times New Roman" w:hAnsi="Times New Roman" w:cs="Times New Roman"/>
                <w:color w:val="000000"/>
                <w:sz w:val="20"/>
                <w:szCs w:val="20"/>
                <w:lang w:val="en-GB" w:eastAsia="ja-JP"/>
              </w:rPr>
            </w:pPr>
            <w:ins w:id="1289" w:author="John Mettrop" w:date="2022-04-11T09:58:00Z">
              <w:r w:rsidRPr="00D942DF">
                <w:rPr>
                  <w:rFonts w:ascii="Times New Roman" w:eastAsia="Times New Roman" w:hAnsi="Times New Roman" w:cs="Times New Roman"/>
                  <w:color w:val="000000"/>
                  <w:sz w:val="20"/>
                  <w:szCs w:val="20"/>
                  <w:lang w:val="en-GB"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85455C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0" w:author="John Mettrop" w:date="2022-04-11T09:58:00Z"/>
                <w:rFonts w:ascii="Times New Roman" w:eastAsia="Times New Roman" w:hAnsi="Times New Roman" w:cs="Times New Roman"/>
                <w:color w:val="000000"/>
                <w:sz w:val="20"/>
                <w:szCs w:val="20"/>
                <w:lang w:val="en-GB"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766A9F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1" w:author="John Mettrop" w:date="2022-04-11T09:58:00Z"/>
                <w:rFonts w:ascii="Times New Roman" w:eastAsia="Times New Roman" w:hAnsi="Times New Roman" w:cs="Times New Roman"/>
                <w:color w:val="000000"/>
                <w:sz w:val="20"/>
                <w:szCs w:val="20"/>
                <w:lang w:val="en-GB" w:eastAsia="ja-JP"/>
              </w:rPr>
            </w:pPr>
            <w:ins w:id="1292"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tcPr>
          <w:p w14:paraId="737CDC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3" w:author="John Mettrop" w:date="2022-04-11T09:58:00Z"/>
                <w:rFonts w:ascii="Times New Roman" w:eastAsia="Times New Roman" w:hAnsi="Times New Roman" w:cs="Times New Roman"/>
                <w:color w:val="000000"/>
                <w:sz w:val="20"/>
                <w:szCs w:val="20"/>
                <w:vertAlign w:val="superscript"/>
                <w:lang w:val="en-GB" w:eastAsia="ja-JP"/>
              </w:rPr>
            </w:pPr>
            <w:ins w:id="1294" w:author="John Mettrop" w:date="2022-04-11T09:58:00Z">
              <w:r w:rsidRPr="00D942DF">
                <w:rPr>
                  <w:rFonts w:ascii="Times New Roman" w:eastAsia="Times New Roman" w:hAnsi="Times New Roman" w:cs="Times New Roman"/>
                  <w:color w:val="000000"/>
                  <w:sz w:val="20"/>
                  <w:szCs w:val="20"/>
                  <w:lang w:val="en-GB" w:eastAsia="ja-JP"/>
                </w:rPr>
                <w:t>Uniform distribution</w:t>
              </w:r>
              <w:r w:rsidRPr="00D942DF">
                <w:rPr>
                  <w:rFonts w:ascii="Times New Roman" w:eastAsia="Times New Roman" w:hAnsi="Times New Roman" w:cs="Times New Roman"/>
                  <w:color w:val="000000"/>
                  <w:sz w:val="20"/>
                  <w:szCs w:val="20"/>
                  <w:lang w:val="en-GB" w:eastAsia="ja-JP"/>
                </w:rPr>
                <w:br/>
                <w:t>(Refer to Rec. ITU-R M.1851)</w:t>
              </w:r>
            </w:ins>
          </w:p>
        </w:tc>
      </w:tr>
      <w:tr w:rsidR="00D942DF" w:rsidRPr="00D942DF" w14:paraId="664BC027" w14:textId="77777777" w:rsidTr="008B0EFF">
        <w:trPr>
          <w:trHeight w:val="319"/>
          <w:jc w:val="center"/>
          <w:ins w:id="1295"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43E59AA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296" w:author="John Mettrop" w:date="2022-04-11T09:58:00Z"/>
                <w:rFonts w:ascii="Times New Roman" w:eastAsia="Times New Roman" w:hAnsi="Times New Roman" w:cs="Times New Roman"/>
                <w:color w:val="000000"/>
                <w:sz w:val="20"/>
                <w:szCs w:val="20"/>
                <w:lang w:val="en-GB" w:eastAsia="ja-JP"/>
              </w:rPr>
            </w:pPr>
            <w:ins w:id="1297" w:author="John Mettrop" w:date="2022-04-11T09:58:00Z">
              <w:r w:rsidRPr="00D942DF">
                <w:rPr>
                  <w:rFonts w:ascii="Times New Roman" w:eastAsia="Times New Roman" w:hAnsi="Times New Roman" w:cs="Times New Roman"/>
                  <w:color w:val="000000"/>
                  <w:sz w:val="20"/>
                  <w:szCs w:val="20"/>
                  <w:lang w:val="en-GB"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5A6A76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298" w:author="John Mettrop" w:date="2022-04-11T09:58:00Z"/>
                <w:rFonts w:ascii="Times New Roman" w:eastAsia="Times New Roman" w:hAnsi="Times New Roman" w:cs="Times New Roman"/>
                <w:color w:val="000000"/>
                <w:sz w:val="20"/>
                <w:szCs w:val="20"/>
                <w:lang w:val="en-GB" w:eastAsia="ja-JP"/>
              </w:rPr>
            </w:pPr>
            <w:ins w:id="1299"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15F151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0" w:author="John Mettrop" w:date="2022-04-11T09:58:00Z"/>
                <w:rFonts w:ascii="Times New Roman" w:eastAsia="Times New Roman" w:hAnsi="Times New Roman" w:cs="Times New Roman"/>
                <w:color w:val="000000"/>
                <w:sz w:val="20"/>
                <w:szCs w:val="20"/>
                <w:lang w:val="en-GB" w:eastAsia="ja-JP"/>
              </w:rPr>
            </w:pPr>
            <w:ins w:id="1301"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77B7EEA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2" w:author="John Mettrop" w:date="2022-04-11T09:58:00Z"/>
                <w:rFonts w:ascii="Times New Roman" w:eastAsia="Times New Roman" w:hAnsi="Times New Roman" w:cs="Times New Roman"/>
                <w:color w:val="000000"/>
                <w:sz w:val="20"/>
                <w:szCs w:val="20"/>
                <w:lang w:val="en-GB" w:eastAsia="ja-JP"/>
              </w:rPr>
            </w:pPr>
            <w:ins w:id="1303" w:author="John Mettrop" w:date="2022-04-11T09:58:00Z">
              <w:r w:rsidRPr="00D942DF">
                <w:rPr>
                  <w:rFonts w:ascii="Times New Roman" w:eastAsia="Times New Roman" w:hAnsi="Times New Roman" w:cs="Times New Roman"/>
                  <w:color w:val="000000"/>
                  <w:sz w:val="20"/>
                  <w:szCs w:val="20"/>
                  <w:lang w:val="en-GB" w:eastAsia="ja-JP"/>
                </w:rPr>
                <w:t>28</w:t>
              </w:r>
            </w:ins>
          </w:p>
        </w:tc>
      </w:tr>
      <w:tr w:rsidR="00D942DF" w:rsidRPr="00D942DF" w14:paraId="004E551C" w14:textId="77777777" w:rsidTr="008B0EFF">
        <w:trPr>
          <w:trHeight w:val="279"/>
          <w:jc w:val="center"/>
          <w:ins w:id="1304" w:author="John Mettrop" w:date="2022-04-11T09:58:00Z"/>
        </w:trPr>
        <w:tc>
          <w:tcPr>
            <w:tcW w:w="3383" w:type="dxa"/>
            <w:tcBorders>
              <w:top w:val="single" w:sz="4" w:space="0" w:color="auto"/>
              <w:left w:val="single" w:sz="4" w:space="0" w:color="auto"/>
              <w:bottom w:val="single" w:sz="4" w:space="0" w:color="auto"/>
              <w:right w:val="single" w:sz="4" w:space="0" w:color="auto"/>
            </w:tcBorders>
            <w:vAlign w:val="center"/>
            <w:hideMark/>
          </w:tcPr>
          <w:p w14:paraId="031794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05" w:author="John Mettrop" w:date="2022-04-11T09:58:00Z"/>
                <w:rFonts w:ascii="Times New Roman" w:eastAsia="Times New Roman" w:hAnsi="Times New Roman" w:cs="Times New Roman"/>
                <w:color w:val="000000"/>
                <w:sz w:val="20"/>
                <w:szCs w:val="20"/>
                <w:lang w:val="en-GB" w:eastAsia="ja-JP"/>
              </w:rPr>
            </w:pPr>
            <w:ins w:id="1306" w:author="John Mettrop" w:date="2022-04-11T09:58:00Z">
              <w:r w:rsidRPr="00D942DF">
                <w:rPr>
                  <w:rFonts w:ascii="Times New Roman" w:eastAsia="Times New Roman" w:hAnsi="Times New Roman" w:cs="Times New Roman"/>
                  <w:color w:val="000000"/>
                  <w:sz w:val="20"/>
                  <w:szCs w:val="20"/>
                  <w:lang w:val="en-GB"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3AAD8C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7" w:author="John Mettrop" w:date="2022-04-11T09:58:00Z"/>
                <w:rFonts w:ascii="Times New Roman" w:eastAsia="Times New Roman" w:hAnsi="Times New Roman" w:cs="Times New Roman"/>
                <w:color w:val="000000"/>
                <w:sz w:val="20"/>
                <w:szCs w:val="20"/>
                <w:lang w:val="en-GB" w:eastAsia="ja-JP"/>
              </w:rPr>
            </w:pPr>
            <w:ins w:id="1308" w:author="John Mettrop" w:date="2022-04-11T09:58:00Z">
              <w:r w:rsidRPr="00D942DF">
                <w:rPr>
                  <w:rFonts w:ascii="Times New Roman" w:eastAsia="Times New Roman" w:hAnsi="Times New Roman" w:cs="Times New Roman"/>
                  <w:color w:val="000000"/>
                  <w:sz w:val="20"/>
                  <w:szCs w:val="20"/>
                  <w:lang w:val="en-GB"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EF9A3E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09" w:author="John Mettrop" w:date="2022-04-11T09:58:00Z"/>
                <w:rFonts w:ascii="Times New Roman" w:eastAsia="Times New Roman" w:hAnsi="Times New Roman" w:cs="Times New Roman"/>
                <w:color w:val="000000"/>
                <w:sz w:val="20"/>
                <w:szCs w:val="20"/>
                <w:lang w:val="en-GB" w:eastAsia="ja-JP"/>
              </w:rPr>
            </w:pPr>
            <w:ins w:id="1310" w:author="John Mettrop" w:date="2022-04-11T09:58:00Z">
              <w:r w:rsidRPr="00D942DF">
                <w:rPr>
                  <w:rFonts w:ascii="Times New Roman" w:eastAsia="Times New Roman" w:hAnsi="Times New Roman" w:cs="Times New Roman"/>
                  <w:color w:val="000000"/>
                  <w:sz w:val="20"/>
                  <w:szCs w:val="20"/>
                  <w:lang w:val="en-GB"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3A12DA5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11" w:author="John Mettrop" w:date="2022-04-11T09:58:00Z"/>
                <w:rFonts w:ascii="Times New Roman" w:eastAsia="Times New Roman" w:hAnsi="Times New Roman" w:cs="Times New Roman"/>
                <w:color w:val="000000"/>
                <w:sz w:val="20"/>
                <w:szCs w:val="20"/>
                <w:lang w:val="en-GB" w:eastAsia="ja-JP"/>
              </w:rPr>
            </w:pPr>
            <w:ins w:id="1312" w:author="John Mettrop" w:date="2022-04-11T09:58:00Z">
              <w:r w:rsidRPr="00D942DF">
                <w:rPr>
                  <w:rFonts w:ascii="Times New Roman" w:eastAsia="Times New Roman" w:hAnsi="Times New Roman" w:cs="Times New Roman"/>
                  <w:color w:val="000000"/>
                  <w:sz w:val="20"/>
                  <w:szCs w:val="20"/>
                  <w:lang w:val="en-GB" w:eastAsia="ja-JP"/>
                </w:rPr>
                <w:t>28</w:t>
              </w:r>
            </w:ins>
          </w:p>
        </w:tc>
      </w:tr>
    </w:tbl>
    <w:p w14:paraId="5823B410" w14:textId="77777777" w:rsidR="00D942DF" w:rsidRPr="00D942DF" w:rsidRDefault="00D942DF" w:rsidP="00D942DF">
      <w:pPr>
        <w:spacing w:line="240" w:lineRule="auto"/>
        <w:jc w:val="left"/>
        <w:rPr>
          <w:ins w:id="1313" w:author="John Mettrop" w:date="2022-04-11T09:58:00Z"/>
          <w:rFonts w:ascii="Times New Roman" w:eastAsia="Times New Roman" w:hAnsi="Times New Roman" w:cs="Times New Roman"/>
          <w:sz w:val="24"/>
          <w:szCs w:val="18"/>
          <w:lang w:val="en-GB"/>
        </w:rPr>
      </w:pPr>
      <w:ins w:id="1314" w:author="John Mettrop" w:date="2022-04-11T09:58:00Z">
        <w:r w:rsidRPr="00D942DF">
          <w:rPr>
            <w:rFonts w:ascii="Times New Roman" w:eastAsia="Times New Roman" w:hAnsi="Times New Roman" w:cs="Times New Roman"/>
            <w:sz w:val="24"/>
            <w:szCs w:val="18"/>
            <w:lang w:val="en-GB"/>
          </w:rPr>
          <w:br w:type="page"/>
        </w:r>
      </w:ins>
    </w:p>
    <w:p w14:paraId="6CBFC00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560" w:after="120" w:line="240" w:lineRule="auto"/>
        <w:textAlignment w:val="baseline"/>
        <w:rPr>
          <w:ins w:id="1315" w:author="John Mettrop" w:date="2022-04-11T09:58:00Z"/>
          <w:rFonts w:ascii="Times New Roman" w:eastAsia="Times New Roman" w:hAnsi="Times New Roman" w:cs="Times New Roman"/>
          <w:i/>
          <w:caps/>
          <w:sz w:val="20"/>
          <w:szCs w:val="20"/>
          <w:lang w:val="en-GB"/>
        </w:rPr>
      </w:pPr>
      <w:ins w:id="1316" w:author="John Mettrop" w:date="2022-04-11T09:58:00Z">
        <w:r w:rsidRPr="00D942DF">
          <w:rPr>
            <w:rFonts w:ascii="Times New Roman" w:eastAsia="Times New Roman" w:hAnsi="Times New Roman" w:cs="Times New Roman"/>
            <w:caps/>
            <w:sz w:val="20"/>
            <w:szCs w:val="20"/>
            <w:lang w:val="en-GB"/>
          </w:rPr>
          <w:lastRenderedPageBreak/>
          <w:t xml:space="preserve">TABLE 1 </w:t>
        </w:r>
        <w:r w:rsidRPr="00D942DF">
          <w:rPr>
            <w:rFonts w:ascii="Times New Roman" w:eastAsia="Times New Roman" w:hAnsi="Times New Roman" w:cs="Times New Roman"/>
            <w:i/>
            <w:caps/>
            <w:sz w:val="20"/>
            <w:szCs w:val="20"/>
            <w:lang w:val="en-GB"/>
          </w:rPr>
          <w:t>(</w:t>
        </w:r>
        <w:r w:rsidRPr="00D942DF">
          <w:rPr>
            <w:rFonts w:ascii="Times New Roman" w:eastAsia="Times New Roman" w:hAnsi="Times New Roman" w:cs="Times New Roman"/>
            <w:i/>
            <w:sz w:val="20"/>
            <w:szCs w:val="20"/>
            <w:lang w:val="en-GB"/>
          </w:rPr>
          <w:t>end</w:t>
        </w:r>
        <w:r w:rsidRPr="00D942DF">
          <w:rPr>
            <w:rFonts w:ascii="Times New Roman" w:eastAsia="Times New Roman" w:hAnsi="Times New Roman" w:cs="Times New Roman"/>
            <w:i/>
            <w:caps/>
            <w:sz w:val="20"/>
            <w:szCs w:val="20"/>
            <w:lang w:val="en-GB"/>
          </w:rPr>
          <w:t>)</w:t>
        </w:r>
      </w:ins>
    </w:p>
    <w:tbl>
      <w:tblPr>
        <w:tblW w:w="13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99"/>
        <w:gridCol w:w="3034"/>
        <w:gridCol w:w="3086"/>
        <w:gridCol w:w="3070"/>
      </w:tblGrid>
      <w:tr w:rsidR="00D942DF" w:rsidRPr="00D942DF" w14:paraId="2453135F" w14:textId="77777777" w:rsidTr="00D942DF">
        <w:trPr>
          <w:jc w:val="center"/>
          <w:ins w:id="1317" w:author="John Mettrop" w:date="2022-04-11T09:58: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378CB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318" w:author="John Mettrop" w:date="2022-04-11T09:58:00Z"/>
                <w:rFonts w:ascii="Times New Roman Bold" w:eastAsia="Times New Roman" w:hAnsi="Times New Roman Bold" w:cs="Times New Roman Bold"/>
                <w:b/>
                <w:sz w:val="20"/>
                <w:szCs w:val="20"/>
                <w:lang w:val="en-GB" w:eastAsia="ja-JP"/>
              </w:rPr>
            </w:pPr>
            <w:ins w:id="1319" w:author="John Mettrop" w:date="2022-04-11T09:58:00Z">
              <w:r w:rsidRPr="00D942DF">
                <w:rPr>
                  <w:rFonts w:ascii="Times New Roman Bold" w:eastAsia="Times New Roman" w:hAnsi="Times New Roman Bold" w:cs="Times New Roman Bold"/>
                  <w:b/>
                  <w:sz w:val="20"/>
                  <w:szCs w:val="20"/>
                  <w:lang w:val="en-GB" w:eastAsia="ja-JP"/>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1E01CD"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320" w:author="John Mettrop" w:date="2022-04-11T09:58:00Z"/>
                <w:rFonts w:ascii="Times New Roman Bold" w:eastAsia="Times New Roman" w:hAnsi="Times New Roman Bold" w:cs="Times New Roman Bold"/>
                <w:b/>
                <w:sz w:val="20"/>
                <w:szCs w:val="20"/>
                <w:lang w:val="en-GB" w:eastAsia="ja-JP"/>
              </w:rPr>
            </w:pPr>
            <w:ins w:id="1321" w:author="John Mettrop" w:date="2022-04-11T09:58:00Z">
              <w:r w:rsidRPr="00D942DF">
                <w:rPr>
                  <w:rFonts w:ascii="Times New Roman Bold" w:eastAsia="Times New Roman" w:hAnsi="Times New Roman Bold" w:cs="Times New Roman Bold"/>
                  <w:b/>
                  <w:sz w:val="20"/>
                  <w:szCs w:val="20"/>
                  <w:lang w:val="en-GB" w:eastAsia="ja-JP"/>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7B37ED9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322" w:author="John Mettrop" w:date="2022-04-11T09:58:00Z"/>
                <w:rFonts w:ascii="Times New Roman Bold" w:eastAsia="Times New Roman" w:hAnsi="Times New Roman Bold" w:cs="Times New Roman Bold"/>
                <w:b/>
                <w:sz w:val="20"/>
                <w:szCs w:val="20"/>
                <w:lang w:val="en-GB" w:eastAsia="ja-JP"/>
              </w:rPr>
            </w:pPr>
            <w:ins w:id="1323"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2BA284B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324" w:author="John Mettrop" w:date="2022-04-11T09:58:00Z"/>
                <w:rFonts w:ascii="Times New Roman Bold" w:eastAsia="Times New Roman" w:hAnsi="Times New Roman Bold" w:cs="Times New Roman Bold"/>
                <w:b/>
                <w:sz w:val="20"/>
                <w:szCs w:val="20"/>
                <w:lang w:val="en-GB" w:eastAsia="ja-JP"/>
              </w:rPr>
            </w:pPr>
            <w:ins w:id="1325"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14C9FF47"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326" w:author="John Mettrop" w:date="2022-04-11T09:58:00Z"/>
                <w:rFonts w:ascii="Times New Roman Bold" w:eastAsia="Times New Roman" w:hAnsi="Times New Roman Bold" w:cs="Times New Roman Bold"/>
                <w:b/>
                <w:sz w:val="20"/>
                <w:szCs w:val="20"/>
                <w:lang w:val="en-GB" w:eastAsia="ja-JP"/>
              </w:rPr>
            </w:pPr>
            <w:ins w:id="1327" w:author="John Mettrop" w:date="2022-04-11T09:58:00Z">
              <w:r w:rsidRPr="00D942DF">
                <w:rPr>
                  <w:rFonts w:ascii="Times New Roman Bold" w:eastAsia="Times New Roman" w:hAnsi="Times New Roman Bold" w:cs="Times New Roman Bold"/>
                  <w:b/>
                  <w:sz w:val="20"/>
                  <w:szCs w:val="20"/>
                  <w:lang w:val="en-GB" w:eastAsia="ja-JP"/>
                </w:rPr>
                <w:t>System 8</w:t>
              </w:r>
              <w:r w:rsidRPr="00D942DF">
                <w:rPr>
                  <w:rFonts w:ascii="Times New Roman Bold" w:eastAsia="Times New Roman" w:hAnsi="Times New Roman Bold" w:cs="Times New Roman Bold"/>
                  <w:b/>
                  <w:sz w:val="20"/>
                  <w:szCs w:val="20"/>
                  <w:lang w:val="en-GB" w:eastAsia="ja-JP"/>
                </w:rPr>
                <w:br/>
                <w:t>Shipborne</w:t>
              </w:r>
            </w:ins>
          </w:p>
        </w:tc>
      </w:tr>
      <w:tr w:rsidR="00D942DF" w:rsidRPr="00D942DF" w14:paraId="7E5F8F6B" w14:textId="77777777" w:rsidTr="00D942DF">
        <w:trPr>
          <w:jc w:val="center"/>
          <w:ins w:id="1328"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221AEF6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29" w:author="John Mettrop" w:date="2022-04-11T09:58:00Z"/>
                <w:rFonts w:ascii="Times New Roman" w:eastAsia="Times New Roman" w:hAnsi="Times New Roman" w:cs="Times New Roman"/>
                <w:b/>
                <w:bCs/>
                <w:sz w:val="20"/>
                <w:szCs w:val="20"/>
                <w:lang w:val="en-GB" w:eastAsia="ja-JP"/>
              </w:rPr>
            </w:pPr>
            <w:ins w:id="1330" w:author="John Mettrop" w:date="2022-04-11T09:58:00Z">
              <w:r w:rsidRPr="00D942DF">
                <w:rPr>
                  <w:rFonts w:ascii="Times New Roman" w:eastAsia="Times New Roman" w:hAnsi="Times New Roman" w:cs="Times New Roman"/>
                  <w:b/>
                  <w:bCs/>
                  <w:sz w:val="20"/>
                  <w:szCs w:val="20"/>
                  <w:lang w:val="en-GB" w:eastAsia="ja-JP"/>
                </w:rPr>
                <w:t>Transmitter</w:t>
              </w:r>
            </w:ins>
          </w:p>
        </w:tc>
      </w:tr>
      <w:tr w:rsidR="00D942DF" w:rsidRPr="00D942DF" w14:paraId="0E92EF77" w14:textId="77777777" w:rsidTr="008B0EFF">
        <w:trPr>
          <w:jc w:val="center"/>
          <w:ins w:id="1331"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30DFA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32" w:author="John Mettrop" w:date="2022-04-11T09:58:00Z"/>
                <w:rFonts w:ascii="Times New Roman" w:eastAsia="Times New Roman" w:hAnsi="Times New Roman" w:cs="Times New Roman"/>
                <w:sz w:val="20"/>
                <w:szCs w:val="20"/>
                <w:lang w:val="en-GB" w:eastAsia="ja-JP"/>
              </w:rPr>
            </w:pPr>
            <w:ins w:id="1333"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3A5E38B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4" w:author="John Mettrop" w:date="2022-04-11T09:58:00Z"/>
                <w:rFonts w:ascii="Times New Roman" w:eastAsia="Times New Roman" w:hAnsi="Times New Roman" w:cs="Times New Roman"/>
                <w:sz w:val="20"/>
                <w:szCs w:val="20"/>
                <w:lang w:val="en-GB" w:eastAsia="ja-JP"/>
              </w:rPr>
            </w:pPr>
            <w:ins w:id="1335"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BB2C0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6" w:author="John Mettrop" w:date="2022-04-11T09:58:00Z"/>
                <w:rFonts w:ascii="Times New Roman" w:eastAsia="Times New Roman" w:hAnsi="Times New Roman" w:cs="Times New Roman"/>
                <w:sz w:val="20"/>
                <w:szCs w:val="20"/>
                <w:lang w:val="en-GB" w:eastAsia="ja-JP"/>
              </w:rPr>
            </w:pPr>
            <w:ins w:id="1337"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38C669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38" w:author="John Mettrop" w:date="2022-04-11T09:58:00Z"/>
                <w:rFonts w:ascii="Times New Roman" w:eastAsia="Times New Roman" w:hAnsi="Times New Roman" w:cs="Times New Roman"/>
                <w:sz w:val="20"/>
                <w:szCs w:val="20"/>
                <w:lang w:val="en-GB" w:eastAsia="ja-JP"/>
              </w:rPr>
            </w:pPr>
            <w:ins w:id="1339"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C49998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0" w:author="John Mettrop" w:date="2022-04-11T09:58:00Z"/>
                <w:rFonts w:ascii="Times New Roman" w:eastAsia="Times New Roman" w:hAnsi="Times New Roman" w:cs="Times New Roman"/>
                <w:sz w:val="20"/>
                <w:szCs w:val="20"/>
                <w:lang w:val="en-GB" w:eastAsia="ja-JP"/>
              </w:rPr>
            </w:pPr>
            <w:ins w:id="1341"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B04BF07" w14:textId="77777777" w:rsidTr="008B0EFF">
        <w:trPr>
          <w:jc w:val="center"/>
          <w:ins w:id="1342"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F956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43" w:author="John Mettrop" w:date="2022-04-11T09:58:00Z"/>
                <w:rFonts w:ascii="Times New Roman" w:eastAsia="Times New Roman" w:hAnsi="Times New Roman" w:cs="Times New Roman"/>
                <w:sz w:val="20"/>
                <w:szCs w:val="20"/>
                <w:lang w:val="en-GB" w:eastAsia="ja-JP"/>
              </w:rPr>
            </w:pPr>
            <w:ins w:id="1344" w:author="John Mettrop" w:date="2022-04-11T09:58:00Z">
              <w:r w:rsidRPr="00D942DF">
                <w:rPr>
                  <w:rFonts w:ascii="Times New Roman" w:eastAsia="Times New Roman" w:hAnsi="Times New Roman" w:cs="Times New Roman"/>
                  <w:sz w:val="20"/>
                  <w:szCs w:val="20"/>
                  <w:lang w:val="en-GB" w:eastAsia="ja-JP"/>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3979A95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5" w:author="John Mettrop" w:date="2022-04-11T09:58:00Z"/>
                <w:rFonts w:ascii="Times New Roman" w:eastAsia="Times New Roman" w:hAnsi="Times New Roman" w:cs="Times New Roman"/>
                <w:sz w:val="20"/>
                <w:szCs w:val="20"/>
                <w:lang w:val="en-GB" w:eastAsia="ja-JP"/>
              </w:rPr>
            </w:pPr>
            <w:ins w:id="1346"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B62A48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7" w:author="John Mettrop" w:date="2022-04-11T09:58:00Z"/>
                <w:rFonts w:ascii="Times New Roman" w:eastAsia="Times New Roman" w:hAnsi="Times New Roman" w:cs="Times New Roman"/>
                <w:sz w:val="20"/>
                <w:szCs w:val="20"/>
                <w:lang w:val="en-GB" w:eastAsia="ja-JP"/>
              </w:rPr>
            </w:pPr>
            <w:ins w:id="1348" w:author="John Mettrop" w:date="2022-04-11T09:58:00Z">
              <w:r w:rsidRPr="00D942DF">
                <w:rPr>
                  <w:rFonts w:ascii="Times New Roman" w:eastAsia="Times New Roman" w:hAnsi="Times New Roman" w:cs="Times New Roman"/>
                  <w:sz w:val="20"/>
                  <w:szCs w:val="20"/>
                  <w:lang w:val="en-GB" w:eastAsia="ja-JP"/>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24ED0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49" w:author="John Mettrop" w:date="2022-04-11T09:58:00Z"/>
                <w:rFonts w:ascii="Times New Roman" w:eastAsia="Times New Roman" w:hAnsi="Times New Roman" w:cs="Times New Roman"/>
                <w:sz w:val="20"/>
                <w:szCs w:val="20"/>
                <w:lang w:val="en-GB" w:eastAsia="ja-JP"/>
              </w:rPr>
            </w:pPr>
            <w:ins w:id="1350" w:author="John Mettrop" w:date="2022-04-11T09:58:00Z">
              <w:r w:rsidRPr="00D942DF">
                <w:rPr>
                  <w:rFonts w:ascii="Times New Roman" w:eastAsia="Times New Roman" w:hAnsi="Times New Roman" w:cs="Times New Roman"/>
                  <w:sz w:val="20"/>
                  <w:szCs w:val="20"/>
                  <w:lang w:val="en-GB" w:eastAsia="ja-JP"/>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0493F40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1" w:author="John Mettrop" w:date="2022-04-11T09:58:00Z"/>
                <w:rFonts w:ascii="Times New Roman" w:eastAsia="Times New Roman" w:hAnsi="Times New Roman" w:cs="Times New Roman"/>
                <w:sz w:val="20"/>
                <w:szCs w:val="20"/>
                <w:lang w:val="en-GB" w:eastAsia="ja-JP"/>
              </w:rPr>
            </w:pPr>
            <w:ins w:id="1352" w:author="John Mettrop" w:date="2022-04-11T09:58:00Z">
              <w:r w:rsidRPr="00D942DF">
                <w:rPr>
                  <w:rFonts w:ascii="Times New Roman" w:eastAsia="Times New Roman" w:hAnsi="Times New Roman" w:cs="Times New Roman"/>
                  <w:sz w:val="20"/>
                  <w:szCs w:val="20"/>
                  <w:lang w:val="en-GB" w:eastAsia="ja-JP"/>
                </w:rPr>
                <w:t>46</w:t>
              </w:r>
            </w:ins>
          </w:p>
        </w:tc>
      </w:tr>
      <w:tr w:rsidR="00D942DF" w:rsidRPr="00D942DF" w14:paraId="12BA1429" w14:textId="77777777" w:rsidTr="008B0EFF">
        <w:trPr>
          <w:jc w:val="center"/>
          <w:ins w:id="1353"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4021424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54" w:author="John Mettrop" w:date="2022-04-11T09:58:00Z"/>
                <w:rFonts w:ascii="Times New Roman" w:eastAsia="Times New Roman" w:hAnsi="Times New Roman" w:cs="Times New Roman"/>
                <w:sz w:val="20"/>
                <w:szCs w:val="20"/>
                <w:lang w:val="en-GB" w:eastAsia="ja-JP"/>
              </w:rPr>
            </w:pPr>
            <w:ins w:id="1355" w:author="John Mettrop" w:date="2022-04-11T09:58:00Z">
              <w:r w:rsidRPr="00D942DF">
                <w:rPr>
                  <w:rFonts w:ascii="Times New Roman" w:eastAsia="Times New Roman" w:hAnsi="Times New Roman" w:cs="Times New Roman"/>
                  <w:sz w:val="20"/>
                  <w:szCs w:val="20"/>
                  <w:lang w:val="en-GB" w:eastAsia="ja-JP"/>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56F7F2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6" w:author="John Mettrop" w:date="2022-04-11T09:58:00Z"/>
                <w:rFonts w:ascii="Times New Roman" w:eastAsia="Times New Roman" w:hAnsi="Times New Roman" w:cs="Times New Roman"/>
                <w:sz w:val="20"/>
                <w:szCs w:val="20"/>
                <w:lang w:val="en-GB" w:eastAsia="ja-JP"/>
              </w:rPr>
            </w:pPr>
            <w:ins w:id="1357"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12139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58" w:author="John Mettrop" w:date="2022-04-11T09:58:00Z"/>
                <w:rFonts w:ascii="Times New Roman" w:eastAsia="Times New Roman" w:hAnsi="Times New Roman" w:cs="Times New Roman"/>
                <w:sz w:val="20"/>
                <w:szCs w:val="20"/>
                <w:lang w:val="en-GB" w:eastAsia="ja-JP"/>
              </w:rPr>
            </w:pPr>
            <w:ins w:id="1359"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29C774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0" w:author="John Mettrop" w:date="2022-04-11T09:58:00Z"/>
                <w:rFonts w:ascii="Times New Roman" w:eastAsia="Times New Roman" w:hAnsi="Times New Roman" w:cs="Times New Roman"/>
                <w:sz w:val="20"/>
                <w:szCs w:val="20"/>
                <w:lang w:val="en-GB" w:eastAsia="ja-JP"/>
              </w:rPr>
            </w:pPr>
            <w:ins w:id="1361"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97B9A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62" w:author="John Mettrop" w:date="2022-04-11T09:58:00Z"/>
                <w:rFonts w:ascii="Times New Roman" w:eastAsia="Times New Roman" w:hAnsi="Times New Roman" w:cs="Times New Roman"/>
                <w:sz w:val="20"/>
                <w:szCs w:val="20"/>
                <w:lang w:val="en-GB" w:eastAsia="ja-JP"/>
              </w:rPr>
            </w:pPr>
            <w:ins w:id="1363" w:author="John Mettrop" w:date="2022-04-11T09:58:00Z">
              <w:r w:rsidRPr="00D942DF">
                <w:rPr>
                  <w:rFonts w:ascii="Times New Roman" w:eastAsia="Times New Roman" w:hAnsi="Times New Roman" w:cs="Times New Roman"/>
                  <w:sz w:val="20"/>
                  <w:szCs w:val="20"/>
                  <w:lang w:val="en-GB" w:eastAsia="ja-JP"/>
                </w:rPr>
                <w:t>40/50/60/80/100</w:t>
              </w:r>
              <w:r w:rsidRPr="00D942DF">
                <w:rPr>
                  <w:rFonts w:ascii="Times New Roman" w:eastAsia="Times New Roman" w:hAnsi="Times New Roman" w:cs="Times New Roman"/>
                  <w:sz w:val="20"/>
                  <w:szCs w:val="20"/>
                  <w:lang w:val="en-GB" w:eastAsia="ja-JP"/>
                </w:rPr>
                <w:br/>
                <w:t>(software configurable)</w:t>
              </w:r>
            </w:ins>
          </w:p>
        </w:tc>
      </w:tr>
      <w:tr w:rsidR="00D942DF" w:rsidRPr="00D942DF" w14:paraId="16F38225" w14:textId="77777777" w:rsidTr="008B0EFF">
        <w:trPr>
          <w:jc w:val="center"/>
          <w:ins w:id="1364" w:author="John Mettrop" w:date="2022-04-11T09:58:00Z"/>
        </w:trPr>
        <w:tc>
          <w:tcPr>
            <w:tcW w:w="2552" w:type="dxa"/>
            <w:tcBorders>
              <w:top w:val="single" w:sz="4" w:space="0" w:color="000000"/>
              <w:left w:val="single" w:sz="4" w:space="0" w:color="000000"/>
              <w:bottom w:val="single" w:sz="4" w:space="0" w:color="000000"/>
              <w:right w:val="single" w:sz="4" w:space="0" w:color="000000"/>
            </w:tcBorders>
          </w:tcPr>
          <w:p w14:paraId="07A4304E" w14:textId="0636153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65" w:author="John Mettrop" w:date="2022-04-11T09:58:00Z"/>
                <w:rFonts w:ascii="Times New Roman" w:eastAsia="Times New Roman" w:hAnsi="Times New Roman" w:cs="Times New Roman"/>
                <w:sz w:val="20"/>
                <w:szCs w:val="20"/>
                <w:highlight w:val="yellow"/>
                <w:lang w:val="en-GB" w:eastAsia="ja-JP"/>
                <w:rPrChange w:id="1366" w:author="USA" w:date="2022-05-11T19:26:00Z">
                  <w:rPr>
                    <w:ins w:id="1367" w:author="John Mettrop" w:date="2022-04-11T09:58:00Z"/>
                    <w:rFonts w:ascii="Times New Roman" w:eastAsia="Times New Roman" w:hAnsi="Times New Roman" w:cs="Times New Roman"/>
                    <w:sz w:val="20"/>
                    <w:szCs w:val="20"/>
                    <w:lang w:val="en-GB" w:eastAsia="ja-JP"/>
                  </w:rPr>
                </w:rPrChange>
              </w:rPr>
            </w:pPr>
            <w:ins w:id="1368" w:author="John Mettrop" w:date="2022-04-11T09:58:00Z">
              <w:del w:id="1369" w:author="USA" w:date="2022-05-11T19:26:00Z">
                <w:r w:rsidRPr="00372BCA" w:rsidDel="00372BCA">
                  <w:rPr>
                    <w:rFonts w:ascii="Times New Roman" w:eastAsia="Times New Roman" w:hAnsi="Times New Roman" w:cs="Times New Roman"/>
                    <w:color w:val="2C2D2E"/>
                    <w:sz w:val="20"/>
                    <w:szCs w:val="20"/>
                    <w:highlight w:val="yellow"/>
                    <w:shd w:val="clear" w:color="auto" w:fill="FFFFFF"/>
                    <w:lang w:val="en-GB"/>
                    <w:rPrChange w:id="1370" w:author="USA" w:date="2022-05-11T19:26:00Z">
                      <w:rPr>
                        <w:rFonts w:ascii="Times New Roman" w:eastAsia="Times New Roman" w:hAnsi="Times New Roman" w:cs="Times New Roman"/>
                        <w:color w:val="2C2D2E"/>
                        <w:sz w:val="20"/>
                        <w:szCs w:val="20"/>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
          <w:p w14:paraId="40DDD7C8" w14:textId="77777777"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1" w:author="John Mettrop" w:date="2022-04-11T09:58:00Z"/>
                <w:rFonts w:ascii="Times New Roman" w:eastAsia="Times New Roman" w:hAnsi="Times New Roman" w:cs="Times New Roman"/>
                <w:sz w:val="20"/>
                <w:szCs w:val="20"/>
                <w:highlight w:val="yellow"/>
                <w:lang w:val="en-GB" w:eastAsia="ja-JP"/>
                <w:rPrChange w:id="1372" w:author="USA" w:date="2022-05-11T19:26:00Z">
                  <w:rPr>
                    <w:ins w:id="1373" w:author="John Mettrop" w:date="2022-04-11T09:58:00Z"/>
                    <w:rFonts w:ascii="Times New Roman" w:eastAsia="Times New Roman" w:hAnsi="Times New Roman" w:cs="Times New Roman"/>
                    <w:sz w:val="20"/>
                    <w:szCs w:val="20"/>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
          <w:p w14:paraId="19ABFD62" w14:textId="727B7B4C"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74" w:author="John Mettrop" w:date="2022-04-11T09:58:00Z"/>
                <w:rFonts w:ascii="Times New Roman" w:eastAsia="Times New Roman" w:hAnsi="Times New Roman" w:cs="Times New Roman"/>
                <w:sz w:val="20"/>
                <w:szCs w:val="20"/>
                <w:highlight w:val="yellow"/>
                <w:lang w:val="en-GB" w:eastAsia="ja-JP"/>
                <w:rPrChange w:id="1375" w:author="USA" w:date="2022-05-11T19:26:00Z">
                  <w:rPr>
                    <w:ins w:id="1376" w:author="John Mettrop" w:date="2022-04-11T09:58:00Z"/>
                    <w:rFonts w:ascii="Times New Roman" w:eastAsia="Times New Roman" w:hAnsi="Times New Roman" w:cs="Times New Roman"/>
                    <w:sz w:val="20"/>
                    <w:szCs w:val="20"/>
                    <w:lang w:val="en-GB" w:eastAsia="ja-JP"/>
                  </w:rPr>
                </w:rPrChange>
              </w:rPr>
            </w:pPr>
            <w:ins w:id="1377" w:author="John Mettrop" w:date="2022-04-11T09:58:00Z">
              <w:del w:id="1378" w:author="USA" w:date="2022-05-11T19:26:00Z">
                <w:r w:rsidRPr="00372BCA" w:rsidDel="00372BCA">
                  <w:rPr>
                    <w:rFonts w:ascii="Times New Roman" w:eastAsia="Times New Roman" w:hAnsi="Times New Roman" w:cs="Times New Roman"/>
                    <w:sz w:val="20"/>
                    <w:szCs w:val="20"/>
                    <w:highlight w:val="yellow"/>
                    <w:lang w:val="en-GB" w:eastAsia="ja-JP"/>
                    <w:rPrChange w:id="1379" w:author="USA" w:date="2022-05-11T19:26:00Z">
                      <w:rPr>
                        <w:rFonts w:ascii="Times New Roman" w:eastAsia="Times New Roman" w:hAnsi="Times New Roman" w:cs="Times New Roman"/>
                        <w:sz w:val="20"/>
                        <w:szCs w:val="20"/>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
          <w:p w14:paraId="76245763" w14:textId="3713178E"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0" w:author="John Mettrop" w:date="2022-04-11T09:58:00Z"/>
                <w:rFonts w:ascii="Times New Roman" w:eastAsia="Times New Roman" w:hAnsi="Times New Roman" w:cs="Times New Roman"/>
                <w:sz w:val="20"/>
                <w:szCs w:val="20"/>
                <w:highlight w:val="yellow"/>
                <w:lang w:val="en-GB" w:eastAsia="ja-JP"/>
                <w:rPrChange w:id="1381" w:author="USA" w:date="2022-05-11T19:26:00Z">
                  <w:rPr>
                    <w:ins w:id="1382" w:author="John Mettrop" w:date="2022-04-11T09:58:00Z"/>
                    <w:rFonts w:ascii="Times New Roman" w:eastAsia="Times New Roman" w:hAnsi="Times New Roman" w:cs="Times New Roman"/>
                    <w:sz w:val="20"/>
                    <w:szCs w:val="20"/>
                    <w:lang w:val="en-GB" w:eastAsia="ja-JP"/>
                  </w:rPr>
                </w:rPrChange>
              </w:rPr>
            </w:pPr>
            <w:ins w:id="1383" w:author="John Mettrop" w:date="2022-04-11T09:58:00Z">
              <w:del w:id="1384" w:author="USA" w:date="2022-05-11T19:26:00Z">
                <w:r w:rsidRPr="00372BCA" w:rsidDel="00372BCA">
                  <w:rPr>
                    <w:rFonts w:ascii="Times New Roman" w:eastAsia="Times New Roman" w:hAnsi="Times New Roman" w:cs="Times New Roman"/>
                    <w:sz w:val="20"/>
                    <w:szCs w:val="20"/>
                    <w:highlight w:val="yellow"/>
                    <w:lang w:val="en-GB" w:eastAsia="ja-JP"/>
                    <w:rPrChange w:id="1385" w:author="USA" w:date="2022-05-11T19:26:00Z">
                      <w:rPr>
                        <w:rFonts w:ascii="Times New Roman" w:eastAsia="Times New Roman" w:hAnsi="Times New Roman" w:cs="Times New Roman"/>
                        <w:sz w:val="20"/>
                        <w:szCs w:val="20"/>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
          <w:p w14:paraId="6B397968" w14:textId="317D82E3" w:rsidR="00D942DF" w:rsidRPr="00372BCA"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386" w:author="John Mettrop" w:date="2022-04-11T09:58:00Z"/>
                <w:rFonts w:ascii="Times New Roman" w:eastAsia="Times New Roman" w:hAnsi="Times New Roman" w:cs="Times New Roman"/>
                <w:sz w:val="20"/>
                <w:szCs w:val="20"/>
                <w:highlight w:val="yellow"/>
                <w:lang w:val="en-GB" w:eastAsia="ja-JP"/>
                <w:rPrChange w:id="1387" w:author="USA" w:date="2022-05-11T19:26:00Z">
                  <w:rPr>
                    <w:ins w:id="1388" w:author="John Mettrop" w:date="2022-04-11T09:58:00Z"/>
                    <w:rFonts w:ascii="Times New Roman" w:eastAsia="Times New Roman" w:hAnsi="Times New Roman" w:cs="Times New Roman"/>
                    <w:sz w:val="20"/>
                    <w:szCs w:val="20"/>
                    <w:lang w:val="en-GB" w:eastAsia="ja-JP"/>
                  </w:rPr>
                </w:rPrChange>
              </w:rPr>
            </w:pPr>
            <w:ins w:id="1389" w:author="John Mettrop" w:date="2022-04-11T09:58:00Z">
              <w:del w:id="1390" w:author="USA" w:date="2022-05-11T19:26:00Z">
                <w:r w:rsidRPr="00372BCA" w:rsidDel="00372BCA">
                  <w:rPr>
                    <w:rFonts w:ascii="Times New Roman" w:eastAsia="Times New Roman" w:hAnsi="Times New Roman" w:cs="Times New Roman"/>
                    <w:sz w:val="20"/>
                    <w:szCs w:val="20"/>
                    <w:highlight w:val="yellow"/>
                    <w:lang w:val="en-GB" w:eastAsia="ja-JP"/>
                    <w:rPrChange w:id="1391" w:author="USA" w:date="2022-05-11T19:26:00Z">
                      <w:rPr>
                        <w:rFonts w:ascii="Times New Roman" w:eastAsia="Times New Roman" w:hAnsi="Times New Roman" w:cs="Times New Roman"/>
                        <w:sz w:val="20"/>
                        <w:szCs w:val="20"/>
                        <w:lang w:val="en-GB" w:eastAsia="ja-JP"/>
                      </w:rPr>
                    </w:rPrChange>
                  </w:rPr>
                  <w:delText>1]</w:delText>
                </w:r>
              </w:del>
            </w:ins>
          </w:p>
        </w:tc>
      </w:tr>
      <w:tr w:rsidR="00D942DF" w:rsidRPr="00D942DF" w14:paraId="723AC981" w14:textId="77777777" w:rsidTr="00D942DF">
        <w:trPr>
          <w:jc w:val="center"/>
          <w:ins w:id="1392"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6D4868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93" w:author="John Mettrop" w:date="2022-04-11T09:58:00Z"/>
                <w:rFonts w:ascii="Times New Roman" w:eastAsia="Times New Roman" w:hAnsi="Times New Roman" w:cs="Times New Roman"/>
                <w:b/>
                <w:bCs/>
                <w:sz w:val="20"/>
                <w:szCs w:val="20"/>
                <w:lang w:val="en-GB" w:eastAsia="ja-JP"/>
              </w:rPr>
            </w:pPr>
            <w:ins w:id="1394" w:author="John Mettrop" w:date="2022-04-11T09:58:00Z">
              <w:r w:rsidRPr="00D942DF">
                <w:rPr>
                  <w:rFonts w:ascii="Times New Roman" w:eastAsia="Times New Roman" w:hAnsi="Times New Roman" w:cs="Times New Roman"/>
                  <w:b/>
                  <w:bCs/>
                  <w:sz w:val="20"/>
                  <w:szCs w:val="20"/>
                  <w:lang w:val="en-GB" w:eastAsia="ja-JP"/>
                </w:rPr>
                <w:t>Receiver</w:t>
              </w:r>
              <w:r w:rsidRPr="00D942DF">
                <w:rPr>
                  <w:rFonts w:ascii="Times New Roman" w:eastAsia="Calibri" w:hAnsi="Times New Roman" w:cs="Times New Roman"/>
                  <w:sz w:val="20"/>
                  <w:szCs w:val="20"/>
                  <w:vertAlign w:val="superscript"/>
                  <w:lang w:val="en-GB" w:eastAsia="ja-JP"/>
                </w:rPr>
                <w:t>(</w:t>
              </w:r>
            </w:ins>
            <w:ins w:id="1395" w:author="John Mettrop" w:date="2022-04-11T10:20:00Z">
              <w:r w:rsidRPr="00D942DF">
                <w:rPr>
                  <w:rFonts w:ascii="Times New Roman" w:eastAsia="Calibri" w:hAnsi="Times New Roman" w:cs="Times New Roman"/>
                  <w:sz w:val="20"/>
                  <w:szCs w:val="20"/>
                  <w:vertAlign w:val="superscript"/>
                  <w:lang w:val="en-GB" w:eastAsia="ja-JP"/>
                </w:rPr>
                <w:t>4</w:t>
              </w:r>
            </w:ins>
            <w:ins w:id="1396"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46F4650F" w14:textId="77777777" w:rsidTr="008B0EFF">
        <w:trPr>
          <w:jc w:val="center"/>
          <w:ins w:id="1397"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5451447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398" w:author="John Mettrop" w:date="2022-04-11T09:58:00Z"/>
                <w:rFonts w:ascii="Times New Roman" w:eastAsia="Times New Roman" w:hAnsi="Times New Roman" w:cs="Times New Roman"/>
                <w:sz w:val="20"/>
                <w:szCs w:val="20"/>
                <w:lang w:val="en-GB" w:eastAsia="ja-JP"/>
              </w:rPr>
            </w:pPr>
            <w:ins w:id="1399" w:author="John Mettrop" w:date="2022-04-11T09:58:00Z">
              <w:r w:rsidRPr="00D942DF">
                <w:rPr>
                  <w:rFonts w:ascii="Times New Roman" w:eastAsia="Times New Roman" w:hAnsi="Times New Roman" w:cs="Times New Roman"/>
                  <w:sz w:val="20"/>
                  <w:szCs w:val="20"/>
                  <w:lang w:val="en-GB" w:eastAsia="ja-JP"/>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4CBD352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0" w:author="John Mettrop" w:date="2022-04-11T09:58:00Z"/>
                <w:rFonts w:ascii="Times New Roman" w:eastAsia="Times New Roman" w:hAnsi="Times New Roman" w:cs="Times New Roman"/>
                <w:sz w:val="20"/>
                <w:szCs w:val="20"/>
                <w:lang w:val="en-GB" w:eastAsia="ja-JP"/>
              </w:rPr>
            </w:pPr>
            <w:ins w:id="1401"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1AD909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2" w:author="John Mettrop" w:date="2022-04-11T09:58:00Z"/>
                <w:rFonts w:ascii="Times New Roman" w:eastAsia="Times New Roman" w:hAnsi="Times New Roman" w:cs="Times New Roman"/>
                <w:sz w:val="20"/>
                <w:szCs w:val="20"/>
                <w:lang w:val="en-GB" w:eastAsia="ja-JP"/>
              </w:rPr>
            </w:pPr>
            <w:ins w:id="1403" w:author="John Mettrop" w:date="2022-04-11T09:58:00Z">
              <w:r w:rsidRPr="00D942DF">
                <w:rPr>
                  <w:rFonts w:ascii="Times New Roman" w:eastAsia="Times New Roman" w:hAnsi="Times New Roman" w:cs="Times New Roman"/>
                  <w:sz w:val="20"/>
                  <w:szCs w:val="20"/>
                  <w:lang w:val="en-GB" w:eastAsia="ja-JP"/>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9075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4" w:author="John Mettrop" w:date="2022-04-11T09:58:00Z"/>
                <w:rFonts w:ascii="Times New Roman" w:eastAsia="Times New Roman" w:hAnsi="Times New Roman" w:cs="Times New Roman"/>
                <w:sz w:val="20"/>
                <w:szCs w:val="20"/>
                <w:lang w:val="en-GB" w:eastAsia="ja-JP"/>
              </w:rPr>
            </w:pPr>
            <w:ins w:id="1405" w:author="John Mettrop" w:date="2022-04-11T09:58:00Z">
              <w:r w:rsidRPr="00D942DF">
                <w:rPr>
                  <w:rFonts w:ascii="Times New Roman" w:eastAsia="Times New Roman" w:hAnsi="Times New Roman" w:cs="Times New Roman"/>
                  <w:sz w:val="20"/>
                  <w:szCs w:val="20"/>
                  <w:lang w:val="en-GB" w:eastAsia="ja-JP"/>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F5B3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06" w:author="John Mettrop" w:date="2022-04-11T09:58:00Z"/>
                <w:rFonts w:ascii="Times New Roman" w:eastAsia="Times New Roman" w:hAnsi="Times New Roman" w:cs="Times New Roman"/>
                <w:sz w:val="20"/>
                <w:szCs w:val="20"/>
                <w:lang w:val="en-GB" w:eastAsia="ja-JP"/>
              </w:rPr>
            </w:pPr>
            <w:ins w:id="1407" w:author="John Mettrop" w:date="2022-04-11T09:58:00Z">
              <w:r w:rsidRPr="00D942DF">
                <w:rPr>
                  <w:rFonts w:ascii="Times New Roman" w:eastAsia="Times New Roman" w:hAnsi="Times New Roman" w:cs="Times New Roman"/>
                  <w:sz w:val="20"/>
                  <w:szCs w:val="20"/>
                  <w:lang w:val="en-GB" w:eastAsia="ja-JP"/>
                </w:rPr>
                <w:t>4 800-4 990</w:t>
              </w:r>
            </w:ins>
          </w:p>
        </w:tc>
      </w:tr>
      <w:tr w:rsidR="00D942DF" w:rsidRPr="00D942DF" w14:paraId="370CE871" w14:textId="77777777" w:rsidTr="008B0EFF">
        <w:trPr>
          <w:jc w:val="center"/>
          <w:ins w:id="1408"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28D5BA5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09" w:author="John Mettrop" w:date="2022-04-11T09:58:00Z"/>
                <w:rFonts w:ascii="Times New Roman" w:eastAsia="Times New Roman" w:hAnsi="Times New Roman" w:cs="Times New Roman"/>
                <w:sz w:val="20"/>
                <w:szCs w:val="20"/>
                <w:lang w:val="en-GB" w:eastAsia="ja-JP"/>
              </w:rPr>
            </w:pPr>
            <w:ins w:id="1410" w:author="John Mettrop" w:date="2022-04-11T09:58:00Z">
              <w:r w:rsidRPr="00D942DF">
                <w:rPr>
                  <w:rFonts w:ascii="Times New Roman" w:eastAsia="Times New Roman" w:hAnsi="Times New Roman" w:cs="Times New Roman"/>
                  <w:sz w:val="20"/>
                  <w:szCs w:val="20"/>
                  <w:lang w:val="en-GB" w:eastAsia="ja-JP"/>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2A5A06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1" w:author="John Mettrop" w:date="2022-04-11T09:58:00Z"/>
                <w:rFonts w:ascii="Times New Roman" w:eastAsia="Times New Roman" w:hAnsi="Times New Roman" w:cs="Times New Roman"/>
                <w:sz w:val="20"/>
                <w:szCs w:val="20"/>
                <w:lang w:val="en-GB" w:eastAsia="ja-JP"/>
              </w:rPr>
            </w:pPr>
            <w:ins w:id="1412" w:author="John Mettrop" w:date="2022-04-11T09:58:00Z">
              <w:r w:rsidRPr="00D942DF">
                <w:rPr>
                  <w:rFonts w:ascii="Times New Roman" w:eastAsia="Times New Roman" w:hAnsi="Times New Roman" w:cs="Times New Roman"/>
                  <w:sz w:val="20"/>
                  <w:szCs w:val="20"/>
                  <w:lang w:val="en-GB" w:eastAsia="ja-JP"/>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AA8E84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3" w:author="John Mettrop" w:date="2022-04-11T09:58:00Z"/>
                <w:rFonts w:ascii="Times New Roman" w:eastAsia="Times New Roman" w:hAnsi="Times New Roman" w:cs="Times New Roman"/>
                <w:sz w:val="20"/>
                <w:szCs w:val="20"/>
                <w:lang w:val="en-GB" w:eastAsia="ja-JP"/>
              </w:rPr>
            </w:pPr>
            <w:ins w:id="1414" w:author="John Mettrop" w:date="2022-04-11T09:58:00Z">
              <w:r w:rsidRPr="00D942DF">
                <w:rPr>
                  <w:rFonts w:ascii="Times New Roman" w:eastAsia="Times New Roman" w:hAnsi="Times New Roman" w:cs="Times New Roman"/>
                  <w:sz w:val="20"/>
                  <w:szCs w:val="20"/>
                  <w:lang w:val="en-GB" w:eastAsia="ja-JP"/>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CE343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5" w:author="John Mettrop" w:date="2022-04-11T09:58:00Z"/>
                <w:rFonts w:ascii="Times New Roman" w:eastAsia="Times New Roman" w:hAnsi="Times New Roman" w:cs="Times New Roman"/>
                <w:sz w:val="20"/>
                <w:szCs w:val="20"/>
                <w:lang w:val="en-GB" w:eastAsia="ja-JP"/>
              </w:rPr>
            </w:pPr>
            <w:ins w:id="1416" w:author="John Mettrop" w:date="2022-04-11T09:58:00Z">
              <w:r w:rsidRPr="00D942DF">
                <w:rPr>
                  <w:rFonts w:ascii="Times New Roman" w:eastAsia="Times New Roman" w:hAnsi="Times New Roman" w:cs="Times New Roman"/>
                  <w:sz w:val="20"/>
                  <w:szCs w:val="20"/>
                  <w:lang w:val="en-GB" w:eastAsia="ja-JP"/>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5AF09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17" w:author="John Mettrop" w:date="2022-04-11T09:58:00Z"/>
                <w:rFonts w:ascii="Times New Roman" w:eastAsia="Times New Roman" w:hAnsi="Times New Roman" w:cs="Times New Roman"/>
                <w:sz w:val="20"/>
                <w:szCs w:val="20"/>
                <w:lang w:val="en-GB" w:eastAsia="ja-JP"/>
              </w:rPr>
            </w:pPr>
            <w:ins w:id="1418" w:author="John Mettrop" w:date="2022-04-11T09:58:00Z">
              <w:r w:rsidRPr="00D942DF">
                <w:rPr>
                  <w:rFonts w:ascii="Times New Roman" w:eastAsia="Times New Roman" w:hAnsi="Times New Roman" w:cs="Times New Roman"/>
                  <w:sz w:val="20"/>
                  <w:szCs w:val="20"/>
                  <w:lang w:val="en-GB" w:eastAsia="ja-JP"/>
                </w:rPr>
                <w:t>40/50/60/80/100</w:t>
              </w:r>
            </w:ins>
          </w:p>
        </w:tc>
      </w:tr>
      <w:tr w:rsidR="00D942DF" w:rsidRPr="00D942DF" w14:paraId="46DA0578" w14:textId="77777777" w:rsidTr="008B0EFF">
        <w:trPr>
          <w:jc w:val="center"/>
          <w:ins w:id="1419"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053E08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20" w:author="John Mettrop" w:date="2022-04-11T09:58:00Z"/>
                <w:rFonts w:ascii="Times New Roman" w:eastAsia="Times New Roman" w:hAnsi="Times New Roman" w:cs="Times New Roman"/>
                <w:sz w:val="20"/>
                <w:szCs w:val="20"/>
                <w:lang w:val="en-GB" w:eastAsia="ja-JP"/>
              </w:rPr>
            </w:pPr>
            <w:ins w:id="1421" w:author="John Mettrop" w:date="2022-04-11T09:58:00Z">
              <w:r w:rsidRPr="00D942DF">
                <w:rPr>
                  <w:rFonts w:ascii="Times New Roman" w:eastAsia="Times New Roman" w:hAnsi="Times New Roman" w:cs="Times New Roman"/>
                  <w:sz w:val="20"/>
                  <w:szCs w:val="20"/>
                  <w:lang w:val="en-GB" w:eastAsia="ja-JP"/>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37DBBAD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2" w:author="John Mettrop" w:date="2022-04-11T09:58:00Z"/>
                <w:rFonts w:ascii="Times New Roman" w:eastAsia="Times New Roman" w:hAnsi="Times New Roman" w:cs="Times New Roman"/>
                <w:sz w:val="20"/>
                <w:szCs w:val="20"/>
                <w:lang w:val="en-GB" w:eastAsia="ja-JP"/>
              </w:rPr>
            </w:pPr>
            <w:ins w:id="1423" w:author="John Mettrop" w:date="2022-04-11T09:58:00Z">
              <w:r w:rsidRPr="00D942DF">
                <w:rPr>
                  <w:rFonts w:ascii="Times New Roman" w:eastAsia="Times New Roman" w:hAnsi="Times New Roman" w:cs="Times New Roman"/>
                  <w:sz w:val="20"/>
                  <w:szCs w:val="20"/>
                  <w:lang w:val="en-GB" w:eastAsia="ja-JP"/>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39C3A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4" w:author="John Mettrop" w:date="2022-04-11T09:58:00Z"/>
                <w:rFonts w:ascii="Times New Roman" w:eastAsia="Times New Roman" w:hAnsi="Times New Roman" w:cs="Times New Roman"/>
                <w:sz w:val="20"/>
                <w:szCs w:val="20"/>
                <w:lang w:val="en-GB" w:eastAsia="ja-JP"/>
              </w:rPr>
            </w:pPr>
            <w:ins w:id="1425" w:author="John Mettrop" w:date="2022-04-11T09:58:00Z">
              <w:r w:rsidRPr="00D942DF">
                <w:rPr>
                  <w:rFonts w:ascii="Times New Roman" w:eastAsia="Times New Roman" w:hAnsi="Times New Roman" w:cs="Times New Roman"/>
                  <w:sz w:val="20"/>
                  <w:szCs w:val="20"/>
                  <w:lang w:val="en-GB" w:eastAsia="ja-JP"/>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B6AE98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6" w:author="John Mettrop" w:date="2022-04-11T09:58:00Z"/>
                <w:rFonts w:ascii="Times New Roman" w:eastAsia="Times New Roman" w:hAnsi="Times New Roman" w:cs="Times New Roman"/>
                <w:sz w:val="20"/>
                <w:szCs w:val="20"/>
                <w:lang w:val="en-GB" w:eastAsia="ja-JP"/>
              </w:rPr>
            </w:pPr>
            <w:ins w:id="1427" w:author="John Mettrop" w:date="2022-04-11T09:58:00Z">
              <w:r w:rsidRPr="00D942DF">
                <w:rPr>
                  <w:rFonts w:ascii="Times New Roman" w:eastAsia="Times New Roman" w:hAnsi="Times New Roman" w:cs="Times New Roman"/>
                  <w:sz w:val="20"/>
                  <w:szCs w:val="20"/>
                  <w:lang w:val="en-GB" w:eastAsia="ja-JP"/>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F8E72E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28" w:author="John Mettrop" w:date="2022-04-11T09:58:00Z"/>
                <w:rFonts w:ascii="Times New Roman" w:eastAsia="Times New Roman" w:hAnsi="Times New Roman" w:cs="Times New Roman"/>
                <w:sz w:val="20"/>
                <w:szCs w:val="20"/>
                <w:lang w:val="en-GB" w:eastAsia="ja-JP"/>
              </w:rPr>
            </w:pPr>
            <w:ins w:id="1429" w:author="John Mettrop" w:date="2022-04-11T09:58:00Z">
              <w:r w:rsidRPr="00D942DF">
                <w:rPr>
                  <w:rFonts w:ascii="Times New Roman" w:eastAsia="Times New Roman" w:hAnsi="Times New Roman" w:cs="Times New Roman"/>
                  <w:sz w:val="20"/>
                  <w:szCs w:val="20"/>
                  <w:lang w:val="en-GB" w:eastAsia="ja-JP"/>
                </w:rPr>
                <w:t>5</w:t>
              </w:r>
            </w:ins>
          </w:p>
        </w:tc>
      </w:tr>
      <w:tr w:rsidR="00D942DF" w:rsidRPr="00D942DF" w14:paraId="168230FF" w14:textId="77777777" w:rsidTr="008B0EFF">
        <w:trPr>
          <w:jc w:val="center"/>
          <w:ins w:id="1430" w:author="John Mettrop" w:date="2022-04-11T09:58:00Z"/>
        </w:trPr>
        <w:tc>
          <w:tcPr>
            <w:tcW w:w="2552" w:type="dxa"/>
            <w:tcBorders>
              <w:top w:val="single" w:sz="4" w:space="0" w:color="000000"/>
              <w:left w:val="single" w:sz="4" w:space="0" w:color="000000"/>
              <w:bottom w:val="single" w:sz="4" w:space="0" w:color="000000"/>
              <w:right w:val="single" w:sz="4" w:space="0" w:color="000000"/>
            </w:tcBorders>
            <w:hideMark/>
          </w:tcPr>
          <w:p w14:paraId="35109D7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31" w:author="John Mettrop" w:date="2022-04-11T09:58:00Z"/>
                <w:rFonts w:ascii="Times New Roman" w:eastAsia="Times New Roman" w:hAnsi="Times New Roman" w:cs="Times New Roman"/>
                <w:sz w:val="20"/>
                <w:szCs w:val="20"/>
                <w:lang w:val="en-GB" w:eastAsia="ja-JP"/>
              </w:rPr>
            </w:pPr>
            <w:ins w:id="1432" w:author="John Mettrop" w:date="2022-04-11T09:58:00Z">
              <w:r w:rsidRPr="00D942DF">
                <w:rPr>
                  <w:rFonts w:ascii="Times New Roman" w:eastAsia="Times New Roman" w:hAnsi="Times New Roman" w:cs="Times New Roman"/>
                  <w:sz w:val="20"/>
                  <w:szCs w:val="20"/>
                  <w:lang w:val="en-GB" w:eastAsia="ja-JP"/>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5974D18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3" w:author="John Mettrop" w:date="2022-04-11T09:58:00Z"/>
                <w:rFonts w:ascii="Times New Roman" w:eastAsia="Times New Roman" w:hAnsi="Times New Roman" w:cs="Times New Roman"/>
                <w:sz w:val="20"/>
                <w:szCs w:val="20"/>
                <w:lang w:val="en-GB" w:eastAsia="ja-JP"/>
              </w:rPr>
            </w:pPr>
            <w:ins w:id="1434" w:author="John Mettrop" w:date="2022-04-11T09:58:00Z">
              <w:r w:rsidRPr="00D942DF">
                <w:rPr>
                  <w:rFonts w:ascii="Times New Roman" w:eastAsia="Times New Roman" w:hAnsi="Times New Roman" w:cs="Times New Roman"/>
                  <w:sz w:val="20"/>
                  <w:szCs w:val="20"/>
                  <w:lang w:val="en-GB" w:eastAsia="ja-JP"/>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1968A2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5" w:author="John Mettrop" w:date="2022-04-11T09:58:00Z"/>
                <w:rFonts w:ascii="Times New Roman" w:eastAsia="Times New Roman" w:hAnsi="Times New Roman" w:cs="Times New Roman"/>
                <w:sz w:val="20"/>
                <w:szCs w:val="20"/>
                <w:lang w:val="en-GB" w:eastAsia="ja-JP"/>
              </w:rPr>
            </w:pPr>
            <w:ins w:id="1436" w:author="John Mettrop" w:date="2022-04-11T09:58:00Z">
              <w:r w:rsidRPr="00D942DF">
                <w:rPr>
                  <w:rFonts w:ascii="Times New Roman" w:eastAsia="Times New Roman" w:hAnsi="Times New Roman" w:cs="Times New Roman"/>
                  <w:sz w:val="20"/>
                  <w:szCs w:val="20"/>
                  <w:lang w:val="en-GB" w:eastAsia="ja-JP"/>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73E9B7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7" w:author="John Mettrop" w:date="2022-04-11T09:58:00Z"/>
                <w:rFonts w:ascii="Times New Roman" w:eastAsia="Times New Roman" w:hAnsi="Times New Roman" w:cs="Times New Roman"/>
                <w:sz w:val="20"/>
                <w:szCs w:val="20"/>
                <w:lang w:val="en-GB" w:eastAsia="ja-JP"/>
              </w:rPr>
            </w:pPr>
            <w:ins w:id="1438" w:author="John Mettrop" w:date="2022-04-11T09:58:00Z">
              <w:r w:rsidRPr="00D942DF">
                <w:rPr>
                  <w:rFonts w:ascii="Times New Roman" w:eastAsia="Times New Roman" w:hAnsi="Times New Roman" w:cs="Times New Roman"/>
                  <w:sz w:val="20"/>
                  <w:szCs w:val="20"/>
                  <w:lang w:val="en-GB" w:eastAsia="ja-JP"/>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7DDE40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39" w:author="John Mettrop" w:date="2022-04-11T09:58:00Z"/>
                <w:rFonts w:ascii="Times New Roman" w:eastAsia="Times New Roman" w:hAnsi="Times New Roman" w:cs="Times New Roman"/>
                <w:sz w:val="20"/>
                <w:szCs w:val="20"/>
                <w:lang w:val="en-GB" w:eastAsia="ja-JP"/>
              </w:rPr>
            </w:pPr>
            <w:ins w:id="1440" w:author="John Mettrop" w:date="2022-04-11T09:58:00Z">
              <w:r w:rsidRPr="00D942DF">
                <w:rPr>
                  <w:rFonts w:ascii="Times New Roman" w:eastAsia="Times New Roman" w:hAnsi="Times New Roman" w:cs="Times New Roman"/>
                  <w:sz w:val="20"/>
                  <w:szCs w:val="20"/>
                  <w:lang w:val="en-GB" w:eastAsia="ja-JP"/>
                </w:rPr>
                <w:t>−93 … -89</w:t>
              </w:r>
            </w:ins>
          </w:p>
        </w:tc>
      </w:tr>
      <w:tr w:rsidR="00D942DF" w:rsidRPr="00D942DF" w14:paraId="26D6C67B" w14:textId="77777777" w:rsidTr="00D942DF">
        <w:trPr>
          <w:jc w:val="center"/>
          <w:ins w:id="1441" w:author="John Mettrop" w:date="2022-04-11T09:58: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B9E66B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42" w:author="John Mettrop" w:date="2022-04-11T09:58:00Z"/>
                <w:rFonts w:ascii="Times New Roman" w:eastAsia="Times New Roman" w:hAnsi="Times New Roman" w:cs="Times New Roman"/>
                <w:b/>
                <w:bCs/>
                <w:sz w:val="20"/>
                <w:szCs w:val="20"/>
                <w:lang w:val="en-GB" w:eastAsia="ja-JP"/>
              </w:rPr>
            </w:pPr>
            <w:ins w:id="1443" w:author="John Mettrop" w:date="2022-04-11T09:58:00Z">
              <w:r w:rsidRPr="00D942DF">
                <w:rPr>
                  <w:rFonts w:ascii="Times New Roman" w:eastAsia="Times New Roman" w:hAnsi="Times New Roman" w:cs="Times New Roman"/>
                  <w:b/>
                  <w:bCs/>
                  <w:sz w:val="20"/>
                  <w:szCs w:val="20"/>
                  <w:lang w:val="en-GB" w:eastAsia="ja-JP"/>
                </w:rPr>
                <w:t>Antenna</w:t>
              </w:r>
              <w:r w:rsidRPr="00D942DF">
                <w:rPr>
                  <w:rFonts w:ascii="Times New Roman" w:eastAsia="Calibri" w:hAnsi="Times New Roman" w:cs="Times New Roman"/>
                  <w:sz w:val="20"/>
                  <w:szCs w:val="20"/>
                  <w:vertAlign w:val="superscript"/>
                  <w:lang w:val="en-GB" w:eastAsia="ja-JP"/>
                </w:rPr>
                <w:t>(</w:t>
              </w:r>
            </w:ins>
            <w:ins w:id="1444" w:author="John Mettrop" w:date="2022-04-11T10:20:00Z">
              <w:r w:rsidRPr="00D942DF">
                <w:rPr>
                  <w:rFonts w:ascii="Times New Roman" w:eastAsia="Calibri" w:hAnsi="Times New Roman" w:cs="Times New Roman"/>
                  <w:sz w:val="20"/>
                  <w:szCs w:val="20"/>
                  <w:vertAlign w:val="superscript"/>
                  <w:lang w:val="en-GB" w:eastAsia="ja-JP"/>
                </w:rPr>
                <w:t>4</w:t>
              </w:r>
            </w:ins>
            <w:ins w:id="1445" w:author="John Mettrop" w:date="2022-04-11T09:58:00Z">
              <w:r w:rsidRPr="00D942DF">
                <w:rPr>
                  <w:rFonts w:ascii="Times New Roman" w:eastAsia="Calibri" w:hAnsi="Times New Roman" w:cs="Times New Roman"/>
                  <w:sz w:val="20"/>
                  <w:szCs w:val="20"/>
                  <w:vertAlign w:val="superscript"/>
                  <w:lang w:val="en-GB" w:eastAsia="ja-JP"/>
                </w:rPr>
                <w:t>)</w:t>
              </w:r>
            </w:ins>
          </w:p>
        </w:tc>
      </w:tr>
      <w:tr w:rsidR="00D942DF" w:rsidRPr="00D942DF" w14:paraId="7185FFDD" w14:textId="77777777" w:rsidTr="008B0EFF">
        <w:trPr>
          <w:jc w:val="center"/>
          <w:ins w:id="1446"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889344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47" w:author="John Mettrop" w:date="2022-04-11T09:58:00Z"/>
                <w:rFonts w:ascii="Times New Roman" w:eastAsia="Times New Roman" w:hAnsi="Times New Roman" w:cs="Times New Roman"/>
                <w:sz w:val="20"/>
                <w:szCs w:val="20"/>
                <w:lang w:val="en-GB" w:eastAsia="ja-JP"/>
              </w:rPr>
            </w:pPr>
            <w:ins w:id="1448" w:author="John Mettrop" w:date="2022-04-11T09:58:00Z">
              <w:r w:rsidRPr="00D942DF">
                <w:rPr>
                  <w:rFonts w:ascii="Times New Roman" w:eastAsia="Times New Roman" w:hAnsi="Times New Roman" w:cs="Times New Roman"/>
                  <w:sz w:val="20"/>
                  <w:szCs w:val="20"/>
                  <w:lang w:val="en-GB" w:eastAsia="ja-JP"/>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62A748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49"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68AE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0" w:author="John Mettrop" w:date="2022-04-11T09:58:00Z"/>
                <w:rFonts w:ascii="Times New Roman" w:eastAsia="Times New Roman" w:hAnsi="Times New Roman" w:cs="Times New Roman"/>
                <w:sz w:val="20"/>
                <w:szCs w:val="20"/>
                <w:lang w:val="en-GB" w:eastAsia="ja-JP"/>
              </w:rPr>
            </w:pPr>
            <w:ins w:id="1451" w:author="John Mettrop" w:date="2022-04-11T09:58:00Z">
              <w:r w:rsidRPr="00D942DF">
                <w:rPr>
                  <w:rFonts w:ascii="Times New Roman" w:eastAsia="Times New Roman" w:hAnsi="Times New Roman" w:cs="Times New Roman"/>
                  <w:sz w:val="20"/>
                  <w:szCs w:val="20"/>
                  <w:lang w:val="en-GB" w:eastAsia="ja-JP"/>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F496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2" w:author="John Mettrop" w:date="2022-04-11T09:58:00Z"/>
                <w:rFonts w:ascii="Times New Roman" w:eastAsia="Times New Roman" w:hAnsi="Times New Roman" w:cs="Times New Roman"/>
                <w:sz w:val="20"/>
                <w:szCs w:val="20"/>
                <w:lang w:val="en-GB" w:eastAsia="ja-JP"/>
              </w:rPr>
            </w:pPr>
            <w:ins w:id="1453" w:author="John Mettrop" w:date="2022-04-11T09:58:00Z">
              <w:r w:rsidRPr="00D942DF">
                <w:rPr>
                  <w:rFonts w:ascii="Times New Roman" w:eastAsia="Times New Roman" w:hAnsi="Times New Roman" w:cs="Times New Roman"/>
                  <w:sz w:val="20"/>
                  <w:szCs w:val="20"/>
                  <w:lang w:val="en-GB" w:eastAsia="ja-JP"/>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3A307F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4" w:author="John Mettrop" w:date="2022-04-11T09:58:00Z"/>
                <w:rFonts w:ascii="Times New Roman" w:eastAsia="Times New Roman" w:hAnsi="Times New Roman" w:cs="Times New Roman"/>
                <w:sz w:val="20"/>
                <w:szCs w:val="20"/>
                <w:lang w:val="en-GB" w:eastAsia="ja-JP"/>
              </w:rPr>
            </w:pPr>
            <w:ins w:id="1455" w:author="John Mettrop" w:date="2022-04-11T09:58:00Z">
              <w:r w:rsidRPr="00D942DF">
                <w:rPr>
                  <w:rFonts w:ascii="Times New Roman" w:eastAsia="Times New Roman" w:hAnsi="Times New Roman" w:cs="Times New Roman"/>
                  <w:sz w:val="20"/>
                  <w:szCs w:val="20"/>
                  <w:lang w:val="en-GB" w:eastAsia="ja-JP"/>
                </w:rPr>
                <w:t>Directional (steerable, MIMO)</w:t>
              </w:r>
            </w:ins>
          </w:p>
        </w:tc>
      </w:tr>
      <w:tr w:rsidR="00D942DF" w:rsidRPr="00D942DF" w14:paraId="18CBF684" w14:textId="77777777" w:rsidTr="008B0EFF">
        <w:trPr>
          <w:jc w:val="center"/>
          <w:ins w:id="1456"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3CB5B6B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57" w:author="John Mettrop" w:date="2022-04-11T09:58:00Z"/>
                <w:rFonts w:ascii="Times New Roman" w:eastAsia="Times New Roman" w:hAnsi="Times New Roman" w:cs="Times New Roman"/>
                <w:sz w:val="20"/>
                <w:szCs w:val="20"/>
                <w:lang w:val="en-GB" w:eastAsia="ja-JP"/>
              </w:rPr>
            </w:pPr>
            <w:ins w:id="1458" w:author="John Mettrop" w:date="2022-04-11T09:58:00Z">
              <w:r w:rsidRPr="00D942DF">
                <w:rPr>
                  <w:rFonts w:ascii="Times New Roman" w:eastAsia="Times New Roman" w:hAnsi="Times New Roman" w:cs="Times New Roman"/>
                  <w:sz w:val="20"/>
                  <w:szCs w:val="20"/>
                  <w:lang w:val="en-GB" w:eastAsia="ja-JP"/>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222EBCC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59" w:author="John Mettrop" w:date="2022-04-11T09:58:00Z"/>
                <w:rFonts w:ascii="Times New Roman" w:eastAsia="Times New Roman" w:hAnsi="Times New Roman" w:cs="Times New Roman"/>
                <w:sz w:val="20"/>
                <w:szCs w:val="20"/>
                <w:lang w:val="en-GB" w:eastAsia="ja-JP"/>
              </w:rPr>
            </w:pPr>
            <w:proofErr w:type="spellStart"/>
            <w:ins w:id="1460"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60D10A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1" w:author="John Mettrop" w:date="2022-04-11T09:58:00Z"/>
                <w:rFonts w:ascii="Times New Roman" w:eastAsia="Times New Roman" w:hAnsi="Times New Roman" w:cs="Times New Roman"/>
                <w:sz w:val="20"/>
                <w:szCs w:val="20"/>
                <w:lang w:val="en-GB"/>
              </w:rPr>
            </w:pPr>
            <w:ins w:id="1462" w:author="John Mettrop" w:date="2022-04-11T09:58:00Z">
              <w:r w:rsidRPr="00D942DF">
                <w:rPr>
                  <w:rFonts w:ascii="Times New Roman" w:eastAsia="Times New Roman" w:hAnsi="Times New Roman" w:cs="Times New Roman"/>
                  <w:sz w:val="20"/>
                  <w:szCs w:val="20"/>
                  <w:lang w:val="en-GB" w:eastAsia="ja-JP"/>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E43F7B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3" w:author="John Mettrop" w:date="2022-04-11T09:58:00Z"/>
                <w:rFonts w:ascii="Times New Roman" w:eastAsia="Times New Roman" w:hAnsi="Times New Roman" w:cs="Times New Roman"/>
                <w:sz w:val="20"/>
                <w:szCs w:val="20"/>
                <w:lang w:val="en-GB"/>
              </w:rPr>
            </w:pPr>
            <w:ins w:id="1464" w:author="John Mettrop" w:date="2022-04-11T09:58:00Z">
              <w:r w:rsidRPr="00D942DF">
                <w:rPr>
                  <w:rFonts w:ascii="Times New Roman" w:eastAsia="Times New Roman" w:hAnsi="Times New Roman" w:cs="Times New Roman"/>
                  <w:sz w:val="20"/>
                  <w:szCs w:val="20"/>
                  <w:lang w:val="en-GB" w:eastAsia="ja-JP"/>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083BBE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65" w:author="John Mettrop" w:date="2022-04-11T09:58:00Z"/>
                <w:rFonts w:ascii="Times New Roman" w:eastAsia="Times New Roman" w:hAnsi="Times New Roman" w:cs="Times New Roman"/>
                <w:sz w:val="20"/>
                <w:szCs w:val="20"/>
                <w:lang w:val="en-GB"/>
              </w:rPr>
            </w:pPr>
            <w:ins w:id="1466" w:author="John Mettrop" w:date="2022-04-11T09:58:00Z">
              <w:r w:rsidRPr="00D942DF">
                <w:rPr>
                  <w:rFonts w:ascii="Times New Roman" w:eastAsia="Times New Roman" w:hAnsi="Times New Roman" w:cs="Times New Roman"/>
                  <w:sz w:val="20"/>
                  <w:szCs w:val="20"/>
                  <w:lang w:val="en-GB" w:eastAsia="ja-JP"/>
                </w:rPr>
                <w:t>15</w:t>
              </w:r>
            </w:ins>
          </w:p>
        </w:tc>
      </w:tr>
      <w:tr w:rsidR="00D942DF" w:rsidRPr="00D942DF" w14:paraId="6EA729AF" w14:textId="77777777" w:rsidTr="008B0EFF">
        <w:trPr>
          <w:trHeight w:val="287"/>
          <w:jc w:val="center"/>
          <w:ins w:id="1467"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3BCF3E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68" w:author="John Mettrop" w:date="2022-04-11T09:58:00Z"/>
                <w:rFonts w:ascii="Times New Roman" w:eastAsia="Times New Roman" w:hAnsi="Times New Roman" w:cs="Times New Roman"/>
                <w:sz w:val="20"/>
                <w:szCs w:val="20"/>
                <w:lang w:val="en-GB" w:eastAsia="ja-JP"/>
              </w:rPr>
            </w:pPr>
            <w:ins w:id="1469" w:author="John Mettrop" w:date="2022-04-11T09:58:00Z">
              <w:r w:rsidRPr="00D942DF">
                <w:rPr>
                  <w:rFonts w:ascii="Times New Roman" w:eastAsia="Times New Roman" w:hAnsi="Times New Roman" w:cs="Times New Roman"/>
                  <w:sz w:val="20"/>
                  <w:szCs w:val="20"/>
                  <w:lang w:val="en-GB" w:eastAsia="ja-JP"/>
                </w:rPr>
                <w:t>1</w:t>
              </w:r>
              <w:r w:rsidRPr="00D942DF">
                <w:rPr>
                  <w:rFonts w:ascii="Times New Roman" w:eastAsia="Times New Roman" w:hAnsi="Times New Roman" w:cs="Times New Roman"/>
                  <w:sz w:val="20"/>
                  <w:szCs w:val="20"/>
                  <w:vertAlign w:val="superscript"/>
                  <w:lang w:val="en-GB" w:eastAsia="ja-JP"/>
                </w:rPr>
                <w:t xml:space="preserve">st </w:t>
              </w:r>
              <w:r w:rsidRPr="00D942DF">
                <w:rPr>
                  <w:rFonts w:ascii="Times New Roman" w:eastAsia="Times New Roman" w:hAnsi="Times New Roman" w:cs="Times New Roman"/>
                  <w:sz w:val="20"/>
                  <w:szCs w:val="20"/>
                  <w:lang w:val="en-GB" w:eastAsia="ja-JP"/>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62E4D4F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70" w:author="John Mettrop" w:date="2022-04-11T09:58:00Z"/>
                <w:rFonts w:ascii="Times New Roman" w:eastAsia="Times New Roman" w:hAnsi="Times New Roman" w:cs="Times New Roman"/>
                <w:sz w:val="20"/>
                <w:szCs w:val="20"/>
                <w:lang w:val="en-GB" w:eastAsia="ja-JP"/>
              </w:rPr>
            </w:pPr>
            <w:proofErr w:type="spellStart"/>
            <w:ins w:id="1471" w:author="John Mettrop" w:date="2022-04-11T09:58:00Z">
              <w:r w:rsidRPr="00D942DF">
                <w:rPr>
                  <w:rFonts w:ascii="Times New Roman" w:eastAsia="Times New Roman" w:hAnsi="Times New Roman" w:cs="Times New Roman"/>
                  <w:sz w:val="20"/>
                  <w:szCs w:val="20"/>
                  <w:lang w:val="en-GB" w:eastAsia="ja-JP"/>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FCB7D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72" w:author="John Mettrop" w:date="2022-04-11T09:58:00Z"/>
                <w:rFonts w:ascii="Times New Roman" w:eastAsia="Times New Roman" w:hAnsi="Times New Roman" w:cs="Times New Roman"/>
                <w:sz w:val="20"/>
                <w:szCs w:val="20"/>
                <w:lang w:val="en-GB" w:eastAsia="ja-JP"/>
              </w:rPr>
            </w:pPr>
            <w:ins w:id="1473"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CA002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74" w:author="John Mettrop" w:date="2022-04-11T09:58:00Z"/>
                <w:rFonts w:ascii="Times New Roman" w:eastAsia="Times New Roman" w:hAnsi="Times New Roman" w:cs="Times New Roman"/>
                <w:sz w:val="20"/>
                <w:szCs w:val="20"/>
                <w:lang w:val="en-GB" w:eastAsia="ja-JP"/>
              </w:rPr>
            </w:pPr>
            <w:ins w:id="1475" w:author="John Mettrop" w:date="2022-04-11T09:58:00Z">
              <w:r w:rsidRPr="00D942DF">
                <w:rPr>
                  <w:rFonts w:ascii="Times New Roman" w:eastAsia="Times New Roman" w:hAnsi="Times New Roman" w:cs="Times New Roman"/>
                  <w:sz w:val="20"/>
                  <w:szCs w:val="20"/>
                  <w:lang w:val="en-GB" w:eastAsia="ja-JP"/>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1860CD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76" w:author="John Mettrop" w:date="2022-04-11T09:58:00Z"/>
                <w:rFonts w:ascii="Times New Roman" w:eastAsia="Times New Roman" w:hAnsi="Times New Roman" w:cs="Times New Roman"/>
                <w:sz w:val="20"/>
                <w:szCs w:val="20"/>
                <w:lang w:val="en-GB"/>
              </w:rPr>
            </w:pPr>
            <w:ins w:id="1477" w:author="John Mettrop" w:date="2022-04-11T09:58:00Z">
              <w:r w:rsidRPr="00D942DF">
                <w:rPr>
                  <w:rFonts w:ascii="Times New Roman" w:eastAsia="Times New Roman" w:hAnsi="Times New Roman" w:cs="Times New Roman"/>
                  <w:sz w:val="20"/>
                  <w:szCs w:val="20"/>
                  <w:lang w:val="en-GB" w:eastAsia="ja-JP"/>
                </w:rPr>
                <w:t>N/A</w:t>
              </w:r>
            </w:ins>
          </w:p>
        </w:tc>
      </w:tr>
      <w:tr w:rsidR="00D942DF" w:rsidRPr="00D942DF" w14:paraId="02046F8B" w14:textId="77777777" w:rsidTr="008B0EFF">
        <w:trPr>
          <w:jc w:val="center"/>
          <w:ins w:id="147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DF7046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79" w:author="John Mettrop" w:date="2022-04-11T09:58:00Z"/>
                <w:rFonts w:ascii="Times New Roman" w:eastAsia="Times New Roman" w:hAnsi="Times New Roman" w:cs="Times New Roman"/>
                <w:sz w:val="20"/>
                <w:szCs w:val="20"/>
                <w:lang w:val="en-GB" w:eastAsia="ja-JP"/>
              </w:rPr>
            </w:pPr>
            <w:ins w:id="1480" w:author="John Mettrop" w:date="2022-04-11T09:58:00Z">
              <w:r w:rsidRPr="00D942DF">
                <w:rPr>
                  <w:rFonts w:ascii="Times New Roman" w:eastAsia="Times New Roman" w:hAnsi="Times New Roman" w:cs="Times New Roman"/>
                  <w:sz w:val="20"/>
                  <w:szCs w:val="20"/>
                  <w:lang w:val="en-GB" w:eastAsia="ja-JP"/>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2870B79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81"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73EE8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82" w:author="John Mettrop" w:date="2022-04-11T09:58:00Z"/>
                <w:rFonts w:ascii="Times New Roman" w:eastAsia="Times New Roman" w:hAnsi="Times New Roman" w:cs="Times New Roman"/>
                <w:sz w:val="20"/>
                <w:szCs w:val="20"/>
                <w:lang w:val="en-GB" w:eastAsia="ja-JP"/>
              </w:rPr>
            </w:pPr>
            <w:ins w:id="1483" w:author="John Mettrop" w:date="2022-04-11T09:58:00Z">
              <w:r w:rsidRPr="00D942DF">
                <w:rPr>
                  <w:rFonts w:ascii="Times New Roman" w:eastAsia="Times New Roman" w:hAnsi="Times New Roman" w:cs="Times New Roman"/>
                  <w:sz w:val="20"/>
                  <w:szCs w:val="20"/>
                  <w:lang w:val="en-GB" w:eastAsia="ja-JP"/>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369700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84" w:author="John Mettrop" w:date="2022-04-11T09:58:00Z"/>
                <w:rFonts w:ascii="Times New Roman" w:eastAsia="Times New Roman" w:hAnsi="Times New Roman" w:cs="Times New Roman"/>
                <w:sz w:val="20"/>
                <w:szCs w:val="20"/>
                <w:lang w:val="en-GB" w:eastAsia="ja-JP"/>
              </w:rPr>
            </w:pPr>
            <w:ins w:id="1485" w:author="John Mettrop" w:date="2022-04-11T09:58:00Z">
              <w:r w:rsidRPr="00D942DF">
                <w:rPr>
                  <w:rFonts w:ascii="Times New Roman" w:eastAsia="Times New Roman" w:hAnsi="Times New Roman" w:cs="Times New Roman"/>
                  <w:sz w:val="20"/>
                  <w:szCs w:val="20"/>
                  <w:lang w:val="en-GB" w:eastAsia="ja-JP"/>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FAAE7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86" w:author="John Mettrop" w:date="2022-04-11T09:58:00Z"/>
                <w:rFonts w:ascii="Times New Roman" w:eastAsia="Times New Roman" w:hAnsi="Times New Roman" w:cs="Times New Roman"/>
                <w:sz w:val="20"/>
                <w:szCs w:val="20"/>
                <w:lang w:val="en-GB" w:eastAsia="ja-JP"/>
              </w:rPr>
            </w:pPr>
            <w:ins w:id="1487" w:author="John Mettrop" w:date="2022-04-11T09:58:00Z">
              <w:r w:rsidRPr="00D942DF">
                <w:rPr>
                  <w:rFonts w:ascii="Times New Roman" w:eastAsia="Times New Roman" w:hAnsi="Times New Roman" w:cs="Times New Roman"/>
                  <w:sz w:val="20"/>
                  <w:szCs w:val="20"/>
                  <w:lang w:val="en-GB" w:eastAsia="ja-JP"/>
                </w:rPr>
                <w:t>Vertical</w:t>
              </w:r>
            </w:ins>
          </w:p>
        </w:tc>
      </w:tr>
      <w:tr w:rsidR="00D942DF" w:rsidRPr="00D942DF" w14:paraId="54FC52B0" w14:textId="77777777" w:rsidTr="008B0EFF">
        <w:trPr>
          <w:jc w:val="center"/>
          <w:ins w:id="148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F37C63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89" w:author="John Mettrop" w:date="2022-04-11T09:58:00Z"/>
                <w:rFonts w:ascii="Times New Roman" w:eastAsia="Times New Roman" w:hAnsi="Times New Roman" w:cs="Times New Roman"/>
                <w:sz w:val="20"/>
                <w:szCs w:val="20"/>
                <w:lang w:val="en-GB" w:eastAsia="ja-JP"/>
              </w:rPr>
            </w:pPr>
            <w:ins w:id="1490" w:author="John Mettrop" w:date="2022-04-11T09:58:00Z">
              <w:r w:rsidRPr="00D942DF">
                <w:rPr>
                  <w:rFonts w:ascii="Times New Roman" w:eastAsia="Times New Roman" w:hAnsi="Times New Roman" w:cs="Times New Roman"/>
                  <w:sz w:val="20"/>
                  <w:szCs w:val="20"/>
                  <w:lang w:val="en-GB" w:eastAsia="ja-JP"/>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19BC17F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91" w:author="John Mettrop" w:date="2022-04-11T09:58:00Z"/>
                <w:rFonts w:ascii="Times New Roman" w:eastAsia="Times New Roman" w:hAnsi="Times New Roman" w:cs="Times New Roman"/>
                <w:sz w:val="20"/>
                <w:szCs w:val="20"/>
                <w:lang w:val="en-GB" w:eastAsia="ja-JP"/>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FEFD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92" w:author="John Mettrop" w:date="2022-04-11T09:58:00Z"/>
                <w:rFonts w:ascii="Times New Roman" w:eastAsia="Times New Roman" w:hAnsi="Times New Roman" w:cs="Times New Roman"/>
                <w:sz w:val="20"/>
                <w:szCs w:val="20"/>
                <w:lang w:val="en-GB" w:eastAsia="ja-JP"/>
              </w:rPr>
            </w:pPr>
            <w:ins w:id="1493" w:author="John Mettrop" w:date="2022-04-11T09:58:00Z">
              <w:r w:rsidRPr="00D942DF">
                <w:rPr>
                  <w:rFonts w:ascii="Times New Roman" w:eastAsia="Times New Roman" w:hAnsi="Times New Roman" w:cs="Times New Roman"/>
                  <w:sz w:val="20"/>
                  <w:szCs w:val="20"/>
                  <w:lang w:val="en-GB" w:eastAsia="ja-JP"/>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E71BA9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94" w:author="John Mettrop" w:date="2022-04-11T09:58:00Z"/>
                <w:rFonts w:ascii="Times New Roman" w:eastAsia="Times New Roman" w:hAnsi="Times New Roman" w:cs="Times New Roman"/>
                <w:sz w:val="20"/>
                <w:szCs w:val="20"/>
                <w:lang w:val="en-GB" w:eastAsia="ja-JP"/>
              </w:rPr>
            </w:pPr>
            <w:ins w:id="1495" w:author="John Mettrop" w:date="2022-04-11T09:58:00Z">
              <w:r w:rsidRPr="00D942DF">
                <w:rPr>
                  <w:rFonts w:ascii="Times New Roman" w:eastAsia="Times New Roman" w:hAnsi="Times New Roman" w:cs="Times New Roman"/>
                  <w:sz w:val="20"/>
                  <w:szCs w:val="20"/>
                  <w:lang w:val="en-GB" w:eastAsia="ja-JP"/>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C10363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496" w:author="John Mettrop" w:date="2022-04-11T09:58:00Z"/>
                <w:rFonts w:ascii="Times New Roman" w:eastAsia="Times New Roman" w:hAnsi="Times New Roman" w:cs="Times New Roman"/>
                <w:sz w:val="20"/>
                <w:szCs w:val="20"/>
                <w:lang w:val="en-GB" w:eastAsia="ja-JP"/>
              </w:rPr>
            </w:pPr>
            <w:ins w:id="1497" w:author="John Mettrop" w:date="2022-04-11T09:58:00Z">
              <w:r w:rsidRPr="00D942DF">
                <w:rPr>
                  <w:rFonts w:ascii="Times New Roman" w:eastAsia="Times New Roman" w:hAnsi="Times New Roman" w:cs="Times New Roman"/>
                  <w:sz w:val="20"/>
                  <w:szCs w:val="20"/>
                  <w:lang w:val="en-GB" w:eastAsia="ja-JP"/>
                </w:rPr>
                <w:t>Rec. ITU-R F.1336</w:t>
              </w:r>
            </w:ins>
          </w:p>
        </w:tc>
      </w:tr>
      <w:tr w:rsidR="00D942DF" w:rsidRPr="00D942DF" w14:paraId="7AF767B3" w14:textId="77777777" w:rsidTr="008B0EFF">
        <w:trPr>
          <w:jc w:val="center"/>
          <w:ins w:id="1498"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EFD160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499" w:author="John Mettrop" w:date="2022-04-11T09:58:00Z"/>
                <w:rFonts w:ascii="Times New Roman" w:eastAsia="Times New Roman" w:hAnsi="Times New Roman" w:cs="Times New Roman"/>
                <w:sz w:val="20"/>
                <w:szCs w:val="20"/>
                <w:lang w:val="en-GB" w:eastAsia="ja-JP"/>
              </w:rPr>
            </w:pPr>
            <w:ins w:id="1500" w:author="John Mettrop" w:date="2022-04-11T09:58:00Z">
              <w:r w:rsidRPr="00D942DF">
                <w:rPr>
                  <w:rFonts w:ascii="Times New Roman" w:eastAsia="Times New Roman" w:hAnsi="Times New Roman" w:cs="Times New Roman"/>
                  <w:sz w:val="20"/>
                  <w:szCs w:val="20"/>
                  <w:lang w:val="en-GB" w:eastAsia="ja-JP"/>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7E441B6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1" w:author="John Mettrop" w:date="2022-04-11T09:58:00Z"/>
                <w:rFonts w:ascii="Times New Roman" w:eastAsia="Times New Roman" w:hAnsi="Times New Roman" w:cs="Times New Roman"/>
                <w:sz w:val="20"/>
                <w:szCs w:val="20"/>
                <w:lang w:val="en-GB" w:eastAsia="ja-JP"/>
              </w:rPr>
            </w:pPr>
            <w:ins w:id="1502"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5DC5C9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3" w:author="John Mettrop" w:date="2022-04-11T09:58:00Z"/>
                <w:rFonts w:ascii="Times New Roman" w:eastAsia="Times New Roman" w:hAnsi="Times New Roman" w:cs="Times New Roman"/>
                <w:sz w:val="20"/>
                <w:szCs w:val="20"/>
                <w:lang w:val="en-GB" w:eastAsia="ja-JP"/>
              </w:rPr>
            </w:pPr>
            <w:ins w:id="1504" w:author="John Mettrop" w:date="2022-04-11T09:58:00Z">
              <w:r w:rsidRPr="00D942DF">
                <w:rPr>
                  <w:rFonts w:ascii="Times New Roman" w:eastAsia="Times New Roman" w:hAnsi="Times New Roman" w:cs="Times New Roman"/>
                  <w:sz w:val="20"/>
                  <w:szCs w:val="20"/>
                  <w:lang w:val="en-GB" w:eastAsia="ja-JP"/>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1D8F7C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5" w:author="John Mettrop" w:date="2022-04-11T09:58:00Z"/>
                <w:rFonts w:ascii="Times New Roman" w:eastAsia="Times New Roman" w:hAnsi="Times New Roman" w:cs="Times New Roman"/>
                <w:sz w:val="20"/>
                <w:szCs w:val="20"/>
                <w:lang w:val="en-GB" w:eastAsia="ja-JP"/>
              </w:rPr>
            </w:pPr>
            <w:ins w:id="1506" w:author="John Mettrop" w:date="2022-04-11T09:58:00Z">
              <w:r w:rsidRPr="00D942DF">
                <w:rPr>
                  <w:rFonts w:ascii="Times New Roman" w:eastAsia="Times New Roman" w:hAnsi="Times New Roman" w:cs="Times New Roman"/>
                  <w:sz w:val="20"/>
                  <w:szCs w:val="20"/>
                  <w:lang w:val="en-GB" w:eastAsia="ja-JP"/>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BA66ED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07" w:author="John Mettrop" w:date="2022-04-11T09:58:00Z"/>
                <w:rFonts w:ascii="Times New Roman" w:eastAsia="Times New Roman" w:hAnsi="Times New Roman" w:cs="Times New Roman"/>
                <w:sz w:val="20"/>
                <w:szCs w:val="20"/>
                <w:lang w:val="en-GB" w:eastAsia="ja-JP"/>
              </w:rPr>
            </w:pPr>
            <w:ins w:id="1508" w:author="John Mettrop" w:date="2022-04-11T09:58:00Z">
              <w:r w:rsidRPr="00D942DF">
                <w:rPr>
                  <w:rFonts w:ascii="Times New Roman" w:eastAsia="Times New Roman" w:hAnsi="Times New Roman" w:cs="Times New Roman"/>
                  <w:sz w:val="20"/>
                  <w:szCs w:val="20"/>
                  <w:lang w:val="en-GB" w:eastAsia="ja-JP"/>
                </w:rPr>
                <w:t>65</w:t>
              </w:r>
            </w:ins>
          </w:p>
        </w:tc>
      </w:tr>
      <w:tr w:rsidR="00D942DF" w:rsidRPr="00D942DF" w14:paraId="03881F49" w14:textId="77777777" w:rsidTr="008B0EFF">
        <w:trPr>
          <w:jc w:val="center"/>
          <w:ins w:id="1509" w:author="John Mettrop" w:date="2022-04-11T09:58: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0523B5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510" w:author="John Mettrop" w:date="2022-04-11T09:58:00Z"/>
                <w:rFonts w:ascii="Times New Roman" w:eastAsia="Times New Roman" w:hAnsi="Times New Roman" w:cs="Times New Roman"/>
                <w:sz w:val="20"/>
                <w:szCs w:val="20"/>
                <w:lang w:val="en-GB" w:eastAsia="ja-JP"/>
              </w:rPr>
            </w:pPr>
            <w:ins w:id="1511" w:author="John Mettrop" w:date="2022-04-11T09:58:00Z">
              <w:r w:rsidRPr="00D942DF">
                <w:rPr>
                  <w:rFonts w:ascii="Times New Roman" w:eastAsia="Times New Roman" w:hAnsi="Times New Roman" w:cs="Times New Roman"/>
                  <w:sz w:val="20"/>
                  <w:szCs w:val="20"/>
                  <w:lang w:val="en-GB" w:eastAsia="ja-JP"/>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DBA142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2" w:author="John Mettrop" w:date="2022-04-11T09:58:00Z"/>
                <w:rFonts w:ascii="Times New Roman" w:eastAsia="Times New Roman" w:hAnsi="Times New Roman" w:cs="Times New Roman"/>
                <w:sz w:val="20"/>
                <w:szCs w:val="20"/>
                <w:lang w:val="en-GB" w:eastAsia="ja-JP"/>
              </w:rPr>
            </w:pPr>
            <w:ins w:id="1513" w:author="John Mettrop" w:date="2022-04-11T09:58:00Z">
              <w:r w:rsidRPr="00D942DF">
                <w:rPr>
                  <w:rFonts w:ascii="Times New Roman" w:eastAsia="Times New Roman" w:hAnsi="Times New Roman" w:cs="Times New Roman"/>
                  <w:sz w:val="20"/>
                  <w:szCs w:val="20"/>
                  <w:lang w:val="en-GB" w:eastAsia="ja-JP"/>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6A3D67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4" w:author="John Mettrop" w:date="2022-04-11T09:58:00Z"/>
                <w:rFonts w:ascii="Times New Roman" w:eastAsia="Times New Roman" w:hAnsi="Times New Roman" w:cs="Times New Roman"/>
                <w:sz w:val="20"/>
                <w:szCs w:val="20"/>
                <w:lang w:val="en-GB" w:eastAsia="ja-JP"/>
              </w:rPr>
            </w:pPr>
            <w:ins w:id="1515" w:author="John Mettrop" w:date="2022-04-11T09:58:00Z">
              <w:r w:rsidRPr="00D942DF">
                <w:rPr>
                  <w:rFonts w:ascii="Times New Roman" w:eastAsia="Times New Roman" w:hAnsi="Times New Roman" w:cs="Times New Roman"/>
                  <w:sz w:val="20"/>
                  <w:szCs w:val="20"/>
                  <w:lang w:val="en-GB" w:eastAsia="ja-JP"/>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66761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6" w:author="John Mettrop" w:date="2022-04-11T09:58:00Z"/>
                <w:rFonts w:ascii="Times New Roman" w:eastAsia="Times New Roman" w:hAnsi="Times New Roman" w:cs="Times New Roman"/>
                <w:sz w:val="20"/>
                <w:szCs w:val="20"/>
                <w:lang w:val="en-GB" w:eastAsia="ja-JP"/>
              </w:rPr>
            </w:pPr>
            <w:ins w:id="1517" w:author="John Mettrop" w:date="2022-04-11T09:58:00Z">
              <w:r w:rsidRPr="00D942DF">
                <w:rPr>
                  <w:rFonts w:ascii="Times New Roman" w:eastAsia="Times New Roman" w:hAnsi="Times New Roman" w:cs="Times New Roman"/>
                  <w:sz w:val="20"/>
                  <w:szCs w:val="20"/>
                  <w:lang w:val="en-GB" w:eastAsia="ja-JP"/>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6709F1A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518" w:author="John Mettrop" w:date="2022-04-11T09:58:00Z"/>
                <w:rFonts w:ascii="Times New Roman" w:eastAsia="Times New Roman" w:hAnsi="Times New Roman" w:cs="Times New Roman"/>
                <w:sz w:val="20"/>
                <w:szCs w:val="20"/>
                <w:lang w:val="en-GB" w:eastAsia="ja-JP"/>
              </w:rPr>
            </w:pPr>
            <w:ins w:id="1519" w:author="John Mettrop" w:date="2022-04-11T09:58:00Z">
              <w:r w:rsidRPr="00D942DF">
                <w:rPr>
                  <w:rFonts w:ascii="Times New Roman" w:eastAsia="Times New Roman" w:hAnsi="Times New Roman" w:cs="Times New Roman"/>
                  <w:sz w:val="20"/>
                  <w:szCs w:val="20"/>
                  <w:lang w:val="en-GB" w:eastAsia="ja-JP"/>
                </w:rPr>
                <w:t>90</w:t>
              </w:r>
            </w:ins>
          </w:p>
        </w:tc>
      </w:tr>
    </w:tbl>
    <w:p w14:paraId="1824ECEB"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Cs w:val="20"/>
          <w:lang w:val="en-GB" w:eastAsia="ja-JP"/>
          <w:rPrChange w:id="1520" w:author="John Mettrop" w:date="2022-04-08T21:08:00Z">
            <w:rPr>
              <w:lang w:eastAsia="ja-JP"/>
            </w:rPr>
          </w:rPrChange>
        </w:rPr>
      </w:pPr>
      <w:r w:rsidRPr="00D942DF">
        <w:rPr>
          <w:rFonts w:ascii="Times New Roman" w:eastAsia="Batang" w:hAnsi="Times New Roman" w:cs="Times New Roman"/>
          <w:szCs w:val="20"/>
          <w:lang w:val="en-GB" w:eastAsia="ja-JP"/>
          <w:rPrChange w:id="1521" w:author="John Mettrop" w:date="2022-04-08T21:08:00Z">
            <w:rPr>
              <w:lang w:eastAsia="ja-JP"/>
            </w:rPr>
          </w:rPrChange>
        </w:rPr>
        <w:t>Notes:</w:t>
      </w:r>
    </w:p>
    <w:p w14:paraId="5BA1AC17"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522" w:author="John Mettrop" w:date="2022-04-08T21:08:00Z">
            <w:rPr>
              <w:sz w:val="18"/>
            </w:rPr>
          </w:rPrChange>
        </w:rPr>
      </w:pPr>
      <w:r w:rsidRPr="00D942DF">
        <w:rPr>
          <w:rFonts w:ascii="Times New Roman" w:eastAsia="Batang" w:hAnsi="Times New Roman" w:cs="Times New Roman"/>
          <w:sz w:val="18"/>
          <w:szCs w:val="20"/>
          <w:vertAlign w:val="superscript"/>
          <w:lang w:val="en-GB"/>
          <w:rPrChange w:id="1523" w:author="John Mettrop" w:date="2022-04-08T21:08:00Z">
            <w:rPr>
              <w:sz w:val="18"/>
              <w:vertAlign w:val="superscript"/>
            </w:rPr>
          </w:rPrChange>
        </w:rPr>
        <w:t>(1)</w:t>
      </w:r>
      <w:r w:rsidRPr="00D942DF">
        <w:rPr>
          <w:rFonts w:ascii="Times New Roman" w:eastAsia="Batang" w:hAnsi="Times New Roman" w:cs="Times New Roman"/>
          <w:sz w:val="18"/>
          <w:szCs w:val="20"/>
          <w:lang w:val="en-GB"/>
          <w:rPrChange w:id="1524" w:author="John Mettrop" w:date="2022-04-08T21:08:00Z">
            <w:rPr>
              <w:sz w:val="18"/>
            </w:rPr>
          </w:rPrChange>
        </w:rPr>
        <w:tab/>
        <w:t xml:space="preserve">RR No. </w:t>
      </w:r>
      <w:r w:rsidRPr="00D942DF">
        <w:rPr>
          <w:rFonts w:ascii="Times New Roman" w:eastAsia="Batang" w:hAnsi="Times New Roman" w:cs="Times New Roman"/>
          <w:b/>
          <w:bCs/>
          <w:sz w:val="18"/>
          <w:szCs w:val="20"/>
          <w:lang w:val="en-GB"/>
          <w:rPrChange w:id="1525" w:author="John Mettrop" w:date="2022-04-08T21:08:00Z">
            <w:rPr>
              <w:b/>
              <w:bCs/>
              <w:sz w:val="18"/>
            </w:rPr>
          </w:rPrChange>
        </w:rPr>
        <w:t>5.442</w:t>
      </w:r>
      <w:r w:rsidRPr="00D942DF">
        <w:rPr>
          <w:rFonts w:ascii="Times New Roman" w:eastAsia="Batang" w:hAnsi="Times New Roman" w:cs="Times New Roman"/>
          <w:sz w:val="18"/>
          <w:szCs w:val="20"/>
          <w:lang w:val="en-GB"/>
          <w:rPrChange w:id="1526" w:author="John Mettrop" w:date="2022-04-08T21:08:00Z">
            <w:rPr>
              <w:sz w:val="18"/>
            </w:rPr>
          </w:rPrChange>
        </w:rPr>
        <w:t xml:space="preserve"> applies.</w:t>
      </w:r>
    </w:p>
    <w:p w14:paraId="6453DB73"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eastAsia="ja-JP"/>
          <w:rPrChange w:id="1527" w:author="John Mettrop" w:date="2022-04-08T21:08:00Z">
            <w:rPr>
              <w:sz w:val="18"/>
              <w:lang w:eastAsia="ja-JP"/>
            </w:rPr>
          </w:rPrChange>
        </w:rPr>
      </w:pPr>
      <w:r w:rsidRPr="00D942DF">
        <w:rPr>
          <w:rFonts w:ascii="Times New Roman" w:eastAsia="Batang" w:hAnsi="Times New Roman" w:cs="Times New Roman"/>
          <w:sz w:val="18"/>
          <w:szCs w:val="20"/>
          <w:vertAlign w:val="superscript"/>
          <w:lang w:val="en-GB" w:eastAsia="ja-JP"/>
          <w:rPrChange w:id="1528" w:author="John Mettrop" w:date="2022-04-08T21:08:00Z">
            <w:rPr>
              <w:sz w:val="18"/>
              <w:vertAlign w:val="superscript"/>
              <w:lang w:eastAsia="ja-JP"/>
            </w:rPr>
          </w:rPrChange>
        </w:rPr>
        <w:t>(2)</w:t>
      </w:r>
      <w:r w:rsidRPr="00D942DF">
        <w:rPr>
          <w:rFonts w:ascii="Times New Roman" w:eastAsia="Batang" w:hAnsi="Times New Roman" w:cs="Times New Roman"/>
          <w:sz w:val="18"/>
          <w:szCs w:val="20"/>
          <w:lang w:val="en-GB" w:eastAsia="ja-JP"/>
          <w:rPrChange w:id="1529" w:author="John Mettrop" w:date="2022-04-08T21:08:00Z">
            <w:rPr>
              <w:sz w:val="18"/>
              <w:lang w:eastAsia="ja-JP"/>
            </w:rPr>
          </w:rPrChange>
        </w:rPr>
        <w:tab/>
        <w:t>N/A – Not applicable.</w:t>
      </w:r>
    </w:p>
    <w:p w14:paraId="0016B69A"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ins w:id="1530" w:author="John Mettrop" w:date="2022-04-11T09:44:00Z"/>
          <w:rFonts w:ascii="Times New Roman" w:eastAsia="Batang" w:hAnsi="Times New Roman" w:cs="Times New Roman"/>
          <w:sz w:val="20"/>
          <w:szCs w:val="20"/>
          <w:lang w:val="en-GB" w:eastAsia="ja-JP"/>
        </w:rPr>
      </w:pPr>
      <w:r w:rsidRPr="00D942DF">
        <w:rPr>
          <w:rFonts w:ascii="Times New Roman" w:eastAsia="Batang" w:hAnsi="Times New Roman" w:cs="Times New Roman"/>
          <w:sz w:val="20"/>
          <w:szCs w:val="20"/>
          <w:vertAlign w:val="superscript"/>
          <w:lang w:val="en-GB"/>
          <w:rPrChange w:id="1531" w:author="John Mettrop" w:date="2022-04-08T21:08:00Z">
            <w:rPr>
              <w:sz w:val="20"/>
              <w:vertAlign w:val="superscript"/>
            </w:rPr>
          </w:rPrChange>
        </w:rPr>
        <w:t>(3)</w:t>
      </w:r>
      <w:r w:rsidRPr="00D942DF">
        <w:rPr>
          <w:rFonts w:ascii="Times New Roman" w:eastAsia="Batang" w:hAnsi="Times New Roman" w:cs="Times New Roman"/>
          <w:sz w:val="20"/>
          <w:szCs w:val="20"/>
          <w:lang w:val="en-GB"/>
          <w:rPrChange w:id="1532" w:author="John Mettrop" w:date="2022-04-08T21:08:00Z">
            <w:rPr>
              <w:sz w:val="20"/>
            </w:rPr>
          </w:rPrChange>
        </w:rPr>
        <w:tab/>
      </w:r>
      <w:r w:rsidRPr="00D942DF">
        <w:rPr>
          <w:rFonts w:ascii="Times New Roman" w:eastAsia="Batang" w:hAnsi="Times New Roman" w:cs="Times New Roman"/>
          <w:sz w:val="20"/>
          <w:szCs w:val="20"/>
          <w:lang w:val="en-GB" w:eastAsia="ja-JP"/>
          <w:rPrChange w:id="1533" w:author="John Mettrop" w:date="2022-04-08T21:08:00Z">
            <w:rPr>
              <w:sz w:val="20"/>
              <w:lang w:val="pt-BR" w:eastAsia="ja-JP"/>
            </w:rPr>
          </w:rPrChange>
        </w:rPr>
        <w:t>Refer to Recommendation ITU-R M.1851.</w:t>
      </w:r>
    </w:p>
    <w:p w14:paraId="0267F409" w14:textId="77777777" w:rsidR="00D942DF" w:rsidRPr="00D942DF" w:rsidRDefault="00D942DF" w:rsidP="00D942DF">
      <w:pPr>
        <w:tabs>
          <w:tab w:val="left" w:pos="0"/>
          <w:tab w:val="left" w:pos="1134"/>
          <w:tab w:val="left" w:pos="1871"/>
          <w:tab w:val="left" w:pos="2268"/>
        </w:tabs>
        <w:overflowPunct w:val="0"/>
        <w:autoSpaceDE w:val="0"/>
        <w:autoSpaceDN w:val="0"/>
        <w:adjustRightInd w:val="0"/>
        <w:spacing w:before="80" w:line="240" w:lineRule="auto"/>
        <w:jc w:val="left"/>
        <w:textAlignment w:val="baseline"/>
        <w:rPr>
          <w:ins w:id="1534" w:author="John Mettrop" w:date="2022-04-11T09:45:00Z"/>
          <w:rFonts w:ascii="Times New Roman" w:eastAsia="Times New Roman" w:hAnsi="Times New Roman" w:cs="Times New Roman"/>
          <w:szCs w:val="20"/>
          <w:lang w:val="en-GB"/>
        </w:rPr>
      </w:pPr>
      <w:ins w:id="1535" w:author="John Mettrop" w:date="2022-04-11T09:44:00Z">
        <w:r w:rsidRPr="00D942DF">
          <w:rPr>
            <w:rFonts w:ascii="Times New Roman" w:eastAsia="Calibri" w:hAnsi="Times New Roman" w:cs="Times New Roman"/>
            <w:sz w:val="20"/>
            <w:szCs w:val="20"/>
            <w:vertAlign w:val="superscript"/>
            <w:lang w:val="en-GB" w:eastAsia="ja-JP"/>
            <w:rPrChange w:id="1536" w:author="John Mettrop" w:date="2022-04-11T09:45:00Z">
              <w:rPr>
                <w:rFonts w:eastAsia="Calibri"/>
                <w:highlight w:val="yellow"/>
                <w:vertAlign w:val="superscript"/>
                <w:lang w:eastAsia="ja-JP"/>
              </w:rPr>
            </w:rPrChange>
          </w:rPr>
          <w:t>(</w:t>
        </w:r>
      </w:ins>
      <w:ins w:id="1537" w:author="John Mettrop" w:date="2022-04-11T09:45:00Z">
        <w:r w:rsidRPr="00D942DF">
          <w:rPr>
            <w:rFonts w:ascii="Times New Roman" w:eastAsia="Calibri" w:hAnsi="Times New Roman" w:cs="Times New Roman"/>
            <w:sz w:val="20"/>
            <w:szCs w:val="20"/>
            <w:vertAlign w:val="superscript"/>
            <w:lang w:val="en-GB" w:eastAsia="ja-JP"/>
          </w:rPr>
          <w:t>4</w:t>
        </w:r>
      </w:ins>
      <w:ins w:id="1538" w:author="John Mettrop" w:date="2022-04-11T09:44:00Z">
        <w:r w:rsidRPr="00D942DF">
          <w:rPr>
            <w:rFonts w:ascii="Times New Roman" w:eastAsia="Calibri" w:hAnsi="Times New Roman" w:cs="Times New Roman"/>
            <w:sz w:val="20"/>
            <w:szCs w:val="20"/>
            <w:vertAlign w:val="superscript"/>
            <w:lang w:val="en-GB" w:eastAsia="ja-JP"/>
            <w:rPrChange w:id="1539" w:author="John Mettrop" w:date="2022-04-11T09:45:00Z">
              <w:rPr>
                <w:rFonts w:eastAsia="Calibri"/>
                <w:highlight w:val="yellow"/>
                <w:vertAlign w:val="superscript"/>
                <w:lang w:eastAsia="ja-JP"/>
              </w:rPr>
            </w:rPrChange>
          </w:rPr>
          <w:t>)</w:t>
        </w:r>
      </w:ins>
      <w:ins w:id="1540" w:author="John Mettrop" w:date="2022-04-11T09:47:00Z">
        <w:r w:rsidRPr="00D942DF">
          <w:rPr>
            <w:rFonts w:ascii="Times New Roman" w:eastAsia="Calibri" w:hAnsi="Times New Roman" w:cs="Times New Roman"/>
            <w:sz w:val="20"/>
            <w:szCs w:val="20"/>
            <w:vertAlign w:val="superscript"/>
            <w:lang w:val="en-GB" w:eastAsia="ja-JP"/>
          </w:rPr>
          <w:t xml:space="preserve"> </w:t>
        </w:r>
        <w:r w:rsidRPr="00D942DF">
          <w:rPr>
            <w:rFonts w:ascii="Times New Roman" w:eastAsia="Times New Roman" w:hAnsi="Times New Roman" w:cs="Times New Roman"/>
            <w:color w:val="FF0000"/>
            <w:sz w:val="20"/>
            <w:szCs w:val="20"/>
            <w:lang w:val="en-GB"/>
          </w:rPr>
          <w:t xml:space="preserve"> </w:t>
        </w:r>
      </w:ins>
      <w:ins w:id="1541" w:author="John Mettrop" w:date="2022-04-11T09:44:00Z">
        <w:r w:rsidRPr="00D942DF">
          <w:rPr>
            <w:rFonts w:ascii="Times New Roman" w:eastAsia="Times New Roman" w:hAnsi="Times New Roman" w:cs="Times New Roman"/>
            <w:color w:val="FF0000"/>
            <w:sz w:val="20"/>
            <w:szCs w:val="20"/>
            <w:lang w:val="en-GB"/>
            <w:rPrChange w:id="1542" w:author="John Mettrop" w:date="2022-04-11T09:45:00Z">
              <w:rPr>
                <w:color w:val="FF0000"/>
                <w:highlight w:val="yellow"/>
              </w:rPr>
            </w:rPrChange>
          </w:rPr>
          <w:t xml:space="preserve"> </w:t>
        </w:r>
        <w:r w:rsidRPr="00D942DF">
          <w:rPr>
            <w:rFonts w:ascii="Times New Roman" w:eastAsia="Times New Roman" w:hAnsi="Times New Roman" w:cs="Times New Roman"/>
            <w:sz w:val="20"/>
            <w:szCs w:val="20"/>
            <w:lang w:val="en-GB"/>
            <w:rPrChange w:id="1543" w:author="John Mettrop" w:date="2022-04-11T09:45:00Z">
              <w:rPr>
                <w:highlight w:val="yellow"/>
              </w:rPr>
            </w:rPrChange>
          </w:rPr>
          <w:t xml:space="preserve">The feeder loss associated with these systems is [0 to 3] </w:t>
        </w:r>
        <w:proofErr w:type="spellStart"/>
        <w:r w:rsidRPr="00D942DF">
          <w:rPr>
            <w:rFonts w:ascii="Times New Roman" w:eastAsia="Times New Roman" w:hAnsi="Times New Roman" w:cs="Times New Roman"/>
            <w:sz w:val="20"/>
            <w:szCs w:val="20"/>
            <w:lang w:val="en-GB"/>
            <w:rPrChange w:id="1544" w:author="John Mettrop" w:date="2022-04-11T09:45:00Z">
              <w:rPr>
                <w:highlight w:val="yellow"/>
              </w:rPr>
            </w:rPrChange>
          </w:rPr>
          <w:t>dB</w:t>
        </w:r>
        <w:r w:rsidRPr="00D942DF">
          <w:rPr>
            <w:rFonts w:ascii="Times New Roman" w:eastAsia="Times New Roman" w:hAnsi="Times New Roman" w:cs="Times New Roman"/>
            <w:szCs w:val="20"/>
            <w:lang w:val="en-GB"/>
            <w:rPrChange w:id="1545" w:author="Vladislav Sorokin" w:date="2022-04-05T21:13:00Z">
              <w:rPr>
                <w:highlight w:val="yellow"/>
              </w:rPr>
            </w:rPrChange>
          </w:rPr>
          <w:t>.</w:t>
        </w:r>
      </w:ins>
      <w:proofErr w:type="spellEnd"/>
    </w:p>
    <w:p w14:paraId="6909B8B0" w14:textId="77777777" w:rsidR="00D942DF" w:rsidRPr="00D942DF" w:rsidRDefault="00D942DF" w:rsidP="00D942DF">
      <w:pPr>
        <w:tabs>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546" w:author="John Mettrop" w:date="2022-04-11T09:45:00Z"/>
          <w:rFonts w:ascii="Times New Roman" w:eastAsia="Times New Roman" w:hAnsi="Times New Roman" w:cs="Times New Roman"/>
          <w:sz w:val="20"/>
          <w:szCs w:val="20"/>
          <w:lang w:val="en-GB" w:eastAsia="ja-JP"/>
          <w:rPrChange w:id="1547" w:author="John Mettrop" w:date="2022-04-11T09:45:00Z">
            <w:rPr>
              <w:ins w:id="1548" w:author="John Mettrop" w:date="2022-04-11T09:45:00Z"/>
              <w:lang w:eastAsia="ja-JP"/>
            </w:rPr>
          </w:rPrChange>
        </w:rPr>
      </w:pPr>
      <w:ins w:id="1549" w:author="John Mettrop" w:date="2022-04-11T09:45:00Z">
        <w:r w:rsidRPr="00D942DF">
          <w:rPr>
            <w:rFonts w:ascii="Times New Roman" w:eastAsia="Times New Roman" w:hAnsi="Times New Roman" w:cs="Times New Roman"/>
            <w:sz w:val="20"/>
            <w:szCs w:val="20"/>
            <w:vertAlign w:val="superscript"/>
            <w:lang w:val="en-GB" w:eastAsia="ja-JP"/>
          </w:rPr>
          <w:lastRenderedPageBreak/>
          <w:t>(5</w:t>
        </w:r>
        <w:r w:rsidRPr="00D942DF">
          <w:rPr>
            <w:rFonts w:ascii="Times New Roman" w:eastAsia="Times New Roman" w:hAnsi="Times New Roman" w:cs="Times New Roman"/>
            <w:sz w:val="20"/>
            <w:szCs w:val="20"/>
            <w:vertAlign w:val="superscript"/>
            <w:lang w:val="en-GB" w:eastAsia="ja-JP"/>
            <w:rPrChange w:id="1550"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551"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552" w:author="John Mettrop" w:date="2022-04-11T09:45:00Z">
              <w:rPr>
                <w:lang w:eastAsia="ja-JP"/>
              </w:rPr>
            </w:rPrChange>
          </w:rPr>
          <w:tab/>
        </w:r>
        <w:r w:rsidRPr="00D942DF">
          <w:rPr>
            <w:rFonts w:ascii="Times New Roman" w:eastAsia="Times New Roman" w:hAnsi="Times New Roman" w:cs="Times New Roman"/>
            <w:spacing w:val="-4"/>
            <w:sz w:val="20"/>
            <w:szCs w:val="20"/>
            <w:lang w:val="en-GB" w:eastAsia="ja-JP"/>
            <w:rPrChange w:id="1553" w:author="John Mettrop" w:date="2022-04-11T09:45:00Z">
              <w:rPr>
                <w:spacing w:val="-4"/>
                <w:lang w:eastAsia="ja-JP"/>
              </w:rPr>
            </w:rPrChange>
          </w:rPr>
          <w:t xml:space="preserve">For antenna gain 19 </w:t>
        </w:r>
        <w:proofErr w:type="spellStart"/>
        <w:r w:rsidRPr="00D942DF">
          <w:rPr>
            <w:rFonts w:ascii="Times New Roman" w:eastAsia="Times New Roman" w:hAnsi="Times New Roman" w:cs="Times New Roman"/>
            <w:spacing w:val="-4"/>
            <w:sz w:val="20"/>
            <w:szCs w:val="20"/>
            <w:lang w:val="en-GB" w:eastAsia="ja-JP"/>
            <w:rPrChange w:id="1554" w:author="John Mettrop" w:date="2022-04-11T09:45:00Z">
              <w:rPr>
                <w:spacing w:val="-4"/>
                <w:lang w:eastAsia="ja-JP"/>
              </w:rPr>
            </w:rPrChange>
          </w:rPr>
          <w:t>dBi</w:t>
        </w:r>
        <w:proofErr w:type="spellEnd"/>
        <w:r w:rsidRPr="00D942DF">
          <w:rPr>
            <w:rFonts w:ascii="Times New Roman" w:eastAsia="Times New Roman" w:hAnsi="Times New Roman" w:cs="Times New Roman"/>
            <w:spacing w:val="-4"/>
            <w:sz w:val="20"/>
            <w:szCs w:val="20"/>
            <w:lang w:val="en-GB" w:eastAsia="ja-JP"/>
            <w:rPrChange w:id="1555" w:author="John Mettrop" w:date="2022-04-11T09:45:00Z">
              <w:rPr>
                <w:spacing w:val="-4"/>
                <w:lang w:eastAsia="ja-JP"/>
              </w:rPr>
            </w:rPrChange>
          </w:rPr>
          <w:t>:</w:t>
        </w:r>
      </w:ins>
      <m:oMath>
        <m:r>
          <w:ins w:id="1556" w:author="John Mettrop" w:date="2022-04-11T09:45:00Z">
            <w:rPr>
              <w:rFonts w:ascii="Cambria Math" w:eastAsia="Times New Roman" w:hAnsi="Cambria Math" w:cs="Times New Roman"/>
              <w:spacing w:val="-4"/>
              <w:sz w:val="20"/>
              <w:szCs w:val="20"/>
              <w:lang w:val="en-GB"/>
              <w:rPrChange w:id="1557" w:author="John Mettrop" w:date="2022-04-11T09:45:00Z">
                <w:rPr>
                  <w:rFonts w:ascii="Cambria Math" w:hAnsi="Cambria Math"/>
                  <w:spacing w:val="-4"/>
                </w:rPr>
              </w:rPrChange>
            </w:rPr>
            <m:t xml:space="preserve"> </m:t>
          </w:ins>
        </m:r>
        <m:r>
          <w:ins w:id="1558" w:author="John Mettrop" w:date="2022-04-11T09:45:00Z">
            <m:rPr>
              <m:sty m:val="p"/>
            </m:rPr>
            <w:rPr>
              <w:rFonts w:ascii="Cambria Math" w:eastAsia="Times New Roman" w:hAnsi="Cambria Math" w:cs="Times New Roman"/>
              <w:spacing w:val="-4"/>
              <w:sz w:val="20"/>
              <w:szCs w:val="20"/>
              <w:lang w:val="en-GB" w:eastAsia="ja-JP"/>
              <w:rPrChange w:id="1559" w:author="John Mettrop" w:date="2022-04-11T09:45:00Z">
                <w:rPr>
                  <w:rFonts w:ascii="Cambria Math" w:hAnsi="Cambria Math"/>
                  <w:spacing w:val="-4"/>
                  <w:lang w:eastAsia="ja-JP"/>
                </w:rPr>
              </w:rPrChange>
            </w:rPr>
            <m:t>G</m:t>
          </w:ins>
        </m:r>
        <m:d>
          <m:dPr>
            <m:ctrlPr>
              <w:ins w:id="1560" w:author="John Mettrop" w:date="2022-04-11T09:45:00Z">
                <w:rPr>
                  <w:rFonts w:ascii="Cambria Math" w:eastAsia="Times New Roman" w:hAnsi="Cambria Math" w:cs="Times New Roman"/>
                  <w:spacing w:val="-4"/>
                  <w:sz w:val="20"/>
                  <w:szCs w:val="20"/>
                  <w:lang w:val="en-GB" w:eastAsia="ja-JP"/>
                </w:rPr>
              </w:ins>
            </m:ctrlPr>
          </m:dPr>
          <m:e>
            <m:r>
              <w:ins w:id="1561" w:author="John Mettrop" w:date="2022-04-11T09:45:00Z">
                <m:rPr>
                  <m:sty m:val="p"/>
                </m:rPr>
                <w:rPr>
                  <w:rFonts w:ascii="Cambria Math" w:eastAsia="Times New Roman" w:hAnsi="Cambria Math" w:cs="Times New Roman"/>
                  <w:spacing w:val="-4"/>
                  <w:sz w:val="20"/>
                  <w:szCs w:val="20"/>
                  <w:lang w:val="en-GB" w:eastAsia="ja-JP"/>
                  <w:rPrChange w:id="1562" w:author="John Mettrop" w:date="2022-04-11T09:45:00Z">
                    <w:rPr>
                      <w:rFonts w:ascii="Cambria Math" w:hAnsi="Cambria Math"/>
                      <w:spacing w:val="-4"/>
                      <w:lang w:eastAsia="ja-JP"/>
                    </w:rPr>
                  </w:rPrChange>
                </w:rPr>
                <m:t>ψ</m:t>
              </w:ins>
            </m:r>
          </m:e>
        </m:d>
        <m:r>
          <w:ins w:id="1563" w:author="John Mettrop" w:date="2022-04-11T09:45:00Z">
            <m:rPr>
              <m:sty m:val="p"/>
            </m:rPr>
            <w:rPr>
              <w:rFonts w:ascii="Cambria Math" w:eastAsia="Times New Roman" w:hAnsi="Cambria Math" w:cs="Times New Roman"/>
              <w:spacing w:val="-4"/>
              <w:sz w:val="20"/>
              <w:szCs w:val="20"/>
              <w:lang w:val="en-GB" w:eastAsia="ja-JP"/>
              <w:rPrChange w:id="1564" w:author="John Mettrop" w:date="2022-04-11T09:45:00Z">
                <w:rPr>
                  <w:rFonts w:ascii="Cambria Math" w:hAnsi="Cambria Math"/>
                  <w:spacing w:val="-4"/>
                  <w:lang w:eastAsia="ja-JP"/>
                </w:rPr>
              </w:rPrChange>
            </w:rPr>
            <m:t xml:space="preserve">= </m:t>
          </w:ins>
        </m:r>
        <m:r>
          <w:ins w:id="1565" w:author="John Mettrop" w:date="2022-04-11T09:45:00Z">
            <w:rPr>
              <w:rFonts w:ascii="Cambria Math" w:eastAsia="Times New Roman" w:hAnsi="Cambria Math" w:cs="Times New Roman"/>
              <w:spacing w:val="-4"/>
              <w:sz w:val="20"/>
              <w:szCs w:val="20"/>
              <w:lang w:val="en-GB"/>
              <w:rPrChange w:id="1566" w:author="John Mettrop" w:date="2022-04-11T09:45:00Z">
                <w:rPr>
                  <w:rFonts w:ascii="Cambria Math" w:hAnsi="Cambria Math"/>
                  <w:spacing w:val="-4"/>
                </w:rPr>
              </w:rPrChange>
            </w:rPr>
            <m:t>20.</m:t>
          </w:ins>
        </m:r>
        <m:func>
          <m:funcPr>
            <m:ctrlPr>
              <w:ins w:id="1567" w:author="John Mettrop" w:date="2022-04-11T09:45:00Z">
                <w:rPr>
                  <w:rFonts w:ascii="Cambria Math" w:eastAsia="Times New Roman" w:hAnsi="Cambria Math" w:cs="Times New Roman"/>
                  <w:i/>
                  <w:spacing w:val="-4"/>
                  <w:sz w:val="20"/>
                  <w:szCs w:val="20"/>
                  <w:lang w:val="en-GB"/>
                </w:rPr>
              </w:ins>
            </m:ctrlPr>
          </m:funcPr>
          <m:fName>
            <m:sSub>
              <m:sSubPr>
                <m:ctrlPr>
                  <w:ins w:id="1568" w:author="John Mettrop" w:date="2022-04-11T09:45:00Z">
                    <w:rPr>
                      <w:rFonts w:ascii="Cambria Math" w:eastAsia="Times New Roman" w:hAnsi="Cambria Math" w:cs="Times New Roman"/>
                      <w:i/>
                      <w:spacing w:val="-4"/>
                      <w:sz w:val="20"/>
                      <w:szCs w:val="20"/>
                      <w:lang w:val="en-GB"/>
                    </w:rPr>
                  </w:ins>
                </m:ctrlPr>
              </m:sSubPr>
              <m:e>
                <m:r>
                  <w:ins w:id="1569" w:author="John Mettrop" w:date="2022-04-11T09:45:00Z">
                    <m:rPr>
                      <m:sty m:val="p"/>
                    </m:rPr>
                    <w:rPr>
                      <w:rFonts w:ascii="Cambria Math" w:eastAsia="Times New Roman" w:hAnsi="Cambria Math" w:cs="Times New Roman"/>
                      <w:spacing w:val="-4"/>
                      <w:sz w:val="20"/>
                      <w:szCs w:val="20"/>
                      <w:lang w:val="en-GB"/>
                      <w:rPrChange w:id="1570" w:author="John Mettrop" w:date="2022-04-11T09:45:00Z">
                        <w:rPr>
                          <w:rFonts w:ascii="Cambria Math" w:hAnsi="Cambria Math"/>
                          <w:spacing w:val="-4"/>
                        </w:rPr>
                      </w:rPrChange>
                    </w:rPr>
                    <m:t>log</m:t>
                  </w:ins>
                </m:r>
              </m:e>
              <m:sub>
                <m:r>
                  <w:ins w:id="1571" w:author="John Mettrop" w:date="2022-04-11T09:45:00Z">
                    <w:rPr>
                      <w:rFonts w:ascii="Cambria Math" w:eastAsia="Times New Roman" w:hAnsi="Cambria Math" w:cs="Times New Roman"/>
                      <w:spacing w:val="-4"/>
                      <w:sz w:val="20"/>
                      <w:szCs w:val="20"/>
                      <w:lang w:val="en-GB"/>
                      <w:rPrChange w:id="1572" w:author="John Mettrop" w:date="2022-04-11T09:45:00Z">
                        <w:rPr>
                          <w:rFonts w:ascii="Cambria Math" w:hAnsi="Cambria Math"/>
                          <w:spacing w:val="-4"/>
                        </w:rPr>
                      </w:rPrChange>
                    </w:rPr>
                    <m:t>10</m:t>
                  </w:ins>
                </m:r>
              </m:sub>
            </m:sSub>
          </m:fName>
          <m:e>
            <m:d>
              <m:dPr>
                <m:ctrlPr>
                  <w:ins w:id="1573" w:author="John Mettrop" w:date="2022-04-11T09:45:00Z">
                    <w:rPr>
                      <w:rFonts w:ascii="Cambria Math" w:eastAsia="Times New Roman" w:hAnsi="Cambria Math" w:cs="Times New Roman"/>
                      <w:i/>
                      <w:spacing w:val="-4"/>
                      <w:sz w:val="20"/>
                      <w:szCs w:val="20"/>
                      <w:lang w:val="en-GB"/>
                    </w:rPr>
                  </w:ins>
                </m:ctrlPr>
              </m:dPr>
              <m:e>
                <m:d>
                  <m:dPr>
                    <m:begChr m:val="|"/>
                    <m:endChr m:val="|"/>
                    <m:ctrlPr>
                      <w:ins w:id="1574" w:author="John Mettrop" w:date="2022-04-11T09:45:00Z">
                        <w:rPr>
                          <w:rFonts w:ascii="Cambria Math" w:eastAsia="Times New Roman" w:hAnsi="Cambria Math" w:cs="Times New Roman"/>
                          <w:i/>
                          <w:spacing w:val="-4"/>
                          <w:sz w:val="20"/>
                          <w:szCs w:val="20"/>
                          <w:lang w:val="en-GB"/>
                        </w:rPr>
                      </w:ins>
                    </m:ctrlPr>
                  </m:dPr>
                  <m:e>
                    <m:r>
                      <w:ins w:id="1575" w:author="John Mettrop" w:date="2022-04-11T09:45:00Z">
                        <w:rPr>
                          <w:rFonts w:ascii="Cambria Math" w:eastAsia="Times New Roman" w:hAnsi="Cambria Math" w:cs="Times New Roman"/>
                          <w:spacing w:val="-4"/>
                          <w:sz w:val="20"/>
                          <w:szCs w:val="20"/>
                          <w:lang w:val="en-GB"/>
                          <w:rPrChange w:id="1576" w:author="John Mettrop" w:date="2022-04-11T09:45:00Z">
                            <w:rPr>
                              <w:rFonts w:ascii="Cambria Math" w:hAnsi="Cambria Math"/>
                              <w:spacing w:val="-4"/>
                            </w:rPr>
                          </w:rPrChange>
                        </w:rPr>
                        <m:t>sinc</m:t>
                      </w:ins>
                    </m:r>
                    <m:d>
                      <m:dPr>
                        <m:ctrlPr>
                          <w:ins w:id="1577" w:author="John Mettrop" w:date="2022-04-11T09:45:00Z">
                            <w:rPr>
                              <w:rFonts w:ascii="Cambria Math" w:eastAsia="Times New Roman" w:hAnsi="Cambria Math" w:cs="Times New Roman"/>
                              <w:i/>
                              <w:spacing w:val="-4"/>
                              <w:sz w:val="20"/>
                              <w:szCs w:val="20"/>
                              <w:lang w:val="en-GB"/>
                            </w:rPr>
                          </w:ins>
                        </m:ctrlPr>
                      </m:dPr>
                      <m:e>
                        <m:r>
                          <w:ins w:id="1578" w:author="John Mettrop" w:date="2022-04-11T09:45:00Z">
                            <w:rPr>
                              <w:rFonts w:ascii="Cambria Math" w:eastAsia="Times New Roman" w:hAnsi="Cambria Math" w:cs="Times New Roman"/>
                              <w:spacing w:val="-4"/>
                              <w:sz w:val="20"/>
                              <w:szCs w:val="20"/>
                              <w:lang w:val="en-GB"/>
                              <w:rPrChange w:id="1579" w:author="John Mettrop" w:date="2022-04-11T09:45:00Z">
                                <w:rPr>
                                  <w:rFonts w:ascii="Cambria Math" w:hAnsi="Cambria Math"/>
                                  <w:spacing w:val="-4"/>
                                </w:rPr>
                              </w:rPrChange>
                            </w:rPr>
                            <m:t>3.19π</m:t>
                          </w:ins>
                        </m:r>
                        <m:func>
                          <m:funcPr>
                            <m:ctrlPr>
                              <w:ins w:id="1580" w:author="John Mettrop" w:date="2022-04-11T09:45:00Z">
                                <w:rPr>
                                  <w:rFonts w:ascii="Cambria Math" w:eastAsia="Times New Roman" w:hAnsi="Cambria Math" w:cs="Times New Roman"/>
                                  <w:i/>
                                  <w:spacing w:val="-4"/>
                                  <w:sz w:val="20"/>
                                  <w:szCs w:val="20"/>
                                  <w:lang w:val="en-GB"/>
                                </w:rPr>
                              </w:ins>
                            </m:ctrlPr>
                          </m:funcPr>
                          <m:fName>
                            <m:r>
                              <w:ins w:id="1581" w:author="John Mettrop" w:date="2022-04-11T09:45:00Z">
                                <m:rPr>
                                  <m:sty m:val="p"/>
                                </m:rPr>
                                <w:rPr>
                                  <w:rFonts w:ascii="Cambria Math" w:eastAsia="Times New Roman" w:hAnsi="Cambria Math" w:cs="Times New Roman"/>
                                  <w:spacing w:val="-4"/>
                                  <w:sz w:val="20"/>
                                  <w:szCs w:val="20"/>
                                  <w:lang w:val="en-GB"/>
                                  <w:rPrChange w:id="1582" w:author="John Mettrop" w:date="2022-04-11T09:45:00Z">
                                    <w:rPr>
                                      <w:rFonts w:ascii="Cambria Math" w:hAnsi="Cambria Math"/>
                                      <w:spacing w:val="-4"/>
                                    </w:rPr>
                                  </w:rPrChange>
                                </w:rPr>
                                <m:t>sin</m:t>
                              </w:ins>
                            </m:r>
                          </m:fName>
                          <m:e>
                            <m:d>
                              <m:dPr>
                                <m:ctrlPr>
                                  <w:ins w:id="1583" w:author="John Mettrop" w:date="2022-04-11T09:45:00Z">
                                    <w:rPr>
                                      <w:rFonts w:ascii="Cambria Math" w:eastAsia="Times New Roman" w:hAnsi="Cambria Math" w:cs="Times New Roman"/>
                                      <w:i/>
                                      <w:spacing w:val="-4"/>
                                      <w:sz w:val="20"/>
                                      <w:szCs w:val="20"/>
                                      <w:lang w:val="en-GB"/>
                                    </w:rPr>
                                  </w:ins>
                                </m:ctrlPr>
                              </m:dPr>
                              <m:e>
                                <m:r>
                                  <w:ins w:id="1584" w:author="John Mettrop" w:date="2022-04-11T09:45:00Z">
                                    <w:rPr>
                                      <w:rFonts w:ascii="Cambria Math" w:eastAsia="Times New Roman" w:hAnsi="Cambria Math" w:cs="Times New Roman"/>
                                      <w:spacing w:val="-4"/>
                                      <w:sz w:val="20"/>
                                      <w:szCs w:val="20"/>
                                      <w:lang w:val="en-GB"/>
                                      <w:rPrChange w:id="1585" w:author="John Mettrop" w:date="2022-04-11T09:45:00Z">
                                        <w:rPr>
                                          <w:rFonts w:ascii="Cambria Math" w:hAnsi="Cambria Math"/>
                                          <w:spacing w:val="-4"/>
                                        </w:rPr>
                                      </w:rPrChange>
                                    </w:rPr>
                                    <m:t>ψ</m:t>
                                  </w:ins>
                                </m:r>
                              </m:e>
                            </m:d>
                          </m:e>
                        </m:func>
                      </m:e>
                    </m:d>
                  </m:e>
                </m:d>
              </m:e>
            </m:d>
            <m:r>
              <w:ins w:id="1586" w:author="John Mettrop" w:date="2022-04-11T09:45:00Z">
                <w:rPr>
                  <w:rFonts w:ascii="Cambria Math" w:eastAsia="Times New Roman" w:hAnsi="Cambria Math" w:cs="Times New Roman"/>
                  <w:spacing w:val="-4"/>
                  <w:sz w:val="20"/>
                  <w:szCs w:val="20"/>
                  <w:lang w:val="en-GB"/>
                  <w:rPrChange w:id="1587" w:author="John Mettrop" w:date="2022-04-11T09:45:00Z">
                    <w:rPr>
                      <w:rFonts w:ascii="Cambria Math" w:hAnsi="Cambria Math"/>
                      <w:spacing w:val="-4"/>
                    </w:rPr>
                  </w:rPrChange>
                </w:rPr>
                <m:t>+19.0</m:t>
              </w:ins>
            </m:r>
          </m:e>
        </m:func>
        <m:r>
          <w:ins w:id="1588" w:author="John Mettrop" w:date="2022-04-11T09:45:00Z">
            <m:rPr>
              <m:sty m:val="p"/>
            </m:rPr>
            <w:rPr>
              <w:rFonts w:ascii="Cambria Math" w:eastAsia="Times New Roman" w:hAnsi="Cambria Math" w:cs="Times New Roman"/>
              <w:spacing w:val="-4"/>
              <w:sz w:val="20"/>
              <w:szCs w:val="20"/>
              <w:lang w:val="en-GB" w:eastAsia="ja-JP"/>
              <w:rPrChange w:id="1589" w:author="John Mettrop" w:date="2022-04-11T09:45:00Z">
                <w:rPr>
                  <w:rFonts w:ascii="Cambria Math" w:hAnsi="Cambria Math"/>
                  <w:spacing w:val="-4"/>
                  <w:lang w:eastAsia="ja-JP"/>
                </w:rPr>
              </w:rPrChange>
            </w:rPr>
            <m:t xml:space="preserve"> ∀ψ∈</m:t>
          </w:ins>
        </m:r>
        <m:d>
          <m:dPr>
            <m:begChr m:val="["/>
            <m:endChr m:val="]"/>
            <m:ctrlPr>
              <w:ins w:id="1590" w:author="John Mettrop" w:date="2022-04-11T09:45:00Z">
                <w:rPr>
                  <w:rFonts w:ascii="Cambria Math" w:eastAsia="Times New Roman" w:hAnsi="Cambria Math" w:cs="Times New Roman"/>
                  <w:spacing w:val="-4"/>
                  <w:sz w:val="20"/>
                  <w:szCs w:val="20"/>
                  <w:lang w:val="en-GB" w:eastAsia="ja-JP"/>
                </w:rPr>
              </w:ins>
            </m:ctrlPr>
          </m:dPr>
          <m:e>
            <m:r>
              <w:ins w:id="1591" w:author="John Mettrop" w:date="2022-04-11T09:45:00Z">
                <m:rPr>
                  <m:sty m:val="p"/>
                </m:rPr>
                <w:rPr>
                  <w:rFonts w:ascii="Cambria Math" w:eastAsia="Times New Roman" w:hAnsi="Cambria Math" w:cs="Times New Roman"/>
                  <w:spacing w:val="-4"/>
                  <w:sz w:val="20"/>
                  <w:szCs w:val="20"/>
                  <w:lang w:val="en-GB" w:eastAsia="ja-JP"/>
                  <w:rPrChange w:id="1592" w:author="John Mettrop" w:date="2022-04-11T09:45:00Z">
                    <w:rPr>
                      <w:rFonts w:ascii="Cambria Math" w:hAnsi="Cambria Math"/>
                      <w:spacing w:val="-4"/>
                      <w:lang w:eastAsia="ja-JP"/>
                    </w:rPr>
                  </w:rPrChange>
                </w:rPr>
                <m:t>-68.43°,68.43°</m:t>
              </w:ins>
            </m:r>
          </m:e>
        </m:d>
      </m:oMath>
      <w:ins w:id="1593" w:author="John Mettrop" w:date="2022-04-11T09:45:00Z">
        <w:r w:rsidRPr="00D942DF">
          <w:rPr>
            <w:rFonts w:ascii="Times New Roman" w:eastAsia="Times New Roman" w:hAnsi="Times New Roman" w:cs="Times New Roman"/>
            <w:spacing w:val="-4"/>
            <w:sz w:val="20"/>
            <w:szCs w:val="20"/>
            <w:lang w:val="en-GB" w:eastAsia="ja-JP"/>
            <w:rPrChange w:id="1594" w:author="John Mettrop" w:date="2022-04-11T09:45:00Z">
              <w:rPr>
                <w:spacing w:val="-4"/>
                <w:lang w:eastAsia="ja-JP"/>
              </w:rPr>
            </w:rPrChange>
          </w:rPr>
          <w:t xml:space="preserve"> and </w:t>
        </w:r>
      </w:ins>
      <m:oMath>
        <m:r>
          <w:ins w:id="1595" w:author="John Mettrop" w:date="2022-04-11T09:45:00Z">
            <m:rPr>
              <m:sty m:val="p"/>
            </m:rPr>
            <w:rPr>
              <w:rFonts w:ascii="Cambria Math" w:eastAsia="Times New Roman" w:hAnsi="Cambria Math" w:cs="Times New Roman"/>
              <w:spacing w:val="-4"/>
              <w:sz w:val="20"/>
              <w:szCs w:val="20"/>
              <w:lang w:val="en-GB" w:eastAsia="ja-JP"/>
              <w:rPrChange w:id="1596" w:author="John Mettrop" w:date="2022-04-11T09:45:00Z">
                <w:rPr>
                  <w:rFonts w:ascii="Cambria Math" w:hAnsi="Cambria Math"/>
                  <w:spacing w:val="-4"/>
                  <w:lang w:eastAsia="ja-JP"/>
                </w:rPr>
              </w:rPrChange>
            </w:rPr>
            <m:t>G</m:t>
          </w:ins>
        </m:r>
        <m:d>
          <m:dPr>
            <m:ctrlPr>
              <w:ins w:id="1597" w:author="John Mettrop" w:date="2022-04-11T09:45:00Z">
                <w:rPr>
                  <w:rFonts w:ascii="Cambria Math" w:eastAsia="Times New Roman" w:hAnsi="Cambria Math" w:cs="Times New Roman"/>
                  <w:spacing w:val="-4"/>
                  <w:sz w:val="20"/>
                  <w:szCs w:val="20"/>
                  <w:lang w:val="en-GB" w:eastAsia="ja-JP"/>
                </w:rPr>
              </w:ins>
            </m:ctrlPr>
          </m:dPr>
          <m:e>
            <m:r>
              <w:ins w:id="1598" w:author="John Mettrop" w:date="2022-04-11T09:45:00Z">
                <m:rPr>
                  <m:sty m:val="p"/>
                </m:rPr>
                <w:rPr>
                  <w:rFonts w:ascii="Cambria Math" w:eastAsia="Times New Roman" w:hAnsi="Cambria Math" w:cs="Times New Roman"/>
                  <w:spacing w:val="-4"/>
                  <w:sz w:val="20"/>
                  <w:szCs w:val="20"/>
                  <w:lang w:val="en-GB" w:eastAsia="ja-JP"/>
                  <w:rPrChange w:id="1599" w:author="John Mettrop" w:date="2022-04-11T09:45:00Z">
                    <w:rPr>
                      <w:rFonts w:ascii="Cambria Math" w:hAnsi="Cambria Math"/>
                      <w:spacing w:val="-4"/>
                      <w:lang w:eastAsia="ja-JP"/>
                    </w:rPr>
                  </w:rPrChange>
                </w:rPr>
                <m:t>ψ</m:t>
              </w:ins>
            </m:r>
          </m:e>
        </m:d>
        <m:r>
          <w:ins w:id="1600" w:author="John Mettrop" w:date="2022-04-11T09:45:00Z">
            <m:rPr>
              <m:sty m:val="p"/>
            </m:rPr>
            <w:rPr>
              <w:rFonts w:ascii="Cambria Math" w:eastAsia="Times New Roman" w:hAnsi="Cambria Math" w:cs="Times New Roman"/>
              <w:spacing w:val="-4"/>
              <w:sz w:val="20"/>
              <w:szCs w:val="20"/>
              <w:lang w:val="en-GB" w:eastAsia="ja-JP"/>
              <w:rPrChange w:id="1601" w:author="John Mettrop" w:date="2022-04-11T09:45:00Z">
                <w:rPr>
                  <w:rFonts w:ascii="Cambria Math" w:hAnsi="Cambria Math"/>
                  <w:spacing w:val="-4"/>
                  <w:lang w:eastAsia="ja-JP"/>
                </w:rPr>
              </w:rPrChange>
            </w:rPr>
            <m:t>=-20</m:t>
          </w:ins>
        </m:r>
      </m:oMath>
      <w:ins w:id="1602" w:author="John Mettrop" w:date="2022-04-11T09:45:00Z">
        <w:r w:rsidRPr="00D942DF">
          <w:rPr>
            <w:rFonts w:ascii="Times New Roman" w:eastAsia="Times New Roman" w:hAnsi="Times New Roman" w:cs="Times New Roman"/>
            <w:spacing w:val="-4"/>
            <w:sz w:val="20"/>
            <w:szCs w:val="20"/>
            <w:lang w:val="en-GB" w:eastAsia="ja-JP"/>
            <w:rPrChange w:id="1603" w:author="John Mettrop" w:date="2022-04-11T09:45:00Z">
              <w:rPr>
                <w:spacing w:val="-4"/>
                <w:lang w:eastAsia="ja-JP"/>
              </w:rPr>
            </w:rPrChange>
          </w:rPr>
          <w:t xml:space="preserve"> otherwise. Here, </w:t>
        </w:r>
      </w:ins>
      <m:oMath>
        <m:r>
          <w:ins w:id="1604" w:author="John Mettrop" w:date="2022-04-11T09:45:00Z">
            <m:rPr>
              <m:sty m:val="p"/>
            </m:rPr>
            <w:rPr>
              <w:rFonts w:ascii="Cambria Math" w:eastAsia="Times New Roman" w:hAnsi="Cambria Math" w:cs="Times New Roman"/>
              <w:spacing w:val="-4"/>
              <w:sz w:val="20"/>
              <w:szCs w:val="20"/>
              <w:lang w:val="en-GB" w:eastAsia="ja-JP"/>
              <w:rPrChange w:id="1605" w:author="John Mettrop" w:date="2022-04-11T09:45:00Z">
                <w:rPr>
                  <w:rFonts w:ascii="Cambria Math" w:hAnsi="Cambria Math"/>
                  <w:spacing w:val="-4"/>
                  <w:lang w:eastAsia="ja-JP"/>
                </w:rPr>
              </w:rPrChange>
            </w:rPr>
            <m:t>sinc</m:t>
          </w:ins>
        </m:r>
        <m:d>
          <m:dPr>
            <m:ctrlPr>
              <w:ins w:id="1606" w:author="John Mettrop" w:date="2022-04-11T09:45:00Z">
                <w:rPr>
                  <w:rFonts w:ascii="Cambria Math" w:eastAsia="Times New Roman" w:hAnsi="Cambria Math" w:cs="Times New Roman"/>
                  <w:spacing w:val="-4"/>
                  <w:sz w:val="20"/>
                  <w:szCs w:val="20"/>
                  <w:lang w:val="en-GB" w:eastAsia="ja-JP"/>
                </w:rPr>
              </w:ins>
            </m:ctrlPr>
          </m:dPr>
          <m:e>
            <m:r>
              <w:ins w:id="1607" w:author="John Mettrop" w:date="2022-04-11T09:45:00Z">
                <m:rPr>
                  <m:sty m:val="p"/>
                </m:rPr>
                <w:rPr>
                  <w:rFonts w:ascii="Cambria Math" w:eastAsia="Times New Roman" w:hAnsi="Cambria Math" w:cs="Times New Roman"/>
                  <w:spacing w:val="-4"/>
                  <w:sz w:val="20"/>
                  <w:szCs w:val="20"/>
                  <w:lang w:val="en-GB" w:eastAsia="ja-JP"/>
                  <w:rPrChange w:id="1608" w:author="John Mettrop" w:date="2022-04-11T09:45:00Z">
                    <w:rPr>
                      <w:rFonts w:ascii="Cambria Math" w:hAnsi="Cambria Math"/>
                      <w:spacing w:val="-4"/>
                      <w:lang w:eastAsia="ja-JP"/>
                    </w:rPr>
                  </w:rPrChange>
                </w:rPr>
                <m:t>x</m:t>
              </w:ins>
            </m:r>
          </m:e>
        </m:d>
        <m:r>
          <w:ins w:id="1609" w:author="John Mettrop" w:date="2022-04-11T09:45:00Z">
            <m:rPr>
              <m:sty m:val="p"/>
            </m:rPr>
            <w:rPr>
              <w:rFonts w:ascii="Cambria Math" w:eastAsia="Times New Roman" w:hAnsi="Cambria Math" w:cs="Times New Roman"/>
              <w:spacing w:val="-4"/>
              <w:sz w:val="20"/>
              <w:szCs w:val="20"/>
              <w:lang w:val="en-GB" w:eastAsia="ja-JP"/>
              <w:rPrChange w:id="1610" w:author="John Mettrop" w:date="2022-04-11T09:45:00Z">
                <w:rPr>
                  <w:rFonts w:ascii="Cambria Math" w:hAnsi="Cambria Math"/>
                  <w:spacing w:val="-4"/>
                  <w:lang w:eastAsia="ja-JP"/>
                </w:rPr>
              </w:rPrChange>
            </w:rPr>
            <m:t>=</m:t>
          </w:ins>
        </m:r>
        <m:f>
          <m:fPr>
            <m:ctrlPr>
              <w:ins w:id="1611" w:author="John Mettrop" w:date="2022-04-11T09:45:00Z">
                <w:rPr>
                  <w:rFonts w:ascii="Cambria Math" w:eastAsia="Times New Roman" w:hAnsi="Cambria Math" w:cs="Times New Roman"/>
                  <w:spacing w:val="-4"/>
                  <w:sz w:val="20"/>
                  <w:szCs w:val="20"/>
                  <w:lang w:val="en-GB" w:eastAsia="ja-JP"/>
                </w:rPr>
              </w:ins>
            </m:ctrlPr>
          </m:fPr>
          <m:num>
            <m:func>
              <m:funcPr>
                <m:ctrlPr>
                  <w:ins w:id="1612" w:author="John Mettrop" w:date="2022-04-11T09:45:00Z">
                    <w:rPr>
                      <w:rFonts w:ascii="Cambria Math" w:eastAsia="Times New Roman" w:hAnsi="Cambria Math" w:cs="Times New Roman"/>
                      <w:spacing w:val="-4"/>
                      <w:sz w:val="20"/>
                      <w:szCs w:val="20"/>
                      <w:lang w:val="en-GB" w:eastAsia="ja-JP"/>
                    </w:rPr>
                  </w:ins>
                </m:ctrlPr>
              </m:funcPr>
              <m:fName>
                <m:r>
                  <w:ins w:id="1613" w:author="John Mettrop" w:date="2022-04-11T09:45:00Z">
                    <m:rPr>
                      <m:sty m:val="p"/>
                    </m:rPr>
                    <w:rPr>
                      <w:rFonts w:ascii="Cambria Math" w:eastAsia="Times New Roman" w:hAnsi="Cambria Math" w:cs="Times New Roman"/>
                      <w:spacing w:val="-4"/>
                      <w:sz w:val="20"/>
                      <w:szCs w:val="20"/>
                      <w:lang w:val="en-GB" w:eastAsia="ja-JP"/>
                      <w:rPrChange w:id="1614" w:author="John Mettrop" w:date="2022-04-11T09:45:00Z">
                        <w:rPr>
                          <w:rFonts w:ascii="Cambria Math" w:hAnsi="Cambria Math"/>
                          <w:spacing w:val="-4"/>
                          <w:lang w:eastAsia="ja-JP"/>
                        </w:rPr>
                      </w:rPrChange>
                    </w:rPr>
                    <m:t>sin</m:t>
                  </w:ins>
                </m:r>
              </m:fName>
              <m:e>
                <m:d>
                  <m:dPr>
                    <m:ctrlPr>
                      <w:ins w:id="1615" w:author="John Mettrop" w:date="2022-04-11T09:45:00Z">
                        <w:rPr>
                          <w:rFonts w:ascii="Cambria Math" w:eastAsia="Times New Roman" w:hAnsi="Cambria Math" w:cs="Times New Roman"/>
                          <w:spacing w:val="-4"/>
                          <w:sz w:val="20"/>
                          <w:szCs w:val="20"/>
                          <w:lang w:val="en-GB" w:eastAsia="ja-JP"/>
                        </w:rPr>
                      </w:ins>
                    </m:ctrlPr>
                  </m:dPr>
                  <m:e>
                    <m:r>
                      <w:ins w:id="1616" w:author="John Mettrop" w:date="2022-04-11T09:45:00Z">
                        <m:rPr>
                          <m:sty m:val="p"/>
                        </m:rPr>
                        <w:rPr>
                          <w:rFonts w:ascii="Cambria Math" w:eastAsia="Times New Roman" w:hAnsi="Cambria Math" w:cs="Times New Roman"/>
                          <w:spacing w:val="-4"/>
                          <w:sz w:val="20"/>
                          <w:szCs w:val="20"/>
                          <w:lang w:val="en-GB" w:eastAsia="ja-JP"/>
                          <w:rPrChange w:id="1617" w:author="John Mettrop" w:date="2022-04-11T09:45:00Z">
                            <w:rPr>
                              <w:rFonts w:ascii="Cambria Math" w:hAnsi="Cambria Math"/>
                              <w:spacing w:val="-4"/>
                              <w:lang w:eastAsia="ja-JP"/>
                            </w:rPr>
                          </w:rPrChange>
                        </w:rPr>
                        <m:t>x</m:t>
                      </w:ins>
                    </m:r>
                  </m:e>
                </m:d>
              </m:e>
            </m:func>
          </m:num>
          <m:den>
            <m:r>
              <w:ins w:id="1618" w:author="John Mettrop" w:date="2022-04-11T09:45:00Z">
                <m:rPr>
                  <m:sty m:val="p"/>
                </m:rPr>
                <w:rPr>
                  <w:rFonts w:ascii="Cambria Math" w:eastAsia="Times New Roman" w:hAnsi="Cambria Math" w:cs="Times New Roman"/>
                  <w:spacing w:val="-4"/>
                  <w:sz w:val="20"/>
                  <w:szCs w:val="20"/>
                  <w:lang w:val="en-GB" w:eastAsia="ja-JP"/>
                  <w:rPrChange w:id="1619" w:author="John Mettrop" w:date="2022-04-11T09:45:00Z">
                    <w:rPr>
                      <w:rFonts w:ascii="Cambria Math" w:hAnsi="Cambria Math"/>
                      <w:spacing w:val="-4"/>
                      <w:lang w:eastAsia="ja-JP"/>
                    </w:rPr>
                  </w:rPrChange>
                </w:rPr>
                <m:t>x</m:t>
              </w:ins>
            </m:r>
          </m:den>
        </m:f>
        <m:r>
          <w:ins w:id="1620" w:author="John Mettrop" w:date="2022-04-11T09:45:00Z">
            <m:rPr>
              <m:sty m:val="p"/>
            </m:rPr>
            <w:rPr>
              <w:rFonts w:ascii="Cambria Math" w:eastAsia="Times New Roman" w:hAnsi="Cambria Math" w:cs="Times New Roman"/>
              <w:spacing w:val="-4"/>
              <w:sz w:val="20"/>
              <w:szCs w:val="20"/>
              <w:lang w:val="en-GB" w:eastAsia="ja-JP"/>
              <w:rPrChange w:id="1621" w:author="John Mettrop" w:date="2022-04-11T09:45:00Z">
                <w:rPr>
                  <w:rFonts w:ascii="Cambria Math" w:hAnsi="Cambria Math"/>
                  <w:spacing w:val="-4"/>
                  <w:lang w:eastAsia="ja-JP"/>
                </w:rPr>
              </w:rPrChange>
            </w:rPr>
            <m:t xml:space="preserve"> ∀ x≠0</m:t>
          </w:ins>
        </m:r>
      </m:oMath>
      <w:ins w:id="1622" w:author="John Mettrop" w:date="2022-04-11T09:45:00Z">
        <w:r w:rsidRPr="00D942DF">
          <w:rPr>
            <w:rFonts w:ascii="Times New Roman" w:eastAsia="Times New Roman" w:hAnsi="Times New Roman" w:cs="Times New Roman"/>
            <w:spacing w:val="-4"/>
            <w:sz w:val="20"/>
            <w:szCs w:val="20"/>
            <w:lang w:val="en-GB" w:eastAsia="ja-JP"/>
            <w:rPrChange w:id="1623" w:author="John Mettrop" w:date="2022-04-11T09:45:00Z">
              <w:rPr>
                <w:spacing w:val="-4"/>
                <w:lang w:eastAsia="ja-JP"/>
              </w:rPr>
            </w:rPrChange>
          </w:rPr>
          <w:t xml:space="preserve"> (x in radians) and </w:t>
        </w:r>
      </w:ins>
      <m:oMath>
        <m:r>
          <w:ins w:id="1624" w:author="John Mettrop" w:date="2022-04-11T09:45:00Z">
            <m:rPr>
              <m:sty m:val="p"/>
            </m:rPr>
            <w:rPr>
              <w:rFonts w:ascii="Cambria Math" w:eastAsia="Times New Roman" w:hAnsi="Cambria Math" w:cs="Times New Roman"/>
              <w:spacing w:val="-4"/>
              <w:sz w:val="20"/>
              <w:szCs w:val="20"/>
              <w:lang w:val="en-GB" w:eastAsia="ja-JP"/>
              <w:rPrChange w:id="1625" w:author="John Mettrop" w:date="2022-04-11T09:45:00Z">
                <w:rPr>
                  <w:rFonts w:ascii="Cambria Math" w:hAnsi="Cambria Math"/>
                  <w:spacing w:val="-4"/>
                  <w:lang w:eastAsia="ja-JP"/>
                </w:rPr>
              </w:rPrChange>
            </w:rPr>
            <m:t>sinc</m:t>
          </w:ins>
        </m:r>
        <m:d>
          <m:dPr>
            <m:ctrlPr>
              <w:ins w:id="1626" w:author="John Mettrop" w:date="2022-04-11T09:45:00Z">
                <w:rPr>
                  <w:rFonts w:ascii="Cambria Math" w:eastAsia="Times New Roman" w:hAnsi="Cambria Math" w:cs="Times New Roman"/>
                  <w:spacing w:val="-4"/>
                  <w:sz w:val="20"/>
                  <w:szCs w:val="20"/>
                  <w:lang w:val="en-GB" w:eastAsia="ja-JP"/>
                </w:rPr>
              </w:ins>
            </m:ctrlPr>
          </m:dPr>
          <m:e>
            <m:r>
              <w:ins w:id="1627" w:author="John Mettrop" w:date="2022-04-11T09:45:00Z">
                <m:rPr>
                  <m:sty m:val="p"/>
                </m:rPr>
                <w:rPr>
                  <w:rFonts w:ascii="Cambria Math" w:eastAsia="Times New Roman" w:hAnsi="Cambria Math" w:cs="Times New Roman"/>
                  <w:spacing w:val="-4"/>
                  <w:sz w:val="20"/>
                  <w:szCs w:val="20"/>
                  <w:lang w:val="en-GB" w:eastAsia="ja-JP"/>
                  <w:rPrChange w:id="1628" w:author="John Mettrop" w:date="2022-04-11T09:45:00Z">
                    <w:rPr>
                      <w:rFonts w:ascii="Cambria Math" w:hAnsi="Cambria Math"/>
                      <w:spacing w:val="-4"/>
                      <w:lang w:eastAsia="ja-JP"/>
                    </w:rPr>
                  </w:rPrChange>
                </w:rPr>
                <m:t>0</m:t>
              </w:ins>
            </m:r>
          </m:e>
        </m:d>
        <m:r>
          <w:ins w:id="1629" w:author="John Mettrop" w:date="2022-04-11T09:45:00Z">
            <m:rPr>
              <m:sty m:val="p"/>
            </m:rPr>
            <w:rPr>
              <w:rFonts w:ascii="Cambria Math" w:eastAsia="Times New Roman" w:hAnsi="Cambria Math" w:cs="Times New Roman"/>
              <w:spacing w:val="-4"/>
              <w:sz w:val="20"/>
              <w:szCs w:val="20"/>
              <w:lang w:val="en-GB" w:eastAsia="ja-JP"/>
              <w:rPrChange w:id="1630" w:author="John Mettrop" w:date="2022-04-11T09:45:00Z">
                <w:rPr>
                  <w:rFonts w:ascii="Cambria Math" w:hAnsi="Cambria Math"/>
                  <w:spacing w:val="-4"/>
                  <w:lang w:eastAsia="ja-JP"/>
                </w:rPr>
              </w:rPrChange>
            </w:rPr>
            <m:t>=1</m:t>
          </w:ins>
        </m:r>
      </m:oMath>
      <w:ins w:id="1631" w:author="John Mettrop" w:date="2022-04-11T09:45:00Z">
        <w:r w:rsidRPr="00D942DF">
          <w:rPr>
            <w:rFonts w:ascii="Times New Roman" w:eastAsia="Times New Roman" w:hAnsi="Times New Roman" w:cs="Times New Roman"/>
            <w:spacing w:val="-4"/>
            <w:sz w:val="20"/>
            <w:szCs w:val="20"/>
            <w:lang w:val="en-GB" w:eastAsia="ja-JP"/>
            <w:rPrChange w:id="1632" w:author="John Mettrop" w:date="2022-04-11T09:45:00Z">
              <w:rPr>
                <w:spacing w:val="-4"/>
                <w:lang w:eastAsia="ja-JP"/>
              </w:rPr>
            </w:rPrChange>
          </w:rPr>
          <w:t>.</w:t>
        </w:r>
        <w:r w:rsidRPr="00D942DF">
          <w:rPr>
            <w:rFonts w:ascii="Times New Roman" w:eastAsia="Times New Roman" w:hAnsi="Times New Roman" w:cs="Times New Roman"/>
            <w:sz w:val="20"/>
            <w:szCs w:val="20"/>
            <w:lang w:val="en-GB" w:eastAsia="ja-JP"/>
            <w:rPrChange w:id="1633" w:author="John Mettrop" w:date="2022-04-11T09:45:00Z">
              <w:rPr>
                <w:lang w:eastAsia="ja-JP"/>
              </w:rPr>
            </w:rPrChange>
          </w:rPr>
          <w:t xml:space="preserve"> </w:t>
        </w:r>
      </w:ins>
    </w:p>
    <w:p w14:paraId="34FF2102"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634" w:author="John Mettrop" w:date="2022-04-11T09:45:00Z"/>
          <w:rFonts w:ascii="Times New Roman" w:eastAsia="Times New Roman" w:hAnsi="Times New Roman" w:cs="Times New Roman"/>
          <w:sz w:val="20"/>
          <w:szCs w:val="20"/>
          <w:lang w:val="en-GB" w:eastAsia="ja-JP"/>
          <w:rPrChange w:id="1635" w:author="John Mettrop" w:date="2022-04-11T09:45:00Z">
            <w:rPr>
              <w:ins w:id="1636" w:author="John Mettrop" w:date="2022-04-11T09:45:00Z"/>
              <w:lang w:eastAsia="ja-JP"/>
            </w:rPr>
          </w:rPrChange>
        </w:rPr>
      </w:pPr>
      <w:ins w:id="1637" w:author="John Mettrop" w:date="2022-04-11T09:47:00Z">
        <w:r w:rsidRPr="00D942DF">
          <w:rPr>
            <w:rFonts w:ascii="Times New Roman" w:eastAsia="Times New Roman" w:hAnsi="Times New Roman" w:cs="Times New Roman"/>
            <w:sz w:val="20"/>
            <w:szCs w:val="20"/>
            <w:vertAlign w:val="superscript"/>
            <w:lang w:val="en-GB" w:eastAsia="ja-JP"/>
          </w:rPr>
          <w:t>(6</w:t>
        </w:r>
      </w:ins>
      <w:ins w:id="1638" w:author="John Mettrop" w:date="2022-04-11T09:45:00Z">
        <w:r w:rsidRPr="00D942DF">
          <w:rPr>
            <w:rFonts w:ascii="Times New Roman" w:eastAsia="Times New Roman" w:hAnsi="Times New Roman" w:cs="Times New Roman"/>
            <w:sz w:val="20"/>
            <w:szCs w:val="20"/>
            <w:vertAlign w:val="superscript"/>
            <w:lang w:val="en-GB" w:eastAsia="ja-JP"/>
            <w:rPrChange w:id="1639" w:author="John Mettrop" w:date="2022-04-11T09:45:00Z">
              <w:rPr>
                <w:vertAlign w:val="superscript"/>
                <w:lang w:eastAsia="ja-JP"/>
              </w:rPr>
            </w:rPrChange>
          </w:rPr>
          <w:t>)</w:t>
        </w:r>
        <w:r w:rsidRPr="00D942DF">
          <w:rPr>
            <w:rFonts w:ascii="Times New Roman" w:eastAsia="Times New Roman" w:hAnsi="Times New Roman" w:cs="Times New Roman"/>
            <w:sz w:val="20"/>
            <w:szCs w:val="20"/>
            <w:lang w:val="en-GB" w:eastAsia="ja-JP"/>
            <w:rPrChange w:id="1640" w:author="John Mettrop" w:date="2022-04-11T09:45:00Z">
              <w:rPr>
                <w:lang w:eastAsia="ja-JP"/>
              </w:rPr>
            </w:rPrChange>
          </w:rPr>
          <w:t xml:space="preserve"> </w:t>
        </w:r>
        <w:r w:rsidRPr="00D942DF">
          <w:rPr>
            <w:rFonts w:ascii="Times New Roman" w:eastAsia="Times New Roman" w:hAnsi="Times New Roman" w:cs="Times New Roman"/>
            <w:sz w:val="20"/>
            <w:szCs w:val="20"/>
            <w:lang w:val="en-GB" w:eastAsia="ja-JP"/>
            <w:rPrChange w:id="1641" w:author="John Mettrop" w:date="2022-04-11T09:45:00Z">
              <w:rPr>
                <w:lang w:eastAsia="ja-JP"/>
              </w:rPr>
            </w:rPrChange>
          </w:rPr>
          <w:tab/>
          <w:t xml:space="preserve">For antenna gain 31 </w:t>
        </w:r>
        <w:proofErr w:type="spellStart"/>
        <w:r w:rsidRPr="00D942DF">
          <w:rPr>
            <w:rFonts w:ascii="Times New Roman" w:eastAsia="Times New Roman" w:hAnsi="Times New Roman" w:cs="Times New Roman"/>
            <w:sz w:val="20"/>
            <w:szCs w:val="20"/>
            <w:lang w:val="en-GB" w:eastAsia="ja-JP"/>
            <w:rPrChange w:id="1642" w:author="John Mettrop" w:date="2022-04-11T09:45:00Z">
              <w:rPr>
                <w:lang w:eastAsia="ja-JP"/>
              </w:rPr>
            </w:rPrChange>
          </w:rPr>
          <w:t>dBi</w:t>
        </w:r>
        <w:proofErr w:type="spellEnd"/>
        <w:r w:rsidRPr="00D942DF">
          <w:rPr>
            <w:rFonts w:ascii="Times New Roman" w:eastAsia="Times New Roman" w:hAnsi="Times New Roman" w:cs="Times New Roman"/>
            <w:sz w:val="20"/>
            <w:szCs w:val="20"/>
            <w:lang w:val="en-GB" w:eastAsia="ja-JP"/>
            <w:rPrChange w:id="1643" w:author="John Mettrop" w:date="2022-04-11T09:45:00Z">
              <w:rPr>
                <w:lang w:eastAsia="ja-JP"/>
              </w:rPr>
            </w:rPrChange>
          </w:rPr>
          <w:t>:</w:t>
        </w:r>
        <w:r w:rsidRPr="00D942DF">
          <w:rPr>
            <w:rFonts w:ascii="Times New Roman" w:eastAsia="Times New Roman" w:hAnsi="Times New Roman" w:cs="Times New Roman"/>
            <w:sz w:val="20"/>
            <w:szCs w:val="20"/>
            <w:lang w:val="en-GB"/>
            <w:rPrChange w:id="1644" w:author="John Mettrop" w:date="2022-04-11T09:45:00Z">
              <w:rPr/>
            </w:rPrChange>
          </w:rPr>
          <w:t xml:space="preserve"> </w:t>
        </w:r>
        <w:proofErr w:type="spellStart"/>
        <w:r w:rsidRPr="00D942DF">
          <w:rPr>
            <w:rFonts w:ascii="Times New Roman" w:eastAsia="Times New Roman" w:hAnsi="Times New Roman" w:cs="Times New Roman"/>
            <w:sz w:val="20"/>
            <w:szCs w:val="20"/>
            <w:lang w:val="en-GB" w:eastAsia="ja-JP"/>
            <w:rPrChange w:id="1645" w:author="John Mettrop" w:date="2022-04-11T09:45:00Z">
              <w:rPr>
                <w:lang w:eastAsia="ja-JP"/>
              </w:rPr>
            </w:rPrChange>
          </w:rPr>
          <w:t>Gψ</w:t>
        </w:r>
        <w:proofErr w:type="spellEnd"/>
        <w:r w:rsidRPr="00D942DF">
          <w:rPr>
            <w:rFonts w:ascii="Times New Roman" w:eastAsia="Times New Roman" w:hAnsi="Times New Roman" w:cs="Times New Roman"/>
            <w:sz w:val="20"/>
            <w:szCs w:val="20"/>
            <w:lang w:val="en-GB" w:eastAsia="ja-JP"/>
            <w:rPrChange w:id="1646" w:author="John Mettrop" w:date="2022-04-11T09:45:00Z">
              <w:rPr>
                <w:lang w:eastAsia="ja-JP"/>
              </w:rPr>
            </w:rPrChange>
          </w:rPr>
          <w:t xml:space="preserve">= </w:t>
        </w:r>
        <w:r w:rsidRPr="00D942DF">
          <w:rPr>
            <w:rFonts w:ascii="Times New Roman" w:eastAsia="Times New Roman" w:hAnsi="Times New Roman" w:cs="Times New Roman"/>
            <w:sz w:val="20"/>
            <w:szCs w:val="20"/>
            <w:lang w:val="en-GB"/>
            <w:rPrChange w:id="1647" w:author="John Mettrop" w:date="2022-04-11T09:45:00Z">
              <w:rPr/>
            </w:rPrChange>
          </w:rPr>
          <w:t>20.log10</w:t>
        </w:r>
        <w:r w:rsidRPr="00D942DF">
          <w:rPr>
            <w:rFonts w:ascii="Cambria Math" w:eastAsia="Times New Roman" w:hAnsi="Cambria Math" w:cs="Cambria Math"/>
            <w:sz w:val="20"/>
            <w:szCs w:val="20"/>
            <w:lang w:val="en-GB"/>
            <w:rPrChange w:id="1648" w:author="John Mettrop" w:date="2022-04-11T09:45:00Z">
              <w:rPr>
                <w:rFonts w:ascii="Cambria Math" w:hAnsi="Cambria Math" w:cs="Cambria Math"/>
              </w:rPr>
            </w:rPrChange>
          </w:rPr>
          <w:t>𝑠𝑖𝑛𝑐</w:t>
        </w:r>
        <w:r w:rsidRPr="00D942DF">
          <w:rPr>
            <w:rFonts w:ascii="Times New Roman" w:eastAsia="Times New Roman" w:hAnsi="Times New Roman" w:cs="Times New Roman"/>
            <w:sz w:val="20"/>
            <w:szCs w:val="20"/>
            <w:lang w:val="en-GB"/>
            <w:rPrChange w:id="1649" w:author="John Mettrop" w:date="2022-04-11T09:45:00Z">
              <w:rPr/>
            </w:rPrChange>
          </w:rPr>
          <w:t>15.5</w:t>
        </w:r>
        <w:r w:rsidRPr="00D942DF">
          <w:rPr>
            <w:rFonts w:ascii="Cambria Math" w:eastAsia="Times New Roman" w:hAnsi="Cambria Math" w:cs="Cambria Math"/>
            <w:sz w:val="20"/>
            <w:szCs w:val="20"/>
            <w:lang w:val="en-GB"/>
            <w:rPrChange w:id="1650" w:author="John Mettrop" w:date="2022-04-11T09:45:00Z">
              <w:rPr>
                <w:rFonts w:ascii="Cambria Math" w:hAnsi="Cambria Math" w:cs="Cambria Math"/>
              </w:rPr>
            </w:rPrChange>
          </w:rPr>
          <w:t>𝜋</w:t>
        </w:r>
        <w:r w:rsidRPr="00D942DF">
          <w:rPr>
            <w:rFonts w:ascii="Times New Roman" w:eastAsia="Times New Roman" w:hAnsi="Times New Roman" w:cs="Times New Roman"/>
            <w:sz w:val="20"/>
            <w:szCs w:val="20"/>
            <w:lang w:val="en-GB"/>
            <w:rPrChange w:id="1651" w:author="John Mettrop" w:date="2022-04-11T09:45:00Z">
              <w:rPr/>
            </w:rPrChange>
          </w:rPr>
          <w:t>sin</w:t>
        </w:r>
        <w:r w:rsidRPr="00D942DF">
          <w:rPr>
            <w:rFonts w:ascii="Cambria Math" w:eastAsia="Times New Roman" w:hAnsi="Cambria Math" w:cs="Cambria Math"/>
            <w:sz w:val="20"/>
            <w:szCs w:val="20"/>
            <w:lang w:val="en-GB"/>
            <w:rPrChange w:id="1652" w:author="John Mettrop" w:date="2022-04-11T09:45:00Z">
              <w:rPr>
                <w:rFonts w:ascii="Cambria Math" w:hAnsi="Cambria Math" w:cs="Cambria Math"/>
              </w:rPr>
            </w:rPrChange>
          </w:rPr>
          <w:t>𝜓</w:t>
        </w:r>
        <w:r w:rsidRPr="00D942DF">
          <w:rPr>
            <w:rFonts w:ascii="Times New Roman" w:eastAsia="Times New Roman" w:hAnsi="Times New Roman" w:cs="Times New Roman"/>
            <w:sz w:val="20"/>
            <w:szCs w:val="20"/>
            <w:lang w:val="en-GB"/>
            <w:rPrChange w:id="1653" w:author="John Mettrop" w:date="2022-04-11T09:45:00Z">
              <w:rPr/>
            </w:rPrChange>
          </w:rPr>
          <w:t>+31.0</w:t>
        </w:r>
        <w:r w:rsidRPr="00D942DF">
          <w:rPr>
            <w:rFonts w:ascii="Times New Roman" w:eastAsia="Times New Roman" w:hAnsi="Times New Roman" w:cs="Times New Roman"/>
            <w:sz w:val="20"/>
            <w:szCs w:val="20"/>
            <w:lang w:val="en-GB" w:eastAsia="ja-JP"/>
            <w:rPrChange w:id="1654" w:author="John Mettrop" w:date="2022-04-11T09:45:00Z">
              <w:rPr>
                <w:lang w:eastAsia="ja-JP"/>
              </w:rPr>
            </w:rPrChange>
          </w:rPr>
          <w:t xml:space="preserve"> </w:t>
        </w:r>
        <w:r w:rsidRPr="00D942DF">
          <w:rPr>
            <w:rFonts w:ascii="Cambria Math" w:eastAsia="Times New Roman" w:hAnsi="Cambria Math" w:cs="Cambria Math"/>
            <w:sz w:val="20"/>
            <w:szCs w:val="20"/>
            <w:lang w:val="en-GB" w:eastAsia="ja-JP"/>
            <w:rPrChange w:id="1655"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56" w:author="John Mettrop" w:date="2022-04-11T09:45:00Z">
              <w:rPr>
                <w:lang w:eastAsia="ja-JP"/>
              </w:rPr>
            </w:rPrChange>
          </w:rPr>
          <w:t>ψ</w:t>
        </w:r>
        <w:r w:rsidRPr="00D942DF">
          <w:rPr>
            <w:rFonts w:ascii="Cambria Math" w:eastAsia="Times New Roman" w:hAnsi="Cambria Math" w:cs="Cambria Math"/>
            <w:sz w:val="20"/>
            <w:szCs w:val="20"/>
            <w:lang w:val="en-GB" w:eastAsia="ja-JP"/>
            <w:rPrChange w:id="1657" w:author="John Mettrop" w:date="2022-04-11T09:45:00Z">
              <w:rPr>
                <w:rFonts w:ascii="Cambria Math" w:hAnsi="Cambria Math" w:cs="Cambria Math"/>
                <w:lang w:eastAsia="ja-JP"/>
              </w:rPr>
            </w:rPrChange>
          </w:rPr>
          <w:t>∈</w:t>
        </w:r>
        <w:r w:rsidRPr="00D942DF">
          <w:rPr>
            <w:rFonts w:ascii="Times New Roman" w:eastAsia="Times New Roman" w:hAnsi="Times New Roman" w:cs="Times New Roman"/>
            <w:sz w:val="20"/>
            <w:szCs w:val="20"/>
            <w:lang w:val="en-GB" w:eastAsia="ja-JP"/>
            <w:rPrChange w:id="1658" w:author="John Mettrop" w:date="2022-04-11T09:45:00Z">
              <w:rPr>
                <w:lang w:eastAsia="ja-JP"/>
              </w:rPr>
            </w:rPrChange>
          </w:rPr>
          <w:t xml:space="preserve">−64.25°,64.25° and </w:t>
        </w:r>
      </w:ins>
      <m:oMath>
        <m:r>
          <w:ins w:id="1659" w:author="John Mettrop" w:date="2022-04-11T09:45:00Z">
            <m:rPr>
              <m:sty m:val="p"/>
            </m:rPr>
            <w:rPr>
              <w:rFonts w:ascii="Cambria Math" w:eastAsia="Times New Roman" w:hAnsi="Cambria Math" w:cs="Times New Roman"/>
              <w:sz w:val="20"/>
              <w:szCs w:val="20"/>
              <w:lang w:val="en-GB" w:eastAsia="ja-JP"/>
              <w:rPrChange w:id="1660" w:author="John Mettrop" w:date="2022-04-11T09:45:00Z">
                <w:rPr>
                  <w:rFonts w:ascii="Cambria Math" w:hAnsi="Cambria Math"/>
                  <w:lang w:eastAsia="ja-JP"/>
                </w:rPr>
              </w:rPrChange>
            </w:rPr>
            <m:t>G</m:t>
          </w:ins>
        </m:r>
        <m:d>
          <m:dPr>
            <m:ctrlPr>
              <w:ins w:id="1661" w:author="John Mettrop" w:date="2022-04-11T09:45:00Z">
                <w:rPr>
                  <w:rFonts w:ascii="Cambria Math" w:eastAsia="Times New Roman" w:hAnsi="Cambria Math" w:cs="Times New Roman"/>
                  <w:sz w:val="20"/>
                  <w:szCs w:val="20"/>
                  <w:lang w:val="en-GB" w:eastAsia="ja-JP"/>
                </w:rPr>
              </w:ins>
            </m:ctrlPr>
          </m:dPr>
          <m:e>
            <m:r>
              <w:ins w:id="1662" w:author="John Mettrop" w:date="2022-04-11T09:45:00Z">
                <m:rPr>
                  <m:sty m:val="p"/>
                </m:rPr>
                <w:rPr>
                  <w:rFonts w:ascii="Cambria Math" w:eastAsia="Times New Roman" w:hAnsi="Cambria Math" w:cs="Times New Roman"/>
                  <w:sz w:val="20"/>
                  <w:szCs w:val="20"/>
                  <w:lang w:val="en-GB" w:eastAsia="ja-JP"/>
                  <w:rPrChange w:id="1663" w:author="John Mettrop" w:date="2022-04-11T09:45:00Z">
                    <w:rPr>
                      <w:rFonts w:ascii="Cambria Math" w:hAnsi="Cambria Math"/>
                      <w:lang w:eastAsia="ja-JP"/>
                    </w:rPr>
                  </w:rPrChange>
                </w:rPr>
                <m:t>ψ</m:t>
              </w:ins>
            </m:r>
          </m:e>
        </m:d>
        <m:r>
          <w:ins w:id="1664" w:author="John Mettrop" w:date="2022-04-11T09:45:00Z">
            <m:rPr>
              <m:sty m:val="p"/>
            </m:rPr>
            <w:rPr>
              <w:rFonts w:ascii="Cambria Math" w:eastAsia="Times New Roman" w:hAnsi="Cambria Math" w:cs="Times New Roman"/>
              <w:sz w:val="20"/>
              <w:szCs w:val="20"/>
              <w:lang w:val="en-GB" w:eastAsia="ja-JP"/>
              <w:rPrChange w:id="1665" w:author="John Mettrop" w:date="2022-04-11T09:45:00Z">
                <w:rPr>
                  <w:rFonts w:ascii="Cambria Math" w:hAnsi="Cambria Math"/>
                  <w:lang w:eastAsia="ja-JP"/>
                </w:rPr>
              </w:rPrChange>
            </w:rPr>
            <m:t>=-20</m:t>
          </w:ins>
        </m:r>
      </m:oMath>
      <w:ins w:id="1666" w:author="John Mettrop" w:date="2022-04-11T09:45:00Z">
        <w:r w:rsidRPr="00D942DF">
          <w:rPr>
            <w:rFonts w:ascii="Times New Roman" w:eastAsia="Times New Roman" w:hAnsi="Times New Roman" w:cs="Times New Roman"/>
            <w:sz w:val="20"/>
            <w:szCs w:val="20"/>
            <w:lang w:val="en-GB" w:eastAsia="ja-JP"/>
            <w:rPrChange w:id="1667" w:author="John Mettrop" w:date="2022-04-11T09:45:00Z">
              <w:rPr>
                <w:lang w:eastAsia="ja-JP"/>
              </w:rPr>
            </w:rPrChange>
          </w:rPr>
          <w:t xml:space="preserve"> otherwise. Here, </w:t>
        </w:r>
      </w:ins>
      <m:oMath>
        <m:r>
          <w:ins w:id="1668" w:author="John Mettrop" w:date="2022-04-11T09:45:00Z">
            <m:rPr>
              <m:sty m:val="p"/>
            </m:rPr>
            <w:rPr>
              <w:rFonts w:ascii="Cambria Math" w:eastAsia="Times New Roman" w:hAnsi="Cambria Math" w:cs="Times New Roman"/>
              <w:sz w:val="20"/>
              <w:szCs w:val="20"/>
              <w:lang w:val="en-GB" w:eastAsia="ja-JP"/>
              <w:rPrChange w:id="1669" w:author="John Mettrop" w:date="2022-04-11T09:45:00Z">
                <w:rPr>
                  <w:rFonts w:ascii="Cambria Math" w:hAnsi="Cambria Math"/>
                  <w:lang w:eastAsia="ja-JP"/>
                </w:rPr>
              </w:rPrChange>
            </w:rPr>
            <m:t>sinc</m:t>
          </w:ins>
        </m:r>
        <m:d>
          <m:dPr>
            <m:ctrlPr>
              <w:ins w:id="1670" w:author="John Mettrop" w:date="2022-04-11T09:45:00Z">
                <w:rPr>
                  <w:rFonts w:ascii="Cambria Math" w:eastAsia="Times New Roman" w:hAnsi="Cambria Math" w:cs="Times New Roman"/>
                  <w:sz w:val="20"/>
                  <w:szCs w:val="20"/>
                  <w:lang w:val="en-GB" w:eastAsia="ja-JP"/>
                </w:rPr>
              </w:ins>
            </m:ctrlPr>
          </m:dPr>
          <m:e>
            <m:r>
              <w:ins w:id="1671" w:author="John Mettrop" w:date="2022-04-11T09:45:00Z">
                <m:rPr>
                  <m:sty m:val="p"/>
                </m:rPr>
                <w:rPr>
                  <w:rFonts w:ascii="Cambria Math" w:eastAsia="Times New Roman" w:hAnsi="Cambria Math" w:cs="Times New Roman"/>
                  <w:sz w:val="20"/>
                  <w:szCs w:val="20"/>
                  <w:lang w:val="en-GB" w:eastAsia="ja-JP"/>
                  <w:rPrChange w:id="1672" w:author="John Mettrop" w:date="2022-04-11T09:45:00Z">
                    <w:rPr>
                      <w:rFonts w:ascii="Cambria Math" w:hAnsi="Cambria Math"/>
                      <w:lang w:eastAsia="ja-JP"/>
                    </w:rPr>
                  </w:rPrChange>
                </w:rPr>
                <m:t>x</m:t>
              </w:ins>
            </m:r>
          </m:e>
        </m:d>
        <m:r>
          <w:ins w:id="1673" w:author="John Mettrop" w:date="2022-04-11T09:45:00Z">
            <m:rPr>
              <m:sty m:val="p"/>
            </m:rPr>
            <w:rPr>
              <w:rFonts w:ascii="Cambria Math" w:eastAsia="Times New Roman" w:hAnsi="Cambria Math" w:cs="Times New Roman"/>
              <w:sz w:val="20"/>
              <w:szCs w:val="20"/>
              <w:lang w:val="en-GB" w:eastAsia="ja-JP"/>
              <w:rPrChange w:id="1674" w:author="John Mettrop" w:date="2022-04-11T09:45:00Z">
                <w:rPr>
                  <w:rFonts w:ascii="Cambria Math" w:hAnsi="Cambria Math"/>
                  <w:lang w:eastAsia="ja-JP"/>
                </w:rPr>
              </w:rPrChange>
            </w:rPr>
            <m:t>=</m:t>
          </w:ins>
        </m:r>
        <m:f>
          <m:fPr>
            <m:ctrlPr>
              <w:ins w:id="1675" w:author="John Mettrop" w:date="2022-04-11T09:45:00Z">
                <w:rPr>
                  <w:rFonts w:ascii="Cambria Math" w:eastAsia="Times New Roman" w:hAnsi="Cambria Math" w:cs="Times New Roman"/>
                  <w:sz w:val="20"/>
                  <w:szCs w:val="20"/>
                  <w:lang w:val="en-GB" w:eastAsia="ja-JP"/>
                </w:rPr>
              </w:ins>
            </m:ctrlPr>
          </m:fPr>
          <m:num>
            <m:func>
              <m:funcPr>
                <m:ctrlPr>
                  <w:ins w:id="1676" w:author="John Mettrop" w:date="2022-04-11T09:45:00Z">
                    <w:rPr>
                      <w:rFonts w:ascii="Cambria Math" w:eastAsia="Times New Roman" w:hAnsi="Cambria Math" w:cs="Times New Roman"/>
                      <w:sz w:val="20"/>
                      <w:szCs w:val="20"/>
                      <w:lang w:val="en-GB" w:eastAsia="ja-JP"/>
                    </w:rPr>
                  </w:ins>
                </m:ctrlPr>
              </m:funcPr>
              <m:fName>
                <m:r>
                  <w:ins w:id="1677" w:author="John Mettrop" w:date="2022-04-11T09:45:00Z">
                    <m:rPr>
                      <m:sty m:val="p"/>
                    </m:rPr>
                    <w:rPr>
                      <w:rFonts w:ascii="Cambria Math" w:eastAsia="Times New Roman" w:hAnsi="Cambria Math" w:cs="Times New Roman"/>
                      <w:sz w:val="20"/>
                      <w:szCs w:val="20"/>
                      <w:lang w:val="en-GB" w:eastAsia="ja-JP"/>
                      <w:rPrChange w:id="1678" w:author="John Mettrop" w:date="2022-04-11T09:45:00Z">
                        <w:rPr>
                          <w:rFonts w:ascii="Cambria Math" w:hAnsi="Cambria Math"/>
                          <w:lang w:eastAsia="ja-JP"/>
                        </w:rPr>
                      </w:rPrChange>
                    </w:rPr>
                    <m:t>sin</m:t>
                  </w:ins>
                </m:r>
              </m:fName>
              <m:e>
                <m:d>
                  <m:dPr>
                    <m:ctrlPr>
                      <w:ins w:id="1679" w:author="John Mettrop" w:date="2022-04-11T09:45:00Z">
                        <w:rPr>
                          <w:rFonts w:ascii="Cambria Math" w:eastAsia="Times New Roman" w:hAnsi="Cambria Math" w:cs="Times New Roman"/>
                          <w:sz w:val="20"/>
                          <w:szCs w:val="20"/>
                          <w:lang w:val="en-GB" w:eastAsia="ja-JP"/>
                        </w:rPr>
                      </w:ins>
                    </m:ctrlPr>
                  </m:dPr>
                  <m:e>
                    <m:r>
                      <w:ins w:id="1680" w:author="John Mettrop" w:date="2022-04-11T09:45:00Z">
                        <m:rPr>
                          <m:sty m:val="p"/>
                        </m:rPr>
                        <w:rPr>
                          <w:rFonts w:ascii="Cambria Math" w:eastAsia="Times New Roman" w:hAnsi="Cambria Math" w:cs="Times New Roman"/>
                          <w:sz w:val="20"/>
                          <w:szCs w:val="20"/>
                          <w:lang w:val="en-GB" w:eastAsia="ja-JP"/>
                          <w:rPrChange w:id="1681" w:author="John Mettrop" w:date="2022-04-11T09:45:00Z">
                            <w:rPr>
                              <w:rFonts w:ascii="Cambria Math" w:hAnsi="Cambria Math"/>
                              <w:lang w:eastAsia="ja-JP"/>
                            </w:rPr>
                          </w:rPrChange>
                        </w:rPr>
                        <m:t>x</m:t>
                      </w:ins>
                    </m:r>
                  </m:e>
                </m:d>
              </m:e>
            </m:func>
          </m:num>
          <m:den>
            <m:r>
              <w:ins w:id="1682" w:author="John Mettrop" w:date="2022-04-11T09:45:00Z">
                <m:rPr>
                  <m:sty m:val="p"/>
                </m:rPr>
                <w:rPr>
                  <w:rFonts w:ascii="Cambria Math" w:eastAsia="Times New Roman" w:hAnsi="Cambria Math" w:cs="Times New Roman"/>
                  <w:sz w:val="20"/>
                  <w:szCs w:val="20"/>
                  <w:lang w:val="en-GB" w:eastAsia="ja-JP"/>
                  <w:rPrChange w:id="1683" w:author="John Mettrop" w:date="2022-04-11T09:45:00Z">
                    <w:rPr>
                      <w:rFonts w:ascii="Cambria Math" w:hAnsi="Cambria Math"/>
                      <w:lang w:eastAsia="ja-JP"/>
                    </w:rPr>
                  </w:rPrChange>
                </w:rPr>
                <m:t>x</m:t>
              </w:ins>
            </m:r>
          </m:den>
        </m:f>
        <m:r>
          <w:ins w:id="1684" w:author="John Mettrop" w:date="2022-04-11T09:45:00Z">
            <m:rPr>
              <m:sty m:val="p"/>
            </m:rPr>
            <w:rPr>
              <w:rFonts w:ascii="Cambria Math" w:eastAsia="Times New Roman" w:hAnsi="Cambria Math" w:cs="Times New Roman"/>
              <w:sz w:val="20"/>
              <w:szCs w:val="20"/>
              <w:lang w:val="en-GB" w:eastAsia="ja-JP"/>
              <w:rPrChange w:id="1685" w:author="John Mettrop" w:date="2022-04-11T09:45:00Z">
                <w:rPr>
                  <w:rFonts w:ascii="Cambria Math" w:hAnsi="Cambria Math"/>
                  <w:lang w:eastAsia="ja-JP"/>
                </w:rPr>
              </w:rPrChange>
            </w:rPr>
            <m:t xml:space="preserve"> ∀ x≠0</m:t>
          </w:ins>
        </m:r>
      </m:oMath>
      <w:ins w:id="1686" w:author="John Mettrop" w:date="2022-04-11T09:45:00Z">
        <w:r w:rsidRPr="00D942DF">
          <w:rPr>
            <w:rFonts w:ascii="Times New Roman" w:eastAsia="Times New Roman" w:hAnsi="Times New Roman" w:cs="Times New Roman"/>
            <w:sz w:val="20"/>
            <w:szCs w:val="20"/>
            <w:lang w:val="en-GB" w:eastAsia="ja-JP"/>
            <w:rPrChange w:id="1687" w:author="John Mettrop" w:date="2022-04-11T09:45:00Z">
              <w:rPr>
                <w:lang w:eastAsia="ja-JP"/>
              </w:rPr>
            </w:rPrChange>
          </w:rPr>
          <w:t xml:space="preserve"> (x in radians) and </w:t>
        </w:r>
      </w:ins>
      <m:oMath>
        <m:r>
          <w:ins w:id="1688" w:author="John Mettrop" w:date="2022-04-11T09:45:00Z">
            <m:rPr>
              <m:sty m:val="p"/>
            </m:rPr>
            <w:rPr>
              <w:rFonts w:ascii="Cambria Math" w:eastAsia="Times New Roman" w:hAnsi="Cambria Math" w:cs="Times New Roman"/>
              <w:sz w:val="20"/>
              <w:szCs w:val="20"/>
              <w:lang w:val="en-GB" w:eastAsia="ja-JP"/>
              <w:rPrChange w:id="1689" w:author="John Mettrop" w:date="2022-04-11T09:45:00Z">
                <w:rPr>
                  <w:rFonts w:ascii="Cambria Math" w:hAnsi="Cambria Math"/>
                  <w:lang w:eastAsia="ja-JP"/>
                </w:rPr>
              </w:rPrChange>
            </w:rPr>
            <m:t>sinc</m:t>
          </w:ins>
        </m:r>
        <m:d>
          <m:dPr>
            <m:ctrlPr>
              <w:ins w:id="1690" w:author="John Mettrop" w:date="2022-04-11T09:45:00Z">
                <w:rPr>
                  <w:rFonts w:ascii="Cambria Math" w:eastAsia="Times New Roman" w:hAnsi="Cambria Math" w:cs="Times New Roman"/>
                  <w:sz w:val="20"/>
                  <w:szCs w:val="20"/>
                  <w:lang w:val="en-GB" w:eastAsia="ja-JP"/>
                </w:rPr>
              </w:ins>
            </m:ctrlPr>
          </m:dPr>
          <m:e>
            <m:r>
              <w:ins w:id="1691" w:author="John Mettrop" w:date="2022-04-11T09:45:00Z">
                <m:rPr>
                  <m:sty m:val="p"/>
                </m:rPr>
                <w:rPr>
                  <w:rFonts w:ascii="Cambria Math" w:eastAsia="Times New Roman" w:hAnsi="Cambria Math" w:cs="Times New Roman"/>
                  <w:sz w:val="20"/>
                  <w:szCs w:val="20"/>
                  <w:lang w:val="en-GB" w:eastAsia="ja-JP"/>
                  <w:rPrChange w:id="1692" w:author="John Mettrop" w:date="2022-04-11T09:45:00Z">
                    <w:rPr>
                      <w:rFonts w:ascii="Cambria Math" w:hAnsi="Cambria Math"/>
                      <w:lang w:eastAsia="ja-JP"/>
                    </w:rPr>
                  </w:rPrChange>
                </w:rPr>
                <m:t>0</m:t>
              </w:ins>
            </m:r>
          </m:e>
        </m:d>
        <m:r>
          <w:ins w:id="1693" w:author="John Mettrop" w:date="2022-04-11T09:45:00Z">
            <m:rPr>
              <m:sty m:val="p"/>
            </m:rPr>
            <w:rPr>
              <w:rFonts w:ascii="Cambria Math" w:eastAsia="Times New Roman" w:hAnsi="Cambria Math" w:cs="Times New Roman"/>
              <w:sz w:val="20"/>
              <w:szCs w:val="20"/>
              <w:lang w:val="en-GB" w:eastAsia="ja-JP"/>
              <w:rPrChange w:id="1694" w:author="John Mettrop" w:date="2022-04-11T09:45:00Z">
                <w:rPr>
                  <w:rFonts w:ascii="Cambria Math" w:hAnsi="Cambria Math"/>
                  <w:lang w:eastAsia="ja-JP"/>
                </w:rPr>
              </w:rPrChange>
            </w:rPr>
            <m:t>=1</m:t>
          </w:ins>
        </m:r>
      </m:oMath>
      <w:ins w:id="1695" w:author="John Mettrop" w:date="2022-04-11T09:45:00Z">
        <w:r w:rsidRPr="00D942DF">
          <w:rPr>
            <w:rFonts w:ascii="Times New Roman" w:eastAsia="Times New Roman" w:hAnsi="Times New Roman" w:cs="Times New Roman"/>
            <w:sz w:val="20"/>
            <w:szCs w:val="20"/>
            <w:lang w:val="en-GB" w:eastAsia="ja-JP"/>
            <w:rPrChange w:id="1696" w:author="John Mettrop" w:date="2022-04-11T09:45:00Z">
              <w:rPr>
                <w:lang w:eastAsia="ja-JP"/>
              </w:rPr>
            </w:rPrChange>
          </w:rPr>
          <w:t xml:space="preserve">. </w:t>
        </w:r>
      </w:ins>
    </w:p>
    <w:p w14:paraId="3AA20EA9" w14:textId="77777777" w:rsidR="00D942DF" w:rsidRPr="00D942DF" w:rsidRDefault="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rFonts w:eastAsia="Times New Roman"/>
          <w:sz w:val="18"/>
          <w:lang w:val="en-GB" w:eastAsia="ja-JP"/>
          <w:rPrChange w:id="1697" w:author="John Mettrop" w:date="2022-04-11T09:44:00Z">
            <w:rPr>
              <w:sz w:val="20"/>
              <w:lang w:val="pt-BR" w:eastAsia="ja-JP"/>
            </w:rPr>
          </w:rPrChange>
        </w:rPr>
        <w:pPrChange w:id="1698" w:author="John Mettrop" w:date="2022-04-11T09:44:00Z">
          <w:pPr>
            <w:pStyle w:val="TableLegendNote"/>
          </w:pPr>
        </w:pPrChange>
      </w:pPr>
    </w:p>
    <w:p w14:paraId="7619476D" w14:textId="77777777" w:rsidR="00D942DF" w:rsidRPr="00D942DF" w:rsidRDefault="00D942DF" w:rsidP="00D942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textAlignment w:val="baseline"/>
        <w:rPr>
          <w:rFonts w:ascii="Times New Roman" w:eastAsia="Batang" w:hAnsi="Times New Roman" w:cs="Times New Roman"/>
          <w:sz w:val="18"/>
          <w:szCs w:val="20"/>
          <w:lang w:val="en-GB"/>
          <w:rPrChange w:id="1699" w:author="John Mettrop" w:date="2022-04-08T21:08:00Z">
            <w:rPr>
              <w:sz w:val="18"/>
            </w:rPr>
          </w:rPrChange>
        </w:rPr>
      </w:pPr>
      <w:r w:rsidRPr="00D942DF">
        <w:rPr>
          <w:rFonts w:ascii="Times New Roman" w:eastAsia="Batang" w:hAnsi="Times New Roman" w:cs="Times New Roman"/>
          <w:sz w:val="18"/>
          <w:szCs w:val="20"/>
          <w:lang w:val="en-GB"/>
          <w:rPrChange w:id="1700" w:author="John Mettrop" w:date="2022-04-08T21:08:00Z">
            <w:rPr>
              <w:sz w:val="18"/>
            </w:rPr>
          </w:rPrChange>
        </w:rPr>
        <w:t xml:space="preserve">In the Table “-“ means range of values, and “/” means discrete values. </w:t>
      </w:r>
    </w:p>
    <w:p w14:paraId="42D61F3A"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1701" w:author="John Mettrop" w:date="2022-04-11T09:53:00Z"/>
          <w:rFonts w:ascii="Times New Roman" w:eastAsia="Times New Roman" w:hAnsi="Times New Roman" w:cs="Times New Roman"/>
          <w:i/>
          <w:color w:val="FF0000"/>
          <w:sz w:val="20"/>
          <w:szCs w:val="20"/>
          <w:lang w:val="en-GB" w:eastAsia="ja-JP"/>
        </w:rPr>
      </w:pPr>
      <w:ins w:id="1702" w:author="John Mettrop" w:date="2022-04-11T09:53:00Z">
        <w:r w:rsidRPr="00D942DF">
          <w:rPr>
            <w:rFonts w:ascii="Times New Roman" w:eastAsia="Times New Roman" w:hAnsi="Times New Roman" w:cs="Times New Roman"/>
            <w:i/>
            <w:color w:val="FF0000"/>
            <w:sz w:val="20"/>
            <w:szCs w:val="20"/>
            <w:lang w:val="en-GB" w:eastAsia="ja-JP"/>
          </w:rPr>
          <w:t>[Editor’s notes:</w:t>
        </w:r>
      </w:ins>
    </w:p>
    <w:p w14:paraId="2B78CD03" w14:textId="77777777" w:rsidR="00D942DF" w:rsidRPr="00D942DF" w:rsidRDefault="00D942DF">
      <w:pPr>
        <w:numPr>
          <w:ilvl w:val="0"/>
          <w:numId w:val="18"/>
        </w:num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textAlignment w:val="baseline"/>
        <w:rPr>
          <w:ins w:id="1703" w:author="John Mettrop" w:date="2022-04-11T09:53:00Z"/>
          <w:color w:val="FF0000"/>
          <w:sz w:val="20"/>
        </w:rPr>
        <w:pPrChange w:id="1704" w:author="John Mettrop" w:date="2022-04-11T09:53:00Z">
          <w:pPr>
            <w:pStyle w:val="Tablelegend"/>
          </w:pPr>
        </w:pPrChange>
      </w:pPr>
      <w:ins w:id="1705" w:author="John Mettrop" w:date="2022-04-11T09:53:00Z">
        <w:r w:rsidRPr="00D942DF">
          <w:rPr>
            <w:rFonts w:ascii="Times New Roman" w:eastAsia="Times New Roman" w:hAnsi="Times New Roman" w:cs="Times New Roman"/>
            <w:i/>
            <w:color w:val="FF0000"/>
            <w:sz w:val="20"/>
            <w:szCs w:val="20"/>
            <w:lang w:val="en-GB" w:eastAsia="ja-JP"/>
          </w:rPr>
          <w:t xml:space="preserve"> The need of this equation should be confirmed. One possible solution is to keep using footnote (3) in case of uniform </w:t>
        </w:r>
      </w:ins>
      <w:ins w:id="1706" w:author="John Mettrop" w:date="2022-04-11T09:54:00Z">
        <w:r w:rsidRPr="00D942DF">
          <w:rPr>
            <w:rFonts w:ascii="Times New Roman" w:eastAsia="Times New Roman" w:hAnsi="Times New Roman" w:cs="Times New Roman"/>
            <w:i/>
            <w:color w:val="FF0000"/>
            <w:sz w:val="20"/>
            <w:szCs w:val="20"/>
            <w:lang w:val="en-GB" w:eastAsia="ja-JP"/>
          </w:rPr>
          <w:t>distribution</w:t>
        </w:r>
      </w:ins>
    </w:p>
    <w:p w14:paraId="545DB6DE" w14:textId="77777777" w:rsidR="00D942DF" w:rsidRPr="00D942DF" w:rsidRDefault="00D942DF">
      <w:pPr>
        <w:numPr>
          <w:ilvl w:val="0"/>
          <w:numId w:val="18"/>
        </w:numPr>
        <w:tabs>
          <w:tab w:val="left" w:pos="28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1707" w:author="John Mettrop" w:date="2022-04-11T09:53:00Z"/>
          <w:rFonts w:ascii="Calibri" w:eastAsia="Calibri" w:hAnsi="Calibri" w:cs="Arial"/>
          <w:i/>
          <w:iCs/>
          <w:color w:val="FF0000"/>
          <w:sz w:val="20"/>
          <w:rPrChange w:id="1708" w:author="John Mettrop" w:date="2022-04-11T09:54:00Z">
            <w:rPr>
              <w:ins w:id="1709" w:author="John Mettrop" w:date="2022-04-11T09:53:00Z"/>
            </w:rPr>
          </w:rPrChange>
        </w:rPr>
        <w:pPrChange w:id="1710" w:author="John Mettrop" w:date="2022-04-11T09:54:00Z">
          <w:pPr>
            <w:tabs>
              <w:tab w:val="left" w:pos="284"/>
            </w:tabs>
          </w:pPr>
        </w:pPrChange>
      </w:pPr>
      <w:ins w:id="1711" w:author="John Mettrop" w:date="2022-04-11T09:53:00Z">
        <w:r w:rsidRPr="00D942DF">
          <w:rPr>
            <w:rFonts w:ascii="Calibri" w:eastAsia="Calibri" w:hAnsi="Calibri" w:cs="Arial"/>
            <w:i/>
            <w:iCs/>
            <w:color w:val="FF0000"/>
            <w:sz w:val="20"/>
            <w:lang w:val="en-GB"/>
            <w:rPrChange w:id="1712" w:author="John Mettrop" w:date="2022-04-11T09:54:00Z">
              <w:rPr>
                <w:rFonts w:ascii="Times New Roman" w:eastAsia="Times New Roman" w:hAnsi="Times New Roman" w:cs="Times New Roman"/>
                <w:sz w:val="24"/>
                <w:szCs w:val="20"/>
                <w:lang w:val="en-GB"/>
              </w:rPr>
            </w:rPrChange>
          </w:rPr>
          <w:t xml:space="preserve"> The noise figure in some parts of Table 1 needs to be further clarified]</w:t>
        </w:r>
      </w:ins>
    </w:p>
    <w:p w14:paraId="2A3D4721"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Change w:id="1713" w:author="John Mettrop" w:date="2022-04-08T21:08:00Z">
            <w:rPr/>
          </w:rPrChange>
        </w:rPr>
      </w:pPr>
    </w:p>
    <w:p w14:paraId="0BDE86B9"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14" w:author="John Mettrop" w:date="2022-04-11T10:35:00Z"/>
          <w:rFonts w:ascii="Times New Roman" w:eastAsia="Times New Roman" w:hAnsi="Times New Roman" w:cs="Times New Roman"/>
          <w:b/>
          <w:sz w:val="28"/>
          <w:szCs w:val="20"/>
          <w:lang w:val="en-GB"/>
        </w:rPr>
        <w:sectPr w:rsidR="00D942DF" w:rsidRPr="00D942DF" w:rsidSect="00DC1EE4">
          <w:pgSz w:w="15840" w:h="12240" w:orient="landscape"/>
          <w:pgMar w:top="1440" w:right="1440" w:bottom="1440" w:left="1440" w:header="720" w:footer="720" w:gutter="0"/>
          <w:pgNumType w:fmt="numberInDash"/>
          <w:cols w:space="720"/>
        </w:sectPr>
      </w:pPr>
    </w:p>
    <w:p w14:paraId="72E3107D"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40" w:after="280" w:line="240" w:lineRule="auto"/>
        <w:textAlignment w:val="baseline"/>
        <w:rPr>
          <w:ins w:id="1715" w:author="John Mettrop" w:date="2022-04-11T10:35:00Z"/>
          <w:rFonts w:ascii="Times New Roman Bold" w:eastAsia="Times New Roman" w:hAnsi="Times New Roman Bold" w:cs="Times New Roman"/>
          <w:b/>
          <w:sz w:val="28"/>
          <w:szCs w:val="20"/>
          <w:lang w:val="en-GB"/>
        </w:rPr>
      </w:pPr>
      <w:ins w:id="1716" w:author="John Mettrop" w:date="2022-04-11T10:35:00Z">
        <w:r w:rsidRPr="00D942DF">
          <w:rPr>
            <w:rFonts w:ascii="Times New Roman Bold" w:eastAsia="Times New Roman" w:hAnsi="Times New Roman Bold" w:cs="Times New Roman"/>
            <w:b/>
            <w:sz w:val="28"/>
            <w:szCs w:val="20"/>
            <w:lang w:val="en-GB"/>
          </w:rPr>
          <w:lastRenderedPageBreak/>
          <w:t>Annex 2</w:t>
        </w:r>
        <w:r w:rsidRPr="00D942DF">
          <w:rPr>
            <w:rFonts w:ascii="Times New Roman Bold" w:eastAsia="Times New Roman" w:hAnsi="Times New Roman Bold" w:cs="Times New Roman"/>
            <w:b/>
            <w:sz w:val="28"/>
            <w:szCs w:val="20"/>
            <w:lang w:val="en-GB"/>
          </w:rPr>
          <w:br/>
        </w:r>
        <w:r w:rsidRPr="00D942DF">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0BFC8ED7"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717" w:author="John Mettrop" w:date="2022-04-11T10:35:00Z"/>
          <w:rFonts w:ascii="Times New Roman" w:eastAsia="Times New Roman" w:hAnsi="Times New Roman" w:cs="Times New Roman"/>
          <w:b/>
          <w:sz w:val="28"/>
          <w:szCs w:val="20"/>
          <w:lang w:val="en-GB"/>
        </w:rPr>
      </w:pPr>
      <w:ins w:id="1718" w:author="John Mettrop" w:date="2022-04-11T10:35:00Z">
        <w:r w:rsidRPr="00D942DF">
          <w:rPr>
            <w:rFonts w:ascii="Times New Roman" w:eastAsia="Times New Roman" w:hAnsi="Times New Roman" w:cs="Times New Roman"/>
            <w:b/>
            <w:sz w:val="28"/>
            <w:szCs w:val="20"/>
            <w:lang w:val="en-GB"/>
          </w:rPr>
          <w:t>1</w:t>
        </w:r>
        <w:r w:rsidRPr="00D942DF">
          <w:rPr>
            <w:rFonts w:ascii="Times New Roman" w:eastAsia="Times New Roman" w:hAnsi="Times New Roman" w:cs="Times New Roman"/>
            <w:b/>
            <w:sz w:val="28"/>
            <w:szCs w:val="20"/>
            <w:lang w:val="en-GB"/>
          </w:rPr>
          <w:tab/>
          <w:t>Introduction</w:t>
        </w:r>
      </w:ins>
    </w:p>
    <w:p w14:paraId="7300724B"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19" w:author="John Mettrop" w:date="2022-04-11T10:35:00Z"/>
          <w:rFonts w:ascii="Times New Roman" w:eastAsia="Times New Roman" w:hAnsi="Times New Roman" w:cs="Times New Roman"/>
          <w:sz w:val="24"/>
          <w:szCs w:val="20"/>
          <w:lang w:val="en-GB"/>
        </w:rPr>
      </w:pPr>
      <w:ins w:id="1720" w:author="John Mettrop" w:date="2022-04-11T10:35:00Z">
        <w:r w:rsidRPr="00D942DF">
          <w:rPr>
            <w:rFonts w:ascii="Times New Roman" w:eastAsia="Times New Roman" w:hAnsi="Times New Roman" w:cs="Times New Roman"/>
            <w:sz w:val="24"/>
            <w:szCs w:val="20"/>
            <w:lang w:val="en-GB"/>
          </w:rPr>
          <w:t xml:space="preserve">Systems and networks operating in the MMS are used for broadband </w:t>
        </w:r>
        <w:proofErr w:type="gramStart"/>
        <w:r w:rsidRPr="00D942DF">
          <w:rPr>
            <w:rFonts w:ascii="Times New Roman" w:eastAsia="Times New Roman" w:hAnsi="Times New Roman" w:cs="Times New Roman"/>
            <w:sz w:val="24"/>
            <w:szCs w:val="20"/>
            <w:lang w:val="en-GB"/>
          </w:rPr>
          <w:t>data-links</w:t>
        </w:r>
        <w:proofErr w:type="gramEnd"/>
        <w:r w:rsidRPr="00D942DF">
          <w:rPr>
            <w:rFonts w:ascii="Times New Roman" w:eastAsia="Times New Roman" w:hAnsi="Times New Roman" w:cs="Times New Roman"/>
            <w:sz w:val="24"/>
            <w:szCs w:val="20"/>
            <w:lang w:val="en-GB"/>
          </w:rPr>
          <w:t xml:space="preserve"> to support various applications, such as [remote sensing for earth sciences, land management, and energy distribution.]</w:t>
        </w:r>
      </w:ins>
    </w:p>
    <w:p w14:paraId="732D9D2E" w14:textId="7D4B33E0" w:rsidR="00D942DF" w:rsidRPr="00D942DF"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721" w:author="John Mettrop" w:date="2022-04-11T10:35:00Z"/>
          <w:rFonts w:ascii="Times New Roman" w:eastAsia="Times New Roman" w:hAnsi="Times New Roman" w:cs="Times New Roman"/>
          <w:i/>
          <w:sz w:val="24"/>
          <w:szCs w:val="20"/>
          <w:lang w:val="en-GB"/>
        </w:rPr>
      </w:pPr>
      <w:ins w:id="1722" w:author="John Mettrop" w:date="2022-04-11T10:41:00Z">
        <w:del w:id="1723" w:author="USA" w:date="2022-05-11T19:27:00Z">
          <w:r w:rsidRPr="00372BCA" w:rsidDel="00372BCA">
            <w:rPr>
              <w:rFonts w:ascii="Times New Roman" w:eastAsia="Times New Roman" w:hAnsi="Times New Roman" w:cs="Times New Roman"/>
              <w:sz w:val="24"/>
              <w:szCs w:val="20"/>
              <w:highlight w:val="yellow"/>
              <w:lang w:val="en-GB"/>
              <w:rPrChange w:id="1724" w:author="USA" w:date="2022-05-11T19:27: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These maritime mobile systems operating throughout the 4 400</w:t>
        </w:r>
        <w:r w:rsidRPr="00D942DF">
          <w:rPr>
            <w:rFonts w:ascii="Times New Roman" w:eastAsia="Times New Roman" w:hAnsi="Times New Roman" w:cs="Times New Roman"/>
            <w:sz w:val="24"/>
            <w:szCs w:val="20"/>
            <w:lang w:val="en-GB"/>
          </w:rPr>
          <w:noBreakHyphen/>
          <w:t xml:space="preserve">4 990 MHz frequency range or portions thereof may also be used to support security, law enforcement, and humanitarian assistance efforts. </w:t>
        </w:r>
        <w:del w:id="1725" w:author="USA" w:date="2022-06-02T13:31:00Z">
          <w:r w:rsidRPr="00270A82" w:rsidDel="00270A82">
            <w:rPr>
              <w:rFonts w:ascii="Times New Roman" w:eastAsia="Times New Roman" w:hAnsi="Times New Roman" w:cs="Times New Roman"/>
              <w:sz w:val="24"/>
              <w:szCs w:val="20"/>
              <w:highlight w:val="cyan"/>
              <w:lang w:val="en-GB"/>
              <w:rPrChange w:id="1726" w:author="USA" w:date="2022-06-02T13:31:00Z">
                <w:rPr>
                  <w:rFonts w:ascii="Times New Roman" w:eastAsia="Times New Roman" w:hAnsi="Times New Roman" w:cs="Times New Roman"/>
                  <w:sz w:val="24"/>
                  <w:szCs w:val="20"/>
                  <w:lang w:val="en-GB"/>
                </w:rPr>
              </w:rPrChange>
            </w:rPr>
            <w:delText>Sometimes t</w:delText>
          </w:r>
        </w:del>
      </w:ins>
      <w:ins w:id="1727" w:author="USA" w:date="2022-06-02T13:31:00Z">
        <w:r w:rsidR="00270A82" w:rsidRPr="00270A82">
          <w:rPr>
            <w:rFonts w:ascii="Times New Roman" w:eastAsia="Times New Roman" w:hAnsi="Times New Roman" w:cs="Times New Roman"/>
            <w:sz w:val="24"/>
            <w:szCs w:val="20"/>
            <w:highlight w:val="cyan"/>
            <w:lang w:val="en-GB"/>
            <w:rPrChange w:id="1728" w:author="USA" w:date="2022-06-02T13:31:00Z">
              <w:rPr>
                <w:rFonts w:ascii="Times New Roman" w:eastAsia="Times New Roman" w:hAnsi="Times New Roman" w:cs="Times New Roman"/>
                <w:sz w:val="24"/>
                <w:szCs w:val="20"/>
                <w:lang w:val="en-GB"/>
              </w:rPr>
            </w:rPrChange>
          </w:rPr>
          <w:t>T</w:t>
        </w:r>
      </w:ins>
      <w:ins w:id="1729" w:author="John Mettrop" w:date="2022-04-11T10:41:00Z">
        <w:r w:rsidRPr="00D942DF">
          <w:rPr>
            <w:rFonts w:ascii="Times New Roman" w:eastAsia="Times New Roman" w:hAnsi="Times New Roman" w:cs="Times New Roman"/>
            <w:sz w:val="24"/>
            <w:szCs w:val="20"/>
            <w:lang w:val="en-GB"/>
          </w:rPr>
          <w:t xml:space="preserve">hese tasks are of </w:t>
        </w:r>
      </w:ins>
      <w:ins w:id="1730" w:author="USA" w:date="2022-06-02T13:31:00Z">
        <w:r w:rsidR="00270A82" w:rsidRPr="00270A82">
          <w:rPr>
            <w:rFonts w:ascii="Times New Roman" w:eastAsia="Times New Roman" w:hAnsi="Times New Roman" w:cs="Times New Roman"/>
            <w:sz w:val="24"/>
            <w:szCs w:val="20"/>
            <w:highlight w:val="cyan"/>
            <w:lang w:val="en-GB"/>
            <w:rPrChange w:id="1731" w:author="USA" w:date="2022-06-02T13:31:00Z">
              <w:rPr>
                <w:rFonts w:ascii="Times New Roman" w:eastAsia="Times New Roman" w:hAnsi="Times New Roman" w:cs="Times New Roman"/>
                <w:sz w:val="24"/>
                <w:szCs w:val="20"/>
                <w:lang w:val="en-GB"/>
              </w:rPr>
            </w:rPrChange>
          </w:rPr>
          <w:t>an</w:t>
        </w:r>
        <w:r w:rsidR="00270A82">
          <w:rPr>
            <w:rFonts w:ascii="Times New Roman" w:eastAsia="Times New Roman" w:hAnsi="Times New Roman" w:cs="Times New Roman"/>
            <w:sz w:val="24"/>
            <w:szCs w:val="20"/>
            <w:lang w:val="en-GB"/>
          </w:rPr>
          <w:t xml:space="preserve"> </w:t>
        </w:r>
      </w:ins>
      <w:ins w:id="1732" w:author="John Mettrop" w:date="2022-04-11T10:41:00Z">
        <w:r w:rsidRPr="00D942DF">
          <w:rPr>
            <w:rFonts w:ascii="Times New Roman" w:eastAsia="Times New Roman" w:hAnsi="Times New Roman" w:cs="Times New Roman"/>
            <w:sz w:val="24"/>
            <w:szCs w:val="20"/>
            <w:lang w:val="en-GB"/>
          </w:rPr>
          <w:t>unpredictable nature and immediate operations can be required at any time, however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Additionally, some operations can also take place </w:t>
        </w:r>
        <w:del w:id="1733" w:author="USA" w:date="2022-05-12T11:02:00Z">
          <w:r w:rsidRPr="0001467E" w:rsidDel="0001467E">
            <w:rPr>
              <w:rFonts w:ascii="Times New Roman" w:eastAsia="Times New Roman" w:hAnsi="Times New Roman" w:cs="Times New Roman"/>
              <w:sz w:val="24"/>
              <w:szCs w:val="20"/>
              <w:highlight w:val="yellow"/>
              <w:lang w:val="en-GB"/>
              <w:rPrChange w:id="1734" w:author="USA" w:date="2022-05-12T11:02:00Z">
                <w:rPr>
                  <w:rFonts w:ascii="Times New Roman" w:eastAsia="Times New Roman" w:hAnsi="Times New Roman" w:cs="Times New Roman"/>
                  <w:sz w:val="24"/>
                  <w:szCs w:val="20"/>
                  <w:lang w:val="en-GB"/>
                </w:rPr>
              </w:rPrChange>
            </w:rPr>
            <w:delText>in international airspace and` waters (</w:delText>
          </w:r>
        </w:del>
        <w:r w:rsidRPr="00D942DF">
          <w:rPr>
            <w:rFonts w:ascii="Times New Roman" w:eastAsia="Times New Roman" w:hAnsi="Times New Roman" w:cs="Times New Roman"/>
            <w:sz w:val="24"/>
            <w:szCs w:val="20"/>
            <w:lang w:val="en-GB"/>
          </w:rPr>
          <w:t>outside national territories</w:t>
        </w:r>
        <w:del w:id="1735" w:author="USA" w:date="2022-05-12T11:02:00Z">
          <w:r w:rsidRPr="0001467E" w:rsidDel="0001467E">
            <w:rPr>
              <w:rFonts w:ascii="Times New Roman" w:eastAsia="Times New Roman" w:hAnsi="Times New Roman" w:cs="Times New Roman"/>
              <w:sz w:val="24"/>
              <w:szCs w:val="20"/>
              <w:highlight w:val="yellow"/>
              <w:lang w:val="en-GB"/>
              <w:rPrChange w:id="1736" w:author="USA" w:date="2022-05-12T11:03:00Z">
                <w:rPr>
                  <w:rFonts w:ascii="Times New Roman" w:eastAsia="Times New Roman" w:hAnsi="Times New Roman" w:cs="Times New Roman"/>
                  <w:sz w:val="24"/>
                  <w:szCs w:val="20"/>
                  <w:lang w:val="en-GB"/>
                </w:rPr>
              </w:rPrChange>
            </w:rPr>
            <w:delText>)</w:delText>
          </w:r>
        </w:del>
        <w:r w:rsidRPr="00D942DF">
          <w:rPr>
            <w:rFonts w:ascii="Times New Roman" w:eastAsia="Times New Roman" w:hAnsi="Times New Roman" w:cs="Times New Roman"/>
            <w:sz w:val="24"/>
            <w:szCs w:val="20"/>
            <w:lang w:val="en-GB"/>
          </w:rPr>
          <w:t xml:space="preserve"> (e.g. to fight against piracy, to escort ships, for deep sea rescue, for search and rescue/emergency operations at sea, etc</w:t>
        </w:r>
      </w:ins>
      <w:ins w:id="1737" w:author="USA" w:date="2022-06-02T13:31:00Z">
        <w:r w:rsidR="00270A82" w:rsidRPr="00270A82">
          <w:rPr>
            <w:rFonts w:ascii="Times New Roman" w:eastAsia="Times New Roman" w:hAnsi="Times New Roman" w:cs="Times New Roman"/>
            <w:sz w:val="24"/>
            <w:szCs w:val="20"/>
            <w:highlight w:val="cyan"/>
            <w:lang w:val="en-GB"/>
            <w:rPrChange w:id="1738" w:author="USA" w:date="2022-06-02T13:31:00Z">
              <w:rPr>
                <w:rFonts w:ascii="Times New Roman" w:eastAsia="Times New Roman" w:hAnsi="Times New Roman" w:cs="Times New Roman"/>
                <w:sz w:val="24"/>
                <w:szCs w:val="20"/>
                <w:lang w:val="en-GB"/>
              </w:rPr>
            </w:rPrChange>
          </w:rPr>
          <w:t>.</w:t>
        </w:r>
      </w:ins>
      <w:ins w:id="1739" w:author="John Mettrop" w:date="2022-04-11T10:41:00Z">
        <w:r w:rsidRPr="00D942DF">
          <w:rPr>
            <w:rFonts w:ascii="Times New Roman" w:eastAsia="Times New Roman" w:hAnsi="Times New Roman" w:cs="Times New Roman"/>
            <w:sz w:val="24"/>
            <w:szCs w:val="20"/>
            <w:lang w:val="en-GB"/>
          </w:rPr>
          <w:t>). It should be noted however that these systems are not considered as safety-of-life systems.</w:t>
        </w:r>
        <w:del w:id="1740" w:author="USA" w:date="2022-05-11T19:27:00Z">
          <w:r w:rsidRPr="00372BCA" w:rsidDel="00372BCA">
            <w:rPr>
              <w:rFonts w:ascii="Times New Roman" w:eastAsia="Times New Roman" w:hAnsi="Times New Roman" w:cs="Times New Roman"/>
              <w:sz w:val="24"/>
              <w:szCs w:val="20"/>
              <w:highlight w:val="yellow"/>
              <w:lang w:val="en-GB"/>
              <w:rPrChange w:id="1741" w:author="USA" w:date="2022-05-11T19:27:00Z">
                <w:rPr>
                  <w:rFonts w:ascii="Times New Roman" w:eastAsia="Times New Roman" w:hAnsi="Times New Roman" w:cs="Times New Roman"/>
                  <w:sz w:val="24"/>
                  <w:szCs w:val="20"/>
                  <w:lang w:val="en-GB"/>
                </w:rPr>
              </w:rPrChange>
            </w:rPr>
            <w:delText>]</w:delText>
          </w:r>
        </w:del>
      </w:ins>
    </w:p>
    <w:p w14:paraId="37F3EA51" w14:textId="67598FCA" w:rsidR="00D942DF" w:rsidRPr="00D942DF" w:rsidDel="008C7B20"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742" w:author="John Mettrop" w:date="2022-04-11T10:39:00Z"/>
          <w:del w:id="1743" w:author="USA" w:date="2022-06-01T16:16:00Z"/>
          <w:rFonts w:ascii="Times New Roman" w:eastAsia="Times New Roman" w:hAnsi="Times New Roman" w:cs="Times New Roman"/>
          <w:i/>
          <w:iCs/>
          <w:sz w:val="24"/>
          <w:szCs w:val="20"/>
          <w:lang w:val="en-GB"/>
        </w:rPr>
      </w:pPr>
      <w:ins w:id="1744" w:author="John Mettrop" w:date="2022-04-11T10:39:00Z">
        <w:del w:id="1745" w:author="USA" w:date="2022-06-01T16:16:00Z">
          <w:r w:rsidRPr="008C7B20" w:rsidDel="008C7B20">
            <w:rPr>
              <w:rFonts w:ascii="Times New Roman" w:eastAsia="Times New Roman" w:hAnsi="Times New Roman" w:cs="Times New Roman"/>
              <w:i/>
              <w:iCs/>
              <w:sz w:val="24"/>
              <w:szCs w:val="20"/>
              <w:highlight w:val="cyan"/>
              <w:lang w:val="en-GB"/>
              <w:rPrChange w:id="1746" w:author="USA" w:date="2022-06-01T16:17:00Z">
                <w:rPr>
                  <w:rFonts w:ascii="Times New Roman" w:eastAsia="Times New Roman" w:hAnsi="Times New Roman" w:cs="Times New Roman"/>
                  <w:i/>
                  <w:iCs/>
                  <w:sz w:val="24"/>
                  <w:szCs w:val="20"/>
                  <w:lang w:val="en-GB"/>
                </w:rPr>
              </w:rPrChange>
            </w:rPr>
            <w:delText>[Editor’s note : the above paragraph is a proposed merger of 3 alternatives submitted to the meeting in contributions 5B/497, 5B/503, B/506 but has not been agreed]</w:delText>
          </w:r>
        </w:del>
      </w:ins>
    </w:p>
    <w:p w14:paraId="237101F7" w14:textId="77777777" w:rsidR="00D942DF" w:rsidRPr="00D942DF" w:rsidRDefault="00D942DF" w:rsidP="00D942DF">
      <w:pPr>
        <w:overflowPunct w:val="0"/>
        <w:autoSpaceDE w:val="0"/>
        <w:autoSpaceDN w:val="0"/>
        <w:adjustRightInd w:val="0"/>
        <w:spacing w:line="240" w:lineRule="auto"/>
        <w:jc w:val="left"/>
        <w:textAlignment w:val="baseline"/>
        <w:rPr>
          <w:ins w:id="1747" w:author="John Mettrop" w:date="2022-04-11T10:35:00Z"/>
          <w:rFonts w:ascii="Times New Roman" w:eastAsia="Times New Roman" w:hAnsi="Times New Roman" w:cs="Times New Roman"/>
          <w:sz w:val="20"/>
          <w:szCs w:val="20"/>
          <w:lang w:val="en-GB" w:eastAsia="zh-CN"/>
        </w:rPr>
      </w:pPr>
    </w:p>
    <w:p w14:paraId="416520B8"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48" w:author="John Mettrop" w:date="2022-04-11T10:35:00Z"/>
          <w:rFonts w:ascii="Times New Roman" w:eastAsia="Times New Roman" w:hAnsi="Times New Roman" w:cs="Times New Roman"/>
          <w:sz w:val="24"/>
          <w:szCs w:val="20"/>
          <w:lang w:val="en-GB"/>
        </w:rPr>
      </w:pPr>
      <w:ins w:id="1749" w:author="John Mettrop" w:date="2022-04-11T10:35:00Z">
        <w:r w:rsidRPr="00D942DF">
          <w:rPr>
            <w:rFonts w:ascii="Times New Roman" w:eastAsia="Times New Roman" w:hAnsi="Times New Roman" w:cs="Times New Roman"/>
            <w:sz w:val="24"/>
            <w:szCs w:val="20"/>
            <w:lang w:val="en-GB"/>
          </w:rPr>
          <w:t xml:space="preserve">It can be single link involving MMS stations (between </w:t>
        </w:r>
        <w:r w:rsidRPr="00D942DF">
          <w:rPr>
            <w:rFonts w:ascii="Times New Roman" w:eastAsia="Times New Roman" w:hAnsi="Times New Roman" w:cs="Times New Roman"/>
            <w:iCs/>
            <w:sz w:val="24"/>
            <w:szCs w:val="20"/>
            <w:lang w:val="en-GB"/>
          </w:rPr>
          <w:t>coast stations</w:t>
        </w:r>
        <w:r w:rsidRPr="00D942DF">
          <w:rPr>
            <w:rFonts w:ascii="Times New Roman" w:eastAsia="Times New Roman" w:hAnsi="Times New Roman" w:cs="Times New Roman"/>
            <w:sz w:val="24"/>
            <w:szCs w:val="20"/>
            <w:lang w:val="en-GB"/>
          </w:rPr>
          <w:t xml:space="preserve"> and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between </w:t>
        </w:r>
        <w:r w:rsidRPr="00D942DF">
          <w:rPr>
            <w:rFonts w:ascii="Times New Roman" w:eastAsia="Times New Roman" w:hAnsi="Times New Roman" w:cs="Times New Roman"/>
            <w:iCs/>
            <w:sz w:val="24"/>
            <w:szCs w:val="20"/>
            <w:lang w:val="en-GB"/>
          </w:rPr>
          <w:t>ship stations)</w:t>
        </w:r>
        <w:r w:rsidRPr="00D942DF">
          <w:rPr>
            <w:rFonts w:ascii="Times New Roman" w:eastAsia="Times New Roman" w:hAnsi="Times New Roman" w:cs="Times New Roman"/>
            <w:sz w:val="24"/>
            <w:szCs w:val="20"/>
            <w:lang w:val="en-GB"/>
          </w:rPr>
          <w:t xml:space="preserve"> or a mesh networks involving several MMS stations.</w:t>
        </w:r>
      </w:ins>
    </w:p>
    <w:p w14:paraId="5FA51154"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750" w:author="John Mettrop" w:date="2022-04-11T10:35:00Z"/>
          <w:rFonts w:ascii="Times New Roman" w:eastAsia="Times New Roman" w:hAnsi="Times New Roman" w:cs="Times New Roman"/>
          <w:b/>
          <w:sz w:val="28"/>
          <w:szCs w:val="20"/>
          <w:lang w:val="en-GB"/>
        </w:rPr>
      </w:pPr>
      <w:ins w:id="1751" w:author="John Mettrop" w:date="2022-04-11T10:35:00Z">
        <w:r w:rsidRPr="00D942DF">
          <w:rPr>
            <w:rFonts w:ascii="Times New Roman" w:eastAsia="Times New Roman" w:hAnsi="Times New Roman" w:cs="Times New Roman"/>
            <w:b/>
            <w:sz w:val="28"/>
            <w:szCs w:val="20"/>
            <w:lang w:val="en-GB"/>
          </w:rPr>
          <w:t>2</w:t>
        </w:r>
        <w:r w:rsidRPr="00D942DF">
          <w:rPr>
            <w:rFonts w:ascii="Times New Roman" w:eastAsia="Times New Roman" w:hAnsi="Times New Roman" w:cs="Times New Roman"/>
            <w:b/>
            <w:sz w:val="28"/>
            <w:szCs w:val="20"/>
            <w:lang w:val="en-GB"/>
          </w:rPr>
          <w:tab/>
          <w:t>Operational deployment</w:t>
        </w:r>
      </w:ins>
    </w:p>
    <w:p w14:paraId="5A969F3A" w14:textId="4290908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52" w:author="John Mettrop" w:date="2022-04-11T10:35:00Z"/>
          <w:rFonts w:ascii="Times New Roman" w:eastAsia="Times New Roman" w:hAnsi="Times New Roman" w:cs="Times New Roman"/>
          <w:sz w:val="24"/>
          <w:szCs w:val="20"/>
          <w:lang w:val="en-GB"/>
        </w:rPr>
      </w:pPr>
      <w:ins w:id="1753" w:author="John Mettrop" w:date="2022-04-11T10:35:00Z">
        <w:r w:rsidRPr="00D942DF">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ins>
      <w:ins w:id="1754" w:author="USA" w:date="2022-05-12T11:03:00Z">
        <w:r w:rsidR="0001467E" w:rsidRPr="0001467E">
          <w:rPr>
            <w:rFonts w:ascii="Times New Roman" w:eastAsia="Times New Roman" w:hAnsi="Times New Roman" w:cs="Times New Roman"/>
            <w:sz w:val="24"/>
            <w:szCs w:val="20"/>
            <w:highlight w:val="yellow"/>
            <w:lang w:val="en-GB" w:eastAsia="zh-CN"/>
            <w:rPrChange w:id="1755" w:author="USA" w:date="2022-05-12T11:03:00Z">
              <w:rPr>
                <w:rFonts w:ascii="Times New Roman" w:eastAsia="Times New Roman" w:hAnsi="Times New Roman" w:cs="Times New Roman"/>
                <w:sz w:val="24"/>
                <w:szCs w:val="20"/>
                <w:lang w:val="en-GB" w:eastAsia="zh-CN"/>
              </w:rPr>
            </w:rPrChange>
          </w:rPr>
          <w:t>outside national</w:t>
        </w:r>
        <w:r w:rsidR="0001467E">
          <w:rPr>
            <w:rFonts w:ascii="Times New Roman" w:eastAsia="Times New Roman" w:hAnsi="Times New Roman" w:cs="Times New Roman"/>
            <w:sz w:val="24"/>
            <w:szCs w:val="20"/>
            <w:highlight w:val="yellow"/>
            <w:lang w:val="en-GB" w:eastAsia="zh-CN"/>
          </w:rPr>
          <w:t xml:space="preserve"> </w:t>
        </w:r>
      </w:ins>
      <w:ins w:id="1756" w:author="John Mettrop" w:date="2022-04-11T10:35:00Z">
        <w:del w:id="1757" w:author="USA" w:date="2022-05-12T11:03:00Z">
          <w:r w:rsidRPr="0001467E" w:rsidDel="0001467E">
            <w:rPr>
              <w:rFonts w:ascii="Times New Roman" w:eastAsia="Times New Roman" w:hAnsi="Times New Roman" w:cs="Times New Roman"/>
              <w:sz w:val="24"/>
              <w:szCs w:val="20"/>
              <w:highlight w:val="yellow"/>
              <w:lang w:val="en-GB" w:eastAsia="ja-JP"/>
              <w:rPrChange w:id="1758" w:author="USA" w:date="2022-05-12T11:03:00Z">
                <w:rPr>
                  <w:rFonts w:ascii="Times New Roman" w:eastAsia="Times New Roman" w:hAnsi="Times New Roman" w:cs="Times New Roman"/>
                  <w:sz w:val="24"/>
                  <w:szCs w:val="20"/>
                  <w:lang w:val="en-GB" w:eastAsia="ja-JP"/>
                </w:rPr>
              </w:rPrChange>
            </w:rPr>
            <w:delText>out in international</w:delText>
          </w:r>
          <w:r w:rsidRPr="00D942DF" w:rsidDel="0001467E">
            <w:rPr>
              <w:rFonts w:ascii="Times New Roman" w:eastAsia="Times New Roman" w:hAnsi="Times New Roman" w:cs="Times New Roman"/>
              <w:sz w:val="24"/>
              <w:szCs w:val="20"/>
              <w:lang w:val="en-GB" w:eastAsia="ja-JP"/>
            </w:rPr>
            <w:delText xml:space="preserve"> </w:delText>
          </w:r>
        </w:del>
        <w:r w:rsidRPr="00D942DF">
          <w:rPr>
            <w:rFonts w:ascii="Times New Roman" w:eastAsia="Times New Roman" w:hAnsi="Times New Roman" w:cs="Times New Roman"/>
            <w:sz w:val="24"/>
            <w:szCs w:val="20"/>
            <w:lang w:val="en-GB" w:eastAsia="ja-JP"/>
          </w:rPr>
          <w:t xml:space="preserve">waters. </w:t>
        </w:r>
        <w:r w:rsidRPr="00D942DF">
          <w:rPr>
            <w:rFonts w:ascii="Times New Roman" w:eastAsia="Times New Roman" w:hAnsi="Times New Roman" w:cs="Times New Roman"/>
            <w:sz w:val="24"/>
            <w:szCs w:val="20"/>
            <w:lang w:val="en-GB"/>
          </w:rPr>
          <w:t xml:space="preserve">The stations </w:t>
        </w:r>
      </w:ins>
      <w:ins w:id="1759" w:author="USA" w:date="2022-05-12T11:03:00Z">
        <w:r w:rsidR="0001467E" w:rsidRPr="0001467E">
          <w:rPr>
            <w:rFonts w:ascii="Times New Roman" w:eastAsia="Times New Roman" w:hAnsi="Times New Roman" w:cs="Times New Roman"/>
            <w:sz w:val="24"/>
            <w:szCs w:val="20"/>
            <w:highlight w:val="yellow"/>
            <w:lang w:val="en-GB" w:eastAsia="zh-CN"/>
            <w:rPrChange w:id="1760" w:author="USA" w:date="2022-05-12T11:03:00Z">
              <w:rPr>
                <w:rFonts w:ascii="Times New Roman" w:eastAsia="Times New Roman" w:hAnsi="Times New Roman" w:cs="Times New Roman"/>
                <w:sz w:val="24"/>
                <w:szCs w:val="20"/>
                <w:lang w:val="en-GB" w:eastAsia="zh-CN"/>
              </w:rPr>
            </w:rPrChange>
          </w:rPr>
          <w:t>outside national</w:t>
        </w:r>
      </w:ins>
      <w:ins w:id="1761" w:author="John Mettrop" w:date="2022-04-11T10:35:00Z">
        <w:del w:id="1762" w:author="USA" w:date="2022-05-12T11:03:00Z">
          <w:r w:rsidRPr="0001467E" w:rsidDel="0001467E">
            <w:rPr>
              <w:rFonts w:ascii="Times New Roman" w:eastAsia="Times New Roman" w:hAnsi="Times New Roman" w:cs="Times New Roman"/>
              <w:sz w:val="24"/>
              <w:szCs w:val="20"/>
              <w:highlight w:val="yellow"/>
              <w:lang w:val="en-GB"/>
              <w:rPrChange w:id="1763" w:author="USA" w:date="2022-05-12T11:03:00Z">
                <w:rPr>
                  <w:rFonts w:ascii="Times New Roman" w:eastAsia="Times New Roman" w:hAnsi="Times New Roman" w:cs="Times New Roman"/>
                  <w:sz w:val="24"/>
                  <w:szCs w:val="20"/>
                  <w:lang w:val="en-GB"/>
                </w:rPr>
              </w:rPrChange>
            </w:rPr>
            <w:delText>in international</w:delText>
          </w:r>
          <w:r w:rsidRPr="00D942DF" w:rsidDel="0001467E">
            <w:rPr>
              <w:rFonts w:ascii="Times New Roman" w:eastAsia="Times New Roman" w:hAnsi="Times New Roman" w:cs="Times New Roman"/>
              <w:sz w:val="24"/>
              <w:szCs w:val="20"/>
              <w:lang w:val="en-GB"/>
            </w:rPr>
            <w:delText xml:space="preserve"> </w:delText>
          </w:r>
        </w:del>
      </w:ins>
      <w:ins w:id="1764" w:author="USA" w:date="2022-06-01T16:16:00Z">
        <w:r w:rsidR="008C7B20">
          <w:rPr>
            <w:rFonts w:ascii="Times New Roman" w:eastAsia="Times New Roman" w:hAnsi="Times New Roman" w:cs="Times New Roman"/>
            <w:sz w:val="24"/>
            <w:szCs w:val="20"/>
            <w:lang w:val="en-GB"/>
          </w:rPr>
          <w:t xml:space="preserve"> </w:t>
        </w:r>
      </w:ins>
      <w:ins w:id="1765" w:author="John Mettrop" w:date="2022-04-11T10:35:00Z">
        <w:r w:rsidRPr="00D942DF">
          <w:rPr>
            <w:rFonts w:ascii="Times New Roman" w:eastAsia="Times New Roman" w:hAnsi="Times New Roman" w:cs="Times New Roman"/>
            <w:sz w:val="24"/>
            <w:szCs w:val="20"/>
            <w:lang w:val="en-GB"/>
          </w:rPr>
          <w:t>waters are only authorized by the administration of the flag state of ship.</w:t>
        </w:r>
      </w:ins>
    </w:p>
    <w:p w14:paraId="5F675A7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66" w:author="John Mettrop" w:date="2022-04-11T10:35:00Z"/>
          <w:rFonts w:ascii="Times New Roman" w:eastAsia="Times New Roman" w:hAnsi="Times New Roman" w:cs="Times New Roman"/>
          <w:sz w:val="24"/>
          <w:szCs w:val="20"/>
          <w:lang w:val="en-GB" w:eastAsia="ja-JP"/>
        </w:rPr>
      </w:pPr>
      <w:ins w:id="1767" w:author="John Mettrop" w:date="2022-04-11T10:35:00Z">
        <w:r w:rsidRPr="00D942DF">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1B079F98" w14:textId="0D8CD5A6"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68" w:author="John Mettrop" w:date="2022-04-11T10:35:00Z"/>
          <w:rFonts w:ascii="Times New Roman" w:eastAsia="Times New Roman" w:hAnsi="Times New Roman" w:cs="Times New Roman"/>
          <w:sz w:val="24"/>
          <w:szCs w:val="20"/>
          <w:lang w:val="en-GB"/>
        </w:rPr>
      </w:pPr>
      <w:ins w:id="1769" w:author="John Mettrop" w:date="2022-04-11T10:35:00Z">
        <w:r w:rsidRPr="00D942DF">
          <w:rPr>
            <w:rFonts w:ascii="Times New Roman" w:eastAsia="Times New Roman" w:hAnsi="Times New Roman" w:cs="Times New Roman"/>
            <w:sz w:val="24"/>
            <w:szCs w:val="20"/>
            <w:lang w:val="en-GB"/>
          </w:rPr>
          <w:t>Depending on the area</w:t>
        </w:r>
        <w:r w:rsidRPr="00D942DF" w:rsidDel="000A2CEF">
          <w:rPr>
            <w:rFonts w:ascii="Times New Roman" w:eastAsia="Times New Roman" w:hAnsi="Times New Roman" w:cs="Times New Roman"/>
            <w:sz w:val="24"/>
            <w:szCs w:val="20"/>
            <w:lang w:val="en-GB"/>
          </w:rPr>
          <w:t xml:space="preserve"> </w:t>
        </w:r>
      </w:ins>
      <w:ins w:id="1770" w:author="USA" w:date="2022-05-12T11:04:00Z">
        <w:r w:rsidR="0001467E" w:rsidRPr="0001467E">
          <w:rPr>
            <w:rFonts w:ascii="Times New Roman" w:eastAsia="Times New Roman" w:hAnsi="Times New Roman" w:cs="Times New Roman"/>
            <w:sz w:val="24"/>
            <w:szCs w:val="20"/>
            <w:highlight w:val="yellow"/>
            <w:lang w:val="en-GB" w:eastAsia="zh-CN"/>
            <w:rPrChange w:id="1771" w:author="USA" w:date="2022-05-12T11:04:00Z">
              <w:rPr>
                <w:rFonts w:ascii="Times New Roman" w:eastAsia="Times New Roman" w:hAnsi="Times New Roman" w:cs="Times New Roman"/>
                <w:sz w:val="24"/>
                <w:szCs w:val="20"/>
                <w:lang w:val="en-GB" w:eastAsia="zh-CN"/>
              </w:rPr>
            </w:rPrChange>
          </w:rPr>
          <w:t>outside national</w:t>
        </w:r>
      </w:ins>
      <w:ins w:id="1772" w:author="John Mettrop" w:date="2022-04-11T10:35:00Z">
        <w:del w:id="1773" w:author="USA" w:date="2022-05-12T11:04:00Z">
          <w:r w:rsidRPr="0001467E" w:rsidDel="0001467E">
            <w:rPr>
              <w:rFonts w:ascii="Times New Roman" w:eastAsia="Times New Roman" w:hAnsi="Times New Roman" w:cs="Times New Roman"/>
              <w:sz w:val="24"/>
              <w:szCs w:val="20"/>
              <w:highlight w:val="yellow"/>
              <w:lang w:val="en-GB"/>
              <w:rPrChange w:id="1774" w:author="USA" w:date="2022-05-12T11:04:00Z">
                <w:rPr>
                  <w:rFonts w:ascii="Times New Roman" w:eastAsia="Times New Roman" w:hAnsi="Times New Roman" w:cs="Times New Roman"/>
                  <w:sz w:val="24"/>
                  <w:szCs w:val="20"/>
                  <w:lang w:val="en-GB"/>
                </w:rPr>
              </w:rPrChange>
            </w:rPr>
            <w:delText>in the international</w:delText>
          </w:r>
        </w:del>
      </w:ins>
      <w:ins w:id="1775" w:author="USA" w:date="2022-05-12T11:04:00Z">
        <w:r w:rsidR="0001467E">
          <w:rPr>
            <w:rFonts w:ascii="Times New Roman" w:eastAsia="Times New Roman" w:hAnsi="Times New Roman" w:cs="Times New Roman"/>
            <w:sz w:val="24"/>
            <w:szCs w:val="20"/>
            <w:lang w:val="en-GB"/>
          </w:rPr>
          <w:t xml:space="preserve"> </w:t>
        </w:r>
      </w:ins>
      <w:ins w:id="1776" w:author="John Mettrop" w:date="2022-04-11T10:35:00Z">
        <w:del w:id="1777" w:author="USA" w:date="2022-05-12T11:04:00Z">
          <w:r w:rsidRPr="00D942DF" w:rsidDel="0001467E">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airspace some of these operations</w:t>
        </w:r>
        <w:r w:rsidRPr="00D942DF" w:rsidDel="000A2CEF">
          <w:rPr>
            <w:rFonts w:ascii="Times New Roman" w:eastAsia="Times New Roman" w:hAnsi="Times New Roman" w:cs="Times New Roman"/>
            <w:sz w:val="24"/>
            <w:szCs w:val="20"/>
            <w:lang w:val="en-GB"/>
          </w:rPr>
          <w:t xml:space="preserve"> </w:t>
        </w:r>
        <w:r w:rsidRPr="00D942DF">
          <w:rPr>
            <w:rFonts w:ascii="Times New Roman" w:eastAsia="Times New Roman" w:hAnsi="Times New Roman" w:cs="Times New Roman"/>
            <w:sz w:val="24"/>
            <w:szCs w:val="20"/>
            <w:lang w:val="en-GB"/>
          </w:rPr>
          <w:t xml:space="preserve">can be planned in advance, whereas some other operations may take place  at an unpredictable time and location. </w:t>
        </w:r>
      </w:ins>
    </w:p>
    <w:p w14:paraId="0E823B73" w14:textId="2F10B1E1" w:rsidR="00D942DF" w:rsidRPr="00D942DF"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778" w:author="John Mettrop" w:date="2022-04-11T10:35:00Z"/>
          <w:del w:id="1779" w:author="USA" w:date="2022-05-11T19:27:00Z"/>
          <w:rFonts w:ascii="Times New Roman" w:eastAsia="Times New Roman" w:hAnsi="Times New Roman" w:cs="Times New Roman"/>
          <w:sz w:val="24"/>
          <w:szCs w:val="20"/>
          <w:lang w:val="en-GB"/>
        </w:rPr>
      </w:pPr>
      <w:commentRangeStart w:id="1780"/>
      <w:ins w:id="1781" w:author="John Mettrop" w:date="2022-04-11T10:35:00Z">
        <w:del w:id="1782" w:author="USA" w:date="2022-05-11T19:27:00Z">
          <w:r w:rsidRPr="005077C7" w:rsidDel="005077C7">
            <w:rPr>
              <w:rFonts w:ascii="Times New Roman" w:eastAsia="Times New Roman" w:hAnsi="Times New Roman" w:cs="Times New Roman"/>
              <w:sz w:val="24"/>
              <w:szCs w:val="20"/>
              <w:highlight w:val="yellow"/>
              <w:lang w:val="en-GB"/>
              <w:rPrChange w:id="1783" w:author="USA" w:date="2022-05-11T19:28:00Z">
                <w:rPr>
                  <w:rFonts w:ascii="Times New Roman" w:eastAsia="Times New Roman" w:hAnsi="Times New Roman" w:cs="Times New Roman"/>
                  <w:sz w:val="24"/>
                  <w:szCs w:val="20"/>
                  <w:lang w:val="en-GB"/>
                </w:rPr>
              </w:rPrChange>
            </w:rPr>
            <w:lastRenderedPageBreak/>
            <w:delText>[Normally, activities of other states within the “exclusive economic zone” of a coastal State (up to 370 km from the baselines from which the breadth of the territorial see is measured), as defined in the United Nations Convention on the Law of the Sea, should follow a special regulatory regime which is established by the costal state. Therefore, states operating aircraft and ships with AMS and MMS systems onboard respectively within this zone shall have due regard to the rights and duties of this coastal State.]</w:delText>
          </w:r>
        </w:del>
      </w:ins>
      <w:commentRangeEnd w:id="1780"/>
      <w:r w:rsidR="005077C7">
        <w:rPr>
          <w:rStyle w:val="CommentReference"/>
          <w:rFonts w:ascii="Times New Roman" w:eastAsia="Times New Roman" w:hAnsi="Times New Roman" w:cs="Times New Roman"/>
          <w:lang w:val="en-GB"/>
        </w:rPr>
        <w:commentReference w:id="1780"/>
      </w:r>
    </w:p>
    <w:p w14:paraId="352F6B37" w14:textId="6381C1D4" w:rsidR="00D942DF" w:rsidRPr="005077C7" w:rsidDel="005077C7" w:rsidRDefault="00D942DF" w:rsidP="00D942DF">
      <w:pPr>
        <w:tabs>
          <w:tab w:val="left" w:pos="1134"/>
          <w:tab w:val="left" w:pos="1871"/>
          <w:tab w:val="left" w:pos="2268"/>
        </w:tabs>
        <w:overflowPunct w:val="0"/>
        <w:autoSpaceDE w:val="0"/>
        <w:autoSpaceDN w:val="0"/>
        <w:adjustRightInd w:val="0"/>
        <w:spacing w:before="60" w:line="240" w:lineRule="auto"/>
        <w:jc w:val="left"/>
        <w:textAlignment w:val="baseline"/>
        <w:rPr>
          <w:ins w:id="1784" w:author="John Mettrop" w:date="2022-04-11T10:35:00Z"/>
          <w:del w:id="1785" w:author="USA" w:date="2022-05-11T19:28:00Z"/>
          <w:rFonts w:ascii="Times New Roman" w:eastAsia="Times New Roman" w:hAnsi="Times New Roman" w:cs="Times New Roman"/>
          <w:i/>
          <w:sz w:val="24"/>
          <w:szCs w:val="20"/>
          <w:highlight w:val="yellow"/>
          <w:lang w:val="en-GB"/>
          <w:rPrChange w:id="1786" w:author="USA" w:date="2022-05-11T19:29:00Z">
            <w:rPr>
              <w:ins w:id="1787" w:author="John Mettrop" w:date="2022-04-11T10:35:00Z"/>
              <w:del w:id="1788" w:author="USA" w:date="2022-05-11T19:28:00Z"/>
              <w:rFonts w:ascii="Times New Roman" w:eastAsia="Times New Roman" w:hAnsi="Times New Roman" w:cs="Times New Roman"/>
              <w:i/>
              <w:sz w:val="24"/>
              <w:szCs w:val="20"/>
              <w:lang w:val="en-GB"/>
            </w:rPr>
          </w:rPrChange>
        </w:rPr>
      </w:pPr>
      <w:commentRangeStart w:id="1789"/>
      <w:ins w:id="1790" w:author="John Mettrop" w:date="2022-04-11T10:49:00Z">
        <w:del w:id="1791" w:author="USA" w:date="2022-05-11T19:28:00Z">
          <w:r w:rsidRPr="005077C7" w:rsidDel="005077C7">
            <w:rPr>
              <w:rFonts w:ascii="Times New Roman" w:eastAsia="Times New Roman" w:hAnsi="Times New Roman" w:cs="Times New Roman"/>
              <w:i/>
              <w:sz w:val="24"/>
              <w:szCs w:val="20"/>
              <w:highlight w:val="yellow"/>
              <w:lang w:val="en-GB"/>
              <w:rPrChange w:id="1792" w:author="USA" w:date="2022-05-11T19:29:00Z">
                <w:rPr>
                  <w:rFonts w:ascii="Times New Roman" w:eastAsia="Times New Roman" w:hAnsi="Times New Roman" w:cs="Times New Roman"/>
                  <w:i/>
                  <w:sz w:val="24"/>
                  <w:szCs w:val="20"/>
                  <w:lang w:val="en-GB"/>
                </w:rPr>
              </w:rPrChange>
            </w:rPr>
            <w:delText xml:space="preserve">[Editor’s </w:delText>
          </w:r>
        </w:del>
      </w:ins>
      <w:ins w:id="1793" w:author="John Mettrop" w:date="2022-04-11T10:48:00Z">
        <w:del w:id="1794" w:author="USA" w:date="2022-05-11T19:28:00Z">
          <w:r w:rsidRPr="005077C7" w:rsidDel="005077C7">
            <w:rPr>
              <w:rFonts w:ascii="Times New Roman" w:eastAsia="Times New Roman" w:hAnsi="Times New Roman" w:cs="Times New Roman"/>
              <w:i/>
              <w:sz w:val="24"/>
              <w:szCs w:val="20"/>
              <w:highlight w:val="yellow"/>
              <w:lang w:val="en-GB"/>
              <w:rPrChange w:id="1795" w:author="USA" w:date="2022-05-11T19:29:00Z">
                <w:rPr>
                  <w:rFonts w:ascii="Times New Roman" w:eastAsia="Times New Roman" w:hAnsi="Times New Roman" w:cs="Times New Roman"/>
                  <w:i/>
                  <w:sz w:val="24"/>
                  <w:szCs w:val="20"/>
                  <w:lang w:val="en-GB"/>
                </w:rPr>
              </w:rPrChange>
            </w:rPr>
            <w:delText>Note: it is proposed not to copy the exact text from Article of the Radio regulations (in particular 51.3, 51.4, 51.5) but have a general description with regard to relevance of these articles to MMS systems in the band 4 400-4 990 MHz.</w:delText>
          </w:r>
        </w:del>
      </w:ins>
      <w:ins w:id="1796" w:author="John Mettrop" w:date="2022-04-11T10:49:00Z">
        <w:del w:id="1797" w:author="USA" w:date="2022-05-11T19:28:00Z">
          <w:r w:rsidRPr="005077C7" w:rsidDel="005077C7">
            <w:rPr>
              <w:rFonts w:ascii="Times New Roman" w:eastAsia="Times New Roman" w:hAnsi="Times New Roman" w:cs="Times New Roman"/>
              <w:i/>
              <w:sz w:val="24"/>
              <w:szCs w:val="20"/>
              <w:highlight w:val="yellow"/>
              <w:lang w:val="en-GB"/>
              <w:rPrChange w:id="1798" w:author="USA" w:date="2022-05-11T19:29:00Z">
                <w:rPr>
                  <w:rFonts w:ascii="Times New Roman" w:eastAsia="Times New Roman" w:hAnsi="Times New Roman" w:cs="Times New Roman"/>
                  <w:i/>
                  <w:sz w:val="24"/>
                  <w:szCs w:val="20"/>
                  <w:lang w:val="en-GB"/>
                </w:rPr>
              </w:rPrChange>
            </w:rPr>
            <w:delText>]</w:delText>
          </w:r>
        </w:del>
      </w:ins>
    </w:p>
    <w:p w14:paraId="7730FEE9" w14:textId="03F5D4F6" w:rsidR="00D942DF" w:rsidRPr="005077C7" w:rsidDel="005077C7" w:rsidRDefault="00D942DF" w:rsidP="00D942DF">
      <w:pPr>
        <w:overflowPunct w:val="0"/>
        <w:autoSpaceDE w:val="0"/>
        <w:autoSpaceDN w:val="0"/>
        <w:adjustRightInd w:val="0"/>
        <w:spacing w:line="240" w:lineRule="auto"/>
        <w:jc w:val="left"/>
        <w:textAlignment w:val="baseline"/>
        <w:rPr>
          <w:ins w:id="1799" w:author="John Mettrop" w:date="2022-04-11T10:35:00Z"/>
          <w:del w:id="1800" w:author="USA" w:date="2022-05-11T19:28:00Z"/>
          <w:rFonts w:ascii="Times New Roman" w:eastAsia="Times New Roman" w:hAnsi="Times New Roman" w:cs="Times New Roman"/>
          <w:sz w:val="20"/>
          <w:szCs w:val="20"/>
          <w:highlight w:val="yellow"/>
          <w:lang w:val="en-GB" w:eastAsia="zh-CN"/>
          <w:rPrChange w:id="1801" w:author="USA" w:date="2022-05-11T19:29:00Z">
            <w:rPr>
              <w:ins w:id="1802" w:author="John Mettrop" w:date="2022-04-11T10:35:00Z"/>
              <w:del w:id="1803" w:author="USA" w:date="2022-05-11T19:28:00Z"/>
              <w:rFonts w:ascii="Times New Roman" w:eastAsia="Times New Roman" w:hAnsi="Times New Roman" w:cs="Times New Roman"/>
              <w:sz w:val="20"/>
              <w:szCs w:val="20"/>
              <w:lang w:val="en-GB" w:eastAsia="zh-CN"/>
            </w:rPr>
          </w:rPrChange>
        </w:rPr>
      </w:pPr>
    </w:p>
    <w:p w14:paraId="2DB019FF" w14:textId="06B5DCCB"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804" w:author="John Mettrop" w:date="2022-04-11T10:35:00Z"/>
          <w:del w:id="1805" w:author="USA" w:date="2022-05-11T19:28:00Z"/>
          <w:rFonts w:ascii="Times New Roman" w:eastAsia="Times New Roman" w:hAnsi="Times New Roman" w:cs="Times New Roman"/>
          <w:b/>
          <w:sz w:val="24"/>
          <w:szCs w:val="20"/>
          <w:highlight w:val="yellow"/>
          <w:lang w:val="en-GB"/>
          <w:rPrChange w:id="1806" w:author="USA" w:date="2022-05-11T19:29:00Z">
            <w:rPr>
              <w:ins w:id="1807" w:author="John Mettrop" w:date="2022-04-11T10:35:00Z"/>
              <w:del w:id="1808" w:author="USA" w:date="2022-05-11T19:28:00Z"/>
              <w:rFonts w:ascii="Times New Roman" w:eastAsia="Times New Roman" w:hAnsi="Times New Roman" w:cs="Times New Roman"/>
              <w:b/>
              <w:sz w:val="24"/>
              <w:szCs w:val="20"/>
              <w:lang w:val="en-GB"/>
            </w:rPr>
          </w:rPrChange>
        </w:rPr>
      </w:pPr>
      <w:ins w:id="1809" w:author="John Mettrop" w:date="2022-04-11T10:35:00Z">
        <w:del w:id="1810" w:author="USA" w:date="2022-05-11T19:28:00Z">
          <w:r w:rsidRPr="005077C7" w:rsidDel="005077C7">
            <w:rPr>
              <w:rFonts w:ascii="Times New Roman" w:eastAsia="Times New Roman" w:hAnsi="Times New Roman" w:cs="Times New Roman"/>
              <w:sz w:val="24"/>
              <w:szCs w:val="20"/>
              <w:highlight w:val="yellow"/>
              <w:lang w:val="en-GB"/>
              <w:rPrChange w:id="1811" w:author="USA" w:date="2022-05-11T19:29:00Z">
                <w:rPr>
                  <w:rFonts w:ascii="Times New Roman" w:eastAsia="Times New Roman" w:hAnsi="Times New Roman" w:cs="Times New Roman"/>
                  <w:sz w:val="24"/>
                  <w:szCs w:val="20"/>
                  <w:lang w:val="en-GB"/>
                </w:rPr>
              </w:rPrChange>
            </w:rPr>
            <w:delText xml:space="preserve">[As regards the </w:delText>
          </w:r>
          <w:bookmarkStart w:id="1812" w:name="_Toc327956690"/>
          <w:bookmarkStart w:id="1813" w:name="_Toc42842491"/>
          <w:r w:rsidRPr="005077C7" w:rsidDel="005077C7">
            <w:rPr>
              <w:rFonts w:ascii="Times New Roman" w:eastAsia="Times New Roman" w:hAnsi="Times New Roman" w:cs="Times New Roman"/>
              <w:sz w:val="24"/>
              <w:szCs w:val="20"/>
              <w:highlight w:val="yellow"/>
              <w:lang w:val="en-GB"/>
              <w:rPrChange w:id="1814" w:author="USA" w:date="2022-05-11T19:29:00Z">
                <w:rPr>
                  <w:rFonts w:ascii="Times New Roman" w:eastAsia="Times New Roman" w:hAnsi="Times New Roman" w:cs="Times New Roman"/>
                  <w:sz w:val="24"/>
                  <w:szCs w:val="20"/>
                  <w:lang w:val="en-GB"/>
                </w:rPr>
              </w:rPrChange>
            </w:rPr>
            <w:delText xml:space="preserve">conditions to be observed </w:delText>
          </w:r>
          <w:bookmarkEnd w:id="1812"/>
          <w:bookmarkEnd w:id="1813"/>
          <w:r w:rsidRPr="005077C7" w:rsidDel="005077C7">
            <w:rPr>
              <w:rFonts w:ascii="Times New Roman" w:eastAsia="Times New Roman" w:hAnsi="Times New Roman" w:cs="Times New Roman"/>
              <w:sz w:val="24"/>
              <w:szCs w:val="20"/>
              <w:highlight w:val="yellow"/>
              <w:lang w:val="en-GB"/>
              <w:rPrChange w:id="1815" w:author="USA" w:date="2022-05-11T19:29:00Z">
                <w:rPr>
                  <w:rFonts w:ascii="Times New Roman" w:eastAsia="Times New Roman" w:hAnsi="Times New Roman" w:cs="Times New Roman"/>
                  <w:sz w:val="24"/>
                  <w:szCs w:val="20"/>
                  <w:lang w:val="en-GB"/>
                </w:rPr>
              </w:rPrChange>
            </w:rPr>
            <w:delText xml:space="preserve">for operation of MMS systems, the following general principles (see RR Nos. </w:delText>
          </w:r>
          <w:r w:rsidRPr="005077C7" w:rsidDel="005077C7">
            <w:rPr>
              <w:rFonts w:ascii="Times New Roman" w:eastAsia="Times New Roman" w:hAnsi="Times New Roman" w:cs="Times New Roman"/>
              <w:b/>
              <w:sz w:val="24"/>
              <w:szCs w:val="20"/>
              <w:highlight w:val="yellow"/>
              <w:lang w:val="en-GB"/>
              <w:rPrChange w:id="1816" w:author="USA" w:date="2022-05-11T19:29:00Z">
                <w:rPr>
                  <w:rFonts w:ascii="Times New Roman" w:eastAsia="Times New Roman" w:hAnsi="Times New Roman" w:cs="Times New Roman"/>
                  <w:b/>
                  <w:sz w:val="24"/>
                  <w:szCs w:val="20"/>
                  <w:lang w:val="en-GB"/>
                </w:rPr>
              </w:rPrChange>
            </w:rPr>
            <w:delText>51.3</w:delText>
          </w:r>
          <w:r w:rsidRPr="005077C7" w:rsidDel="005077C7">
            <w:rPr>
              <w:rFonts w:ascii="Times New Roman" w:eastAsia="Times New Roman" w:hAnsi="Times New Roman" w:cs="Times New Roman"/>
              <w:sz w:val="24"/>
              <w:szCs w:val="20"/>
              <w:highlight w:val="yellow"/>
              <w:lang w:val="en-GB"/>
              <w:rPrChange w:id="1817" w:author="USA" w:date="2022-05-11T19:29:00Z">
                <w:rPr>
                  <w:rFonts w:ascii="Times New Roman" w:eastAsia="Times New Roman" w:hAnsi="Times New Roman" w:cs="Times New Roman"/>
                  <w:sz w:val="24"/>
                  <w:szCs w:val="20"/>
                  <w:lang w:val="en-GB"/>
                </w:rPr>
              </w:rPrChange>
            </w:rPr>
            <w:delText xml:space="preserve">, </w:delText>
          </w:r>
          <w:r w:rsidRPr="005077C7" w:rsidDel="005077C7">
            <w:rPr>
              <w:rFonts w:ascii="Times New Roman" w:eastAsia="Times New Roman" w:hAnsi="Times New Roman" w:cs="Times New Roman"/>
              <w:b/>
              <w:sz w:val="24"/>
              <w:szCs w:val="20"/>
              <w:highlight w:val="yellow"/>
              <w:lang w:val="en-GB"/>
              <w:rPrChange w:id="1818" w:author="USA" w:date="2022-05-11T19:29:00Z">
                <w:rPr>
                  <w:rFonts w:ascii="Times New Roman" w:eastAsia="Times New Roman" w:hAnsi="Times New Roman" w:cs="Times New Roman"/>
                  <w:b/>
                  <w:sz w:val="24"/>
                  <w:szCs w:val="20"/>
                  <w:lang w:val="en-GB"/>
                </w:rPr>
              </w:rPrChange>
            </w:rPr>
            <w:delText>51.4</w:delText>
          </w:r>
          <w:r w:rsidRPr="005077C7" w:rsidDel="005077C7">
            <w:rPr>
              <w:rFonts w:ascii="Times New Roman" w:eastAsia="Times New Roman" w:hAnsi="Times New Roman" w:cs="Times New Roman"/>
              <w:sz w:val="24"/>
              <w:szCs w:val="20"/>
              <w:highlight w:val="yellow"/>
              <w:lang w:val="en-GB"/>
              <w:rPrChange w:id="1819" w:author="USA" w:date="2022-05-11T19:29:00Z">
                <w:rPr>
                  <w:rFonts w:ascii="Times New Roman" w:eastAsia="Times New Roman" w:hAnsi="Times New Roman" w:cs="Times New Roman"/>
                  <w:sz w:val="24"/>
                  <w:szCs w:val="20"/>
                  <w:lang w:val="en-GB"/>
                </w:rPr>
              </w:rPrChange>
            </w:rPr>
            <w:delText xml:space="preserve"> and </w:delText>
          </w:r>
          <w:r w:rsidRPr="005077C7" w:rsidDel="005077C7">
            <w:rPr>
              <w:rFonts w:ascii="Times New Roman" w:eastAsia="Times New Roman" w:hAnsi="Times New Roman" w:cs="Times New Roman"/>
              <w:b/>
              <w:sz w:val="24"/>
              <w:szCs w:val="20"/>
              <w:highlight w:val="yellow"/>
              <w:lang w:val="en-GB"/>
              <w:rPrChange w:id="1820" w:author="USA" w:date="2022-05-11T19:29:00Z">
                <w:rPr>
                  <w:rFonts w:ascii="Times New Roman" w:eastAsia="Times New Roman" w:hAnsi="Times New Roman" w:cs="Times New Roman"/>
                  <w:b/>
                  <w:sz w:val="24"/>
                  <w:szCs w:val="20"/>
                  <w:lang w:val="en-GB"/>
                </w:rPr>
              </w:rPrChange>
            </w:rPr>
            <w:delText>51.5</w:delText>
          </w:r>
          <w:r w:rsidRPr="005077C7" w:rsidDel="005077C7">
            <w:rPr>
              <w:rFonts w:ascii="Times New Roman" w:eastAsia="Times New Roman" w:hAnsi="Times New Roman" w:cs="Times New Roman"/>
              <w:sz w:val="24"/>
              <w:szCs w:val="20"/>
              <w:highlight w:val="yellow"/>
              <w:lang w:val="en-GB"/>
              <w:rPrChange w:id="1821" w:author="USA" w:date="2022-05-11T19:29:00Z">
                <w:rPr>
                  <w:rFonts w:ascii="Times New Roman" w:eastAsia="Times New Roman" w:hAnsi="Times New Roman" w:cs="Times New Roman"/>
                  <w:sz w:val="24"/>
                  <w:szCs w:val="20"/>
                  <w:lang w:val="en-GB"/>
                </w:rPr>
              </w:rPrChange>
            </w:rPr>
            <w:delText xml:space="preserve"> for reference) apply: </w:delText>
          </w:r>
        </w:del>
      </w:ins>
    </w:p>
    <w:p w14:paraId="57E20E19" w14:textId="6728FC23"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22" w:author="John Mettrop" w:date="2022-04-11T10:35:00Z"/>
          <w:del w:id="1823" w:author="USA" w:date="2022-05-11T19:28:00Z"/>
          <w:rFonts w:ascii="Times New Roman" w:eastAsia="Times New Roman" w:hAnsi="Times New Roman" w:cs="Times New Roman"/>
          <w:sz w:val="24"/>
          <w:szCs w:val="20"/>
          <w:highlight w:val="yellow"/>
          <w:lang w:val="en-GB"/>
          <w:rPrChange w:id="1824" w:author="USA" w:date="2022-05-11T19:29:00Z">
            <w:rPr>
              <w:ins w:id="1825" w:author="John Mettrop" w:date="2022-04-11T10:35:00Z"/>
              <w:del w:id="1826" w:author="USA" w:date="2022-05-11T19:28:00Z"/>
              <w:rFonts w:ascii="Times New Roman" w:eastAsia="Times New Roman" w:hAnsi="Times New Roman" w:cs="Times New Roman"/>
              <w:sz w:val="24"/>
              <w:szCs w:val="20"/>
              <w:lang w:val="en-GB"/>
            </w:rPr>
          </w:rPrChange>
        </w:rPr>
      </w:pPr>
      <w:ins w:id="1827" w:author="John Mettrop" w:date="2022-04-11T10:35:00Z">
        <w:del w:id="1828" w:author="USA" w:date="2022-05-11T19:28:00Z">
          <w:r w:rsidRPr="005077C7" w:rsidDel="005077C7">
            <w:rPr>
              <w:rFonts w:ascii="Times New Roman" w:eastAsia="Times New Roman" w:hAnsi="Times New Roman" w:cs="Times New Roman"/>
              <w:sz w:val="24"/>
              <w:szCs w:val="20"/>
              <w:highlight w:val="yellow"/>
              <w:lang w:val="en-GB"/>
              <w:rPrChange w:id="1829"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830" w:author="USA" w:date="2022-05-11T19:29:00Z">
                <w:rPr>
                  <w:rFonts w:ascii="Times New Roman" w:eastAsia="Times New Roman" w:hAnsi="Times New Roman" w:cs="Times New Roman"/>
                  <w:sz w:val="24"/>
                  <w:szCs w:val="20"/>
                  <w:lang w:val="en-GB"/>
                </w:rPr>
              </w:rPrChange>
            </w:rPr>
            <w:tab/>
            <w:delText>administrations shall take all practicable steps necessary to ensure that the operation of any electrical or electronic apparatus installed in ship stations does not cause harmful interference to the essential radio services of stations which are operating in accordance with the provisions of these Regulations;</w:delText>
          </w:r>
        </w:del>
      </w:ins>
    </w:p>
    <w:p w14:paraId="1643B358" w14:textId="6324BDE6"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31" w:author="John Mettrop" w:date="2022-04-11T10:35:00Z"/>
          <w:del w:id="1832" w:author="USA" w:date="2022-05-11T19:28:00Z"/>
          <w:rFonts w:ascii="Times New Roman" w:eastAsia="Times New Roman" w:hAnsi="Times New Roman" w:cs="Times New Roman"/>
          <w:sz w:val="24"/>
          <w:szCs w:val="20"/>
          <w:highlight w:val="yellow"/>
          <w:lang w:val="en-GB"/>
          <w:rPrChange w:id="1833" w:author="USA" w:date="2022-05-11T19:29:00Z">
            <w:rPr>
              <w:ins w:id="1834" w:author="John Mettrop" w:date="2022-04-11T10:35:00Z"/>
              <w:del w:id="1835" w:author="USA" w:date="2022-05-11T19:28:00Z"/>
              <w:rFonts w:ascii="Times New Roman" w:eastAsia="Times New Roman" w:hAnsi="Times New Roman" w:cs="Times New Roman"/>
              <w:sz w:val="24"/>
              <w:szCs w:val="20"/>
              <w:lang w:val="en-GB"/>
            </w:rPr>
          </w:rPrChange>
        </w:rPr>
      </w:pPr>
      <w:ins w:id="1836" w:author="John Mettrop" w:date="2022-04-11T10:35:00Z">
        <w:del w:id="1837" w:author="USA" w:date="2022-05-11T19:28:00Z">
          <w:r w:rsidRPr="005077C7" w:rsidDel="005077C7">
            <w:rPr>
              <w:rFonts w:ascii="Times New Roman" w:eastAsia="Times New Roman" w:hAnsi="Times New Roman" w:cs="Times New Roman"/>
              <w:sz w:val="24"/>
              <w:szCs w:val="20"/>
              <w:highlight w:val="yellow"/>
              <w:lang w:val="en-GB"/>
              <w:rPrChange w:id="1838"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839" w:author="USA" w:date="2022-05-11T19:29:00Z">
                <w:rPr>
                  <w:rFonts w:ascii="Times New Roman" w:eastAsia="Times New Roman" w:hAnsi="Times New Roman" w:cs="Times New Roman"/>
                  <w:sz w:val="24"/>
                  <w:szCs w:val="20"/>
                  <w:lang w:val="en-GB"/>
                </w:rPr>
              </w:rPrChange>
            </w:rPr>
            <w:tab/>
            <w:delText>changes of frequency in the sending and receiving apparatus of any ship station shall be capable of being made as rapidly as possible;</w:delText>
          </w:r>
        </w:del>
      </w:ins>
    </w:p>
    <w:p w14:paraId="3E43FDC7" w14:textId="005CB0B2"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40" w:author="John Mettrop" w:date="2022-04-11T10:35:00Z"/>
          <w:del w:id="1841" w:author="USA" w:date="2022-05-11T19:28:00Z"/>
          <w:rFonts w:ascii="Times New Roman" w:eastAsia="Times New Roman" w:hAnsi="Times New Roman" w:cs="Times New Roman"/>
          <w:sz w:val="24"/>
          <w:szCs w:val="20"/>
          <w:lang w:val="en-GB"/>
        </w:rPr>
      </w:pPr>
      <w:ins w:id="1842" w:author="John Mettrop" w:date="2022-04-11T10:35:00Z">
        <w:del w:id="1843" w:author="USA" w:date="2022-05-11T19:28:00Z">
          <w:r w:rsidRPr="005077C7" w:rsidDel="005077C7">
            <w:rPr>
              <w:rFonts w:ascii="Times New Roman" w:eastAsia="Times New Roman" w:hAnsi="Times New Roman" w:cs="Times New Roman"/>
              <w:sz w:val="24"/>
              <w:szCs w:val="20"/>
              <w:highlight w:val="yellow"/>
              <w:lang w:val="en-GB"/>
              <w:rPrChange w:id="1844" w:author="USA" w:date="2022-05-11T19:29:00Z">
                <w:rPr>
                  <w:rFonts w:ascii="Times New Roman" w:eastAsia="Times New Roman" w:hAnsi="Times New Roman" w:cs="Times New Roman"/>
                  <w:sz w:val="24"/>
                  <w:szCs w:val="20"/>
                  <w:lang w:val="en-GB"/>
                </w:rPr>
              </w:rPrChange>
            </w:rPr>
            <w:delText>–</w:delText>
          </w:r>
          <w:r w:rsidRPr="005077C7" w:rsidDel="005077C7">
            <w:rPr>
              <w:rFonts w:ascii="Times New Roman" w:eastAsia="Times New Roman" w:hAnsi="Times New Roman" w:cs="Times New Roman"/>
              <w:sz w:val="24"/>
              <w:szCs w:val="20"/>
              <w:highlight w:val="yellow"/>
              <w:lang w:val="en-GB"/>
              <w:rPrChange w:id="1845" w:author="USA" w:date="2022-05-11T19:29:00Z">
                <w:rPr>
                  <w:rFonts w:ascii="Times New Roman" w:eastAsia="Times New Roman" w:hAnsi="Times New Roman" w:cs="Times New Roman"/>
                  <w:sz w:val="24"/>
                  <w:szCs w:val="20"/>
                  <w:lang w:val="en-GB"/>
                </w:rPr>
              </w:rPrChange>
            </w:rPr>
            <w:tab/>
            <w:delText>installations of any ship station shall be capable, once communication is established, of changing from transmission to reception and vice versa in as short a time as possible. ]</w:delText>
          </w:r>
        </w:del>
      </w:ins>
      <w:commentRangeEnd w:id="1789"/>
      <w:r w:rsidR="005077C7">
        <w:rPr>
          <w:rStyle w:val="CommentReference"/>
          <w:rFonts w:ascii="Times New Roman" w:eastAsia="Times New Roman" w:hAnsi="Times New Roman" w:cs="Times New Roman"/>
          <w:lang w:val="en-GB"/>
        </w:rPr>
        <w:commentReference w:id="1789"/>
      </w:r>
    </w:p>
    <w:p w14:paraId="516B87B8" w14:textId="454A62F1" w:rsidR="00D942DF" w:rsidRPr="005077C7" w:rsidDel="005077C7"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46" w:author="John Mettrop" w:date="2022-04-11T10:35:00Z"/>
          <w:del w:id="1847" w:author="USA" w:date="2022-05-11T19:29:00Z"/>
          <w:rFonts w:ascii="Times New Roman" w:eastAsia="Times New Roman" w:hAnsi="Times New Roman" w:cs="Times New Roman"/>
          <w:i/>
          <w:color w:val="00000A"/>
          <w:sz w:val="24"/>
          <w:szCs w:val="20"/>
          <w:highlight w:val="yellow"/>
          <w:lang w:val="en-GB"/>
          <w:rPrChange w:id="1848" w:author="USA" w:date="2022-05-11T19:29:00Z">
            <w:rPr>
              <w:ins w:id="1849" w:author="John Mettrop" w:date="2022-04-11T10:35:00Z"/>
              <w:del w:id="1850" w:author="USA" w:date="2022-05-11T19:29:00Z"/>
              <w:rFonts w:ascii="Times New Roman" w:eastAsia="Times New Roman" w:hAnsi="Times New Roman" w:cs="Times New Roman"/>
              <w:i/>
              <w:color w:val="00000A"/>
              <w:sz w:val="24"/>
              <w:szCs w:val="20"/>
              <w:lang w:val="en-GB"/>
            </w:rPr>
          </w:rPrChange>
        </w:rPr>
      </w:pPr>
      <w:ins w:id="1851" w:author="John Mettrop" w:date="2022-04-11T10:35:00Z">
        <w:del w:id="1852" w:author="USA" w:date="2022-05-11T19:29:00Z">
          <w:r w:rsidRPr="005077C7" w:rsidDel="005077C7">
            <w:rPr>
              <w:rFonts w:ascii="Times New Roman" w:eastAsia="Times New Roman" w:hAnsi="Times New Roman" w:cs="Times New Roman"/>
              <w:i/>
              <w:color w:val="00000A"/>
              <w:sz w:val="24"/>
              <w:szCs w:val="20"/>
              <w:highlight w:val="yellow"/>
              <w:lang w:val="en-GB"/>
              <w:rPrChange w:id="1853" w:author="USA" w:date="2022-05-11T19:29:00Z">
                <w:rPr>
                  <w:rFonts w:ascii="Times New Roman" w:eastAsia="Times New Roman" w:hAnsi="Times New Roman" w:cs="Times New Roman"/>
                  <w:i/>
                  <w:color w:val="00000A"/>
                  <w:sz w:val="24"/>
                  <w:szCs w:val="20"/>
                  <w:lang w:val="en-GB"/>
                </w:rPr>
              </w:rPrChange>
            </w:rPr>
            <w:delText>[</w:delText>
          </w:r>
        </w:del>
      </w:ins>
      <w:ins w:id="1854" w:author="John Mettrop" w:date="2022-04-11T10:42:00Z">
        <w:del w:id="1855" w:author="USA" w:date="2022-05-11T19:29:00Z">
          <w:r w:rsidRPr="005077C7" w:rsidDel="005077C7">
            <w:rPr>
              <w:rFonts w:ascii="Times New Roman" w:eastAsia="Times New Roman" w:hAnsi="Times New Roman" w:cs="Times New Roman"/>
              <w:i/>
              <w:color w:val="00000A"/>
              <w:sz w:val="24"/>
              <w:szCs w:val="20"/>
              <w:highlight w:val="yellow"/>
              <w:lang w:val="en-GB"/>
              <w:rPrChange w:id="1856" w:author="USA" w:date="2022-05-11T19:29:00Z">
                <w:rPr>
                  <w:rFonts w:ascii="Times New Roman" w:eastAsia="Times New Roman" w:hAnsi="Times New Roman" w:cs="Times New Roman"/>
                  <w:i/>
                  <w:color w:val="00000A"/>
                  <w:sz w:val="24"/>
                  <w:szCs w:val="20"/>
                  <w:lang w:val="en-GB"/>
                </w:rPr>
              </w:rPrChange>
            </w:rPr>
            <w:delText>Editor’s n</w:delText>
          </w:r>
        </w:del>
      </w:ins>
      <w:ins w:id="1857" w:author="John Mettrop" w:date="2022-04-11T10:35:00Z">
        <w:del w:id="1858" w:author="USA" w:date="2022-05-11T19:29:00Z">
          <w:r w:rsidRPr="005077C7" w:rsidDel="005077C7">
            <w:rPr>
              <w:rFonts w:ascii="Times New Roman" w:eastAsia="Times New Roman" w:hAnsi="Times New Roman" w:cs="Times New Roman"/>
              <w:i/>
              <w:color w:val="00000A"/>
              <w:sz w:val="24"/>
              <w:szCs w:val="20"/>
              <w:highlight w:val="yellow"/>
              <w:lang w:val="en-GB"/>
              <w:rPrChange w:id="1859" w:author="USA" w:date="2022-05-11T19:29:00Z">
                <w:rPr>
                  <w:rFonts w:ascii="Times New Roman" w:eastAsia="Times New Roman" w:hAnsi="Times New Roman" w:cs="Times New Roman"/>
                  <w:i/>
                  <w:color w:val="00000A"/>
                  <w:sz w:val="24"/>
                  <w:szCs w:val="20"/>
                  <w:lang w:val="en-GB"/>
                </w:rPr>
              </w:rPrChange>
            </w:rPr>
            <w:delText>ote: in this section certain points should be considered further:</w:delText>
          </w:r>
        </w:del>
      </w:ins>
    </w:p>
    <w:p w14:paraId="2542822D" w14:textId="31D1A9AC"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60" w:author="John Mettrop" w:date="2022-04-11T10:35:00Z"/>
          <w:del w:id="1861" w:author="USA" w:date="2022-05-11T19:29:00Z"/>
          <w:rFonts w:ascii="Times New Roman" w:eastAsia="Times New Roman" w:hAnsi="Times New Roman" w:cs="Times New Roman"/>
          <w:i/>
          <w:iCs/>
          <w:sz w:val="24"/>
          <w:szCs w:val="20"/>
          <w:highlight w:val="yellow"/>
          <w:lang w:val="en-GB"/>
          <w:rPrChange w:id="1862" w:author="USA" w:date="2022-05-11T19:29:00Z">
            <w:rPr>
              <w:ins w:id="1863" w:author="John Mettrop" w:date="2022-04-11T10:35:00Z"/>
              <w:del w:id="1864" w:author="USA" w:date="2022-05-11T19:29:00Z"/>
              <w:rFonts w:ascii="Times New Roman" w:eastAsia="Times New Roman" w:hAnsi="Times New Roman" w:cs="Times New Roman"/>
              <w:i/>
              <w:iCs/>
              <w:sz w:val="24"/>
              <w:szCs w:val="20"/>
              <w:lang w:val="en-GB"/>
            </w:rPr>
          </w:rPrChange>
        </w:rPr>
      </w:pPr>
      <w:ins w:id="1865" w:author="John Mettrop" w:date="2022-04-11T10:35:00Z">
        <w:del w:id="1866" w:author="USA" w:date="2022-05-11T19:29:00Z">
          <w:r w:rsidRPr="005077C7" w:rsidDel="005077C7">
            <w:rPr>
              <w:rFonts w:ascii="Times New Roman" w:eastAsia="Times New Roman" w:hAnsi="Times New Roman" w:cs="Times New Roman"/>
              <w:i/>
              <w:iCs/>
              <w:sz w:val="24"/>
              <w:szCs w:val="20"/>
              <w:highlight w:val="yellow"/>
              <w:lang w:val="en-GB"/>
              <w:rPrChange w:id="1867"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68" w:author="USA" w:date="2022-05-11T19:29:00Z">
                <w:rPr>
                  <w:rFonts w:ascii="Times New Roman" w:eastAsia="Times New Roman" w:hAnsi="Times New Roman" w:cs="Times New Roman"/>
                  <w:i/>
                  <w:iCs/>
                  <w:sz w:val="24"/>
                  <w:szCs w:val="20"/>
                  <w:lang w:val="en-GB"/>
                </w:rPr>
              </w:rPrChange>
            </w:rPr>
            <w:tab/>
            <w:delText>the tasks to be performed by MMS systems for all systems;</w:delText>
          </w:r>
        </w:del>
      </w:ins>
    </w:p>
    <w:p w14:paraId="0388B425" w14:textId="2FEE2DBA"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69" w:author="John Mettrop" w:date="2022-04-11T10:35:00Z"/>
          <w:del w:id="1870" w:author="USA" w:date="2022-05-11T19:29:00Z"/>
          <w:rFonts w:ascii="Times New Roman" w:eastAsia="Times New Roman" w:hAnsi="Times New Roman" w:cs="Times New Roman"/>
          <w:i/>
          <w:iCs/>
          <w:sz w:val="24"/>
          <w:szCs w:val="20"/>
          <w:highlight w:val="yellow"/>
          <w:lang w:val="en-GB"/>
          <w:rPrChange w:id="1871" w:author="USA" w:date="2022-05-11T19:29:00Z">
            <w:rPr>
              <w:ins w:id="1872" w:author="John Mettrop" w:date="2022-04-11T10:35:00Z"/>
              <w:del w:id="1873" w:author="USA" w:date="2022-05-11T19:29:00Z"/>
              <w:rFonts w:ascii="Times New Roman" w:eastAsia="Times New Roman" w:hAnsi="Times New Roman" w:cs="Times New Roman"/>
              <w:i/>
              <w:iCs/>
              <w:sz w:val="24"/>
              <w:szCs w:val="20"/>
              <w:lang w:val="en-GB"/>
            </w:rPr>
          </w:rPrChange>
        </w:rPr>
      </w:pPr>
      <w:ins w:id="1874" w:author="John Mettrop" w:date="2022-04-11T10:35:00Z">
        <w:del w:id="1875" w:author="USA" w:date="2022-05-11T19:29:00Z">
          <w:r w:rsidRPr="005077C7" w:rsidDel="005077C7">
            <w:rPr>
              <w:rFonts w:ascii="Times New Roman" w:eastAsia="Times New Roman" w:hAnsi="Times New Roman" w:cs="Times New Roman"/>
              <w:i/>
              <w:iCs/>
              <w:sz w:val="24"/>
              <w:szCs w:val="20"/>
              <w:highlight w:val="yellow"/>
              <w:lang w:val="en-GB"/>
              <w:rPrChange w:id="1876"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77" w:author="USA" w:date="2022-05-11T19:29:00Z">
                <w:rPr>
                  <w:rFonts w:ascii="Times New Roman" w:eastAsia="Times New Roman" w:hAnsi="Times New Roman" w:cs="Times New Roman"/>
                  <w:i/>
                  <w:iCs/>
                  <w:sz w:val="24"/>
                  <w:szCs w:val="20"/>
                  <w:lang w:val="en-GB"/>
                </w:rPr>
              </w:rPrChange>
            </w:rPr>
            <w:tab/>
            <w:delText xml:space="preserve">the geographical area of use for systems; </w:delText>
          </w:r>
        </w:del>
      </w:ins>
    </w:p>
    <w:p w14:paraId="2E73A0F8" w14:textId="0CC1040D" w:rsidR="00D942DF" w:rsidRPr="005077C7"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78" w:author="John Mettrop" w:date="2022-04-11T10:35:00Z"/>
          <w:del w:id="1879" w:author="USA" w:date="2022-05-11T19:29:00Z"/>
          <w:rFonts w:ascii="Times New Roman" w:eastAsia="Times New Roman" w:hAnsi="Times New Roman" w:cs="Times New Roman"/>
          <w:i/>
          <w:iCs/>
          <w:sz w:val="24"/>
          <w:szCs w:val="20"/>
          <w:highlight w:val="yellow"/>
          <w:lang w:val="en-GB" w:eastAsia="zh-CN"/>
          <w:rPrChange w:id="1880" w:author="USA" w:date="2022-05-11T19:29:00Z">
            <w:rPr>
              <w:ins w:id="1881" w:author="John Mettrop" w:date="2022-04-11T10:35:00Z"/>
              <w:del w:id="1882" w:author="USA" w:date="2022-05-11T19:29:00Z"/>
              <w:rFonts w:ascii="Times New Roman" w:eastAsia="Times New Roman" w:hAnsi="Times New Roman" w:cs="Times New Roman"/>
              <w:i/>
              <w:iCs/>
              <w:sz w:val="24"/>
              <w:szCs w:val="20"/>
              <w:lang w:val="en-GB" w:eastAsia="zh-CN"/>
            </w:rPr>
          </w:rPrChange>
        </w:rPr>
      </w:pPr>
      <w:ins w:id="1883" w:author="John Mettrop" w:date="2022-04-11T10:35:00Z">
        <w:del w:id="1884" w:author="USA" w:date="2022-05-11T19:29:00Z">
          <w:r w:rsidRPr="005077C7" w:rsidDel="005077C7">
            <w:rPr>
              <w:rFonts w:ascii="Times New Roman" w:eastAsia="Times New Roman" w:hAnsi="Times New Roman" w:cs="Times New Roman"/>
              <w:i/>
              <w:iCs/>
              <w:sz w:val="24"/>
              <w:szCs w:val="20"/>
              <w:highlight w:val="yellow"/>
              <w:lang w:val="en-GB" w:eastAsia="zh-CN"/>
              <w:rPrChange w:id="1885" w:author="USA" w:date="2022-05-11T19:29:00Z">
                <w:rPr>
                  <w:rFonts w:ascii="Times New Roman" w:eastAsia="Times New Roman" w:hAnsi="Times New Roman" w:cs="Times New Roman"/>
                  <w:i/>
                  <w:iCs/>
                  <w:sz w:val="24"/>
                  <w:szCs w:val="20"/>
                  <w:lang w:val="en-GB" w:eastAsia="zh-CN"/>
                </w:rPr>
              </w:rPrChange>
            </w:rPr>
            <w:delText>–</w:delText>
          </w:r>
          <w:r w:rsidRPr="005077C7" w:rsidDel="005077C7">
            <w:rPr>
              <w:rFonts w:ascii="Times New Roman" w:eastAsia="Times New Roman" w:hAnsi="Times New Roman" w:cs="Times New Roman"/>
              <w:i/>
              <w:iCs/>
              <w:sz w:val="24"/>
              <w:szCs w:val="20"/>
              <w:highlight w:val="yellow"/>
              <w:lang w:val="en-GB" w:eastAsia="zh-CN"/>
              <w:rPrChange w:id="1886" w:author="USA" w:date="2022-05-11T19:29:00Z">
                <w:rPr>
                  <w:rFonts w:ascii="Times New Roman" w:eastAsia="Times New Roman" w:hAnsi="Times New Roman" w:cs="Times New Roman"/>
                  <w:i/>
                  <w:iCs/>
                  <w:sz w:val="24"/>
                  <w:szCs w:val="20"/>
                  <w:lang w:val="en-GB" w:eastAsia="zh-CN"/>
                </w:rPr>
              </w:rPrChange>
            </w:rPr>
            <w:tab/>
            <w:delText>the time utilization factors for the operations of the MMS systems;</w:delText>
          </w:r>
        </w:del>
      </w:ins>
    </w:p>
    <w:p w14:paraId="24F32668" w14:textId="73CBBA35" w:rsidR="00D942DF" w:rsidRPr="00D942DF" w:rsidDel="005077C7" w:rsidRDefault="00D942DF" w:rsidP="00D942DF">
      <w:pPr>
        <w:tabs>
          <w:tab w:val="left" w:pos="1134"/>
          <w:tab w:val="left" w:pos="1871"/>
          <w:tab w:val="left" w:pos="2608"/>
          <w:tab w:val="left" w:pos="3345"/>
        </w:tabs>
        <w:overflowPunct w:val="0"/>
        <w:autoSpaceDE w:val="0"/>
        <w:autoSpaceDN w:val="0"/>
        <w:adjustRightInd w:val="0"/>
        <w:spacing w:before="80" w:line="240" w:lineRule="auto"/>
        <w:ind w:left="1134" w:hanging="1134"/>
        <w:jc w:val="both"/>
        <w:textAlignment w:val="baseline"/>
        <w:rPr>
          <w:ins w:id="1887" w:author="John Mettrop" w:date="2022-04-11T10:35:00Z"/>
          <w:del w:id="1888" w:author="USA" w:date="2022-05-11T19:29:00Z"/>
          <w:rFonts w:ascii="Times New Roman" w:eastAsia="Times New Roman" w:hAnsi="Times New Roman" w:cs="Times New Roman"/>
          <w:i/>
          <w:iCs/>
          <w:sz w:val="24"/>
          <w:szCs w:val="20"/>
          <w:lang w:val="en-GB" w:eastAsia="zh-CN"/>
        </w:rPr>
      </w:pPr>
      <w:ins w:id="1889" w:author="John Mettrop" w:date="2022-04-11T10:35:00Z">
        <w:del w:id="1890" w:author="USA" w:date="2022-05-11T19:29:00Z">
          <w:r w:rsidRPr="005077C7" w:rsidDel="005077C7">
            <w:rPr>
              <w:rFonts w:ascii="Times New Roman" w:eastAsia="Times New Roman" w:hAnsi="Times New Roman" w:cs="Times New Roman"/>
              <w:i/>
              <w:iCs/>
              <w:sz w:val="24"/>
              <w:szCs w:val="20"/>
              <w:highlight w:val="yellow"/>
              <w:lang w:val="en-GB"/>
              <w:rPrChange w:id="1891" w:author="USA" w:date="2022-05-11T19:29:00Z">
                <w:rPr>
                  <w:rFonts w:ascii="Times New Roman" w:eastAsia="Times New Roman" w:hAnsi="Times New Roman" w:cs="Times New Roman"/>
                  <w:i/>
                  <w:iCs/>
                  <w:sz w:val="24"/>
                  <w:szCs w:val="20"/>
                  <w:lang w:val="en-GB"/>
                </w:rPr>
              </w:rPrChange>
            </w:rPr>
            <w:delText>–</w:delText>
          </w:r>
          <w:r w:rsidRPr="005077C7" w:rsidDel="005077C7">
            <w:rPr>
              <w:rFonts w:ascii="Times New Roman" w:eastAsia="Times New Roman" w:hAnsi="Times New Roman" w:cs="Times New Roman"/>
              <w:i/>
              <w:iCs/>
              <w:sz w:val="24"/>
              <w:szCs w:val="20"/>
              <w:highlight w:val="yellow"/>
              <w:lang w:val="en-GB"/>
              <w:rPrChange w:id="1892" w:author="USA" w:date="2022-05-11T19:29:00Z">
                <w:rPr>
                  <w:rFonts w:ascii="Times New Roman" w:eastAsia="Times New Roman" w:hAnsi="Times New Roman" w:cs="Times New Roman"/>
                  <w:i/>
                  <w:iCs/>
                  <w:sz w:val="24"/>
                  <w:szCs w:val="20"/>
                  <w:lang w:val="en-GB"/>
                </w:rPr>
              </w:rPrChange>
            </w:rPr>
            <w:tab/>
          </w:r>
          <w:r w:rsidRPr="005077C7" w:rsidDel="005077C7">
            <w:rPr>
              <w:rFonts w:ascii="Times New Roman" w:eastAsia="Times New Roman" w:hAnsi="Times New Roman" w:cs="Times New Roman"/>
              <w:i/>
              <w:iCs/>
              <w:sz w:val="24"/>
              <w:szCs w:val="20"/>
              <w:highlight w:val="yellow"/>
              <w:lang w:val="en-GB" w:eastAsia="zh-CN"/>
              <w:rPrChange w:id="1893" w:author="USA" w:date="2022-05-11T19:29:00Z">
                <w:rPr>
                  <w:rFonts w:ascii="Times New Roman" w:eastAsia="Times New Roman" w:hAnsi="Times New Roman" w:cs="Times New Roman"/>
                  <w:i/>
                  <w:iCs/>
                  <w:sz w:val="24"/>
                  <w:szCs w:val="20"/>
                  <w:lang w:val="en-GB" w:eastAsia="zh-CN"/>
                </w:rPr>
              </w:rPrChange>
            </w:rPr>
            <w:delText>the planned usage of the 4 800-4 990 MHz band (spectrum required, possibility of using only the selected parts of the 4 800-4 990 MHz band, frequency hopping and selection of the working channel, including moving to another band, e.g. 4 400</w:delText>
          </w:r>
          <w:r w:rsidRPr="005077C7" w:rsidDel="005077C7">
            <w:rPr>
              <w:rFonts w:ascii="Times New Roman" w:eastAsia="Times New Roman" w:hAnsi="Times New Roman" w:cs="Times New Roman"/>
              <w:i/>
              <w:iCs/>
              <w:sz w:val="24"/>
              <w:szCs w:val="20"/>
              <w:highlight w:val="yellow"/>
              <w:lang w:val="en-GB" w:eastAsia="zh-CN"/>
              <w:rPrChange w:id="1894" w:author="USA" w:date="2022-05-11T19:29:00Z">
                <w:rPr>
                  <w:rFonts w:ascii="Times New Roman" w:eastAsia="Times New Roman" w:hAnsi="Times New Roman" w:cs="Times New Roman"/>
                  <w:i/>
                  <w:iCs/>
                  <w:sz w:val="24"/>
                  <w:szCs w:val="20"/>
                  <w:lang w:val="en-GB" w:eastAsia="zh-CN"/>
                </w:rPr>
              </w:rPrChange>
            </w:rPr>
            <w:noBreakHyphen/>
            <w:delText>4 800 MHz, etc.).]</w:delText>
          </w:r>
        </w:del>
      </w:ins>
    </w:p>
    <w:p w14:paraId="1F15353B"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895" w:author="John Mettrop" w:date="2022-04-11T10:35:00Z"/>
          <w:rFonts w:ascii="Times New Roman" w:eastAsia="Times New Roman" w:hAnsi="Times New Roman" w:cs="Times New Roman"/>
          <w:b/>
          <w:sz w:val="28"/>
          <w:szCs w:val="20"/>
          <w:lang w:val="en-GB"/>
        </w:rPr>
      </w:pPr>
      <w:ins w:id="1896" w:author="John Mettrop" w:date="2022-04-11T10:35:00Z">
        <w:r w:rsidRPr="00D942DF">
          <w:rPr>
            <w:rFonts w:ascii="Times New Roman" w:eastAsia="Times New Roman" w:hAnsi="Times New Roman" w:cs="Times New Roman"/>
            <w:b/>
            <w:sz w:val="28"/>
            <w:szCs w:val="20"/>
            <w:lang w:val="en-GB"/>
          </w:rPr>
          <w:t>3</w:t>
        </w:r>
        <w:r w:rsidRPr="00D942DF">
          <w:rPr>
            <w:rFonts w:ascii="Times New Roman" w:eastAsia="Times New Roman" w:hAnsi="Times New Roman" w:cs="Times New Roman"/>
            <w:b/>
            <w:sz w:val="28"/>
            <w:szCs w:val="20"/>
            <w:lang w:val="en-GB"/>
          </w:rPr>
          <w:tab/>
          <w:t>Technical characteristics of systems operating in the maritime mobile service</w:t>
        </w:r>
      </w:ins>
    </w:p>
    <w:p w14:paraId="0BA7DCEC"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897" w:author="John Mettrop" w:date="2022-04-11T10:35:00Z"/>
          <w:rFonts w:ascii="Times New Roman" w:eastAsia="Times New Roman" w:hAnsi="Times New Roman" w:cs="Times New Roman"/>
          <w:sz w:val="24"/>
          <w:szCs w:val="20"/>
          <w:lang w:val="en-GB"/>
        </w:rPr>
      </w:pPr>
      <w:ins w:id="1898" w:author="John Mettrop" w:date="2022-04-11T10:35:00Z">
        <w:r w:rsidRPr="00D942DF">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942DF">
          <w:rPr>
            <w:rFonts w:ascii="Times New Roman" w:eastAsia="Times New Roman" w:hAnsi="Times New Roman" w:cs="Times New Roman"/>
            <w:sz w:val="24"/>
            <w:szCs w:val="20"/>
            <w:lang w:val="en-GB" w:eastAsia="ja-JP"/>
          </w:rPr>
          <w:t>4 400-4 990 MHz</w:t>
        </w:r>
        <w:r w:rsidRPr="00D942DF">
          <w:rPr>
            <w:rFonts w:ascii="Times New Roman" w:eastAsia="Times New Roman" w:hAnsi="Times New Roman" w:cs="Times New Roman"/>
            <w:sz w:val="24"/>
            <w:szCs w:val="20"/>
            <w:lang w:val="en-GB"/>
          </w:rPr>
          <w:t xml:space="preserve"> are provided in Table 2. </w:t>
        </w:r>
      </w:ins>
    </w:p>
    <w:p w14:paraId="41D2FDF6"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899" w:author="John Mettrop" w:date="2022-04-11T10:35:00Z"/>
          <w:rFonts w:ascii="Times New Roman" w:eastAsia="Times New Roman" w:hAnsi="Times New Roman" w:cs="Times New Roman"/>
          <w:b/>
          <w:sz w:val="24"/>
          <w:szCs w:val="20"/>
          <w:lang w:val="en-GB"/>
        </w:rPr>
      </w:pPr>
      <w:ins w:id="1900" w:author="John Mettrop" w:date="2022-04-11T10:35:00Z">
        <w:r w:rsidRPr="00D942DF">
          <w:rPr>
            <w:rFonts w:ascii="Times New Roman" w:eastAsia="Times New Roman" w:hAnsi="Times New Roman" w:cs="Times New Roman"/>
            <w:b/>
            <w:sz w:val="24"/>
            <w:szCs w:val="20"/>
            <w:lang w:val="en-GB"/>
          </w:rPr>
          <w:t>3.1</w:t>
        </w:r>
        <w:r w:rsidRPr="00D942DF">
          <w:rPr>
            <w:rFonts w:ascii="Times New Roman" w:eastAsia="Times New Roman" w:hAnsi="Times New Roman" w:cs="Times New Roman"/>
            <w:b/>
            <w:sz w:val="24"/>
            <w:szCs w:val="20"/>
            <w:lang w:val="en-GB"/>
          </w:rPr>
          <w:tab/>
          <w:t>Transmitter and receiver characteristics</w:t>
        </w:r>
      </w:ins>
    </w:p>
    <w:p w14:paraId="566590F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901" w:author="John Mettrop" w:date="2022-04-11T10:35:00Z"/>
          <w:rFonts w:ascii="Times New Roman" w:eastAsia="Times New Roman" w:hAnsi="Times New Roman" w:cs="Times New Roman"/>
          <w:sz w:val="24"/>
          <w:szCs w:val="20"/>
          <w:lang w:val="en-GB"/>
        </w:rPr>
      </w:pPr>
      <w:ins w:id="1902" w:author="John Mettrop" w:date="2022-04-11T10:35:00Z">
        <w:r w:rsidRPr="00D942DF">
          <w:rPr>
            <w:rFonts w:ascii="Times New Roman" w:eastAsia="Times New Roman" w:hAnsi="Times New Roman" w:cs="Times New Roman"/>
            <w:sz w:val="24"/>
            <w:szCs w:val="20"/>
            <w:lang w:val="en-GB"/>
          </w:rPr>
          <w:t xml:space="preserve">The maritime mobile systems operating or planned to operate within the frequency range </w:t>
        </w:r>
        <w:r w:rsidRPr="00D942DF">
          <w:rPr>
            <w:rFonts w:ascii="Times New Roman" w:eastAsia="Times New Roman" w:hAnsi="Times New Roman" w:cs="Times New Roman"/>
            <w:sz w:val="24"/>
            <w:szCs w:val="20"/>
            <w:lang w:val="en-GB" w:eastAsia="ja-JP"/>
          </w:rPr>
          <w:t>4 400</w:t>
        </w:r>
        <w:r w:rsidRPr="00D942DF">
          <w:rPr>
            <w:rFonts w:ascii="Times New Roman" w:eastAsia="Times New Roman" w:hAnsi="Times New Roman" w:cs="Times New Roman"/>
            <w:sz w:val="24"/>
            <w:szCs w:val="20"/>
            <w:lang w:val="en-GB" w:eastAsia="ja-JP"/>
          </w:rPr>
          <w:noBreakHyphen/>
          <w:t>4 990 MHz</w:t>
        </w:r>
        <w:r w:rsidRPr="00D942DF">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11785D2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ins w:id="1903" w:author="John Mettrop" w:date="2022-04-11T10:35:00Z"/>
          <w:rFonts w:ascii="Times New Roman" w:eastAsia="Times New Roman" w:hAnsi="Times New Roman" w:cs="Times New Roman"/>
          <w:b/>
          <w:sz w:val="24"/>
          <w:szCs w:val="20"/>
          <w:lang w:val="en-GB"/>
        </w:rPr>
      </w:pPr>
      <w:ins w:id="1904" w:author="John Mettrop" w:date="2022-04-11T10:35:00Z">
        <w:r w:rsidRPr="00D942DF">
          <w:rPr>
            <w:rFonts w:ascii="Times New Roman" w:eastAsia="Times New Roman" w:hAnsi="Times New Roman" w:cs="Times New Roman"/>
            <w:b/>
            <w:sz w:val="24"/>
            <w:szCs w:val="20"/>
            <w:lang w:val="en-GB"/>
          </w:rPr>
          <w:lastRenderedPageBreak/>
          <w:t>3.2</w:t>
        </w:r>
        <w:r w:rsidRPr="00D942DF">
          <w:rPr>
            <w:rFonts w:ascii="Times New Roman" w:eastAsia="Times New Roman" w:hAnsi="Times New Roman" w:cs="Times New Roman"/>
            <w:b/>
            <w:sz w:val="24"/>
            <w:szCs w:val="20"/>
            <w:lang w:val="en-GB"/>
          </w:rPr>
          <w:tab/>
          <w:t>Antenna characteristics</w:t>
        </w:r>
      </w:ins>
    </w:p>
    <w:p w14:paraId="519B7FAF"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905" w:author="John Mettrop" w:date="2022-04-11T10:35:00Z"/>
          <w:rFonts w:ascii="Times New Roman" w:eastAsia="Times New Roman" w:hAnsi="Times New Roman" w:cs="Times New Roman"/>
          <w:sz w:val="24"/>
          <w:szCs w:val="20"/>
          <w:lang w:val="en-GB"/>
        </w:rPr>
      </w:pPr>
      <w:ins w:id="1906" w:author="John Mettrop" w:date="2022-04-11T10:35:00Z">
        <w:r w:rsidRPr="00D942DF">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942DF">
          <w:rPr>
            <w:rFonts w:ascii="Times New Roman" w:eastAsia="Times New Roman" w:hAnsi="Times New Roman" w:cs="Times New Roman"/>
            <w:sz w:val="24"/>
            <w:szCs w:val="20"/>
            <w:lang w:val="en-GB"/>
          </w:rPr>
          <w:t>dBi</w:t>
        </w:r>
        <w:proofErr w:type="spellEnd"/>
        <w:r w:rsidRPr="00D942DF">
          <w:rPr>
            <w:rFonts w:ascii="Times New Roman" w:eastAsia="Times New Roman" w:hAnsi="Times New Roman" w:cs="Times New Roman"/>
            <w:sz w:val="24"/>
            <w:szCs w:val="20"/>
            <w:lang w:val="en-GB"/>
          </w:rPr>
          <w:t xml:space="preserve">. </w:t>
        </w:r>
      </w:ins>
    </w:p>
    <w:p w14:paraId="557E2B79" w14:textId="77777777" w:rsidR="00D942DF" w:rsidRPr="00D942DF" w:rsidRDefault="00D942DF" w:rsidP="00D942DF">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textAlignment w:val="baseline"/>
        <w:rPr>
          <w:ins w:id="1907" w:author="John Mettrop" w:date="2022-04-11T10:35:00Z"/>
          <w:rFonts w:ascii="Times New Roman" w:eastAsia="Times New Roman" w:hAnsi="Times New Roman" w:cs="Times New Roman"/>
          <w:sz w:val="24"/>
          <w:szCs w:val="24"/>
          <w:lang w:val="en-GB"/>
        </w:rPr>
      </w:pPr>
      <w:ins w:id="1908" w:author="John Mettrop" w:date="2022-04-11T10:35:00Z">
        <w:r w:rsidRPr="00D942DF">
          <w:rPr>
            <w:rFonts w:ascii="Times New Roman" w:eastAsia="Times New Roman" w:hAnsi="Times New Roman" w:cs="Times New Roman"/>
            <w:sz w:val="24"/>
            <w:szCs w:val="20"/>
            <w:lang w:val="en-GB"/>
          </w:rPr>
          <w:t>The shipborne antenna height as described in Table 2 is in the range of 10 to 30 metres.</w:t>
        </w:r>
      </w:ins>
    </w:p>
    <w:p w14:paraId="6456A50F"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ins w:id="1909" w:author="John Mettrop" w:date="2022-04-11T10:35:00Z"/>
          <w:rFonts w:ascii="Times New Roman" w:eastAsia="Times New Roman" w:hAnsi="Times New Roman" w:cs="Times New Roman"/>
          <w:b/>
          <w:sz w:val="28"/>
          <w:szCs w:val="20"/>
          <w:lang w:val="en-GB"/>
        </w:rPr>
      </w:pPr>
      <w:ins w:id="1910" w:author="John Mettrop" w:date="2022-04-11T10:35:00Z">
        <w:r w:rsidRPr="00D942DF">
          <w:rPr>
            <w:rFonts w:ascii="Times New Roman" w:eastAsia="Times New Roman" w:hAnsi="Times New Roman" w:cs="Times New Roman"/>
            <w:b/>
            <w:sz w:val="28"/>
            <w:szCs w:val="20"/>
            <w:lang w:val="en-GB"/>
          </w:rPr>
          <w:t>4</w:t>
        </w:r>
        <w:r w:rsidRPr="00D942DF">
          <w:rPr>
            <w:rFonts w:ascii="Times New Roman" w:eastAsia="Times New Roman" w:hAnsi="Times New Roman" w:cs="Times New Roman"/>
            <w:b/>
            <w:sz w:val="28"/>
            <w:szCs w:val="20"/>
            <w:lang w:val="en-GB"/>
          </w:rPr>
          <w:tab/>
          <w:t xml:space="preserve">Protection criteria </w:t>
        </w:r>
      </w:ins>
    </w:p>
    <w:p w14:paraId="6B072410" w14:textId="297CC58C"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left"/>
        <w:textAlignment w:val="baseline"/>
        <w:rPr>
          <w:ins w:id="1911" w:author="John Mettrop" w:date="2022-04-11T10:35:00Z"/>
          <w:rFonts w:ascii="Times New Roman" w:eastAsia="Times New Roman" w:hAnsi="Times New Roman" w:cs="Times New Roman"/>
          <w:sz w:val="24"/>
          <w:szCs w:val="20"/>
          <w:lang w:val="en-GB"/>
        </w:rPr>
      </w:pPr>
      <w:ins w:id="1912" w:author="John Mettrop" w:date="2022-04-11T10:35:00Z">
        <w:r w:rsidRPr="00D942DF">
          <w:rPr>
            <w:rFonts w:ascii="Times New Roman" w:eastAsia="Times New Roman" w:hAnsi="Times New Roman" w:cs="Times New Roman"/>
            <w:sz w:val="24"/>
            <w:szCs w:val="20"/>
            <w:lang w:val="en-GB"/>
          </w:rPr>
          <w:t xml:space="preserve">An increase in receiver effective noise of 1 dB </w:t>
        </w:r>
        <w:del w:id="1913" w:author="USA" w:date="2022-05-11T19:30:00Z">
          <w:r w:rsidRPr="005077C7" w:rsidDel="005077C7">
            <w:rPr>
              <w:rFonts w:ascii="Times New Roman" w:eastAsia="Times New Roman" w:hAnsi="Times New Roman" w:cs="Times New Roman"/>
              <w:sz w:val="24"/>
              <w:szCs w:val="20"/>
              <w:highlight w:val="yellow"/>
              <w:lang w:val="en-GB"/>
              <w:rPrChange w:id="1914" w:author="USA" w:date="2022-05-11T19:30:00Z">
                <w:rPr>
                  <w:rFonts w:ascii="Times New Roman" w:eastAsia="Times New Roman" w:hAnsi="Times New Roman" w:cs="Times New Roman"/>
                  <w:sz w:val="24"/>
                  <w:szCs w:val="20"/>
                  <w:lang w:val="en-GB"/>
                </w:rPr>
              </w:rPrChange>
            </w:rPr>
            <w:delText>[for 20% of time]</w:delText>
          </w:r>
          <w:r w:rsidRPr="00D942DF" w:rsidDel="005077C7">
            <w:rPr>
              <w:rFonts w:ascii="Times New Roman" w:eastAsia="Times New Roman" w:hAnsi="Times New Roman" w:cs="Times New Roman"/>
              <w:sz w:val="24"/>
              <w:szCs w:val="20"/>
              <w:lang w:val="en-GB"/>
            </w:rPr>
            <w:delText xml:space="preserve"> </w:delText>
          </w:r>
        </w:del>
        <w:r w:rsidRPr="00D942DF">
          <w:rPr>
            <w:rFonts w:ascii="Times New Roman" w:eastAsia="Times New Roman" w:hAnsi="Times New Roman" w:cs="Times New Roman"/>
            <w:sz w:val="24"/>
            <w:szCs w:val="20"/>
            <w:lang w:val="en-GB"/>
          </w:rPr>
          <w:t>would result in significant degradation in communication range.</w:t>
        </w:r>
      </w:ins>
    </w:p>
    <w:p w14:paraId="0BFF5E12" w14:textId="23B39F6A"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915" w:author="John Mettrop" w:date="2022-04-11T10:35:00Z"/>
          <w:rFonts w:ascii="Times New Roman" w:eastAsia="Times New Roman" w:hAnsi="Times New Roman" w:cs="Times New Roman"/>
          <w:sz w:val="24"/>
          <w:szCs w:val="20"/>
          <w:lang w:val="en-GB"/>
        </w:rPr>
      </w:pPr>
      <w:ins w:id="1916" w:author="John Mettrop" w:date="2022-04-11T10:35:00Z">
        <w:r w:rsidRPr="00D942DF">
          <w:rPr>
            <w:rFonts w:ascii="Times New Roman" w:eastAsia="Times New Roman" w:hAnsi="Times New Roman" w:cs="Times New Roman"/>
            <w:sz w:val="24"/>
            <w:szCs w:val="20"/>
            <w:lang w:val="en-GB"/>
          </w:rPr>
          <w:t>Such an increase in effective receiver noise level corresponds to an (</w:t>
        </w:r>
        <w:r w:rsidRPr="00D942DF">
          <w:rPr>
            <w:rFonts w:ascii="Times New Roman" w:eastAsia="Times New Roman" w:hAnsi="Times New Roman" w:cs="Times New Roman"/>
            <w:i/>
            <w:iCs/>
            <w:sz w:val="24"/>
            <w:szCs w:val="20"/>
            <w:lang w:val="en-GB"/>
          </w:rPr>
          <w:t>I</w:t>
        </w:r>
        <w:r w:rsidRPr="00D942DF">
          <w:rPr>
            <w:rFonts w:ascii="Times New Roman" w:eastAsia="Times New Roman" w:hAnsi="Times New Roman" w:cs="Times New Roman"/>
            <w:sz w:val="24"/>
            <w:szCs w:val="20"/>
            <w:lang w:val="en-GB"/>
          </w:rPr>
          <w:t> + </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w:t>
        </w:r>
        <w:r w:rsidRPr="00D942DF">
          <w:rPr>
            <w:rFonts w:ascii="Times New Roman" w:eastAsia="Times New Roman" w:hAnsi="Times New Roman" w:cs="Times New Roman"/>
            <w:i/>
            <w:iCs/>
            <w:sz w:val="24"/>
            <w:szCs w:val="20"/>
            <w:lang w:val="en-GB"/>
          </w:rPr>
          <w:t>N</w:t>
        </w:r>
        <w:r w:rsidRPr="00D942DF">
          <w:rPr>
            <w:rFonts w:ascii="Times New Roman" w:eastAsia="Times New Roman" w:hAnsi="Times New Roman" w:cs="Times New Roman"/>
            <w:sz w:val="24"/>
            <w:szCs w:val="20"/>
            <w:lang w:val="en-GB"/>
          </w:rPr>
          <w:t xml:space="preserve"> ratio of 1.26, or an </w:t>
        </w:r>
        <w:r w:rsidRPr="00D942DF">
          <w:rPr>
            <w:rFonts w:ascii="Times New Roman" w:eastAsia="Times New Roman" w:hAnsi="Times New Roman" w:cs="Times New Roman"/>
            <w:i/>
            <w:iCs/>
            <w:sz w:val="24"/>
            <w:szCs w:val="20"/>
            <w:lang w:val="en-GB"/>
          </w:rPr>
          <w:t>I/N</w:t>
        </w:r>
        <w:r w:rsidRPr="00D942DF">
          <w:rPr>
            <w:rFonts w:ascii="Times New Roman" w:eastAsia="Times New Roman" w:hAnsi="Times New Roman" w:cs="Times New Roman"/>
            <w:sz w:val="24"/>
            <w:szCs w:val="20"/>
            <w:lang w:val="en-GB"/>
          </w:rPr>
          <w:t xml:space="preserve"> ratio of about −6 </w:t>
        </w:r>
        <w:proofErr w:type="spellStart"/>
        <w:r w:rsidRPr="00D942DF">
          <w:rPr>
            <w:rFonts w:ascii="Times New Roman" w:eastAsia="Times New Roman" w:hAnsi="Times New Roman" w:cs="Times New Roman"/>
            <w:sz w:val="24"/>
            <w:szCs w:val="20"/>
            <w:lang w:val="en-GB"/>
          </w:rPr>
          <w:t>dB</w:t>
        </w:r>
        <w:del w:id="1917" w:author="USA" w:date="2022-05-11T19:30:00Z">
          <w:r w:rsidRPr="00D942DF" w:rsidDel="005077C7">
            <w:rPr>
              <w:rFonts w:ascii="Times New Roman" w:eastAsia="Times New Roman" w:hAnsi="Times New Roman" w:cs="Times New Roman"/>
              <w:sz w:val="24"/>
              <w:szCs w:val="20"/>
              <w:lang w:val="en-GB"/>
            </w:rPr>
            <w:delText xml:space="preserve"> </w:delText>
          </w:r>
          <w:commentRangeStart w:id="1918"/>
          <w:r w:rsidRPr="005077C7" w:rsidDel="005077C7">
            <w:rPr>
              <w:rFonts w:ascii="Times New Roman" w:eastAsia="Times New Roman" w:hAnsi="Times New Roman" w:cs="Times New Roman"/>
              <w:sz w:val="24"/>
              <w:szCs w:val="20"/>
              <w:highlight w:val="yellow"/>
              <w:lang w:val="en-GB"/>
              <w:rPrChange w:id="1919" w:author="USA" w:date="2022-05-11T19:30:00Z">
                <w:rPr>
                  <w:rFonts w:ascii="Times New Roman" w:eastAsia="Times New Roman" w:hAnsi="Times New Roman" w:cs="Times New Roman"/>
                  <w:sz w:val="24"/>
                  <w:szCs w:val="20"/>
                  <w:lang w:val="en-GB"/>
                </w:rPr>
              </w:rPrChange>
            </w:rPr>
            <w:delText>[for 20% of time]</w:delText>
          </w:r>
        </w:del>
        <w:r w:rsidRPr="00D942DF">
          <w:rPr>
            <w:rFonts w:ascii="Times New Roman" w:eastAsia="Times New Roman" w:hAnsi="Times New Roman" w:cs="Times New Roman"/>
            <w:sz w:val="24"/>
            <w:szCs w:val="20"/>
            <w:lang w:val="en-GB"/>
          </w:rPr>
          <w:t>.</w:t>
        </w:r>
        <w:proofErr w:type="spellEnd"/>
        <w:r w:rsidRPr="00D942DF">
          <w:rPr>
            <w:rFonts w:ascii="Times New Roman" w:eastAsia="Times New Roman" w:hAnsi="Times New Roman" w:cs="Times New Roman"/>
            <w:sz w:val="24"/>
            <w:szCs w:val="20"/>
            <w:lang w:val="en-GB"/>
          </w:rPr>
          <w:t xml:space="preserve"> </w:t>
        </w:r>
      </w:ins>
      <w:commentRangeEnd w:id="1918"/>
      <w:r w:rsidR="005077C7">
        <w:rPr>
          <w:rStyle w:val="CommentReference"/>
          <w:rFonts w:ascii="Times New Roman" w:eastAsia="Times New Roman" w:hAnsi="Times New Roman" w:cs="Times New Roman"/>
          <w:lang w:val="en-GB"/>
        </w:rPr>
        <w:commentReference w:id="1918"/>
      </w:r>
      <w:ins w:id="1920" w:author="John Mettrop" w:date="2022-04-11T10:35:00Z">
        <w:r w:rsidRPr="00D942DF">
          <w:rPr>
            <w:rFonts w:ascii="Times New Roman" w:eastAsia="Times New Roman" w:hAnsi="Times New Roman" w:cs="Times New Roman"/>
            <w:sz w:val="24"/>
            <w:szCs w:val="20"/>
            <w:lang w:val="en-GB"/>
          </w:rPr>
          <w:t>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5EC88D83" w14:textId="77777777" w:rsidR="00D942DF" w:rsidRPr="00D942DF" w:rsidRDefault="00D942DF" w:rsidP="00D942DF">
      <w:pPr>
        <w:tabs>
          <w:tab w:val="left" w:pos="1134"/>
          <w:tab w:val="left" w:pos="1871"/>
          <w:tab w:val="left" w:pos="2268"/>
        </w:tabs>
        <w:overflowPunct w:val="0"/>
        <w:autoSpaceDE w:val="0"/>
        <w:autoSpaceDN w:val="0"/>
        <w:adjustRightInd w:val="0"/>
        <w:spacing w:before="120" w:line="240" w:lineRule="auto"/>
        <w:jc w:val="both"/>
        <w:textAlignment w:val="baseline"/>
        <w:rPr>
          <w:ins w:id="1921" w:author="John Mettrop" w:date="2022-04-11T10:35:00Z"/>
          <w:rFonts w:ascii="Times New Roman" w:eastAsia="Times New Roman" w:hAnsi="Times New Roman" w:cs="Times New Roman"/>
          <w:sz w:val="24"/>
          <w:szCs w:val="20"/>
          <w:lang w:val="en-GB"/>
        </w:rPr>
        <w:sectPr w:rsidR="00D942DF" w:rsidRPr="00D942DF" w:rsidSect="00DC1EE4">
          <w:pgSz w:w="12240" w:h="15840"/>
          <w:pgMar w:top="1440" w:right="1440" w:bottom="1440" w:left="1440" w:header="720" w:footer="720" w:gutter="0"/>
          <w:pgNumType w:fmt="numberInDash"/>
          <w:cols w:space="720"/>
          <w:docGrid w:linePitch="360"/>
        </w:sectPr>
      </w:pPr>
    </w:p>
    <w:p w14:paraId="4EE9C48A"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120" w:after="80" w:line="240" w:lineRule="auto"/>
        <w:textAlignment w:val="baseline"/>
        <w:rPr>
          <w:ins w:id="1922" w:author="John Mettrop" w:date="2022-04-11T10:35:00Z"/>
          <w:rFonts w:ascii="Times New Roman" w:eastAsia="Times New Roman" w:hAnsi="Times New Roman" w:cs="Times New Roman"/>
          <w:caps/>
          <w:sz w:val="20"/>
          <w:szCs w:val="20"/>
          <w:lang w:val="en-GB"/>
        </w:rPr>
      </w:pPr>
      <w:ins w:id="1923" w:author="John Mettrop" w:date="2022-04-11T10:35:00Z">
        <w:r w:rsidRPr="00D942DF">
          <w:rPr>
            <w:rFonts w:ascii="Times New Roman" w:eastAsia="Times New Roman" w:hAnsi="Times New Roman" w:cs="Times New Roman"/>
            <w:caps/>
            <w:sz w:val="20"/>
            <w:szCs w:val="20"/>
            <w:lang w:val="en-GB"/>
          </w:rPr>
          <w:lastRenderedPageBreak/>
          <w:t>TABLE 2</w:t>
        </w:r>
      </w:ins>
    </w:p>
    <w:p w14:paraId="7925B5D3" w14:textId="77777777" w:rsidR="00D942DF" w:rsidRPr="00D942DF" w:rsidRDefault="00D942DF" w:rsidP="00D942DF">
      <w:pPr>
        <w:keepNext/>
        <w:keepLines/>
        <w:tabs>
          <w:tab w:val="left" w:pos="1134"/>
          <w:tab w:val="left" w:pos="1871"/>
          <w:tab w:val="left" w:pos="2268"/>
        </w:tabs>
        <w:overflowPunct w:val="0"/>
        <w:autoSpaceDE w:val="0"/>
        <w:autoSpaceDN w:val="0"/>
        <w:adjustRightInd w:val="0"/>
        <w:spacing w:after="120" w:line="240" w:lineRule="auto"/>
        <w:textAlignment w:val="baseline"/>
        <w:rPr>
          <w:ins w:id="1924" w:author="John Mettrop" w:date="2022-04-11T10:35:00Z"/>
          <w:rFonts w:ascii="Times New Roman Bold" w:eastAsia="Times New Roman" w:hAnsi="Times New Roman Bold" w:cs="Times New Roman"/>
          <w:b/>
          <w:sz w:val="20"/>
          <w:szCs w:val="20"/>
          <w:lang w:val="en-GB" w:eastAsia="ja-JP"/>
        </w:rPr>
      </w:pPr>
      <w:ins w:id="1925" w:author="John Mettrop" w:date="2022-04-11T10:35:00Z">
        <w:r w:rsidRPr="00D942DF">
          <w:rPr>
            <w:rFonts w:ascii="Times New Roman Bold" w:eastAsia="Times New Roman" w:hAnsi="Times New Roman Bold" w:cs="Times New Roman"/>
            <w:b/>
            <w:sz w:val="20"/>
            <w:szCs w:val="20"/>
            <w:lang w:val="en-GB"/>
          </w:rPr>
          <w:t xml:space="preserve">Typical technical characteristics of representative systems operating in the maritime mobile service </w:t>
        </w:r>
        <w:r w:rsidRPr="00D942DF">
          <w:rPr>
            <w:rFonts w:ascii="Times New Roman Bold" w:eastAsia="Times New Roman" w:hAnsi="Times New Roman Bold" w:cs="Times New Roman"/>
            <w:b/>
            <w:sz w:val="20"/>
            <w:szCs w:val="20"/>
            <w:lang w:val="en-GB"/>
          </w:rPr>
          <w:br/>
          <w:t xml:space="preserve">in the frequency range </w:t>
        </w:r>
        <w:r w:rsidRPr="00D942DF">
          <w:rPr>
            <w:rFonts w:ascii="Times New Roman Bold" w:eastAsia="Times New Roman" w:hAnsi="Times New Roman Bold" w:cs="Times New Roman"/>
            <w:b/>
            <w:sz w:val="20"/>
            <w:szCs w:val="20"/>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
      <w:tr w:rsidR="00D942DF" w:rsidRPr="00D942DF" w14:paraId="41850C23" w14:textId="77777777" w:rsidTr="00D942DF">
        <w:trPr>
          <w:cantSplit/>
          <w:jc w:val="center"/>
          <w:ins w:id="1926" w:author="John Mettrop" w:date="2022-04-11T10:35: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BD5BBC"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27" w:author="John Mettrop" w:date="2022-04-11T10:35:00Z"/>
                <w:rFonts w:ascii="Times New Roman" w:eastAsia="Times New Roman" w:hAnsi="Times New Roman" w:cs="Times New Roman"/>
                <w:b/>
                <w:sz w:val="18"/>
                <w:szCs w:val="18"/>
                <w:lang w:val="en-GB" w:eastAsia="ja-JP"/>
              </w:rPr>
            </w:pPr>
            <w:ins w:id="1928" w:author="John Mettrop" w:date="2022-04-11T10:35:00Z">
              <w:r w:rsidRPr="00D942DF">
                <w:rPr>
                  <w:rFonts w:ascii="Times New Roman" w:eastAsia="Times New Roman"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750D5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29" w:author="John Mettrop" w:date="2022-04-11T10:35:00Z"/>
                <w:rFonts w:ascii="Times New Roman" w:eastAsia="Times New Roman" w:hAnsi="Times New Roman" w:cs="Times New Roman"/>
                <w:b/>
                <w:sz w:val="18"/>
                <w:szCs w:val="18"/>
                <w:lang w:val="en-GB" w:eastAsia="ja-JP"/>
              </w:rPr>
            </w:pPr>
            <w:ins w:id="1930" w:author="John Mettrop" w:date="2022-04-11T10:35:00Z">
              <w:r w:rsidRPr="00D942DF">
                <w:rPr>
                  <w:rFonts w:ascii="Times New Roman" w:eastAsia="Times New Roman"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3A8DBED6"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31" w:author="John Mettrop" w:date="2022-04-11T10:35:00Z"/>
                <w:rFonts w:ascii="Times New Roman" w:eastAsia="Times New Roman" w:hAnsi="Times New Roman" w:cs="Times New Roman"/>
                <w:b/>
                <w:sz w:val="18"/>
                <w:szCs w:val="18"/>
                <w:lang w:val="en-GB" w:eastAsia="ja-JP"/>
              </w:rPr>
            </w:pPr>
            <w:ins w:id="1932"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6ADEF7B9"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33" w:author="John Mettrop" w:date="2022-04-11T10:35:00Z"/>
                <w:rFonts w:ascii="Times New Roman" w:eastAsia="Times New Roman" w:hAnsi="Times New Roman" w:cs="Times New Roman"/>
                <w:b/>
                <w:sz w:val="18"/>
                <w:szCs w:val="18"/>
                <w:lang w:val="en-GB" w:eastAsia="ja-JP"/>
              </w:rPr>
            </w:pPr>
            <w:ins w:id="1934" w:author="John Mettrop" w:date="2022-04-11T10:35:00Z">
              <w:r w:rsidRPr="00D942DF">
                <w:rPr>
                  <w:rFonts w:ascii="Times New Roman" w:eastAsia="Times New Roman" w:hAnsi="Times New Roman" w:cs="Times New Roman"/>
                  <w:b/>
                  <w:sz w:val="18"/>
                  <w:szCs w:val="18"/>
                  <w:lang w:val="en-GB" w:eastAsia="ja-JP"/>
                </w:rPr>
                <w:t>System 1</w:t>
              </w:r>
              <w:r w:rsidRPr="00D942DF">
                <w:rPr>
                  <w:rFonts w:ascii="Times New Roman" w:eastAsia="Times New Roman"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06D26833"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35" w:author="John Mettrop" w:date="2022-04-11T10:35:00Z"/>
                <w:rFonts w:ascii="Times New Roman" w:eastAsia="Times New Roman" w:hAnsi="Times New Roman" w:cs="Times New Roman"/>
                <w:b/>
                <w:sz w:val="18"/>
                <w:szCs w:val="18"/>
                <w:lang w:val="en-GB" w:eastAsia="ja-JP"/>
              </w:rPr>
            </w:pPr>
            <w:ins w:id="1936"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tcPr>
          <w:p w14:paraId="50F426E5" w14:textId="77777777" w:rsidR="00D942DF" w:rsidRPr="00D942DF" w:rsidRDefault="00D942DF" w:rsidP="00D942DF">
            <w:pPr>
              <w:keepNext/>
              <w:tabs>
                <w:tab w:val="left" w:pos="1134"/>
                <w:tab w:val="left" w:pos="1871"/>
                <w:tab w:val="left" w:pos="2268"/>
              </w:tabs>
              <w:overflowPunct w:val="0"/>
              <w:autoSpaceDE w:val="0"/>
              <w:autoSpaceDN w:val="0"/>
              <w:adjustRightInd w:val="0"/>
              <w:spacing w:before="80" w:after="80" w:line="240" w:lineRule="auto"/>
              <w:textAlignment w:val="baseline"/>
              <w:rPr>
                <w:ins w:id="1937" w:author="John Mettrop" w:date="2022-04-11T10:35:00Z"/>
                <w:rFonts w:ascii="Times New Roman" w:eastAsia="Times New Roman" w:hAnsi="Times New Roman" w:cs="Times New Roman"/>
                <w:b/>
                <w:sz w:val="18"/>
                <w:szCs w:val="18"/>
                <w:lang w:val="en-GB" w:eastAsia="ja-JP"/>
              </w:rPr>
            </w:pPr>
            <w:ins w:id="1938" w:author="John Mettrop" w:date="2022-04-11T10:35:00Z">
              <w:r w:rsidRPr="00D942DF">
                <w:rPr>
                  <w:rFonts w:ascii="Times New Roman" w:eastAsia="Times New Roman" w:hAnsi="Times New Roman" w:cs="Times New Roman"/>
                  <w:b/>
                  <w:sz w:val="18"/>
                  <w:szCs w:val="18"/>
                  <w:lang w:val="en-GB" w:eastAsia="ja-JP"/>
                </w:rPr>
                <w:t>System 2</w:t>
              </w:r>
              <w:r w:rsidRPr="00D942DF">
                <w:rPr>
                  <w:rFonts w:ascii="Times New Roman" w:eastAsia="Times New Roman" w:hAnsi="Times New Roman" w:cs="Times New Roman"/>
                  <w:b/>
                  <w:sz w:val="18"/>
                  <w:szCs w:val="18"/>
                  <w:lang w:val="en-GB" w:eastAsia="ja-JP"/>
                </w:rPr>
                <w:br/>
                <w:t>Ground</w:t>
              </w:r>
            </w:ins>
          </w:p>
        </w:tc>
      </w:tr>
      <w:tr w:rsidR="00D942DF" w:rsidRPr="00D942DF" w14:paraId="40327646" w14:textId="77777777" w:rsidTr="00D942DF">
        <w:trPr>
          <w:cantSplit/>
          <w:jc w:val="center"/>
          <w:ins w:id="1939"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282F78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40" w:author="John Mettrop" w:date="2022-04-11T10:35:00Z"/>
                <w:rFonts w:ascii="Times New Roman" w:eastAsia="Times New Roman" w:hAnsi="Times New Roman" w:cs="Times New Roman"/>
                <w:b/>
                <w:bCs/>
                <w:sz w:val="18"/>
                <w:szCs w:val="18"/>
                <w:lang w:val="en-GB" w:eastAsia="ja-JP"/>
              </w:rPr>
            </w:pPr>
            <w:ins w:id="1941" w:author="John Mettrop" w:date="2022-04-11T10:35:00Z">
              <w:r w:rsidRPr="00D942DF">
                <w:rPr>
                  <w:rFonts w:ascii="Times New Roman" w:eastAsia="Times New Roman" w:hAnsi="Times New Roman" w:cs="Times New Roman"/>
                  <w:b/>
                  <w:bCs/>
                  <w:sz w:val="18"/>
                  <w:szCs w:val="18"/>
                  <w:lang w:val="en-GB" w:eastAsia="ja-JP"/>
                </w:rPr>
                <w:t>Transmitter</w:t>
              </w:r>
            </w:ins>
          </w:p>
        </w:tc>
      </w:tr>
      <w:tr w:rsidR="00D942DF" w:rsidRPr="00D942DF" w14:paraId="2675E96C" w14:textId="77777777" w:rsidTr="008B0EFF">
        <w:trPr>
          <w:cantSplit/>
          <w:jc w:val="center"/>
          <w:ins w:id="1942"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6AF03C7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43" w:author="John Mettrop" w:date="2022-04-11T10:35:00Z"/>
                <w:rFonts w:ascii="Times New Roman" w:eastAsia="Times New Roman" w:hAnsi="Times New Roman" w:cs="Times New Roman"/>
                <w:sz w:val="18"/>
                <w:szCs w:val="18"/>
                <w:lang w:val="en-GB" w:eastAsia="ja-JP"/>
              </w:rPr>
            </w:pPr>
            <w:ins w:id="1944"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D4C5D5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5" w:author="John Mettrop" w:date="2022-04-11T10:35:00Z"/>
                <w:rFonts w:ascii="Times New Roman" w:eastAsia="Times New Roman" w:hAnsi="Times New Roman" w:cs="Times New Roman"/>
                <w:sz w:val="18"/>
                <w:szCs w:val="18"/>
                <w:lang w:val="en-GB" w:eastAsia="ja-JP"/>
              </w:rPr>
            </w:pPr>
            <w:ins w:id="1946"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A50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7" w:author="John Mettrop" w:date="2022-04-11T10:35:00Z"/>
                <w:rFonts w:ascii="Times New Roman" w:eastAsia="Times New Roman" w:hAnsi="Times New Roman" w:cs="Times New Roman"/>
                <w:sz w:val="18"/>
                <w:szCs w:val="18"/>
                <w:lang w:val="en-GB" w:eastAsia="ja-JP"/>
              </w:rPr>
            </w:pPr>
            <w:ins w:id="1948"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FF012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49" w:author="John Mettrop" w:date="2022-04-11T10:35:00Z"/>
                <w:rFonts w:ascii="Times New Roman" w:eastAsia="Times New Roman" w:hAnsi="Times New Roman" w:cs="Times New Roman"/>
                <w:sz w:val="18"/>
                <w:szCs w:val="18"/>
                <w:lang w:val="en-GB" w:eastAsia="ja-JP"/>
              </w:rPr>
            </w:pPr>
            <w:ins w:id="1950"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2FDC263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1" w:author="John Mettrop" w:date="2022-04-11T10:35:00Z"/>
                <w:rFonts w:ascii="Times New Roman" w:eastAsia="Times New Roman" w:hAnsi="Times New Roman" w:cs="Times New Roman"/>
                <w:sz w:val="18"/>
                <w:szCs w:val="18"/>
                <w:lang w:val="en-GB" w:eastAsia="ja-JP"/>
              </w:rPr>
            </w:pPr>
            <w:ins w:id="1952"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2BB3A96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3" w:author="John Mettrop" w:date="2022-04-11T10:35:00Z"/>
                <w:rFonts w:ascii="Times New Roman" w:eastAsia="Times New Roman" w:hAnsi="Times New Roman" w:cs="Times New Roman"/>
                <w:sz w:val="18"/>
                <w:szCs w:val="18"/>
                <w:lang w:val="en-GB" w:eastAsia="ja-JP"/>
              </w:rPr>
            </w:pPr>
            <w:ins w:id="1954"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9759D5" w14:textId="77777777" w:rsidTr="008B0EFF">
        <w:trPr>
          <w:cantSplit/>
          <w:jc w:val="center"/>
          <w:ins w:id="1955"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14889F6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56" w:author="John Mettrop" w:date="2022-04-11T10:35:00Z"/>
                <w:rFonts w:ascii="Times New Roman" w:eastAsia="Times New Roman" w:hAnsi="Times New Roman" w:cs="Times New Roman"/>
                <w:sz w:val="18"/>
                <w:szCs w:val="18"/>
                <w:lang w:val="en-GB" w:eastAsia="ja-JP"/>
              </w:rPr>
            </w:pPr>
            <w:ins w:id="1957" w:author="John Mettrop" w:date="2022-04-11T10:35:00Z">
              <w:r w:rsidRPr="00D942DF">
                <w:rPr>
                  <w:rFonts w:ascii="Times New Roman" w:eastAsia="Times New Roman"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585779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58" w:author="John Mettrop" w:date="2022-04-11T10:35:00Z"/>
                <w:rFonts w:ascii="Times New Roman" w:eastAsia="Times New Roman" w:hAnsi="Times New Roman" w:cs="Times New Roman"/>
                <w:sz w:val="18"/>
                <w:szCs w:val="18"/>
                <w:lang w:val="en-GB" w:eastAsia="ja-JP"/>
              </w:rPr>
            </w:pPr>
            <w:ins w:id="1959"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EED2E3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0" w:author="John Mettrop" w:date="2022-04-11T10:35:00Z"/>
                <w:rFonts w:ascii="Times New Roman" w:eastAsia="Times New Roman" w:hAnsi="Times New Roman" w:cs="Times New Roman"/>
                <w:sz w:val="18"/>
                <w:szCs w:val="18"/>
                <w:lang w:val="en-GB" w:eastAsia="ja-JP"/>
              </w:rPr>
            </w:pPr>
            <w:ins w:id="1961" w:author="John Mettrop" w:date="2022-04-11T10:35:00Z">
              <w:r w:rsidRPr="00D942DF">
                <w:rPr>
                  <w:rFonts w:ascii="Times New Roman" w:eastAsia="Times New Roman"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13123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2" w:author="John Mettrop" w:date="2022-04-11T10:35:00Z"/>
                <w:rFonts w:ascii="Times New Roman" w:eastAsia="Times New Roman" w:hAnsi="Times New Roman" w:cs="Times New Roman"/>
                <w:sz w:val="18"/>
                <w:szCs w:val="18"/>
                <w:lang w:val="en-GB" w:eastAsia="ja-JP"/>
              </w:rPr>
            </w:pPr>
            <w:ins w:id="1963" w:author="John Mettrop" w:date="2022-04-11T10:35:00Z">
              <w:r w:rsidRPr="00D942DF">
                <w:rPr>
                  <w:rFonts w:ascii="Times New Roman" w:eastAsia="Times New Roman"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tcPr>
          <w:p w14:paraId="62AF2CE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4" w:author="John Mettrop" w:date="2022-04-11T10:35:00Z"/>
                <w:rFonts w:ascii="Times New Roman" w:eastAsia="Times New Roman" w:hAnsi="Times New Roman" w:cs="Times New Roman"/>
                <w:sz w:val="18"/>
                <w:szCs w:val="18"/>
                <w:lang w:val="en-GB" w:eastAsia="ja-JP"/>
              </w:rPr>
            </w:pPr>
            <w:ins w:id="1965" w:author="John Mettrop" w:date="2022-04-11T10:35:00Z">
              <w:r w:rsidRPr="00D942DF">
                <w:rPr>
                  <w:rFonts w:ascii="Times New Roman" w:eastAsia="Times New Roman"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tcPr>
          <w:p w14:paraId="7559D6E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66" w:author="John Mettrop" w:date="2022-04-11T10:35:00Z"/>
                <w:rFonts w:ascii="Times New Roman" w:eastAsia="Times New Roman" w:hAnsi="Times New Roman" w:cs="Times New Roman"/>
                <w:sz w:val="18"/>
                <w:szCs w:val="18"/>
                <w:lang w:val="en-GB" w:eastAsia="ja-JP"/>
              </w:rPr>
            </w:pPr>
            <w:ins w:id="1967" w:author="John Mettrop" w:date="2022-04-11T10:35:00Z">
              <w:r w:rsidRPr="00D942DF">
                <w:rPr>
                  <w:rFonts w:ascii="Times New Roman" w:eastAsia="Times New Roman" w:hAnsi="Times New Roman" w:cs="Times New Roman"/>
                  <w:sz w:val="18"/>
                  <w:szCs w:val="18"/>
                  <w:lang w:val="en-GB" w:eastAsia="ja-JP"/>
                </w:rPr>
                <w:t>46</w:t>
              </w:r>
            </w:ins>
          </w:p>
        </w:tc>
      </w:tr>
      <w:tr w:rsidR="00D942DF" w:rsidRPr="00D942DF" w14:paraId="15A01A9B" w14:textId="77777777" w:rsidTr="008B0EFF">
        <w:trPr>
          <w:cantSplit/>
          <w:jc w:val="center"/>
          <w:ins w:id="1968"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35DED1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69" w:author="John Mettrop" w:date="2022-04-11T10:35:00Z"/>
                <w:rFonts w:ascii="Times New Roman" w:eastAsia="Times New Roman" w:hAnsi="Times New Roman" w:cs="Times New Roman"/>
                <w:sz w:val="18"/>
                <w:szCs w:val="18"/>
                <w:lang w:val="en-GB" w:eastAsia="ja-JP"/>
              </w:rPr>
            </w:pPr>
            <w:ins w:id="1970" w:author="John Mettrop" w:date="2022-04-11T10:35:00Z">
              <w:r w:rsidRPr="00D942DF">
                <w:rPr>
                  <w:rFonts w:ascii="Times New Roman" w:eastAsia="Times New Roman"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555E35D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1" w:author="John Mettrop" w:date="2022-04-11T10:35:00Z"/>
                <w:rFonts w:ascii="Times New Roman" w:eastAsia="Times New Roman" w:hAnsi="Times New Roman" w:cs="Times New Roman"/>
                <w:sz w:val="18"/>
                <w:szCs w:val="18"/>
                <w:lang w:val="en-GB" w:eastAsia="ja-JP"/>
              </w:rPr>
            </w:pPr>
            <w:ins w:id="1972"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A4578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3" w:author="John Mettrop" w:date="2022-04-11T10:35:00Z"/>
                <w:rFonts w:ascii="Times New Roman" w:eastAsia="Times New Roman" w:hAnsi="Times New Roman" w:cs="Times New Roman"/>
                <w:sz w:val="18"/>
                <w:szCs w:val="18"/>
                <w:lang w:val="en-GB" w:eastAsia="ja-JP"/>
              </w:rPr>
            </w:pPr>
            <w:ins w:id="1974"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632E4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5" w:author="John Mettrop" w:date="2022-04-11T10:35:00Z"/>
                <w:rFonts w:ascii="Times New Roman" w:eastAsia="Times New Roman" w:hAnsi="Times New Roman" w:cs="Times New Roman"/>
                <w:sz w:val="18"/>
                <w:szCs w:val="18"/>
                <w:lang w:val="en-GB" w:eastAsia="ja-JP"/>
              </w:rPr>
            </w:pPr>
            <w:ins w:id="1976"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979CA4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7" w:author="John Mettrop" w:date="2022-04-11T10:35:00Z"/>
                <w:rFonts w:ascii="Times New Roman" w:eastAsia="Times New Roman" w:hAnsi="Times New Roman" w:cs="Times New Roman"/>
                <w:sz w:val="18"/>
                <w:szCs w:val="18"/>
                <w:lang w:val="en-GB" w:eastAsia="ja-JP"/>
              </w:rPr>
            </w:pPr>
            <w:ins w:id="1978"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tcPr>
          <w:p w14:paraId="7052053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9" w:author="John Mettrop" w:date="2022-04-11T10:35:00Z"/>
                <w:rFonts w:ascii="Times New Roman" w:eastAsia="Times New Roman" w:hAnsi="Times New Roman" w:cs="Times New Roman"/>
                <w:sz w:val="18"/>
                <w:szCs w:val="18"/>
                <w:lang w:val="en-GB" w:eastAsia="ja-JP"/>
              </w:rPr>
            </w:pPr>
            <w:ins w:id="1980" w:author="John Mettrop" w:date="2022-04-11T10:35:00Z">
              <w:r w:rsidRPr="00D942DF">
                <w:rPr>
                  <w:rFonts w:ascii="Times New Roman" w:eastAsia="Times New Roman" w:hAnsi="Times New Roman" w:cs="Times New Roman"/>
                  <w:sz w:val="18"/>
                  <w:szCs w:val="18"/>
                  <w:lang w:val="en-GB" w:eastAsia="ja-JP"/>
                </w:rPr>
                <w:t>40/50/60/80/100</w:t>
              </w:r>
              <w:r w:rsidRPr="00D942DF">
                <w:rPr>
                  <w:rFonts w:ascii="Times New Roman" w:eastAsia="Times New Roman" w:hAnsi="Times New Roman" w:cs="Times New Roman"/>
                  <w:sz w:val="18"/>
                  <w:szCs w:val="18"/>
                  <w:lang w:val="en-GB" w:eastAsia="ja-JP"/>
                </w:rPr>
                <w:br/>
                <w:t>(software configurable)</w:t>
              </w:r>
            </w:ins>
          </w:p>
        </w:tc>
      </w:tr>
      <w:tr w:rsidR="00D942DF" w:rsidRPr="00D942DF" w14:paraId="49B5B7D1" w14:textId="77777777" w:rsidTr="008B0EFF">
        <w:trPr>
          <w:cantSplit/>
          <w:jc w:val="center"/>
          <w:ins w:id="1981" w:author="John Mettrop" w:date="2022-04-11T10:35:00Z"/>
        </w:trPr>
        <w:tc>
          <w:tcPr>
            <w:tcW w:w="863" w:type="pct"/>
            <w:tcBorders>
              <w:top w:val="single" w:sz="4" w:space="0" w:color="auto"/>
              <w:left w:val="single" w:sz="4" w:space="0" w:color="auto"/>
              <w:bottom w:val="single" w:sz="4" w:space="0" w:color="auto"/>
              <w:right w:val="single" w:sz="4" w:space="0" w:color="auto"/>
            </w:tcBorders>
          </w:tcPr>
          <w:p w14:paraId="3A29622F" w14:textId="255A426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1982" w:author="John Mettrop" w:date="2022-04-11T10:35:00Z"/>
                <w:rFonts w:ascii="Times New Roman" w:eastAsia="Times New Roman" w:hAnsi="Times New Roman" w:cs="Times New Roman"/>
                <w:sz w:val="18"/>
                <w:szCs w:val="18"/>
                <w:highlight w:val="yellow"/>
                <w:lang w:val="en-GB" w:eastAsia="ja-JP"/>
                <w:rPrChange w:id="1983" w:author="USA" w:date="2022-05-11T19:30:00Z">
                  <w:rPr>
                    <w:ins w:id="1984" w:author="John Mettrop" w:date="2022-04-11T10:35:00Z"/>
                    <w:rFonts w:ascii="Times New Roman" w:eastAsia="Times New Roman" w:hAnsi="Times New Roman" w:cs="Times New Roman"/>
                    <w:sz w:val="18"/>
                    <w:szCs w:val="18"/>
                    <w:lang w:val="en-GB" w:eastAsia="ja-JP"/>
                  </w:rPr>
                </w:rPrChange>
              </w:rPr>
            </w:pPr>
            <w:ins w:id="1985" w:author="John Mettrop" w:date="2022-04-11T10:35:00Z">
              <w:del w:id="1986" w:author="USA" w:date="2022-05-11T19:30:00Z">
                <w:r w:rsidRPr="005077C7" w:rsidDel="005077C7">
                  <w:rPr>
                    <w:rFonts w:ascii="Times New Roman" w:eastAsia="Times New Roman" w:hAnsi="Times New Roman" w:cs="Times New Roman"/>
                    <w:color w:val="2C2D2E"/>
                    <w:sz w:val="18"/>
                    <w:szCs w:val="18"/>
                    <w:highlight w:val="yellow"/>
                    <w:shd w:val="clear" w:color="auto" w:fill="FFFFFF"/>
                    <w:lang w:val="en-GB"/>
                    <w:rPrChange w:id="1987" w:author="USA" w:date="2022-05-11T19:30:00Z">
                      <w:rPr>
                        <w:rFonts w:ascii="Times New Roman" w:eastAsia="Times New Roman"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
          <w:p w14:paraId="60A86F8D" w14:textId="77777777"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88" w:author="John Mettrop" w:date="2022-04-11T10:35:00Z"/>
                <w:rFonts w:ascii="Times New Roman" w:eastAsia="Times New Roman" w:hAnsi="Times New Roman" w:cs="Times New Roman"/>
                <w:sz w:val="18"/>
                <w:szCs w:val="18"/>
                <w:highlight w:val="yellow"/>
                <w:lang w:val="en-GB" w:eastAsia="ja-JP"/>
                <w:rPrChange w:id="1989" w:author="USA" w:date="2022-05-11T19:30:00Z">
                  <w:rPr>
                    <w:ins w:id="1990" w:author="John Mettrop" w:date="2022-04-11T10:35:00Z"/>
                    <w:rFonts w:ascii="Times New Roman" w:eastAsia="Times New Roman"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
          <w:p w14:paraId="38CC6331" w14:textId="38155492"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1" w:author="John Mettrop" w:date="2022-04-11T10:35:00Z"/>
                <w:rFonts w:ascii="Times New Roman" w:eastAsia="Times New Roman" w:hAnsi="Times New Roman" w:cs="Times New Roman"/>
                <w:sz w:val="18"/>
                <w:szCs w:val="18"/>
                <w:highlight w:val="yellow"/>
                <w:lang w:val="en-GB" w:eastAsia="ja-JP"/>
                <w:rPrChange w:id="1992" w:author="USA" w:date="2022-05-11T19:30:00Z">
                  <w:rPr>
                    <w:ins w:id="1993" w:author="John Mettrop" w:date="2022-04-11T10:35:00Z"/>
                    <w:rFonts w:ascii="Times New Roman" w:eastAsia="Times New Roman" w:hAnsi="Times New Roman" w:cs="Times New Roman"/>
                    <w:sz w:val="18"/>
                    <w:szCs w:val="18"/>
                    <w:lang w:val="en-GB" w:eastAsia="ja-JP"/>
                  </w:rPr>
                </w:rPrChange>
              </w:rPr>
            </w:pPr>
            <w:ins w:id="1994" w:author="John Mettrop" w:date="2022-04-11T10:35:00Z">
              <w:del w:id="1995" w:author="USA" w:date="2022-05-11T19:30:00Z">
                <w:r w:rsidRPr="005077C7" w:rsidDel="005077C7">
                  <w:rPr>
                    <w:rFonts w:ascii="Times New Roman" w:eastAsia="Times New Roman" w:hAnsi="Times New Roman" w:cs="Times New Roman"/>
                    <w:sz w:val="18"/>
                    <w:szCs w:val="18"/>
                    <w:highlight w:val="yellow"/>
                    <w:lang w:val="en-GB" w:eastAsia="ja-JP"/>
                    <w:rPrChange w:id="1996" w:author="USA" w:date="2022-05-11T19:30:00Z">
                      <w:rPr>
                        <w:rFonts w:ascii="Times New Roman" w:eastAsia="Times New Roman" w:hAnsi="Times New Roman" w:cs="Times New Roman"/>
                        <w:sz w:val="18"/>
                        <w:szCs w:val="18"/>
                        <w:lang w:val="en-GB" w:eastAsia="ja-JP"/>
                      </w:rPr>
                    </w:rPrChange>
                  </w:rPr>
                  <w:delText>1</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
          <w:p w14:paraId="14062904" w14:textId="07FAB599"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97" w:author="John Mettrop" w:date="2022-04-11T10:35:00Z"/>
                <w:rFonts w:ascii="Times New Roman" w:eastAsia="Times New Roman" w:hAnsi="Times New Roman" w:cs="Times New Roman"/>
                <w:sz w:val="18"/>
                <w:szCs w:val="18"/>
                <w:highlight w:val="yellow"/>
                <w:lang w:val="en-GB" w:eastAsia="ja-JP"/>
                <w:rPrChange w:id="1998" w:author="USA" w:date="2022-05-11T19:30:00Z">
                  <w:rPr>
                    <w:ins w:id="1999" w:author="John Mettrop" w:date="2022-04-11T10:35:00Z"/>
                    <w:rFonts w:ascii="Times New Roman" w:eastAsia="Times New Roman" w:hAnsi="Times New Roman" w:cs="Times New Roman"/>
                    <w:sz w:val="18"/>
                    <w:szCs w:val="18"/>
                    <w:lang w:val="en-GB" w:eastAsia="ja-JP"/>
                  </w:rPr>
                </w:rPrChange>
              </w:rPr>
            </w:pPr>
            <w:ins w:id="2000" w:author="John Mettrop" w:date="2022-04-11T10:35:00Z">
              <w:del w:id="2001" w:author="USA" w:date="2022-05-11T19:30:00Z">
                <w:r w:rsidRPr="005077C7" w:rsidDel="005077C7">
                  <w:rPr>
                    <w:rFonts w:ascii="Times New Roman" w:eastAsia="Times New Roman" w:hAnsi="Times New Roman" w:cs="Times New Roman"/>
                    <w:sz w:val="18"/>
                    <w:szCs w:val="18"/>
                    <w:highlight w:val="yellow"/>
                    <w:lang w:val="en-GB" w:eastAsia="ja-JP"/>
                    <w:rPrChange w:id="2002"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B604C9A" w14:textId="0D581A6E"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3" w:author="John Mettrop" w:date="2022-04-11T10:35:00Z"/>
                <w:rFonts w:ascii="Times New Roman" w:eastAsia="Times New Roman" w:hAnsi="Times New Roman" w:cs="Times New Roman"/>
                <w:sz w:val="18"/>
                <w:szCs w:val="18"/>
                <w:highlight w:val="yellow"/>
                <w:lang w:val="en-GB" w:eastAsia="ja-JP"/>
                <w:rPrChange w:id="2004" w:author="USA" w:date="2022-05-11T19:30:00Z">
                  <w:rPr>
                    <w:ins w:id="2005" w:author="John Mettrop" w:date="2022-04-11T10:35:00Z"/>
                    <w:rFonts w:ascii="Times New Roman" w:eastAsia="Times New Roman" w:hAnsi="Times New Roman" w:cs="Times New Roman"/>
                    <w:sz w:val="18"/>
                    <w:szCs w:val="18"/>
                    <w:lang w:val="en-GB" w:eastAsia="ja-JP"/>
                  </w:rPr>
                </w:rPrChange>
              </w:rPr>
            </w:pPr>
            <w:ins w:id="2006" w:author="John Mettrop" w:date="2022-04-11T10:35:00Z">
              <w:del w:id="2007" w:author="USA" w:date="2022-05-11T19:30:00Z">
                <w:r w:rsidRPr="005077C7" w:rsidDel="005077C7">
                  <w:rPr>
                    <w:rFonts w:ascii="Times New Roman" w:eastAsia="Times New Roman" w:hAnsi="Times New Roman" w:cs="Times New Roman"/>
                    <w:sz w:val="18"/>
                    <w:szCs w:val="18"/>
                    <w:highlight w:val="yellow"/>
                    <w:lang w:val="en-GB" w:eastAsia="ja-JP"/>
                    <w:rPrChange w:id="2008" w:author="USA" w:date="2022-05-11T19:30:00Z">
                      <w:rPr>
                        <w:rFonts w:ascii="Times New Roman" w:eastAsia="Times New Roman" w:hAnsi="Times New Roman" w:cs="Times New Roman"/>
                        <w:sz w:val="18"/>
                        <w:szCs w:val="18"/>
                        <w:lang w:val="en-GB" w:eastAsia="ja-JP"/>
                      </w:rPr>
                    </w:rPrChange>
                  </w:rPr>
                  <w:delText>1</w:delText>
                </w:r>
              </w:del>
            </w:ins>
          </w:p>
        </w:tc>
        <w:tc>
          <w:tcPr>
            <w:tcW w:w="901" w:type="pct"/>
            <w:tcBorders>
              <w:top w:val="single" w:sz="4" w:space="0" w:color="auto"/>
              <w:left w:val="single" w:sz="4" w:space="0" w:color="auto"/>
              <w:bottom w:val="single" w:sz="4" w:space="0" w:color="auto"/>
              <w:right w:val="single" w:sz="4" w:space="0" w:color="auto"/>
            </w:tcBorders>
            <w:vAlign w:val="center"/>
          </w:tcPr>
          <w:p w14:paraId="48679B18" w14:textId="2A8A0E6C" w:rsidR="00D942DF" w:rsidRPr="005077C7"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09" w:author="John Mettrop" w:date="2022-04-11T10:35:00Z"/>
                <w:rFonts w:ascii="Times New Roman" w:eastAsia="Times New Roman" w:hAnsi="Times New Roman" w:cs="Times New Roman"/>
                <w:sz w:val="18"/>
                <w:szCs w:val="18"/>
                <w:highlight w:val="yellow"/>
                <w:lang w:val="en-GB" w:eastAsia="ja-JP"/>
                <w:rPrChange w:id="2010" w:author="USA" w:date="2022-05-11T19:30:00Z">
                  <w:rPr>
                    <w:ins w:id="2011" w:author="John Mettrop" w:date="2022-04-11T10:35:00Z"/>
                    <w:rFonts w:ascii="Times New Roman" w:eastAsia="Times New Roman" w:hAnsi="Times New Roman" w:cs="Times New Roman"/>
                    <w:sz w:val="18"/>
                    <w:szCs w:val="18"/>
                    <w:lang w:val="en-GB" w:eastAsia="ja-JP"/>
                  </w:rPr>
                </w:rPrChange>
              </w:rPr>
            </w:pPr>
            <w:ins w:id="2012" w:author="John Mettrop" w:date="2022-04-11T10:35:00Z">
              <w:del w:id="2013" w:author="USA" w:date="2022-05-11T19:30:00Z">
                <w:r w:rsidRPr="005077C7" w:rsidDel="005077C7">
                  <w:rPr>
                    <w:rFonts w:ascii="Times New Roman" w:eastAsia="Times New Roman" w:hAnsi="Times New Roman" w:cs="Times New Roman"/>
                    <w:sz w:val="18"/>
                    <w:szCs w:val="18"/>
                    <w:highlight w:val="yellow"/>
                    <w:lang w:val="en-GB" w:eastAsia="ja-JP"/>
                    <w:rPrChange w:id="2014" w:author="USA" w:date="2022-05-11T19:30:00Z">
                      <w:rPr>
                        <w:rFonts w:ascii="Times New Roman" w:eastAsia="Times New Roman" w:hAnsi="Times New Roman" w:cs="Times New Roman"/>
                        <w:sz w:val="18"/>
                        <w:szCs w:val="18"/>
                        <w:lang w:val="en-GB" w:eastAsia="ja-JP"/>
                      </w:rPr>
                    </w:rPrChange>
                  </w:rPr>
                  <w:delText>1]</w:delText>
                </w:r>
              </w:del>
            </w:ins>
          </w:p>
        </w:tc>
      </w:tr>
      <w:tr w:rsidR="00D942DF" w:rsidRPr="00D942DF" w14:paraId="1A5F535E" w14:textId="77777777" w:rsidTr="00D942DF">
        <w:trPr>
          <w:cantSplit/>
          <w:jc w:val="center"/>
          <w:ins w:id="2015"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B59AD6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16" w:author="John Mettrop" w:date="2022-04-11T10:35:00Z"/>
                <w:rFonts w:ascii="Times New Roman" w:eastAsia="Times New Roman" w:hAnsi="Times New Roman" w:cs="Times New Roman"/>
                <w:b/>
                <w:bCs/>
                <w:sz w:val="18"/>
                <w:szCs w:val="18"/>
                <w:lang w:val="en-GB" w:eastAsia="ja-JP"/>
              </w:rPr>
            </w:pPr>
            <w:ins w:id="2017" w:author="John Mettrop" w:date="2022-04-11T10:35:00Z">
              <w:r w:rsidRPr="00D942DF">
                <w:rPr>
                  <w:rFonts w:ascii="Times New Roman" w:eastAsia="Times New Roman" w:hAnsi="Times New Roman" w:cs="Times New Roman"/>
                  <w:b/>
                  <w:bCs/>
                  <w:sz w:val="18"/>
                  <w:szCs w:val="18"/>
                  <w:lang w:val="en-GB" w:eastAsia="ja-JP"/>
                </w:rPr>
                <w:t>Receiver</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3491E9B3" w14:textId="77777777" w:rsidTr="008B0EFF">
        <w:trPr>
          <w:cantSplit/>
          <w:jc w:val="center"/>
          <w:ins w:id="2018"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60E01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19" w:author="John Mettrop" w:date="2022-04-11T10:35:00Z"/>
                <w:rFonts w:ascii="Times New Roman" w:eastAsia="Times New Roman" w:hAnsi="Times New Roman" w:cs="Times New Roman"/>
                <w:sz w:val="18"/>
                <w:szCs w:val="18"/>
                <w:lang w:val="en-GB" w:eastAsia="ja-JP"/>
              </w:rPr>
            </w:pPr>
            <w:ins w:id="2020" w:author="John Mettrop" w:date="2022-04-11T10:35:00Z">
              <w:r w:rsidRPr="00D942DF">
                <w:rPr>
                  <w:rFonts w:ascii="Times New Roman" w:eastAsia="Times New Roman"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724A7F7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1" w:author="John Mettrop" w:date="2022-04-11T10:35:00Z"/>
                <w:rFonts w:ascii="Times New Roman" w:eastAsia="Times New Roman" w:hAnsi="Times New Roman" w:cs="Times New Roman"/>
                <w:sz w:val="18"/>
                <w:szCs w:val="18"/>
                <w:lang w:val="en-GB" w:eastAsia="ja-JP"/>
              </w:rPr>
            </w:pPr>
            <w:ins w:id="2022"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F09308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3" w:author="John Mettrop" w:date="2022-04-11T10:35:00Z"/>
                <w:rFonts w:ascii="Times New Roman" w:eastAsia="Times New Roman" w:hAnsi="Times New Roman" w:cs="Times New Roman"/>
                <w:sz w:val="18"/>
                <w:szCs w:val="18"/>
                <w:lang w:val="en-GB" w:eastAsia="ja-JP"/>
              </w:rPr>
            </w:pPr>
            <w:ins w:id="2024" w:author="John Mettrop" w:date="2022-04-11T10:35:00Z">
              <w:r w:rsidRPr="00D942DF">
                <w:rPr>
                  <w:rFonts w:ascii="Times New Roman" w:eastAsia="Times New Roman"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0E988B2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5" w:author="John Mettrop" w:date="2022-04-11T10:35:00Z"/>
                <w:rFonts w:ascii="Times New Roman" w:eastAsia="Times New Roman" w:hAnsi="Times New Roman" w:cs="Times New Roman"/>
                <w:sz w:val="18"/>
                <w:szCs w:val="18"/>
                <w:lang w:val="en-GB" w:eastAsia="ja-JP"/>
              </w:rPr>
            </w:pPr>
            <w:ins w:id="2026" w:author="John Mettrop" w:date="2022-04-11T10:35:00Z">
              <w:r w:rsidRPr="00D942DF">
                <w:rPr>
                  <w:rFonts w:ascii="Times New Roman" w:eastAsia="Times New Roman"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tcPr>
          <w:p w14:paraId="0D1E5F2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7" w:author="John Mettrop" w:date="2022-04-11T10:35:00Z"/>
                <w:rFonts w:ascii="Times New Roman" w:eastAsia="Times New Roman" w:hAnsi="Times New Roman" w:cs="Times New Roman"/>
                <w:sz w:val="18"/>
                <w:szCs w:val="18"/>
                <w:lang w:val="en-GB" w:eastAsia="ja-JP"/>
              </w:rPr>
            </w:pPr>
            <w:ins w:id="2028" w:author="John Mettrop" w:date="2022-04-11T10:35:00Z">
              <w:r w:rsidRPr="00D942DF">
                <w:rPr>
                  <w:rFonts w:ascii="Times New Roman" w:eastAsia="Times New Roman"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tcPr>
          <w:p w14:paraId="613475A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29" w:author="John Mettrop" w:date="2022-04-11T10:35:00Z"/>
                <w:rFonts w:ascii="Times New Roman" w:eastAsia="Times New Roman" w:hAnsi="Times New Roman" w:cs="Times New Roman"/>
                <w:sz w:val="18"/>
                <w:szCs w:val="18"/>
                <w:lang w:val="en-GB" w:eastAsia="ja-JP"/>
              </w:rPr>
            </w:pPr>
            <w:ins w:id="2030" w:author="John Mettrop" w:date="2022-04-11T10:35:00Z">
              <w:r w:rsidRPr="00D942DF">
                <w:rPr>
                  <w:rFonts w:ascii="Times New Roman" w:eastAsia="Times New Roman" w:hAnsi="Times New Roman" w:cs="Times New Roman"/>
                  <w:sz w:val="18"/>
                  <w:szCs w:val="18"/>
                  <w:lang w:val="en-GB" w:eastAsia="ja-JP"/>
                </w:rPr>
                <w:t>4 800-4 990</w:t>
              </w:r>
            </w:ins>
          </w:p>
        </w:tc>
      </w:tr>
      <w:tr w:rsidR="00D942DF" w:rsidRPr="00D942DF" w14:paraId="12203308" w14:textId="77777777" w:rsidTr="008B0EFF">
        <w:trPr>
          <w:cantSplit/>
          <w:jc w:val="center"/>
          <w:ins w:id="2031"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CBF38B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32" w:author="John Mettrop" w:date="2022-04-11T10:35:00Z"/>
                <w:rFonts w:ascii="Times New Roman" w:eastAsia="Times New Roman" w:hAnsi="Times New Roman" w:cs="Times New Roman"/>
                <w:sz w:val="18"/>
                <w:szCs w:val="18"/>
                <w:lang w:val="en-GB" w:eastAsia="ja-JP"/>
              </w:rPr>
            </w:pPr>
            <w:ins w:id="2033" w:author="John Mettrop" w:date="2022-04-11T10:35:00Z">
              <w:r w:rsidRPr="00D942DF">
                <w:rPr>
                  <w:rFonts w:ascii="Times New Roman" w:eastAsia="Times New Roman"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2EEEAEC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4" w:author="John Mettrop" w:date="2022-04-11T10:35:00Z"/>
                <w:rFonts w:ascii="Times New Roman" w:eastAsia="Times New Roman" w:hAnsi="Times New Roman" w:cs="Times New Roman"/>
                <w:sz w:val="18"/>
                <w:szCs w:val="18"/>
                <w:lang w:val="en-GB" w:eastAsia="ja-JP"/>
              </w:rPr>
            </w:pPr>
            <w:ins w:id="2035" w:author="John Mettrop" w:date="2022-04-11T10:35:00Z">
              <w:r w:rsidRPr="00D942DF">
                <w:rPr>
                  <w:rFonts w:ascii="Times New Roman" w:eastAsia="Times New Roman"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5B3BEE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6" w:author="John Mettrop" w:date="2022-04-11T10:35:00Z"/>
                <w:rFonts w:ascii="Times New Roman" w:eastAsia="Times New Roman" w:hAnsi="Times New Roman" w:cs="Times New Roman"/>
                <w:sz w:val="18"/>
                <w:szCs w:val="18"/>
                <w:lang w:val="en-GB" w:eastAsia="ja-JP"/>
              </w:rPr>
            </w:pPr>
            <w:ins w:id="2037" w:author="John Mettrop" w:date="2022-04-11T10:35:00Z">
              <w:r w:rsidRPr="00D942DF">
                <w:rPr>
                  <w:rFonts w:ascii="Times New Roman" w:eastAsia="Times New Roman"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BB000CF"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38" w:author="John Mettrop" w:date="2022-04-11T10:35:00Z"/>
                <w:rFonts w:ascii="Times New Roman" w:eastAsia="Times New Roman" w:hAnsi="Times New Roman" w:cs="Times New Roman"/>
                <w:sz w:val="18"/>
                <w:szCs w:val="18"/>
                <w:lang w:val="en-GB" w:eastAsia="ja-JP"/>
              </w:rPr>
            </w:pPr>
            <w:ins w:id="2039" w:author="John Mettrop" w:date="2022-04-11T10:35:00Z">
              <w:r w:rsidRPr="00D942DF">
                <w:rPr>
                  <w:rFonts w:ascii="Times New Roman" w:eastAsia="Times New Roman"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tcPr>
          <w:p w14:paraId="1A1BCAF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0" w:author="John Mettrop" w:date="2022-04-11T10:35:00Z"/>
                <w:rFonts w:ascii="Times New Roman" w:eastAsia="Times New Roman" w:hAnsi="Times New Roman" w:cs="Times New Roman"/>
                <w:sz w:val="18"/>
                <w:szCs w:val="18"/>
                <w:lang w:val="en-GB" w:eastAsia="ja-JP"/>
              </w:rPr>
            </w:pPr>
            <w:ins w:id="2041" w:author="John Mettrop" w:date="2022-04-11T10:35:00Z">
              <w:r w:rsidRPr="00D942DF">
                <w:rPr>
                  <w:rFonts w:ascii="Times New Roman" w:eastAsia="Times New Roman"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tcPr>
          <w:p w14:paraId="3745F6F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2" w:author="John Mettrop" w:date="2022-04-11T10:35:00Z"/>
                <w:rFonts w:ascii="Times New Roman" w:eastAsia="Times New Roman" w:hAnsi="Times New Roman" w:cs="Times New Roman"/>
                <w:sz w:val="18"/>
                <w:szCs w:val="18"/>
                <w:lang w:val="en-GB" w:eastAsia="ja-JP"/>
              </w:rPr>
            </w:pPr>
            <w:ins w:id="2043" w:author="John Mettrop" w:date="2022-04-11T10:35:00Z">
              <w:r w:rsidRPr="00D942DF">
                <w:rPr>
                  <w:rFonts w:ascii="Times New Roman" w:eastAsia="Times New Roman" w:hAnsi="Times New Roman" w:cs="Times New Roman"/>
                  <w:sz w:val="18"/>
                  <w:szCs w:val="18"/>
                  <w:lang w:val="en-GB" w:eastAsia="ja-JP"/>
                </w:rPr>
                <w:t>40/50/60/80/100</w:t>
              </w:r>
            </w:ins>
          </w:p>
        </w:tc>
      </w:tr>
      <w:tr w:rsidR="00D942DF" w:rsidRPr="00D942DF" w14:paraId="0D9CF485" w14:textId="77777777" w:rsidTr="008B0EFF">
        <w:trPr>
          <w:cantSplit/>
          <w:jc w:val="center"/>
          <w:ins w:id="2044"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7852707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45" w:author="John Mettrop" w:date="2022-04-11T10:35:00Z"/>
                <w:rFonts w:ascii="Times New Roman" w:eastAsia="Times New Roman" w:hAnsi="Times New Roman" w:cs="Times New Roman"/>
                <w:sz w:val="18"/>
                <w:szCs w:val="18"/>
                <w:lang w:val="en-GB" w:eastAsia="ja-JP"/>
              </w:rPr>
            </w:pPr>
            <w:ins w:id="2046" w:author="John Mettrop" w:date="2022-04-11T10:35:00Z">
              <w:r w:rsidRPr="00D942DF">
                <w:rPr>
                  <w:rFonts w:ascii="Times New Roman" w:eastAsia="Times New Roman"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0DB0F4F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7" w:author="John Mettrop" w:date="2022-04-11T10:35:00Z"/>
                <w:rFonts w:ascii="Times New Roman" w:eastAsia="Times New Roman" w:hAnsi="Times New Roman" w:cs="Times New Roman"/>
                <w:sz w:val="18"/>
                <w:szCs w:val="18"/>
                <w:lang w:val="en-GB" w:eastAsia="ja-JP"/>
              </w:rPr>
            </w:pPr>
            <w:ins w:id="2048" w:author="John Mettrop" w:date="2022-04-11T10:35:00Z">
              <w:r w:rsidRPr="00D942DF">
                <w:rPr>
                  <w:rFonts w:ascii="Times New Roman" w:eastAsia="Times New Roman"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8B2BE69"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49" w:author="John Mettrop" w:date="2022-04-11T10:35:00Z"/>
                <w:rFonts w:ascii="Times New Roman" w:eastAsia="Times New Roman" w:hAnsi="Times New Roman" w:cs="Times New Roman"/>
                <w:sz w:val="18"/>
                <w:szCs w:val="18"/>
                <w:lang w:val="en-GB" w:eastAsia="ja-JP"/>
              </w:rPr>
            </w:pPr>
            <w:ins w:id="2050" w:author="John Mettrop" w:date="2022-04-11T10:35:00Z">
              <w:r w:rsidRPr="00D942DF">
                <w:rPr>
                  <w:rFonts w:ascii="Times New Roman" w:eastAsia="Times New Roman"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3FA6B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1" w:author="John Mettrop" w:date="2022-04-11T10:35:00Z"/>
                <w:rFonts w:ascii="Times New Roman" w:eastAsia="Times New Roman" w:hAnsi="Times New Roman" w:cs="Times New Roman"/>
                <w:sz w:val="18"/>
                <w:szCs w:val="18"/>
                <w:lang w:val="en-GB" w:eastAsia="ja-JP"/>
              </w:rPr>
            </w:pPr>
            <w:ins w:id="2052" w:author="John Mettrop" w:date="2022-04-11T10:35:00Z">
              <w:r w:rsidRPr="00D942DF">
                <w:rPr>
                  <w:rFonts w:ascii="Times New Roman" w:eastAsia="Times New Roman"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tcPr>
          <w:p w14:paraId="10EAF1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3" w:author="John Mettrop" w:date="2022-04-11T10:35:00Z"/>
                <w:rFonts w:ascii="Times New Roman" w:eastAsia="Times New Roman" w:hAnsi="Times New Roman" w:cs="Times New Roman"/>
                <w:sz w:val="18"/>
                <w:szCs w:val="18"/>
                <w:lang w:val="en-GB" w:eastAsia="ja-JP"/>
              </w:rPr>
            </w:pPr>
            <w:ins w:id="2054" w:author="John Mettrop" w:date="2022-04-11T10:35:00Z">
              <w:r w:rsidRPr="00D942DF">
                <w:rPr>
                  <w:rFonts w:ascii="Times New Roman" w:eastAsia="Times New Roman"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tcPr>
          <w:p w14:paraId="204838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55" w:author="John Mettrop" w:date="2022-04-11T10:35:00Z"/>
                <w:rFonts w:ascii="Times New Roman" w:eastAsia="Times New Roman" w:hAnsi="Times New Roman" w:cs="Times New Roman"/>
                <w:sz w:val="18"/>
                <w:szCs w:val="18"/>
                <w:lang w:val="en-GB" w:eastAsia="ja-JP"/>
              </w:rPr>
            </w:pPr>
            <w:ins w:id="2056" w:author="John Mettrop" w:date="2022-04-11T10:35:00Z">
              <w:r w:rsidRPr="00D942DF">
                <w:rPr>
                  <w:rFonts w:ascii="Times New Roman" w:eastAsia="Times New Roman" w:hAnsi="Times New Roman" w:cs="Times New Roman"/>
                  <w:sz w:val="18"/>
                  <w:szCs w:val="18"/>
                  <w:lang w:val="en-GB" w:eastAsia="ja-JP"/>
                </w:rPr>
                <w:t>5</w:t>
              </w:r>
            </w:ins>
          </w:p>
        </w:tc>
      </w:tr>
      <w:tr w:rsidR="00D942DF" w:rsidRPr="00D942DF" w14:paraId="295F9B1E" w14:textId="77777777" w:rsidTr="008B0EFF">
        <w:trPr>
          <w:cantSplit/>
          <w:jc w:val="center"/>
          <w:ins w:id="2057" w:author="John Mettrop" w:date="2022-04-11T10:35:00Z"/>
        </w:trPr>
        <w:tc>
          <w:tcPr>
            <w:tcW w:w="863" w:type="pct"/>
            <w:tcBorders>
              <w:top w:val="single" w:sz="4" w:space="0" w:color="auto"/>
              <w:left w:val="single" w:sz="4" w:space="0" w:color="auto"/>
              <w:bottom w:val="single" w:sz="4" w:space="0" w:color="auto"/>
              <w:right w:val="single" w:sz="4" w:space="0" w:color="auto"/>
            </w:tcBorders>
            <w:hideMark/>
          </w:tcPr>
          <w:p w14:paraId="595D593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58" w:author="John Mettrop" w:date="2022-04-11T10:35:00Z"/>
                <w:rFonts w:ascii="Times New Roman" w:eastAsia="Times New Roman" w:hAnsi="Times New Roman" w:cs="Times New Roman"/>
                <w:sz w:val="18"/>
                <w:szCs w:val="18"/>
                <w:lang w:val="en-GB" w:eastAsia="ja-JP"/>
              </w:rPr>
            </w:pPr>
            <w:ins w:id="2059" w:author="John Mettrop" w:date="2022-04-11T10:35:00Z">
              <w:r w:rsidRPr="00D942DF">
                <w:rPr>
                  <w:rFonts w:ascii="Times New Roman" w:eastAsia="Times New Roman"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6D33CCE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0" w:author="John Mettrop" w:date="2022-04-11T10:35:00Z"/>
                <w:rFonts w:ascii="Times New Roman" w:eastAsia="Times New Roman" w:hAnsi="Times New Roman" w:cs="Times New Roman"/>
                <w:sz w:val="18"/>
                <w:szCs w:val="18"/>
                <w:lang w:val="en-GB" w:eastAsia="ja-JP"/>
              </w:rPr>
            </w:pPr>
            <w:ins w:id="2061" w:author="John Mettrop" w:date="2022-04-11T10:35:00Z">
              <w:r w:rsidRPr="00D942DF">
                <w:rPr>
                  <w:rFonts w:ascii="Times New Roman" w:eastAsia="Times New Roman"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74959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2" w:author="John Mettrop" w:date="2022-04-11T10:35:00Z"/>
                <w:rFonts w:ascii="Times New Roman" w:eastAsia="Times New Roman" w:hAnsi="Times New Roman" w:cs="Times New Roman"/>
                <w:sz w:val="18"/>
                <w:szCs w:val="18"/>
                <w:lang w:val="en-GB" w:eastAsia="ja-JP"/>
              </w:rPr>
            </w:pPr>
            <w:ins w:id="2063" w:author="John Mettrop" w:date="2022-04-11T10:35:00Z">
              <w:r w:rsidRPr="00D942DF">
                <w:rPr>
                  <w:rFonts w:ascii="Times New Roman" w:eastAsia="Times New Roman"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40C551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4" w:author="John Mettrop" w:date="2022-04-11T10:35:00Z"/>
                <w:rFonts w:ascii="Times New Roman" w:eastAsia="Times New Roman" w:hAnsi="Times New Roman" w:cs="Times New Roman"/>
                <w:sz w:val="18"/>
                <w:szCs w:val="18"/>
                <w:lang w:val="en-GB" w:eastAsia="ja-JP"/>
              </w:rPr>
            </w:pPr>
            <w:ins w:id="2065" w:author="John Mettrop" w:date="2022-04-11T10:35:00Z">
              <w:r w:rsidRPr="00D942DF">
                <w:rPr>
                  <w:rFonts w:ascii="Times New Roman" w:eastAsia="Times New Roman"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tcPr>
          <w:p w14:paraId="7828DB12"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6" w:author="John Mettrop" w:date="2022-04-11T10:35:00Z"/>
                <w:rFonts w:ascii="Times New Roman" w:eastAsia="Times New Roman" w:hAnsi="Times New Roman" w:cs="Times New Roman"/>
                <w:sz w:val="18"/>
                <w:szCs w:val="18"/>
                <w:lang w:val="en-GB" w:eastAsia="ja-JP"/>
              </w:rPr>
            </w:pPr>
            <w:ins w:id="2067" w:author="John Mettrop" w:date="2022-04-11T10:35:00Z">
              <w:r w:rsidRPr="00D942DF">
                <w:rPr>
                  <w:rFonts w:ascii="Times New Roman" w:eastAsia="Times New Roman"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tcPr>
          <w:p w14:paraId="5269369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68" w:author="John Mettrop" w:date="2022-04-11T10:35:00Z"/>
                <w:rFonts w:ascii="Times New Roman" w:eastAsia="Times New Roman" w:hAnsi="Times New Roman" w:cs="Times New Roman"/>
                <w:sz w:val="18"/>
                <w:szCs w:val="18"/>
                <w:lang w:val="en-GB" w:eastAsia="ja-JP"/>
              </w:rPr>
            </w:pPr>
            <w:ins w:id="2069" w:author="John Mettrop" w:date="2022-04-11T10:35:00Z">
              <w:r w:rsidRPr="00D942DF">
                <w:rPr>
                  <w:rFonts w:ascii="Times New Roman" w:eastAsia="Times New Roman" w:hAnsi="Times New Roman" w:cs="Times New Roman"/>
                  <w:sz w:val="18"/>
                  <w:szCs w:val="18"/>
                  <w:lang w:val="en-GB" w:eastAsia="ja-JP"/>
                </w:rPr>
                <w:t>−93 … −89</w:t>
              </w:r>
            </w:ins>
          </w:p>
        </w:tc>
      </w:tr>
      <w:tr w:rsidR="00D942DF" w:rsidRPr="00D942DF" w14:paraId="365419E2" w14:textId="77777777" w:rsidTr="00D942DF">
        <w:trPr>
          <w:cantSplit/>
          <w:jc w:val="center"/>
          <w:ins w:id="2070" w:author="John Mettrop" w:date="2022-04-11T10:35: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3CE8F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71" w:author="John Mettrop" w:date="2022-04-11T10:35:00Z"/>
                <w:rFonts w:ascii="Times New Roman" w:eastAsia="Times New Roman" w:hAnsi="Times New Roman" w:cs="Times New Roman"/>
                <w:b/>
                <w:bCs/>
                <w:sz w:val="18"/>
                <w:szCs w:val="18"/>
                <w:lang w:val="en-GB" w:eastAsia="ja-JP"/>
              </w:rPr>
            </w:pPr>
            <w:ins w:id="2072" w:author="John Mettrop" w:date="2022-04-11T10:35:00Z">
              <w:r w:rsidRPr="00D942DF">
                <w:rPr>
                  <w:rFonts w:ascii="Times New Roman" w:eastAsia="Times New Roman" w:hAnsi="Times New Roman" w:cs="Times New Roman"/>
                  <w:b/>
                  <w:bCs/>
                  <w:sz w:val="18"/>
                  <w:szCs w:val="18"/>
                  <w:lang w:val="en-GB" w:eastAsia="ja-JP"/>
                </w:rPr>
                <w:t>Antenna</w:t>
              </w:r>
              <w:r w:rsidRPr="00D942DF">
                <w:rPr>
                  <w:rFonts w:ascii="Times New Roman" w:eastAsia="Calibri" w:hAnsi="Times New Roman" w:cs="Times New Roman"/>
                  <w:sz w:val="18"/>
                  <w:szCs w:val="18"/>
                  <w:vertAlign w:val="superscript"/>
                  <w:lang w:val="en-GB" w:eastAsia="ja-JP"/>
                </w:rPr>
                <w:t xml:space="preserve">(2) </w:t>
              </w:r>
              <w:r w:rsidRPr="00D942DF">
                <w:rPr>
                  <w:rFonts w:ascii="Times New Roman" w:eastAsia="Times New Roman" w:hAnsi="Times New Roman" w:cs="Times New Roman"/>
                  <w:color w:val="FF0000"/>
                  <w:sz w:val="18"/>
                  <w:szCs w:val="18"/>
                  <w:lang w:val="en-GB"/>
                </w:rPr>
                <w:t xml:space="preserve"> </w:t>
              </w:r>
            </w:ins>
          </w:p>
        </w:tc>
      </w:tr>
      <w:tr w:rsidR="00D942DF" w:rsidRPr="00D942DF" w14:paraId="64DB66CD" w14:textId="77777777" w:rsidTr="008B0EFF">
        <w:trPr>
          <w:cantSplit/>
          <w:jc w:val="center"/>
          <w:ins w:id="2073"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371B33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74" w:author="John Mettrop" w:date="2022-04-11T10:35:00Z"/>
                <w:rFonts w:ascii="Times New Roman" w:eastAsia="Times New Roman" w:hAnsi="Times New Roman" w:cs="Times New Roman"/>
                <w:sz w:val="18"/>
                <w:szCs w:val="18"/>
                <w:lang w:val="en-GB" w:eastAsia="ja-JP"/>
              </w:rPr>
            </w:pPr>
            <w:ins w:id="2075" w:author="John Mettrop" w:date="2022-04-11T10:35:00Z">
              <w:r w:rsidRPr="00D942DF">
                <w:rPr>
                  <w:rFonts w:ascii="Times New Roman" w:eastAsia="Times New Roman"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4BF617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6"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AF3829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7" w:author="John Mettrop" w:date="2022-04-11T10:35:00Z"/>
                <w:rFonts w:ascii="Times New Roman" w:eastAsia="Times New Roman" w:hAnsi="Times New Roman" w:cs="Times New Roman"/>
                <w:sz w:val="18"/>
                <w:szCs w:val="18"/>
                <w:lang w:val="en-GB" w:eastAsia="ja-JP"/>
              </w:rPr>
            </w:pPr>
            <w:ins w:id="2078" w:author="John Mettrop" w:date="2022-04-11T10:35:00Z">
              <w:r w:rsidRPr="00D942DF">
                <w:rPr>
                  <w:rFonts w:ascii="Times New Roman" w:eastAsia="Times New Roman"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2AE60EC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79" w:author="John Mettrop" w:date="2022-04-11T10:35:00Z"/>
                <w:rFonts w:ascii="Times New Roman" w:eastAsia="Times New Roman" w:hAnsi="Times New Roman" w:cs="Times New Roman"/>
                <w:sz w:val="18"/>
                <w:szCs w:val="18"/>
                <w:lang w:val="en-GB" w:eastAsia="ja-JP"/>
              </w:rPr>
            </w:pPr>
            <w:ins w:id="2080" w:author="John Mettrop" w:date="2022-04-11T10:35:00Z">
              <w:r w:rsidRPr="00D942DF">
                <w:rPr>
                  <w:rFonts w:ascii="Times New Roman" w:eastAsia="Times New Roman"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tcPr>
          <w:p w14:paraId="56D106E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1" w:author="John Mettrop" w:date="2022-04-11T10:35:00Z"/>
                <w:rFonts w:ascii="Times New Roman" w:eastAsia="Times New Roman" w:hAnsi="Times New Roman" w:cs="Times New Roman"/>
                <w:sz w:val="18"/>
                <w:szCs w:val="18"/>
                <w:lang w:val="en-GB" w:eastAsia="ja-JP"/>
              </w:rPr>
            </w:pPr>
            <w:ins w:id="2082" w:author="John Mettrop" w:date="2022-04-11T10:35:00Z">
              <w:r w:rsidRPr="00D942DF">
                <w:rPr>
                  <w:rFonts w:ascii="Times New Roman" w:eastAsia="Times New Roman"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tcPr>
          <w:p w14:paraId="2C02073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3" w:author="John Mettrop" w:date="2022-04-11T10:35:00Z"/>
                <w:rFonts w:ascii="Times New Roman" w:eastAsia="Times New Roman" w:hAnsi="Times New Roman" w:cs="Times New Roman"/>
                <w:sz w:val="18"/>
                <w:szCs w:val="18"/>
                <w:lang w:val="en-GB" w:eastAsia="ja-JP"/>
              </w:rPr>
            </w:pPr>
            <w:ins w:id="2084" w:author="John Mettrop" w:date="2022-04-11T10:35:00Z">
              <w:r w:rsidRPr="00D942DF">
                <w:rPr>
                  <w:rFonts w:ascii="Times New Roman" w:eastAsia="Times New Roman" w:hAnsi="Times New Roman" w:cs="Times New Roman"/>
                  <w:sz w:val="18"/>
                  <w:szCs w:val="18"/>
                  <w:lang w:val="en-GB" w:eastAsia="ja-JP"/>
                </w:rPr>
                <w:t>Directional (steerable, MIMO)</w:t>
              </w:r>
            </w:ins>
          </w:p>
        </w:tc>
      </w:tr>
      <w:tr w:rsidR="00F85D73" w:rsidRPr="00D942DF" w14:paraId="1F4685D1" w14:textId="77777777" w:rsidTr="008B0EFF">
        <w:trPr>
          <w:cantSplit/>
          <w:jc w:val="center"/>
          <w:ins w:id="2085"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5003AB8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086" w:author="John Mettrop" w:date="2022-04-11T10:35:00Z"/>
                <w:rFonts w:ascii="Times New Roman" w:eastAsia="Times New Roman" w:hAnsi="Times New Roman" w:cs="Times New Roman"/>
                <w:sz w:val="18"/>
                <w:szCs w:val="18"/>
                <w:lang w:val="en-GB" w:eastAsia="ja-JP"/>
              </w:rPr>
            </w:pPr>
            <w:ins w:id="2087" w:author="John Mettrop" w:date="2022-04-11T10:35:00Z">
              <w:r w:rsidRPr="00D942DF">
                <w:rPr>
                  <w:rFonts w:ascii="Times New Roman" w:eastAsia="Times New Roman"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37D91B5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8" w:author="John Mettrop" w:date="2022-04-11T10:35:00Z"/>
                <w:rFonts w:ascii="Times New Roman" w:eastAsia="Times New Roman" w:hAnsi="Times New Roman" w:cs="Times New Roman"/>
                <w:sz w:val="18"/>
                <w:szCs w:val="18"/>
                <w:lang w:val="en-GB" w:eastAsia="ja-JP"/>
              </w:rPr>
            </w:pPr>
            <w:proofErr w:type="spellStart"/>
            <w:ins w:id="2089"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1EFA874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0" w:author="John Mettrop" w:date="2022-04-11T10:35:00Z"/>
                <w:rFonts w:ascii="Times New Roman" w:eastAsia="Times New Roman" w:hAnsi="Times New Roman" w:cs="Times New Roman"/>
                <w:sz w:val="18"/>
                <w:szCs w:val="18"/>
                <w:lang w:val="en-GB" w:eastAsia="ja-JP"/>
              </w:rPr>
            </w:pPr>
            <w:ins w:id="2091" w:author="John Mettrop" w:date="2022-04-11T10:35:00Z">
              <w:r w:rsidRPr="00D942DF">
                <w:rPr>
                  <w:rFonts w:ascii="Times New Roman" w:eastAsia="Times New Roman"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0C24DB9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2" w:author="John Mettrop" w:date="2022-04-11T10:35:00Z"/>
                <w:rFonts w:ascii="Times New Roman" w:eastAsia="Times New Roman" w:hAnsi="Times New Roman" w:cs="Times New Roman"/>
                <w:sz w:val="18"/>
                <w:szCs w:val="18"/>
                <w:lang w:val="en-GB" w:eastAsia="ja-JP"/>
              </w:rPr>
            </w:pPr>
            <w:ins w:id="2093"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D08915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4" w:author="John Mettrop" w:date="2022-04-11T10:35:00Z"/>
                <w:rFonts w:ascii="Times New Roman" w:eastAsia="Times New Roman" w:hAnsi="Times New Roman" w:cs="Times New Roman"/>
                <w:sz w:val="18"/>
                <w:szCs w:val="18"/>
                <w:lang w:val="en-GB" w:eastAsia="ja-JP"/>
              </w:rPr>
            </w:pPr>
            <w:ins w:id="2095" w:author="John Mettrop" w:date="2022-04-11T10:35:00Z">
              <w:r w:rsidRPr="00D942DF">
                <w:rPr>
                  <w:rFonts w:ascii="Times New Roman" w:eastAsia="Times New Roman"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4CBD530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6" w:author="John Mettrop" w:date="2022-04-11T10:35:00Z"/>
                <w:rFonts w:ascii="Times New Roman" w:eastAsia="Times New Roman" w:hAnsi="Times New Roman" w:cs="Times New Roman"/>
                <w:sz w:val="18"/>
                <w:szCs w:val="18"/>
                <w:lang w:val="en-GB" w:eastAsia="ja-JP"/>
              </w:rPr>
            </w:pPr>
            <w:ins w:id="2097" w:author="John Mettrop" w:date="2022-04-11T10:35:00Z">
              <w:r w:rsidRPr="00D942DF">
                <w:rPr>
                  <w:rFonts w:ascii="Times New Roman" w:eastAsia="Times New Roman"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1627473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98" w:author="John Mettrop" w:date="2022-04-11T10:35:00Z"/>
                <w:rFonts w:ascii="Times New Roman" w:eastAsia="Times New Roman" w:hAnsi="Times New Roman" w:cs="Times New Roman"/>
                <w:sz w:val="18"/>
                <w:szCs w:val="18"/>
                <w:lang w:val="en-GB" w:eastAsia="ja-JP"/>
              </w:rPr>
            </w:pPr>
            <w:ins w:id="2099" w:author="John Mettrop" w:date="2022-04-11T10:35:00Z">
              <w:r w:rsidRPr="00D942DF">
                <w:rPr>
                  <w:rFonts w:ascii="Times New Roman" w:eastAsia="Times New Roman"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7BE4566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0" w:author="John Mettrop" w:date="2022-04-11T10:35:00Z"/>
                <w:rFonts w:ascii="Times New Roman" w:eastAsia="Times New Roman" w:hAnsi="Times New Roman" w:cs="Times New Roman"/>
                <w:sz w:val="18"/>
                <w:szCs w:val="18"/>
                <w:lang w:val="en-GB" w:eastAsia="ja-JP"/>
              </w:rPr>
            </w:pPr>
            <w:ins w:id="2101" w:author="John Mettrop" w:date="2022-04-11T10:35:00Z">
              <w:r w:rsidRPr="00D942DF">
                <w:rPr>
                  <w:rFonts w:ascii="Times New Roman" w:eastAsia="Times New Roman"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tcPr>
          <w:p w14:paraId="01D4BC6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2" w:author="John Mettrop" w:date="2022-04-11T10:35:00Z"/>
                <w:rFonts w:ascii="Times New Roman" w:eastAsia="Times New Roman" w:hAnsi="Times New Roman" w:cs="Times New Roman"/>
                <w:sz w:val="18"/>
                <w:szCs w:val="18"/>
                <w:lang w:val="en-GB" w:eastAsia="ja-JP"/>
              </w:rPr>
            </w:pPr>
            <w:ins w:id="2103" w:author="John Mettrop" w:date="2022-04-11T10:35:00Z">
              <w:r w:rsidRPr="00D942DF">
                <w:rPr>
                  <w:rFonts w:ascii="Times New Roman" w:eastAsia="Times New Roman"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tcPr>
          <w:p w14:paraId="594CEB2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4" w:author="John Mettrop" w:date="2022-04-11T10:35:00Z"/>
                <w:rFonts w:ascii="Times New Roman" w:eastAsia="Times New Roman" w:hAnsi="Times New Roman" w:cs="Times New Roman"/>
                <w:sz w:val="18"/>
                <w:szCs w:val="18"/>
                <w:lang w:val="en-GB" w:eastAsia="ja-JP"/>
              </w:rPr>
            </w:pPr>
            <w:ins w:id="2105" w:author="John Mettrop" w:date="2022-04-11T10:35:00Z">
              <w:r w:rsidRPr="00D942DF">
                <w:rPr>
                  <w:rFonts w:ascii="Times New Roman" w:eastAsia="Times New Roman" w:hAnsi="Times New Roman" w:cs="Times New Roman"/>
                  <w:sz w:val="18"/>
                  <w:szCs w:val="18"/>
                  <w:lang w:val="en-GB" w:eastAsia="ja-JP"/>
                </w:rPr>
                <w:t>15</w:t>
              </w:r>
            </w:ins>
          </w:p>
        </w:tc>
      </w:tr>
      <w:tr w:rsidR="00D942DF" w:rsidRPr="00D942DF" w14:paraId="51A1FC79" w14:textId="77777777" w:rsidTr="008B0EFF">
        <w:trPr>
          <w:cantSplit/>
          <w:jc w:val="center"/>
          <w:ins w:id="2106"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A9B956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07" w:author="John Mettrop" w:date="2022-04-11T10:35:00Z"/>
                <w:rFonts w:ascii="Times New Roman" w:eastAsia="Times New Roman" w:hAnsi="Times New Roman" w:cs="Times New Roman"/>
                <w:sz w:val="18"/>
                <w:szCs w:val="18"/>
                <w:lang w:val="en-GB" w:eastAsia="ja-JP"/>
              </w:rPr>
            </w:pPr>
            <w:ins w:id="2108" w:author="John Mettrop" w:date="2022-04-11T10:35:00Z">
              <w:r w:rsidRPr="00D942DF">
                <w:rPr>
                  <w:rFonts w:ascii="Times New Roman" w:eastAsia="Times New Roman" w:hAnsi="Times New Roman" w:cs="Times New Roman"/>
                  <w:sz w:val="18"/>
                  <w:szCs w:val="18"/>
                  <w:lang w:val="en-GB" w:eastAsia="ja-JP"/>
                </w:rPr>
                <w:t>1</w:t>
              </w:r>
              <w:r w:rsidRPr="00D942DF">
                <w:rPr>
                  <w:rFonts w:ascii="Times New Roman" w:eastAsia="Times New Roman" w:hAnsi="Times New Roman" w:cs="Times New Roman"/>
                  <w:sz w:val="18"/>
                  <w:szCs w:val="18"/>
                  <w:vertAlign w:val="superscript"/>
                  <w:lang w:val="en-GB" w:eastAsia="ja-JP"/>
                </w:rPr>
                <w:t xml:space="preserve">st </w:t>
              </w:r>
              <w:r w:rsidRPr="00D942DF">
                <w:rPr>
                  <w:rFonts w:ascii="Times New Roman" w:eastAsia="Times New Roman"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DBF36B5"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09" w:author="John Mettrop" w:date="2022-04-11T10:35:00Z"/>
                <w:rFonts w:ascii="Times New Roman" w:eastAsia="Times New Roman" w:hAnsi="Times New Roman" w:cs="Times New Roman"/>
                <w:sz w:val="18"/>
                <w:szCs w:val="18"/>
                <w:lang w:val="en-GB" w:eastAsia="ja-JP"/>
              </w:rPr>
            </w:pPr>
            <w:proofErr w:type="spellStart"/>
            <w:ins w:id="2110" w:author="John Mettrop" w:date="2022-04-11T10:35:00Z">
              <w:r w:rsidRPr="00D942DF">
                <w:rPr>
                  <w:rFonts w:ascii="Times New Roman" w:eastAsia="Times New Roman"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BA290A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1" w:author="John Mettrop" w:date="2022-04-11T10:35:00Z"/>
                <w:rFonts w:ascii="Times New Roman" w:eastAsia="Times New Roman" w:hAnsi="Times New Roman" w:cs="Times New Roman"/>
                <w:sz w:val="18"/>
                <w:szCs w:val="18"/>
                <w:lang w:val="en-GB" w:eastAsia="ja-JP"/>
              </w:rPr>
            </w:pPr>
            <w:ins w:id="2112"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6931F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3" w:author="John Mettrop" w:date="2022-04-11T10:35:00Z"/>
                <w:rFonts w:ascii="Times New Roman" w:eastAsia="Times New Roman" w:hAnsi="Times New Roman" w:cs="Times New Roman"/>
                <w:sz w:val="18"/>
                <w:szCs w:val="18"/>
                <w:lang w:val="en-GB" w:eastAsia="ja-JP"/>
              </w:rPr>
            </w:pPr>
            <w:ins w:id="2114"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53C536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5" w:author="John Mettrop" w:date="2022-04-11T10:35:00Z"/>
                <w:rFonts w:ascii="Times New Roman" w:eastAsia="Times New Roman" w:hAnsi="Times New Roman" w:cs="Times New Roman"/>
                <w:sz w:val="18"/>
                <w:szCs w:val="18"/>
                <w:lang w:val="en-GB" w:eastAsia="ja-JP"/>
              </w:rPr>
            </w:pPr>
            <w:ins w:id="2116"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6657CEB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17" w:author="John Mettrop" w:date="2022-04-11T10:35:00Z"/>
                <w:rFonts w:ascii="Times New Roman" w:eastAsia="Times New Roman" w:hAnsi="Times New Roman" w:cs="Times New Roman"/>
                <w:sz w:val="18"/>
                <w:szCs w:val="18"/>
                <w:lang w:val="en-GB" w:eastAsia="ja-JP"/>
              </w:rPr>
            </w:pPr>
            <w:ins w:id="2118"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r>
      <w:tr w:rsidR="00D942DF" w:rsidRPr="00D942DF" w14:paraId="40F3B9D0" w14:textId="77777777" w:rsidTr="008B0EFF">
        <w:trPr>
          <w:cantSplit/>
          <w:jc w:val="center"/>
          <w:ins w:id="2119"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4E5F9E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20" w:author="John Mettrop" w:date="2022-04-11T10:35:00Z"/>
                <w:rFonts w:ascii="Times New Roman" w:eastAsia="Times New Roman" w:hAnsi="Times New Roman" w:cs="Times New Roman"/>
                <w:sz w:val="18"/>
                <w:szCs w:val="18"/>
                <w:lang w:val="en-GB" w:eastAsia="ja-JP"/>
              </w:rPr>
            </w:pPr>
            <w:ins w:id="2121" w:author="John Mettrop" w:date="2022-04-11T10:35:00Z">
              <w:r w:rsidRPr="00D942DF">
                <w:rPr>
                  <w:rFonts w:ascii="Times New Roman" w:eastAsia="Times New Roman"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454D87B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2"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4A5CB30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3" w:author="John Mettrop" w:date="2022-04-11T10:35:00Z"/>
                <w:rFonts w:ascii="Times New Roman" w:eastAsia="Times New Roman" w:hAnsi="Times New Roman" w:cs="Times New Roman"/>
                <w:sz w:val="18"/>
                <w:szCs w:val="18"/>
                <w:lang w:val="en-GB" w:eastAsia="ja-JP"/>
              </w:rPr>
            </w:pPr>
            <w:ins w:id="2124" w:author="John Mettrop" w:date="2022-04-11T10:35:00Z">
              <w:r w:rsidRPr="00D942DF">
                <w:rPr>
                  <w:rFonts w:ascii="Times New Roman" w:eastAsia="Times New Roman"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14CDFD1"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5" w:author="John Mettrop" w:date="2022-04-11T10:35:00Z"/>
                <w:rFonts w:ascii="Times New Roman" w:eastAsia="Times New Roman" w:hAnsi="Times New Roman" w:cs="Times New Roman"/>
                <w:sz w:val="18"/>
                <w:szCs w:val="18"/>
                <w:lang w:val="en-GB" w:eastAsia="ja-JP"/>
              </w:rPr>
            </w:pPr>
            <w:ins w:id="2126"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5D3351AE"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7" w:author="John Mettrop" w:date="2022-04-11T10:35:00Z"/>
                <w:rFonts w:ascii="Times New Roman" w:eastAsia="Times New Roman" w:hAnsi="Times New Roman" w:cs="Times New Roman"/>
                <w:sz w:val="18"/>
                <w:szCs w:val="18"/>
                <w:lang w:val="en-GB" w:eastAsia="ja-JP"/>
              </w:rPr>
            </w:pPr>
            <w:ins w:id="2128" w:author="John Mettrop" w:date="2022-04-11T10:35:00Z">
              <w:r w:rsidRPr="00D942DF">
                <w:rPr>
                  <w:rFonts w:ascii="Times New Roman" w:eastAsia="Times New Roman"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tcPr>
          <w:p w14:paraId="14D16A9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29" w:author="John Mettrop" w:date="2022-04-11T10:35:00Z"/>
                <w:rFonts w:ascii="Times New Roman" w:eastAsia="Times New Roman" w:hAnsi="Times New Roman" w:cs="Times New Roman"/>
                <w:sz w:val="18"/>
                <w:szCs w:val="18"/>
                <w:lang w:val="en-GB" w:eastAsia="ja-JP"/>
              </w:rPr>
            </w:pPr>
            <w:ins w:id="2130" w:author="John Mettrop" w:date="2022-04-11T10:35:00Z">
              <w:r w:rsidRPr="00D942DF">
                <w:rPr>
                  <w:rFonts w:ascii="Times New Roman" w:eastAsia="Times New Roman" w:hAnsi="Times New Roman" w:cs="Times New Roman"/>
                  <w:sz w:val="18"/>
                  <w:szCs w:val="18"/>
                  <w:lang w:val="en-GB" w:eastAsia="ja-JP"/>
                </w:rPr>
                <w:t>Vertical</w:t>
              </w:r>
            </w:ins>
          </w:p>
        </w:tc>
      </w:tr>
      <w:tr w:rsidR="00D942DF" w:rsidRPr="00D942DF" w14:paraId="1366BFEC" w14:textId="77777777" w:rsidTr="008B0EFF">
        <w:trPr>
          <w:cantSplit/>
          <w:jc w:val="center"/>
          <w:ins w:id="2131"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12C43E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32" w:author="John Mettrop" w:date="2022-04-11T10:35:00Z"/>
                <w:rFonts w:ascii="Times New Roman" w:eastAsia="Times New Roman" w:hAnsi="Times New Roman" w:cs="Times New Roman"/>
                <w:sz w:val="18"/>
                <w:szCs w:val="18"/>
                <w:lang w:val="en-GB" w:eastAsia="ja-JP"/>
              </w:rPr>
            </w:pPr>
            <w:ins w:id="2133" w:author="John Mettrop" w:date="2022-04-11T10:35:00Z">
              <w:r w:rsidRPr="00D942DF">
                <w:rPr>
                  <w:rFonts w:ascii="Times New Roman" w:eastAsia="Times New Roman"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7A3662A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34" w:author="John Mettrop" w:date="2022-04-11T10:35:00Z"/>
                <w:rFonts w:ascii="Times New Roman" w:eastAsia="Times New Roman"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373FAD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35" w:author="John Mettrop" w:date="2022-04-11T10:35:00Z"/>
                <w:rFonts w:ascii="Times New Roman" w:eastAsia="Times New Roman" w:hAnsi="Times New Roman" w:cs="Times New Roman"/>
                <w:sz w:val="18"/>
                <w:szCs w:val="18"/>
                <w:lang w:val="en-GB" w:eastAsia="ja-JP"/>
              </w:rPr>
            </w:pPr>
            <w:ins w:id="2136"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36BA15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37" w:author="John Mettrop" w:date="2022-04-11T10:35:00Z"/>
                <w:rFonts w:ascii="Times New Roman" w:eastAsia="Times New Roman" w:hAnsi="Times New Roman" w:cs="Times New Roman"/>
                <w:sz w:val="18"/>
                <w:szCs w:val="18"/>
                <w:lang w:val="en-GB" w:eastAsia="ja-JP"/>
              </w:rPr>
            </w:pPr>
            <w:ins w:id="2138" w:author="John Mettrop" w:date="2022-04-11T10:35:00Z">
              <w:r w:rsidRPr="00D942DF">
                <w:rPr>
                  <w:rFonts w:ascii="Times New Roman" w:eastAsia="Times New Roman" w:hAnsi="Times New Roman" w:cs="Times New Roman"/>
                  <w:sz w:val="18"/>
                  <w:szCs w:val="18"/>
                  <w:lang w:val="en-GB" w:eastAsia="ja-JP"/>
                </w:rPr>
                <w:t>N/A</w:t>
              </w:r>
              <w:r w:rsidRPr="00D942DF">
                <w:rPr>
                  <w:rFonts w:ascii="Times New Roman" w:eastAsia="Times New Roman"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tcPr>
          <w:p w14:paraId="331A45A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39" w:author="John Mettrop" w:date="2022-04-11T10:35:00Z"/>
                <w:rFonts w:ascii="Times New Roman" w:eastAsia="Times New Roman" w:hAnsi="Times New Roman" w:cs="Times New Roman"/>
                <w:sz w:val="18"/>
                <w:szCs w:val="18"/>
                <w:lang w:val="en-GB" w:eastAsia="ja-JP"/>
              </w:rPr>
            </w:pPr>
            <w:ins w:id="2140" w:author="John Mettrop" w:date="2022-04-11T10:35:00Z">
              <w:r w:rsidRPr="00D942DF">
                <w:rPr>
                  <w:rFonts w:ascii="Times New Roman" w:eastAsia="Times New Roman"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tcPr>
          <w:p w14:paraId="11EEDB7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41" w:author="John Mettrop" w:date="2022-04-11T10:35:00Z"/>
                <w:rFonts w:ascii="Times New Roman" w:eastAsia="Times New Roman" w:hAnsi="Times New Roman" w:cs="Times New Roman"/>
                <w:sz w:val="18"/>
                <w:szCs w:val="18"/>
                <w:lang w:val="en-GB" w:eastAsia="ja-JP"/>
              </w:rPr>
            </w:pPr>
            <w:ins w:id="2142" w:author="John Mettrop" w:date="2022-04-11T10:35:00Z">
              <w:r w:rsidRPr="00D942DF">
                <w:rPr>
                  <w:rFonts w:ascii="Times New Roman" w:eastAsia="Times New Roman" w:hAnsi="Times New Roman" w:cs="Times New Roman"/>
                  <w:sz w:val="18"/>
                  <w:szCs w:val="18"/>
                  <w:lang w:val="en-GB" w:eastAsia="ja-JP"/>
                </w:rPr>
                <w:t>Rec. ITU-R F.1336</w:t>
              </w:r>
            </w:ins>
          </w:p>
        </w:tc>
      </w:tr>
      <w:tr w:rsidR="00D942DF" w:rsidRPr="00D942DF" w14:paraId="0A9B4E7F" w14:textId="77777777" w:rsidTr="008B0EFF">
        <w:trPr>
          <w:cantSplit/>
          <w:jc w:val="center"/>
          <w:ins w:id="2143"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67DD8A1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44" w:author="John Mettrop" w:date="2022-04-11T10:35:00Z"/>
                <w:rFonts w:ascii="Times New Roman" w:eastAsia="Times New Roman" w:hAnsi="Times New Roman" w:cs="Times New Roman"/>
                <w:sz w:val="18"/>
                <w:szCs w:val="18"/>
                <w:lang w:val="en-GB" w:eastAsia="ja-JP"/>
              </w:rPr>
            </w:pPr>
            <w:ins w:id="2145" w:author="John Mettrop" w:date="2022-04-11T10:35:00Z">
              <w:r w:rsidRPr="00D942DF">
                <w:rPr>
                  <w:rFonts w:ascii="Times New Roman" w:eastAsia="Times New Roman"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39076787"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46" w:author="John Mettrop" w:date="2022-04-11T10:35:00Z"/>
                <w:rFonts w:ascii="Times New Roman" w:eastAsia="Times New Roman" w:hAnsi="Times New Roman" w:cs="Times New Roman"/>
                <w:sz w:val="18"/>
                <w:szCs w:val="18"/>
                <w:lang w:val="en-GB" w:eastAsia="ja-JP"/>
              </w:rPr>
            </w:pPr>
            <w:ins w:id="2147" w:author="John Mettrop" w:date="2022-04-11T10:35:00Z">
              <w:r w:rsidRPr="00D942DF">
                <w:rPr>
                  <w:rFonts w:ascii="Times New Roman" w:eastAsia="Times New Roman"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C1B715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48" w:author="John Mettrop" w:date="2022-04-11T10:35:00Z"/>
                <w:rFonts w:ascii="Times New Roman" w:eastAsia="Times New Roman" w:hAnsi="Times New Roman" w:cs="Times New Roman"/>
                <w:sz w:val="18"/>
                <w:szCs w:val="18"/>
                <w:lang w:val="en-GB" w:eastAsia="ja-JP"/>
              </w:rPr>
            </w:pPr>
            <w:ins w:id="2149" w:author="John Mettrop" w:date="2022-04-11T10:35:00Z">
              <w:r w:rsidRPr="00D942DF">
                <w:rPr>
                  <w:rFonts w:ascii="Times New Roman" w:eastAsia="Times New Roman"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3D82BD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50" w:author="John Mettrop" w:date="2022-04-11T10:35:00Z"/>
                <w:rFonts w:ascii="Times New Roman" w:eastAsia="Times New Roman" w:hAnsi="Times New Roman" w:cs="Times New Roman"/>
                <w:sz w:val="18"/>
                <w:szCs w:val="18"/>
                <w:lang w:val="en-GB" w:eastAsia="ja-JP"/>
              </w:rPr>
            </w:pPr>
            <w:ins w:id="2151" w:author="John Mettrop" w:date="2022-04-11T10:35:00Z">
              <w:r w:rsidRPr="00D942DF">
                <w:rPr>
                  <w:rFonts w:ascii="Times New Roman" w:eastAsia="Times New Roman"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tcPr>
          <w:p w14:paraId="4717908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52" w:author="John Mettrop" w:date="2022-04-11T10:35:00Z"/>
                <w:rFonts w:ascii="Times New Roman" w:eastAsia="Times New Roman" w:hAnsi="Times New Roman" w:cs="Times New Roman"/>
                <w:sz w:val="18"/>
                <w:szCs w:val="18"/>
                <w:lang w:val="en-GB" w:eastAsia="ja-JP"/>
              </w:rPr>
            </w:pPr>
            <w:ins w:id="2153" w:author="John Mettrop" w:date="2022-04-11T10:35:00Z">
              <w:r w:rsidRPr="00D942DF">
                <w:rPr>
                  <w:rFonts w:ascii="Times New Roman" w:eastAsia="Times New Roman"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tcPr>
          <w:p w14:paraId="6E1083C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54" w:author="John Mettrop" w:date="2022-04-11T10:35:00Z"/>
                <w:rFonts w:ascii="Times New Roman" w:eastAsia="Times New Roman" w:hAnsi="Times New Roman" w:cs="Times New Roman"/>
                <w:sz w:val="18"/>
                <w:szCs w:val="18"/>
                <w:lang w:val="en-GB" w:eastAsia="ja-JP"/>
              </w:rPr>
            </w:pPr>
            <w:ins w:id="2155" w:author="John Mettrop" w:date="2022-04-11T10:35:00Z">
              <w:r w:rsidRPr="00D942DF">
                <w:rPr>
                  <w:rFonts w:ascii="Times New Roman" w:eastAsia="Times New Roman" w:hAnsi="Times New Roman" w:cs="Times New Roman"/>
                  <w:sz w:val="18"/>
                  <w:szCs w:val="18"/>
                  <w:lang w:val="en-GB" w:eastAsia="ja-JP"/>
                </w:rPr>
                <w:t>65</w:t>
              </w:r>
            </w:ins>
          </w:p>
        </w:tc>
      </w:tr>
      <w:tr w:rsidR="00F85D73" w:rsidRPr="00D942DF" w14:paraId="2B3F47CD" w14:textId="77777777" w:rsidTr="008B0EFF">
        <w:trPr>
          <w:cantSplit/>
          <w:jc w:val="center"/>
          <w:ins w:id="2156" w:author="John Mettrop" w:date="2022-04-11T10:35:00Z"/>
        </w:trPr>
        <w:tc>
          <w:tcPr>
            <w:tcW w:w="863" w:type="pct"/>
            <w:tcBorders>
              <w:top w:val="single" w:sz="4" w:space="0" w:color="auto"/>
              <w:left w:val="single" w:sz="4" w:space="0" w:color="auto"/>
              <w:bottom w:val="single" w:sz="4" w:space="0" w:color="auto"/>
              <w:right w:val="single" w:sz="4" w:space="0" w:color="auto"/>
            </w:tcBorders>
            <w:vAlign w:val="center"/>
            <w:hideMark/>
          </w:tcPr>
          <w:p w14:paraId="031F076D"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157" w:author="John Mettrop" w:date="2022-04-11T10:35:00Z"/>
                <w:rFonts w:ascii="Times New Roman" w:eastAsia="Times New Roman" w:hAnsi="Times New Roman" w:cs="Times New Roman"/>
                <w:sz w:val="18"/>
                <w:szCs w:val="18"/>
                <w:lang w:val="en-GB" w:eastAsia="ja-JP"/>
              </w:rPr>
            </w:pPr>
            <w:ins w:id="2158" w:author="John Mettrop" w:date="2022-04-11T10:35:00Z">
              <w:r w:rsidRPr="00D942DF">
                <w:rPr>
                  <w:rFonts w:ascii="Times New Roman" w:eastAsia="Times New Roman"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586C974B"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59" w:author="John Mettrop" w:date="2022-04-11T10:35:00Z"/>
                <w:rFonts w:ascii="Times New Roman" w:eastAsia="Times New Roman" w:hAnsi="Times New Roman" w:cs="Times New Roman"/>
                <w:sz w:val="18"/>
                <w:szCs w:val="18"/>
                <w:lang w:val="en-GB" w:eastAsia="ja-JP"/>
              </w:rPr>
            </w:pPr>
            <w:ins w:id="2160" w:author="John Mettrop" w:date="2022-04-11T10:35:00Z">
              <w:r w:rsidRPr="00D942DF">
                <w:rPr>
                  <w:rFonts w:ascii="Times New Roman" w:eastAsia="Times New Roman"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58F50904"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61" w:author="John Mettrop" w:date="2022-04-11T10:35:00Z"/>
                <w:rFonts w:ascii="Times New Roman" w:eastAsia="Times New Roman" w:hAnsi="Times New Roman" w:cs="Times New Roman"/>
                <w:sz w:val="18"/>
                <w:szCs w:val="18"/>
                <w:lang w:val="en-GB" w:eastAsia="ja-JP"/>
              </w:rPr>
            </w:pPr>
            <w:ins w:id="2162" w:author="John Mettrop" w:date="2022-04-11T10:35:00Z">
              <w:r w:rsidRPr="00D942DF">
                <w:rPr>
                  <w:rFonts w:ascii="Times New Roman" w:eastAsia="Times New Roman"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B67B718"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63" w:author="John Mettrop" w:date="2022-04-11T10:35:00Z"/>
                <w:rFonts w:ascii="Times New Roman" w:eastAsia="Times New Roman" w:hAnsi="Times New Roman" w:cs="Times New Roman"/>
                <w:sz w:val="18"/>
                <w:szCs w:val="18"/>
                <w:lang w:val="en-GB" w:eastAsia="ja-JP"/>
              </w:rPr>
            </w:pPr>
            <w:ins w:id="2164"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4E7E8FC"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65" w:author="John Mettrop" w:date="2022-04-11T10:35:00Z"/>
                <w:rFonts w:ascii="Times New Roman" w:eastAsia="Times New Roman" w:hAnsi="Times New Roman" w:cs="Times New Roman"/>
                <w:sz w:val="18"/>
                <w:szCs w:val="18"/>
                <w:lang w:val="en-GB" w:eastAsia="ja-JP"/>
              </w:rPr>
            </w:pPr>
            <w:ins w:id="2166" w:author="John Mettrop" w:date="2022-04-11T10:35:00Z">
              <w:r w:rsidRPr="00D942DF">
                <w:rPr>
                  <w:rFonts w:ascii="Times New Roman" w:eastAsia="Times New Roman"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2FE2008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67" w:author="John Mettrop" w:date="2022-04-11T10:35:00Z"/>
                <w:rFonts w:ascii="Times New Roman" w:eastAsia="Times New Roman" w:hAnsi="Times New Roman" w:cs="Times New Roman"/>
                <w:sz w:val="18"/>
                <w:szCs w:val="18"/>
                <w:lang w:val="en-GB" w:eastAsia="ja-JP"/>
              </w:rPr>
            </w:pPr>
            <w:ins w:id="2168" w:author="John Mettrop" w:date="2022-04-11T10:35:00Z">
              <w:r w:rsidRPr="00D942DF">
                <w:rPr>
                  <w:rFonts w:ascii="Times New Roman" w:eastAsia="Times New Roman"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0C3A69D3"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69" w:author="John Mettrop" w:date="2022-04-11T10:35:00Z"/>
                <w:rFonts w:ascii="Times New Roman" w:eastAsia="Times New Roman" w:hAnsi="Times New Roman" w:cs="Times New Roman"/>
                <w:sz w:val="18"/>
                <w:szCs w:val="18"/>
                <w:lang w:val="en-GB" w:eastAsia="ja-JP"/>
              </w:rPr>
            </w:pPr>
            <w:ins w:id="2170" w:author="John Mettrop" w:date="2022-04-11T10:35:00Z">
              <w:r w:rsidRPr="00D942DF">
                <w:rPr>
                  <w:rFonts w:ascii="Times New Roman" w:eastAsia="Times New Roman"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37FA7B06"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71" w:author="John Mettrop" w:date="2022-04-11T10:35:00Z"/>
                <w:rFonts w:ascii="Times New Roman" w:eastAsia="Times New Roman" w:hAnsi="Times New Roman" w:cs="Times New Roman"/>
                <w:sz w:val="18"/>
                <w:szCs w:val="18"/>
                <w:lang w:val="en-GB" w:eastAsia="ja-JP"/>
              </w:rPr>
            </w:pPr>
            <w:ins w:id="2172" w:author="John Mettrop" w:date="2022-04-11T10:35:00Z">
              <w:r w:rsidRPr="00D942DF">
                <w:rPr>
                  <w:rFonts w:ascii="Times New Roman" w:eastAsia="Times New Roman"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tcPr>
          <w:p w14:paraId="1F4E77F0"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73" w:author="John Mettrop" w:date="2022-04-11T10:35:00Z"/>
                <w:rFonts w:ascii="Times New Roman" w:eastAsia="Times New Roman" w:hAnsi="Times New Roman" w:cs="Times New Roman"/>
                <w:sz w:val="18"/>
                <w:szCs w:val="18"/>
                <w:lang w:val="en-GB" w:eastAsia="ja-JP"/>
              </w:rPr>
            </w:pPr>
            <w:ins w:id="2174" w:author="John Mettrop" w:date="2022-04-11T10:35:00Z">
              <w:r w:rsidRPr="00D942DF">
                <w:rPr>
                  <w:rFonts w:ascii="Times New Roman" w:eastAsia="Times New Roman"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tcPr>
          <w:p w14:paraId="205BF51A" w14:textId="77777777" w:rsidR="00D942DF" w:rsidRPr="00D942DF" w:rsidRDefault="00D942DF" w:rsidP="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75" w:author="John Mettrop" w:date="2022-04-11T10:35:00Z"/>
                <w:rFonts w:ascii="Times New Roman" w:eastAsia="Times New Roman" w:hAnsi="Times New Roman" w:cs="Times New Roman"/>
                <w:sz w:val="18"/>
                <w:szCs w:val="18"/>
                <w:lang w:val="en-GB" w:eastAsia="ja-JP"/>
              </w:rPr>
            </w:pPr>
            <w:ins w:id="2176" w:author="John Mettrop" w:date="2022-04-11T10:35:00Z">
              <w:r w:rsidRPr="00D942DF">
                <w:rPr>
                  <w:rFonts w:ascii="Times New Roman" w:eastAsia="Times New Roman" w:hAnsi="Times New Roman" w:cs="Times New Roman"/>
                  <w:sz w:val="18"/>
                  <w:szCs w:val="18"/>
                  <w:lang w:val="en-GB" w:eastAsia="ja-JP"/>
                </w:rPr>
                <w:t>90</w:t>
              </w:r>
            </w:ins>
          </w:p>
        </w:tc>
      </w:tr>
      <w:tr w:rsidR="00D942DF" w:rsidRPr="00D942DF" w14:paraId="58639A48" w14:textId="77777777" w:rsidTr="008B0EFF">
        <w:trPr>
          <w:cantSplit/>
          <w:jc w:val="center"/>
          <w:ins w:id="2177" w:author="John Mettrop" w:date="2022-04-11T10:35:00Z"/>
        </w:trPr>
        <w:tc>
          <w:tcPr>
            <w:tcW w:w="5000" w:type="pct"/>
            <w:gridSpan w:val="10"/>
            <w:tcBorders>
              <w:top w:val="single" w:sz="4" w:space="0" w:color="auto"/>
              <w:left w:val="nil"/>
              <w:bottom w:val="nil"/>
              <w:right w:val="nil"/>
            </w:tcBorders>
            <w:vAlign w:val="center"/>
            <w:hideMark/>
          </w:tcPr>
          <w:p w14:paraId="7F0996D3" w14:textId="77777777" w:rsidR="00D942DF" w:rsidRPr="00D942DF" w:rsidRDefault="00D942DF" w:rsidP="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78" w:author="John Mettrop" w:date="2022-04-11T10:35:00Z"/>
                <w:rFonts w:ascii="Times New Roman" w:eastAsia="Times New Roman" w:hAnsi="Times New Roman" w:cs="Times New Roman"/>
                <w:sz w:val="18"/>
                <w:szCs w:val="18"/>
                <w:lang w:val="en-GB" w:eastAsia="ja-JP"/>
              </w:rPr>
            </w:pPr>
            <w:ins w:id="2179" w:author="John Mettrop" w:date="2022-04-11T10:35:00Z">
              <w:r w:rsidRPr="00D942DF">
                <w:rPr>
                  <w:rFonts w:ascii="Times New Roman" w:eastAsia="Times New Roman" w:hAnsi="Times New Roman" w:cs="Times New Roman"/>
                  <w:sz w:val="18"/>
                  <w:szCs w:val="18"/>
                  <w:lang w:val="en-GB" w:eastAsia="ja-JP"/>
                </w:rPr>
                <w:t>Notes:</w:t>
              </w:r>
            </w:ins>
          </w:p>
          <w:p w14:paraId="2DEC11B2"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80" w:author="John Mettrop" w:date="2022-04-11T10:35:00Z"/>
                <w:rFonts w:ascii="Times New Roman" w:eastAsia="Times New Roman" w:hAnsi="Times New Roman" w:cs="Times New Roman"/>
                <w:sz w:val="18"/>
                <w:szCs w:val="18"/>
                <w:lang w:val="en-GB" w:eastAsia="ja-JP"/>
              </w:rPr>
            </w:pPr>
            <w:ins w:id="2181" w:author="John Mettrop" w:date="2022-04-11T10:35:00Z">
              <w:r w:rsidRPr="00D942DF">
                <w:rPr>
                  <w:rFonts w:ascii="Times New Roman" w:eastAsia="Times New Roman" w:hAnsi="Times New Roman" w:cs="Times New Roman"/>
                  <w:sz w:val="18"/>
                  <w:szCs w:val="18"/>
                  <w:lang w:val="en-GB" w:eastAsia="ja-JP"/>
                </w:rPr>
                <w:t>N/A – Not applicable.</w:t>
              </w:r>
            </w:ins>
          </w:p>
          <w:p w14:paraId="546F9994" w14:textId="77777777" w:rsidR="00D942DF" w:rsidRPr="00D942DF" w:rsidRDefault="00D942DF" w:rsidP="00D942DF">
            <w:pPr>
              <w:numPr>
                <w:ilvl w:val="0"/>
                <w:numId w:val="17"/>
              </w:num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rPr>
                <w:ins w:id="2182" w:author="John Mettrop" w:date="2022-04-11T10:35:00Z"/>
                <w:rFonts w:ascii="Times New Roman" w:eastAsia="Times New Roman" w:hAnsi="Times New Roman" w:cs="Times New Roman"/>
                <w:sz w:val="18"/>
                <w:szCs w:val="18"/>
                <w:lang w:val="en-GB" w:eastAsia="ja-JP"/>
              </w:rPr>
            </w:pPr>
            <w:ins w:id="2183" w:author="John Mettrop" w:date="2022-04-11T10:35:00Z">
              <w:r w:rsidRPr="00D942DF">
                <w:rPr>
                  <w:rFonts w:ascii="Times New Roman" w:eastAsia="Times New Roman" w:hAnsi="Times New Roman" w:cs="Times New Roman"/>
                  <w:sz w:val="18"/>
                  <w:szCs w:val="18"/>
                  <w:lang w:val="en-GB"/>
                </w:rPr>
                <w:t xml:space="preserve">The feeder loss associated with these systems is [0 to 3] </w:t>
              </w:r>
              <w:proofErr w:type="spellStart"/>
              <w:r w:rsidRPr="00D942DF">
                <w:rPr>
                  <w:rFonts w:ascii="Times New Roman" w:eastAsia="Times New Roman" w:hAnsi="Times New Roman" w:cs="Times New Roman"/>
                  <w:sz w:val="18"/>
                  <w:szCs w:val="18"/>
                  <w:lang w:val="en-GB"/>
                </w:rPr>
                <w:t>dB.</w:t>
              </w:r>
              <w:proofErr w:type="spellEnd"/>
            </w:ins>
          </w:p>
        </w:tc>
      </w:tr>
    </w:tbl>
    <w:p w14:paraId="00229BFE" w14:textId="77777777" w:rsidR="00D942DF" w:rsidRPr="00D942DF" w:rsidRDefault="00D942DF" w:rsidP="00D942DF">
      <w:pPr>
        <w:tabs>
          <w:tab w:val="left" w:pos="1134"/>
          <w:tab w:val="left" w:pos="1588"/>
          <w:tab w:val="left" w:pos="1985"/>
        </w:tabs>
        <w:overflowPunct w:val="0"/>
        <w:autoSpaceDE w:val="0"/>
        <w:autoSpaceDN w:val="0"/>
        <w:adjustRightInd w:val="0"/>
        <w:spacing w:line="240" w:lineRule="auto"/>
        <w:jc w:val="left"/>
        <w:textAlignment w:val="baseline"/>
        <w:rPr>
          <w:ins w:id="2184" w:author="John Mettrop" w:date="2022-04-11T10:35:00Z"/>
          <w:rFonts w:ascii="Times New Roman" w:eastAsia="Times New Roman" w:hAnsi="Times New Roman" w:cs="Times New Roman"/>
          <w:sz w:val="24"/>
          <w:szCs w:val="20"/>
          <w:lang w:val="en-GB"/>
        </w:rPr>
      </w:pPr>
    </w:p>
    <w:p w14:paraId="4AC71EF6" w14:textId="77777777" w:rsidR="00D942DF" w:rsidRPr="00D942DF" w:rsidRDefault="00D942DF" w:rsidP="00D942DF">
      <w:pP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53FBAC58" w14:textId="77777777" w:rsidR="00D942DF" w:rsidRPr="00D942DF" w:rsidRDefault="00D942DF" w:rsidP="00D942DF">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D942DF">
        <w:rPr>
          <w:rFonts w:ascii="Times New Roman" w:eastAsia="Times New Roman" w:hAnsi="Times New Roman" w:cs="Times New Roman"/>
          <w:sz w:val="24"/>
          <w:szCs w:val="20"/>
          <w:lang w:val="en-GB"/>
        </w:rPr>
        <w:t>______________</w:t>
      </w:r>
    </w:p>
    <w:p w14:paraId="09FB0E36" w14:textId="19E90828" w:rsidR="00CF13E6" w:rsidRDefault="00CF13E6">
      <w:pPr>
        <w:spacing w:after="160" w:line="259" w:lineRule="auto"/>
        <w:jc w:val="left"/>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F13E6" w:rsidRPr="00CF13E6" w:rsidDel="008C7B20" w14:paraId="01F79D5C" w14:textId="26D268F6" w:rsidTr="008B0EFF">
        <w:trPr>
          <w:cantSplit/>
          <w:del w:id="2185" w:author="USA" w:date="2022-06-01T16:16:00Z"/>
        </w:trPr>
        <w:tc>
          <w:tcPr>
            <w:tcW w:w="9889" w:type="dxa"/>
          </w:tcPr>
          <w:p w14:paraId="3922AA9A" w14:textId="0ED5455B" w:rsidR="00CF13E6" w:rsidRPr="00CF13E6" w:rsidDel="008C7B20" w:rsidRDefault="00CF13E6" w:rsidP="00CF13E6">
            <w:pPr>
              <w:tabs>
                <w:tab w:val="left" w:pos="1134"/>
                <w:tab w:val="left" w:pos="1871"/>
                <w:tab w:val="left" w:pos="2268"/>
              </w:tabs>
              <w:overflowPunct w:val="0"/>
              <w:autoSpaceDE w:val="0"/>
              <w:autoSpaceDN w:val="0"/>
              <w:adjustRightInd w:val="0"/>
              <w:spacing w:before="840" w:line="240" w:lineRule="auto"/>
              <w:textAlignment w:val="baseline"/>
              <w:rPr>
                <w:del w:id="2186" w:author="USA" w:date="2022-06-01T16:16:00Z"/>
                <w:rFonts w:ascii="Times New Roman" w:eastAsia="Times New Roman" w:hAnsi="Times New Roman" w:cs="Times New Roman"/>
                <w:b/>
                <w:sz w:val="28"/>
                <w:szCs w:val="20"/>
                <w:lang w:val="en-GB" w:eastAsia="zh-CN"/>
              </w:rPr>
            </w:pPr>
            <w:del w:id="2187" w:author="USA" w:date="2022-06-01T16:16:00Z">
              <w:r w:rsidRPr="00CF13E6" w:rsidDel="008C7B20">
                <w:rPr>
                  <w:rFonts w:ascii="Times New Roman" w:eastAsia="Times New Roman" w:hAnsi="Times New Roman" w:cs="Times New Roman"/>
                  <w:b/>
                  <w:sz w:val="28"/>
                  <w:szCs w:val="20"/>
                  <w:lang w:val="en-GB" w:eastAsia="zh-CN"/>
                </w:rPr>
                <w:lastRenderedPageBreak/>
                <w:delText>Annex 16 to the Working Party 5B Chairman’s Report</w:delText>
              </w:r>
            </w:del>
          </w:p>
        </w:tc>
      </w:tr>
      <w:tr w:rsidR="00CF13E6" w:rsidRPr="00CF13E6" w:rsidDel="008C7B20" w14:paraId="5DD4ADE3" w14:textId="59E36235" w:rsidTr="008B0EFF">
        <w:trPr>
          <w:cantSplit/>
          <w:del w:id="2188" w:author="USA" w:date="2022-06-01T16:16:00Z"/>
        </w:trPr>
        <w:tc>
          <w:tcPr>
            <w:tcW w:w="9889" w:type="dxa"/>
          </w:tcPr>
          <w:p w14:paraId="135C7A83" w14:textId="0552F08F" w:rsidR="00CF13E6" w:rsidRPr="00CF13E6" w:rsidDel="008C7B20"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del w:id="2189" w:author="USA" w:date="2022-06-01T16:16:00Z"/>
                <w:rFonts w:ascii="Times New Roman" w:eastAsia="Times New Roman" w:hAnsi="Times New Roman" w:cs="Times New Roman"/>
                <w:caps/>
                <w:sz w:val="28"/>
                <w:szCs w:val="20"/>
                <w:lang w:val="en-GB" w:eastAsia="zh-CN"/>
              </w:rPr>
            </w:pPr>
            <w:del w:id="2190" w:author="USA" w:date="2022-06-01T16:16:00Z">
              <w:r w:rsidRPr="00CF13E6" w:rsidDel="008C7B20">
                <w:rPr>
                  <w:rFonts w:ascii="Times New Roman" w:eastAsia="Times New Roman" w:hAnsi="Times New Roman" w:cs="Times New Roman"/>
                  <w:caps/>
                  <w:sz w:val="28"/>
                  <w:szCs w:val="20"/>
                </w:rPr>
                <w:delText>Summary table of some open issues discussed in the preparation of Working document towards a</w:delText>
              </w:r>
              <w:r w:rsidRPr="00CF13E6" w:rsidDel="008C7B20">
                <w:rPr>
                  <w:rFonts w:ascii="Times New Roman" w:eastAsia="Times New Roman" w:hAnsi="Times New Roman" w:cs="Times New Roman"/>
                  <w:caps/>
                  <w:sz w:val="28"/>
                  <w:szCs w:val="20"/>
                  <w:lang w:val="en-GB"/>
                </w:rPr>
                <w:delText xml:space="preserve"> PRELIMINARY DRAFT REVISION TO RECOMMENDATION ITU-R M.2116-0</w:delText>
              </w:r>
            </w:del>
          </w:p>
        </w:tc>
      </w:tr>
      <w:tr w:rsidR="00CF13E6" w:rsidRPr="00CF13E6" w:rsidDel="008C7B20" w14:paraId="324C6292" w14:textId="1B5C9BF8" w:rsidTr="008B0EFF">
        <w:trPr>
          <w:cantSplit/>
          <w:del w:id="2191" w:author="USA" w:date="2022-06-01T16:16:00Z"/>
        </w:trPr>
        <w:tc>
          <w:tcPr>
            <w:tcW w:w="9889" w:type="dxa"/>
          </w:tcPr>
          <w:p w14:paraId="431FB415" w14:textId="033B774E" w:rsidR="00CF13E6" w:rsidRPr="00CF13E6" w:rsidDel="008C7B20" w:rsidRDefault="00CF13E6" w:rsidP="00CF13E6">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del w:id="2192" w:author="USA" w:date="2022-06-01T16:16:00Z"/>
                <w:rFonts w:ascii="Times New Roman" w:eastAsia="Times New Roman" w:hAnsi="Times New Roman" w:cs="Times New Roman"/>
                <w:caps/>
                <w:sz w:val="28"/>
                <w:szCs w:val="20"/>
                <w:lang w:val="en-GB" w:eastAsia="zh-CN"/>
              </w:rPr>
            </w:pPr>
          </w:p>
        </w:tc>
      </w:tr>
    </w:tbl>
    <w:p w14:paraId="376E45D1" w14:textId="4AD82827" w:rsidR="00CF13E6" w:rsidRPr="00CF13E6" w:rsidDel="008C7B20" w:rsidRDefault="00CF13E6" w:rsidP="00CF13E6">
      <w:pPr>
        <w:tabs>
          <w:tab w:val="left" w:pos="1134"/>
          <w:tab w:val="left" w:pos="1871"/>
          <w:tab w:val="left" w:pos="2268"/>
        </w:tabs>
        <w:overflowPunct w:val="0"/>
        <w:autoSpaceDE w:val="0"/>
        <w:autoSpaceDN w:val="0"/>
        <w:adjustRightInd w:val="0"/>
        <w:spacing w:before="360" w:line="240" w:lineRule="auto"/>
        <w:jc w:val="left"/>
        <w:textAlignment w:val="baseline"/>
        <w:rPr>
          <w:del w:id="2193" w:author="USA" w:date="2022-06-01T16:16:00Z"/>
          <w:rFonts w:ascii="Times New Roman" w:eastAsia="Times New Roman" w:hAnsi="Times New Roman" w:cs="Times New Roman"/>
          <w:sz w:val="24"/>
          <w:szCs w:val="20"/>
          <w:lang w:val="en-GB" w:eastAsia="zh-CN"/>
        </w:rPr>
      </w:pPr>
    </w:p>
    <w:p w14:paraId="73B52A82" w14:textId="61892D58"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del w:id="2194" w:author="USA" w:date="2022-06-01T16:16:00Z"/>
          <w:rFonts w:ascii="Times New Roman" w:eastAsia="Times New Roman" w:hAnsi="Times New Roman" w:cs="Times New Roman"/>
          <w:sz w:val="24"/>
          <w:szCs w:val="20"/>
          <w:lang w:val="en-GB"/>
        </w:rPr>
      </w:pPr>
    </w:p>
    <w:p w14:paraId="6C1EBE08" w14:textId="3F68AAEC" w:rsid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195" w:author="USA" w:date="2022-06-01T16:16:00Z"/>
          <w:rFonts w:ascii="Times New Roman" w:eastAsia="Calibri" w:hAnsi="Times New Roman" w:cs="Times New Roman"/>
          <w:b/>
          <w:sz w:val="20"/>
          <w:szCs w:val="20"/>
          <w:lang w:val="en-GB"/>
        </w:rPr>
        <w:sectPr w:rsidR="00CF13E6" w:rsidDel="008C7B20">
          <w:headerReference w:type="default" r:id="rId20"/>
          <w:footerReference w:type="default" r:id="rId21"/>
          <w:footerReference w:type="first" r:id="rId22"/>
          <w:pgSz w:w="12240" w:h="15840"/>
          <w:pgMar w:top="1440" w:right="1440" w:bottom="1440" w:left="1440" w:header="720" w:footer="720" w:gutter="0"/>
          <w:cols w:space="720"/>
          <w:docGrid w:linePitch="360"/>
        </w:sectPr>
      </w:pPr>
    </w:p>
    <w:tbl>
      <w:tblPr>
        <w:tblStyle w:val="TableGrid2"/>
        <w:tblW w:w="5000" w:type="pct"/>
        <w:jc w:val="center"/>
        <w:tblLook w:val="04A0" w:firstRow="1" w:lastRow="0" w:firstColumn="1" w:lastColumn="0" w:noHBand="0" w:noVBand="1"/>
      </w:tblPr>
      <w:tblGrid>
        <w:gridCol w:w="2463"/>
        <w:gridCol w:w="7527"/>
        <w:gridCol w:w="2960"/>
      </w:tblGrid>
      <w:tr w:rsidR="00CF13E6" w:rsidRPr="00CF13E6" w:rsidDel="008C7B20" w14:paraId="6A70AD10" w14:textId="63AA20CD" w:rsidTr="008B0EFF">
        <w:trPr>
          <w:tblHeader/>
          <w:jc w:val="center"/>
          <w:del w:id="2204" w:author="USA" w:date="2022-06-01T16:16:00Z"/>
        </w:trPr>
        <w:tc>
          <w:tcPr>
            <w:tcW w:w="951" w:type="pct"/>
          </w:tcPr>
          <w:p w14:paraId="082CB33E" w14:textId="08C54AF9"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205" w:author="USA" w:date="2022-06-01T16:16:00Z"/>
                <w:rFonts w:ascii="Times New Roman" w:eastAsia="Calibri" w:hAnsi="Times New Roman" w:cs="Times New Roman"/>
                <w:b/>
                <w:sz w:val="20"/>
                <w:szCs w:val="20"/>
                <w:lang w:val="en-GB"/>
              </w:rPr>
            </w:pPr>
            <w:del w:id="2206" w:author="USA" w:date="2022-06-01T16:16:00Z">
              <w:r w:rsidRPr="00CF13E6" w:rsidDel="008C7B20">
                <w:rPr>
                  <w:rFonts w:ascii="Times New Roman" w:eastAsia="Calibri" w:hAnsi="Times New Roman" w:cs="Times New Roman"/>
                  <w:b/>
                  <w:sz w:val="20"/>
                  <w:szCs w:val="20"/>
                  <w:lang w:val="en-GB"/>
                </w:rPr>
                <w:lastRenderedPageBreak/>
                <w:delText>Topic/Issue</w:delText>
              </w:r>
            </w:del>
          </w:p>
        </w:tc>
        <w:tc>
          <w:tcPr>
            <w:tcW w:w="2906" w:type="pct"/>
          </w:tcPr>
          <w:p w14:paraId="35E5084C" w14:textId="2BB27857"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207" w:author="USA" w:date="2022-06-01T16:16:00Z"/>
                <w:rFonts w:ascii="Times New Roman" w:eastAsia="Calibri" w:hAnsi="Times New Roman" w:cs="Times New Roman"/>
                <w:b/>
                <w:sz w:val="20"/>
                <w:szCs w:val="20"/>
                <w:lang w:val="en-GB"/>
              </w:rPr>
            </w:pPr>
            <w:del w:id="2208" w:author="USA" w:date="2022-06-01T16:16:00Z">
              <w:r w:rsidRPr="00CF13E6" w:rsidDel="008C7B20">
                <w:rPr>
                  <w:rFonts w:ascii="Times New Roman" w:eastAsia="Calibri" w:hAnsi="Times New Roman" w:cs="Times New Roman"/>
                  <w:b/>
                  <w:sz w:val="20"/>
                  <w:szCs w:val="20"/>
                  <w:lang w:val="en-GB"/>
                </w:rPr>
                <w:delText>Description</w:delText>
              </w:r>
            </w:del>
          </w:p>
        </w:tc>
        <w:tc>
          <w:tcPr>
            <w:tcW w:w="1143" w:type="pct"/>
          </w:tcPr>
          <w:p w14:paraId="2E7C1CFC" w14:textId="1E4BF95D"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textAlignment w:val="baseline"/>
              <w:rPr>
                <w:del w:id="2209" w:author="USA" w:date="2022-06-01T16:16:00Z"/>
                <w:rFonts w:ascii="Times New Roman" w:eastAsia="Calibri" w:hAnsi="Times New Roman" w:cs="Times New Roman"/>
                <w:b/>
                <w:sz w:val="20"/>
                <w:szCs w:val="20"/>
                <w:rPrChange w:id="2210" w:author="Russian Federation" w:date="2022-04-04T21:27:00Z">
                  <w:rPr>
                    <w:del w:id="2211" w:author="USA" w:date="2022-06-01T16:16:00Z"/>
                    <w:b/>
                  </w:rPr>
                </w:rPrChange>
              </w:rPr>
            </w:pPr>
            <w:del w:id="2212" w:author="USA" w:date="2022-06-01T16:16:00Z">
              <w:r w:rsidRPr="00CF13E6" w:rsidDel="008C7B20">
                <w:rPr>
                  <w:rFonts w:ascii="Times New Roman" w:eastAsia="Calibri" w:hAnsi="Times New Roman" w:cs="Times New Roman"/>
                  <w:b/>
                  <w:sz w:val="20"/>
                  <w:szCs w:val="20"/>
                </w:rPr>
                <w:delText>W</w:delText>
              </w:r>
              <w:r w:rsidRPr="00CF13E6" w:rsidDel="008C7B20">
                <w:rPr>
                  <w:rFonts w:ascii="Times New Roman" w:eastAsia="Calibri" w:hAnsi="Times New Roman" w:cs="Times New Roman"/>
                  <w:b/>
                  <w:sz w:val="20"/>
                  <w:szCs w:val="20"/>
                  <w:lang w:val="en-GB"/>
                </w:rPr>
                <w:delText xml:space="preserve">ay forward proposed by </w:delText>
              </w:r>
              <w:r w:rsidRPr="00CF13E6" w:rsidDel="008C7B20">
                <w:rPr>
                  <w:rFonts w:ascii="Times New Roman" w:eastAsia="Calibri" w:hAnsi="Times New Roman" w:cs="Times New Roman"/>
                  <w:b/>
                  <w:sz w:val="20"/>
                  <w:szCs w:val="20"/>
                  <w:lang w:val="en-GB"/>
                </w:rPr>
                <w:br/>
              </w:r>
              <w:r w:rsidRPr="00CF13E6" w:rsidDel="008C7B20">
                <w:rPr>
                  <w:rFonts w:ascii="Times New Roman" w:eastAsia="Calibri" w:hAnsi="Times New Roman" w:cs="Times New Roman"/>
                  <w:b/>
                  <w:sz w:val="20"/>
                  <w:szCs w:val="20"/>
                </w:rPr>
                <w:delText>co-Rapporteurs</w:delText>
              </w:r>
            </w:del>
          </w:p>
        </w:tc>
      </w:tr>
      <w:tr w:rsidR="00CF13E6" w:rsidRPr="00CF13E6" w:rsidDel="008C7B20" w14:paraId="2E8A3C73" w14:textId="0E9B6126" w:rsidTr="008B0EFF">
        <w:trPr>
          <w:jc w:val="center"/>
          <w:del w:id="2213" w:author="USA" w:date="2022-06-01T16:16:00Z"/>
        </w:trPr>
        <w:tc>
          <w:tcPr>
            <w:tcW w:w="951" w:type="pct"/>
          </w:tcPr>
          <w:p w14:paraId="7FAC1D85" w14:textId="2EA338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4" w:author="USA" w:date="2022-06-01T16:16:00Z"/>
                <w:rFonts w:ascii="Times New Roman" w:eastAsia="Calibri" w:hAnsi="Times New Roman" w:cs="Arial"/>
                <w:sz w:val="20"/>
              </w:rPr>
            </w:pPr>
            <w:del w:id="2215" w:author="USA" w:date="2022-06-01T16:16:00Z">
              <w:r w:rsidRPr="00CF13E6" w:rsidDel="008C7B20">
                <w:rPr>
                  <w:rFonts w:ascii="Times New Roman" w:eastAsia="Calibri" w:hAnsi="Times New Roman" w:cs="Arial"/>
                  <w:sz w:val="20"/>
                </w:rPr>
                <w:delText>The link “ship to aircraft” in AMS systems.</w:delText>
              </w:r>
            </w:del>
          </w:p>
          <w:p w14:paraId="08F567F0" w14:textId="46A8C40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6" w:author="USA" w:date="2022-06-01T16:16:00Z"/>
                <w:rFonts w:ascii="Times New Roman" w:eastAsia="Calibri" w:hAnsi="Times New Roman" w:cs="Arial"/>
                <w:sz w:val="20"/>
              </w:rPr>
            </w:pPr>
          </w:p>
          <w:p w14:paraId="49A115F6" w14:textId="49B96A5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7" w:author="USA" w:date="2022-06-01T16:16:00Z"/>
                <w:rFonts w:ascii="Times New Roman" w:eastAsia="Calibri" w:hAnsi="Times New Roman" w:cs="Arial"/>
                <w:sz w:val="20"/>
              </w:rPr>
            </w:pPr>
            <w:del w:id="2218" w:author="USA" w:date="2022-06-01T16:16:00Z">
              <w:r w:rsidRPr="00CF13E6" w:rsidDel="008C7B20">
                <w:rPr>
                  <w:rFonts w:ascii="Times New Roman" w:eastAsia="Calibri" w:hAnsi="Times New Roman" w:cs="Arial"/>
                  <w:sz w:val="20"/>
                </w:rPr>
                <w:delText>Whether aeronautical station may be located on board ship or on a platform at sea?</w:delText>
              </w:r>
            </w:del>
          </w:p>
        </w:tc>
        <w:tc>
          <w:tcPr>
            <w:tcW w:w="2906" w:type="pct"/>
          </w:tcPr>
          <w:p w14:paraId="43D46BEA" w14:textId="4DDBD92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19" w:author="USA" w:date="2022-06-01T16:16:00Z"/>
                <w:rFonts w:ascii="Times New Roman" w:eastAsia="Calibri" w:hAnsi="Times New Roman" w:cs="Arial"/>
                <w:sz w:val="20"/>
              </w:rPr>
            </w:pPr>
            <w:del w:id="2220" w:author="USA" w:date="2022-06-01T16:16:00Z">
              <w:r w:rsidRPr="00CF13E6" w:rsidDel="008C7B20">
                <w:rPr>
                  <w:rFonts w:ascii="Times New Roman" w:eastAsia="Calibri" w:hAnsi="Times New Roman" w:cs="Arial"/>
                  <w:sz w:val="20"/>
                </w:rPr>
                <w:delText>It is proposed not to consider the link “ship to aircraft” in AMS systems.</w:delText>
              </w:r>
            </w:del>
          </w:p>
          <w:p w14:paraId="473CB8EA" w14:textId="0625E38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1" w:author="USA" w:date="2022-06-01T16:16:00Z"/>
                <w:rFonts w:ascii="Times New Roman" w:eastAsia="Calibri" w:hAnsi="Times New Roman" w:cs="Arial"/>
                <w:sz w:val="20"/>
                <w:u w:val="single"/>
              </w:rPr>
            </w:pPr>
          </w:p>
          <w:p w14:paraId="7F8EB8BA" w14:textId="74147A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2" w:author="USA" w:date="2022-06-01T16:16:00Z"/>
                <w:rFonts w:ascii="Times New Roman" w:eastAsia="Calibri" w:hAnsi="Times New Roman" w:cs="Arial"/>
                <w:sz w:val="20"/>
                <w:u w:val="single"/>
              </w:rPr>
            </w:pPr>
            <w:del w:id="2223" w:author="USA" w:date="2022-06-01T16:16:00Z">
              <w:r w:rsidRPr="00CF13E6" w:rsidDel="008C7B20">
                <w:rPr>
                  <w:rFonts w:ascii="Times New Roman" w:eastAsia="Calibri" w:hAnsi="Times New Roman" w:cs="Arial"/>
                  <w:sz w:val="20"/>
                  <w:u w:val="single"/>
                </w:rPr>
                <w:delText>View 1:</w:delText>
              </w:r>
            </w:del>
          </w:p>
          <w:p w14:paraId="2151C1F7" w14:textId="2E06C08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4" w:author="USA" w:date="2022-06-01T16:16:00Z"/>
                <w:rFonts w:ascii="Times New Roman" w:eastAsia="Calibri" w:hAnsi="Times New Roman" w:cs="Arial"/>
                <w:bCs/>
                <w:sz w:val="20"/>
              </w:rPr>
            </w:pPr>
            <w:del w:id="2225" w:author="USA" w:date="2022-06-01T16:16:00Z">
              <w:r w:rsidRPr="00CF13E6" w:rsidDel="008C7B20">
                <w:rPr>
                  <w:rFonts w:ascii="Times New Roman" w:eastAsia="Calibri" w:hAnsi="Times New Roman" w:cs="Arial"/>
                  <w:bCs/>
                  <w:sz w:val="20"/>
                </w:rPr>
                <w:delText xml:space="preserve">Based on the RR No. </w:delText>
              </w:r>
              <w:r w:rsidRPr="00CF13E6" w:rsidDel="008C7B20">
                <w:rPr>
                  <w:rFonts w:ascii="Times New Roman" w:eastAsia="Calibri" w:hAnsi="Times New Roman" w:cs="Arial"/>
                  <w:b/>
                  <w:sz w:val="20"/>
                </w:rPr>
                <w:delText>1.81</w:delText>
              </w:r>
              <w:r w:rsidRPr="00CF13E6" w:rsidDel="008C7B20">
                <w:rPr>
                  <w:rFonts w:ascii="Times New Roman" w:eastAsia="Calibri" w:hAnsi="Times New Roman" w:cs="Arial"/>
                  <w:bCs/>
                  <w:sz w:val="20"/>
                </w:rPr>
                <w:delText>:</w:delText>
              </w:r>
            </w:del>
          </w:p>
          <w:p w14:paraId="588AE716" w14:textId="0286C59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26" w:author="USA" w:date="2022-06-01T16:16:00Z"/>
                <w:rFonts w:ascii="Times New Roman" w:eastAsia="Calibri" w:hAnsi="Times New Roman" w:cs="Arial"/>
                <w:sz w:val="20"/>
              </w:rPr>
            </w:pPr>
            <w:del w:id="2227" w:author="USA" w:date="2022-06-01T16:16:00Z">
              <w:r w:rsidRPr="00CF13E6" w:rsidDel="008C7B20">
                <w:rPr>
                  <w:rFonts w:ascii="Times New Roman" w:eastAsia="Calibri" w:hAnsi="Times New Roman" w:cs="Times New Roman"/>
                  <w:b/>
                  <w:sz w:val="20"/>
                  <w:szCs w:val="20"/>
                </w:rPr>
                <w:tab/>
                <w:delText>1.81</w:delText>
              </w:r>
              <w:r w:rsidRPr="00CF13E6" w:rsidDel="008C7B20">
                <w:rPr>
                  <w:rFonts w:ascii="Times New Roman" w:eastAsia="Calibri" w:hAnsi="Times New Roman" w:cs="Times New Roman"/>
                  <w:b/>
                  <w:sz w:val="20"/>
                  <w:szCs w:val="20"/>
                </w:rPr>
                <w:tab/>
              </w:r>
              <w:r w:rsidRPr="00CF13E6" w:rsidDel="008C7B20">
                <w:rPr>
                  <w:rFonts w:ascii="Times New Roman" w:eastAsia="Calibri" w:hAnsi="Times New Roman" w:cs="Times New Roman"/>
                  <w:b/>
                  <w:sz w:val="20"/>
                  <w:szCs w:val="20"/>
                </w:rPr>
                <w:tab/>
              </w:r>
              <w:r w:rsidRPr="00CF13E6" w:rsidDel="008C7B20">
                <w:rPr>
                  <w:rFonts w:ascii="Times New Roman" w:eastAsia="Calibri" w:hAnsi="Times New Roman" w:cs="Arial"/>
                  <w:i/>
                  <w:iCs/>
                  <w:sz w:val="20"/>
                </w:rPr>
                <w:delText>aeronautical station:</w:delText>
              </w:r>
              <w:r w:rsidRPr="00CF13E6" w:rsidDel="008C7B20">
                <w:rPr>
                  <w:rFonts w:ascii="Times New Roman" w:eastAsia="Calibri" w:hAnsi="Times New Roman" w:cs="Arial"/>
                  <w:sz w:val="20"/>
                </w:rPr>
                <w:delText xml:space="preserve">  A </w:delText>
              </w:r>
              <w:r w:rsidRPr="00CF13E6" w:rsidDel="008C7B20">
                <w:rPr>
                  <w:rFonts w:ascii="Times New Roman" w:eastAsia="Calibri" w:hAnsi="Times New Roman" w:cs="Arial"/>
                  <w:i/>
                  <w:iCs/>
                  <w:sz w:val="20"/>
                </w:rPr>
                <w:delText>land station</w:delText>
              </w:r>
              <w:r w:rsidRPr="00CF13E6" w:rsidDel="008C7B20">
                <w:rPr>
                  <w:rFonts w:ascii="Times New Roman" w:eastAsia="Calibri" w:hAnsi="Times New Roman" w:cs="Arial"/>
                  <w:sz w:val="20"/>
                </w:rPr>
                <w:delText xml:space="preserve"> in the </w:delText>
              </w:r>
              <w:r w:rsidRPr="00CF13E6" w:rsidDel="008C7B20">
                <w:rPr>
                  <w:rFonts w:ascii="Times New Roman" w:eastAsia="Calibri" w:hAnsi="Times New Roman" w:cs="Arial"/>
                  <w:i/>
                  <w:iCs/>
                  <w:sz w:val="20"/>
                </w:rPr>
                <w:delText>aeronautical mobile service</w:delText>
              </w:r>
              <w:r w:rsidRPr="00CF13E6" w:rsidDel="008C7B20">
                <w:rPr>
                  <w:rFonts w:ascii="Times New Roman" w:eastAsia="Calibri" w:hAnsi="Times New Roman" w:cs="Arial"/>
                  <w:sz w:val="20"/>
                </w:rPr>
                <w:delText>.</w:delText>
              </w:r>
            </w:del>
          </w:p>
          <w:p w14:paraId="63D02655" w14:textId="1944536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851" w:hanging="851"/>
              <w:jc w:val="left"/>
              <w:textAlignment w:val="baseline"/>
              <w:rPr>
                <w:del w:id="2228" w:author="USA" w:date="2022-06-01T16:16:00Z"/>
                <w:rFonts w:ascii="Times New Roman" w:eastAsia="Calibri" w:hAnsi="Times New Roman" w:cs="Arial"/>
                <w:sz w:val="20"/>
              </w:rPr>
            </w:pPr>
            <w:del w:id="2229" w:author="USA" w:date="2022-06-01T16:16:00Z">
              <w:r w:rsidRPr="00CF13E6" w:rsidDel="008C7B20">
                <w:rPr>
                  <w:rFonts w:ascii="Times New Roman" w:eastAsia="Calibri" w:hAnsi="Times New Roman" w:cs="Arial"/>
                  <w:sz w:val="20"/>
                </w:rPr>
                <w:tab/>
              </w:r>
              <w:r w:rsidRPr="00CF13E6" w:rsidDel="008C7B20">
                <w:rPr>
                  <w:rFonts w:ascii="Times New Roman" w:eastAsia="Calibri" w:hAnsi="Times New Roman" w:cs="Arial"/>
                  <w:sz w:val="20"/>
                </w:rPr>
                <w:tab/>
              </w:r>
              <w:r w:rsidRPr="00CF13E6" w:rsidDel="008C7B20">
                <w:rPr>
                  <w:rFonts w:ascii="Times New Roman" w:eastAsia="Calibri" w:hAnsi="Times New Roman" w:cs="Arial"/>
                  <w:sz w:val="20"/>
                </w:rPr>
                <w:tab/>
                <w:delText>In certain instances, an aeronautical station may be located, for example, on board ship or on a platform at sea.</w:delText>
              </w:r>
            </w:del>
          </w:p>
          <w:p w14:paraId="435B87EF" w14:textId="6D3FEB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0" w:author="USA" w:date="2022-06-01T16:16:00Z"/>
                <w:rFonts w:ascii="Times New Roman" w:eastAsia="Calibri" w:hAnsi="Times New Roman" w:cs="Times New Roman"/>
                <w:b/>
                <w:sz w:val="20"/>
                <w:szCs w:val="20"/>
              </w:rPr>
            </w:pPr>
          </w:p>
          <w:p w14:paraId="297ABBBC" w14:textId="30BF97B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1" w:author="USA" w:date="2022-06-01T16:16:00Z"/>
                <w:rFonts w:ascii="Times New Roman" w:eastAsia="Calibri" w:hAnsi="Times New Roman" w:cs="Arial"/>
                <w:bCs/>
                <w:sz w:val="20"/>
              </w:rPr>
            </w:pPr>
            <w:del w:id="2232" w:author="USA" w:date="2022-06-01T16:16:00Z">
              <w:r w:rsidRPr="00CF13E6" w:rsidDel="008C7B20">
                <w:rPr>
                  <w:rFonts w:ascii="Times New Roman" w:eastAsia="Calibri" w:hAnsi="Times New Roman" w:cs="Arial"/>
                  <w:bCs/>
                  <w:sz w:val="20"/>
                </w:rPr>
                <w:delText xml:space="preserve">These “certain instances”, as we assume, are described in No. </w:delText>
              </w:r>
              <w:r w:rsidRPr="00CF13E6" w:rsidDel="008C7B20">
                <w:rPr>
                  <w:rFonts w:ascii="Times New Roman" w:eastAsia="Calibri" w:hAnsi="Times New Roman" w:cs="Arial"/>
                  <w:b/>
                  <w:sz w:val="20"/>
                </w:rPr>
                <w:delText>30.7</w:delText>
              </w:r>
              <w:r w:rsidRPr="00CF13E6" w:rsidDel="008C7B20">
                <w:rPr>
                  <w:rFonts w:ascii="Times New Roman" w:eastAsia="Calibri" w:hAnsi="Times New Roman" w:cs="Arial"/>
                  <w:bCs/>
                  <w:sz w:val="20"/>
                </w:rPr>
                <w:delText xml:space="preserve">. In other cases such operation would be a derogation of RR and No. </w:delText>
              </w:r>
              <w:r w:rsidRPr="00CF13E6" w:rsidDel="008C7B20">
                <w:rPr>
                  <w:rFonts w:ascii="Times New Roman" w:eastAsia="Calibri" w:hAnsi="Times New Roman" w:cs="Arial"/>
                  <w:b/>
                  <w:sz w:val="20"/>
                </w:rPr>
                <w:delText>4.4</w:delText>
              </w:r>
              <w:r w:rsidRPr="00CF13E6" w:rsidDel="008C7B20">
                <w:rPr>
                  <w:rFonts w:ascii="Times New Roman" w:eastAsia="Calibri" w:hAnsi="Times New Roman" w:cs="Arial"/>
                  <w:bCs/>
                  <w:sz w:val="20"/>
                </w:rPr>
                <w:delText xml:space="preserve"> applies. Therefore aeronautical stations operating within the AMS systems under discussion should be assumes to be land stations.</w:delText>
              </w:r>
            </w:del>
          </w:p>
          <w:p w14:paraId="6480E1F4" w14:textId="412BD6B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3" w:author="USA" w:date="2022-06-01T16:16:00Z"/>
                <w:rFonts w:ascii="Times New Roman" w:eastAsia="Calibri" w:hAnsi="Times New Roman" w:cs="Times New Roman"/>
                <w:b/>
                <w:sz w:val="20"/>
                <w:szCs w:val="20"/>
              </w:rPr>
            </w:pPr>
          </w:p>
          <w:p w14:paraId="3F69327F" w14:textId="30E9BDA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34" w:author="USA" w:date="2022-06-01T16:16:00Z"/>
                <w:rFonts w:ascii="Times New Roman" w:eastAsia="Calibri" w:hAnsi="Times New Roman" w:cs="Arial"/>
                <w:sz w:val="20"/>
              </w:rPr>
            </w:pPr>
            <w:del w:id="2235" w:author="USA" w:date="2022-06-01T16:16:00Z">
              <w:r w:rsidRPr="00CF13E6" w:rsidDel="008C7B20">
                <w:rPr>
                  <w:rFonts w:ascii="Times New Roman" w:eastAsia="Calibri" w:hAnsi="Times New Roman" w:cs="Times New Roman"/>
                  <w:b/>
                  <w:sz w:val="20"/>
                  <w:szCs w:val="20"/>
                </w:rPr>
                <w:tab/>
                <w:delText>30.7</w:delText>
              </w:r>
              <w:r w:rsidRPr="00CF13E6" w:rsidDel="008C7B20">
                <w:rPr>
                  <w:rFonts w:ascii="Times New Roman" w:eastAsia="Calibri" w:hAnsi="Times New Roman" w:cs="Arial"/>
                  <w:sz w:val="20"/>
                </w:rPr>
                <w:tab/>
                <w:delText>§ 7</w:delText>
              </w:r>
              <w:r w:rsidRPr="00CF13E6" w:rsidDel="008C7B20">
                <w:rPr>
                  <w:rFonts w:ascii="Times New Roman" w:eastAsia="Calibri" w:hAnsi="Times New Roman" w:cs="Arial"/>
                  <w:sz w:val="20"/>
                </w:rPr>
                <w:tab/>
                <w:delText>Mobile stations</w:delText>
              </w:r>
              <w:r w:rsidRPr="00CF13E6" w:rsidDel="008C7B20">
                <w:rPr>
                  <w:rFonts w:ascii="Times New Roman" w:eastAsia="Calibri" w:hAnsi="Times New Roman" w:cs="Arial"/>
                  <w:sz w:val="20"/>
                  <w:vertAlign w:val="superscript"/>
                </w:rPr>
                <w:delText>3</w:delText>
              </w:r>
              <w:r w:rsidRPr="00CF13E6" w:rsidDel="008C7B20">
                <w:rPr>
                  <w:rFonts w:ascii="Times New Roman" w:eastAsia="Calibri" w:hAnsi="Times New Roman" w:cs="Arial"/>
                  <w:sz w:val="20"/>
                </w:rPr>
                <w:delText xml:space="preserve"> of the maritime mobile service may communicate, for safety purposes, with stations of the aeronautical mobile service. Such communications shall normally be made on the frequencies authorized, and under the conditions specified in Section I of Article </w:delText>
              </w:r>
              <w:r w:rsidRPr="00CF13E6" w:rsidDel="008C7B20">
                <w:rPr>
                  <w:rFonts w:ascii="Times New Roman" w:eastAsia="Calibri" w:hAnsi="Times New Roman" w:cs="Times New Roman"/>
                  <w:b/>
                  <w:bCs/>
                  <w:sz w:val="20"/>
                  <w:szCs w:val="20"/>
                </w:rPr>
                <w:delText>31</w:delText>
              </w:r>
              <w:r w:rsidRPr="00CF13E6" w:rsidDel="008C7B20">
                <w:rPr>
                  <w:rFonts w:ascii="Times New Roman" w:eastAsia="Calibri" w:hAnsi="Times New Roman" w:cs="Arial"/>
                  <w:sz w:val="20"/>
                </w:rPr>
                <w:delText xml:space="preserve"> (see also No. </w:delText>
              </w:r>
              <w:r w:rsidRPr="00CF13E6" w:rsidDel="008C7B20">
                <w:rPr>
                  <w:rFonts w:ascii="Times New Roman" w:eastAsia="Calibri" w:hAnsi="Times New Roman" w:cs="Times New Roman"/>
                  <w:b/>
                  <w:bCs/>
                  <w:sz w:val="20"/>
                  <w:szCs w:val="20"/>
                </w:rPr>
                <w:delText>4.9</w:delText>
              </w:r>
              <w:r w:rsidRPr="00CF13E6" w:rsidDel="008C7B20">
                <w:rPr>
                  <w:rFonts w:ascii="Times New Roman" w:eastAsia="Calibri" w:hAnsi="Times New Roman" w:cs="Arial"/>
                  <w:sz w:val="20"/>
                </w:rPr>
                <w:delText>).</w:delText>
              </w:r>
            </w:del>
          </w:p>
          <w:p w14:paraId="41C2F858" w14:textId="30BD37C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36" w:author="USA" w:date="2022-06-01T16:16:00Z"/>
                <w:rFonts w:ascii="Times New Roman" w:eastAsia="Calibri" w:hAnsi="Times New Roman" w:cs="Arial"/>
                <w:sz w:val="20"/>
              </w:rPr>
            </w:pPr>
            <w:del w:id="2237" w:author="USA" w:date="2022-06-01T16:16:00Z">
              <w:r w:rsidRPr="00CF13E6" w:rsidDel="008C7B20">
                <w:rPr>
                  <w:rFonts w:ascii="Times New Roman" w:eastAsia="Calibri" w:hAnsi="Times New Roman" w:cs="Arial"/>
                  <w:b/>
                  <w:bCs/>
                  <w:sz w:val="20"/>
                  <w:vertAlign w:val="superscript"/>
                  <w:lang w:val="en-CA"/>
                </w:rPr>
                <w:tab/>
                <w:delText>3</w:delText>
              </w:r>
              <w:r w:rsidRPr="00CF13E6" w:rsidDel="008C7B20">
                <w:rPr>
                  <w:rFonts w:ascii="Times New Roman" w:eastAsia="Calibri" w:hAnsi="Times New Roman" w:cs="Arial"/>
                  <w:b/>
                  <w:bCs/>
                  <w:sz w:val="20"/>
                  <w:lang w:val="en-CA"/>
                </w:rPr>
                <w:delText xml:space="preserve"> </w:delText>
              </w:r>
              <w:r w:rsidRPr="00CF13E6" w:rsidDel="008C7B20">
                <w:rPr>
                  <w:rFonts w:ascii="Times New Roman" w:eastAsia="Calibri" w:hAnsi="Times New Roman" w:cs="Arial"/>
                  <w:b/>
                  <w:bCs/>
                  <w:sz w:val="20"/>
                </w:rPr>
                <w:delText>30.7.1</w:delText>
              </w:r>
              <w:r w:rsidRPr="00CF13E6" w:rsidDel="008C7B20">
                <w:rPr>
                  <w:rFonts w:ascii="Times New Roman" w:eastAsia="Calibri" w:hAnsi="Times New Roman" w:cs="Arial"/>
                  <w:sz w:val="20"/>
                </w:rPr>
                <w:delText xml:space="preserve"> Mobile stations communicating with the stations of the aeronautical mobile (R) service in bands allocated to the aeronautical mobile (R) service shall conform to the provisions of the Regulations which relate to that service and, as appropriate, to any special arrangements between the governments concerned by which the aeronautical mobile (R) service is regulated.</w:delText>
              </w:r>
            </w:del>
          </w:p>
          <w:p w14:paraId="6FBE295F" w14:textId="661298A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8" w:author="USA" w:date="2022-06-01T16:16:00Z"/>
                <w:rFonts w:ascii="Times New Roman" w:eastAsia="Calibri" w:hAnsi="Times New Roman" w:cs="Arial"/>
                <w:sz w:val="20"/>
              </w:rPr>
            </w:pPr>
          </w:p>
          <w:p w14:paraId="6D4626CF" w14:textId="36F2062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39" w:author="USA" w:date="2022-06-01T16:16:00Z"/>
                <w:rFonts w:ascii="Times New Roman" w:eastAsia="Calibri" w:hAnsi="Times New Roman" w:cs="Arial"/>
                <w:sz w:val="20"/>
                <w:u w:val="single"/>
              </w:rPr>
            </w:pPr>
            <w:del w:id="2240" w:author="USA" w:date="2022-06-01T16:16:00Z">
              <w:r w:rsidRPr="00CF13E6" w:rsidDel="008C7B20">
                <w:rPr>
                  <w:rFonts w:ascii="Times New Roman" w:eastAsia="Calibri" w:hAnsi="Times New Roman" w:cs="Arial"/>
                  <w:sz w:val="20"/>
                  <w:u w:val="single"/>
                </w:rPr>
                <w:delText>View 2:</w:delText>
              </w:r>
            </w:del>
          </w:p>
          <w:p w14:paraId="374BB26F" w14:textId="6D9B810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41" w:author="USA" w:date="2022-06-01T16:16:00Z"/>
                <w:rFonts w:ascii="Times New Roman" w:eastAsia="Calibri" w:hAnsi="Times New Roman" w:cs="Arial"/>
                <w:sz w:val="20"/>
              </w:rPr>
            </w:pPr>
            <w:del w:id="2242" w:author="USA" w:date="2022-06-01T16:16:00Z">
              <w:r w:rsidRPr="00CF13E6" w:rsidDel="008C7B20">
                <w:rPr>
                  <w:rFonts w:ascii="Times New Roman" w:eastAsia="Calibri" w:hAnsi="Times New Roman" w:cs="Arial"/>
                  <w:color w:val="2C2D2E"/>
                  <w:sz w:val="20"/>
                  <w:shd w:val="clear" w:color="auto" w:fill="FFFFFF"/>
                </w:rPr>
                <w:delText xml:space="preserve">With respect to the RR No. </w:delText>
              </w:r>
              <w:r w:rsidRPr="00CF13E6" w:rsidDel="008C7B20">
                <w:rPr>
                  <w:rFonts w:ascii="Times New Roman" w:eastAsia="Calibri" w:hAnsi="Times New Roman" w:cs="Times New Roman"/>
                  <w:b/>
                  <w:bCs/>
                  <w:color w:val="2C2D2E"/>
                  <w:sz w:val="20"/>
                  <w:shd w:val="clear" w:color="auto" w:fill="FFFFFF"/>
                  <w:rPrChange w:id="2243" w:author="CAN" w:date="2022-04-04T11:52:00Z">
                    <w:rPr>
                      <w:rFonts w:ascii="Calibri" w:hAnsi="Calibri" w:cs="Calibri"/>
                      <w:color w:val="2C2D2E"/>
                      <w:shd w:val="clear" w:color="auto" w:fill="FFFFFF"/>
                    </w:rPr>
                  </w:rPrChange>
                </w:rPr>
                <w:delText>30.7</w:delText>
              </w:r>
              <w:r w:rsidRPr="00CF13E6" w:rsidDel="008C7B20">
                <w:rPr>
                  <w:rFonts w:ascii="Times New Roman" w:eastAsia="Calibri" w:hAnsi="Times New Roman" w:cs="Arial"/>
                  <w:color w:val="2C2D2E"/>
                  <w:sz w:val="20"/>
                  <w:shd w:val="clear" w:color="auto" w:fill="FFFFFF"/>
                </w:rPr>
                <w:delText xml:space="preserve">, we do not believe that GMDSS is the only case where aeronautical stations may be located on board ship or on a platform at sea. Our difficulties are twofold: first, in according to RR Articles </w:delText>
              </w:r>
            </w:del>
            <w:ins w:id="2244" w:author="CAN" w:date="2022-04-04T11:52:00Z">
              <w:del w:id="2245" w:author="USA" w:date="2022-06-01T16:16:00Z">
                <w:r w:rsidRPr="00CF13E6" w:rsidDel="008C7B20">
                  <w:rPr>
                    <w:rFonts w:ascii="Times New Roman" w:eastAsia="Calibri" w:hAnsi="Times New Roman" w:cs="Arial"/>
                    <w:color w:val="2C2D2E"/>
                    <w:sz w:val="20"/>
                    <w:shd w:val="clear" w:color="auto" w:fill="FFFFFF"/>
                  </w:rPr>
                  <w:delText xml:space="preserve">No. </w:delText>
                </w:r>
              </w:del>
            </w:ins>
            <w:del w:id="2246" w:author="USA" w:date="2022-06-01T16:16:00Z">
              <w:r w:rsidRPr="00CF13E6" w:rsidDel="008C7B20">
                <w:rPr>
                  <w:rFonts w:ascii="Times New Roman" w:eastAsia="Calibri" w:hAnsi="Times New Roman" w:cs="Times New Roman"/>
                  <w:b/>
                  <w:bCs/>
                  <w:color w:val="2C2D2E"/>
                  <w:sz w:val="20"/>
                  <w:shd w:val="clear" w:color="auto" w:fill="FFFFFF"/>
                  <w:rPrChange w:id="2247" w:author="CAN" w:date="2022-04-04T11:52:00Z">
                    <w:rPr>
                      <w:rFonts w:ascii="Calibri" w:hAnsi="Calibri" w:cs="Calibri"/>
                      <w:color w:val="2C2D2E"/>
                      <w:shd w:val="clear" w:color="auto" w:fill="FFFFFF"/>
                    </w:rPr>
                  </w:rPrChange>
                </w:rPr>
                <w:delText>30.7</w:delText>
              </w:r>
              <w:r w:rsidRPr="00CF13E6" w:rsidDel="008C7B20">
                <w:rPr>
                  <w:rFonts w:ascii="Times New Roman" w:eastAsia="Calibri" w:hAnsi="Times New Roman" w:cs="Arial"/>
                  <w:color w:val="2C2D2E"/>
                  <w:sz w:val="20"/>
                  <w:shd w:val="clear" w:color="auto" w:fill="FFFFFF"/>
                </w:rPr>
                <w:delText>, mobile stations of MMS may communicate, for safety purposes, with stations of the aeronautical mobile service. It describes a particular use of </w:delText>
              </w:r>
              <w:r w:rsidRPr="00CF13E6" w:rsidDel="008C7B20">
                <w:rPr>
                  <w:rFonts w:ascii="Times New Roman" w:eastAsia="Calibri" w:hAnsi="Times New Roman" w:cs="Arial"/>
                  <w:b/>
                  <w:bCs/>
                  <w:color w:val="2C2D2E"/>
                  <w:sz w:val="20"/>
                  <w:shd w:val="clear" w:color="auto" w:fill="FFFFFF"/>
                </w:rPr>
                <w:delText>MMS</w:delText>
              </w:r>
              <w:r w:rsidRPr="00CF13E6" w:rsidDel="008C7B20">
                <w:rPr>
                  <w:rFonts w:ascii="Times New Roman" w:eastAsia="Calibri" w:hAnsi="Times New Roman" w:cs="Arial"/>
                  <w:color w:val="2C2D2E"/>
                  <w:sz w:val="20"/>
                  <w:shd w:val="clear" w:color="auto" w:fill="FFFFFF"/>
                </w:rPr>
                <w:delText> stations but does not limit the use of </w:delText>
              </w:r>
              <w:r w:rsidRPr="00CF13E6" w:rsidDel="008C7B20">
                <w:rPr>
                  <w:rFonts w:ascii="Times New Roman" w:eastAsia="Calibri" w:hAnsi="Times New Roman" w:cs="Arial"/>
                  <w:b/>
                  <w:bCs/>
                  <w:color w:val="2C2D2E"/>
                  <w:sz w:val="20"/>
                  <w:shd w:val="clear" w:color="auto" w:fill="FFFFFF"/>
                </w:rPr>
                <w:delText>AMS</w:delText>
              </w:r>
              <w:r w:rsidRPr="00CF13E6" w:rsidDel="008C7B20">
                <w:rPr>
                  <w:rFonts w:ascii="Times New Roman" w:eastAsia="Calibri" w:hAnsi="Times New Roman" w:cs="Arial"/>
                  <w:color w:val="2C2D2E"/>
                  <w:sz w:val="20"/>
                  <w:shd w:val="clear" w:color="auto" w:fill="FFFFFF"/>
                </w:rPr>
                <w:delText> stations in any way. Second, the systems in the recommendation are not a part of the GMDSS, so we continue to believe there is no reason to bring in any text related to GMDSS.</w:delText>
              </w:r>
            </w:del>
          </w:p>
        </w:tc>
        <w:tc>
          <w:tcPr>
            <w:tcW w:w="1143" w:type="pct"/>
          </w:tcPr>
          <w:p w14:paraId="6E092111" w14:textId="2E929E4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48" w:author="USA" w:date="2022-06-01T16:16:00Z"/>
                <w:rFonts w:ascii="Times New Roman" w:eastAsia="Calibri" w:hAnsi="Times New Roman" w:cs="Arial"/>
                <w:i/>
                <w:iCs/>
                <w:sz w:val="20"/>
              </w:rPr>
            </w:pPr>
            <w:del w:id="2249" w:author="USA" w:date="2022-06-01T16:16:00Z">
              <w:r w:rsidRPr="00CF13E6" w:rsidDel="008C7B20">
                <w:rPr>
                  <w:rFonts w:ascii="Times New Roman" w:eastAsia="Calibri" w:hAnsi="Times New Roman" w:cs="Arial"/>
                  <w:i/>
                  <w:iCs/>
                  <w:sz w:val="20"/>
                  <w:highlight w:val="cyan"/>
                </w:rPr>
                <w:delText>TBD</w:delText>
              </w:r>
            </w:del>
          </w:p>
          <w:p w14:paraId="6F4673B9" w14:textId="49CDDC1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50" w:author="USA" w:date="2022-06-01T16:16:00Z"/>
                <w:rFonts w:ascii="Times New Roman" w:eastAsia="Calibri" w:hAnsi="Times New Roman" w:cs="Arial"/>
                <w:i/>
                <w:iCs/>
                <w:sz w:val="20"/>
              </w:rPr>
            </w:pPr>
          </w:p>
          <w:p w14:paraId="7CD2656F" w14:textId="0D4797E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51" w:author="USA" w:date="2022-06-01T16:16:00Z"/>
                <w:rFonts w:ascii="Times New Roman" w:eastAsia="Calibri" w:hAnsi="Times New Roman" w:cs="Arial"/>
                <w:i/>
                <w:iCs/>
                <w:sz w:val="20"/>
              </w:rPr>
            </w:pPr>
            <w:del w:id="2252" w:author="USA" w:date="2022-06-01T16:16:00Z">
              <w:r w:rsidRPr="00CF13E6" w:rsidDel="008C7B20">
                <w:rPr>
                  <w:rFonts w:ascii="Times New Roman" w:eastAsia="Calibri" w:hAnsi="Times New Roman" w:cs="Arial"/>
                  <w:i/>
                  <w:iCs/>
                  <w:sz w:val="20"/>
                  <w:highlight w:val="cyan"/>
                </w:rPr>
                <w:delText>Perhaps Bureau may clarify that.</w:delText>
              </w:r>
            </w:del>
          </w:p>
        </w:tc>
      </w:tr>
      <w:tr w:rsidR="00CF13E6" w:rsidRPr="00CF13E6" w:rsidDel="008C7B20" w14:paraId="3BFAB210" w14:textId="77865F02" w:rsidTr="008B0EFF">
        <w:trPr>
          <w:jc w:val="center"/>
          <w:del w:id="2253" w:author="USA" w:date="2022-06-01T16:16:00Z"/>
        </w:trPr>
        <w:tc>
          <w:tcPr>
            <w:tcW w:w="951" w:type="pct"/>
          </w:tcPr>
          <w:p w14:paraId="083DDBA0" w14:textId="376F2C3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54" w:author="USA" w:date="2022-06-01T16:16:00Z"/>
                <w:rFonts w:ascii="Times New Roman" w:eastAsia="Calibri" w:hAnsi="Times New Roman" w:cs="Arial"/>
                <w:sz w:val="20"/>
                <w:lang w:val="en-GB"/>
              </w:rPr>
            </w:pPr>
            <w:del w:id="2255" w:author="USA" w:date="2022-06-01T16:16:00Z">
              <w:r w:rsidRPr="00CF13E6" w:rsidDel="008C7B20">
                <w:rPr>
                  <w:rFonts w:ascii="Times New Roman" w:eastAsia="Calibri" w:hAnsi="Times New Roman" w:cs="Arial"/>
                  <w:sz w:val="20"/>
                  <w:lang w:val="en-GB"/>
                </w:rPr>
                <w:delText>Characteristics of aeronautical mobile telemetry in Rec. ITU</w:delText>
              </w:r>
              <w:r w:rsidRPr="00CF13E6" w:rsidDel="008C7B20">
                <w:rPr>
                  <w:rFonts w:ascii="Times New Roman" w:eastAsia="Calibri" w:hAnsi="Times New Roman" w:cs="Arial"/>
                  <w:sz w:val="20"/>
                  <w:lang w:val="en-GB"/>
                </w:rPr>
                <w:noBreakHyphen/>
                <w:delText>R M.2116</w:delText>
              </w:r>
            </w:del>
          </w:p>
        </w:tc>
        <w:tc>
          <w:tcPr>
            <w:tcW w:w="2906" w:type="pct"/>
          </w:tcPr>
          <w:p w14:paraId="481F466B" w14:textId="6B58866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56" w:author="USA" w:date="2022-06-01T16:16:00Z"/>
                <w:rFonts w:ascii="Times New Roman" w:eastAsia="Calibri" w:hAnsi="Times New Roman" w:cs="Arial"/>
                <w:sz w:val="20"/>
              </w:rPr>
            </w:pPr>
            <w:del w:id="2257" w:author="USA" w:date="2022-06-01T16:16:00Z">
              <w:r w:rsidRPr="00CF13E6" w:rsidDel="008C7B20">
                <w:rPr>
                  <w:rFonts w:ascii="Times New Roman" w:eastAsia="Calibri" w:hAnsi="Times New Roman" w:cs="Arial"/>
                  <w:sz w:val="20"/>
                  <w:lang w:val="en-GB"/>
                </w:rPr>
                <w:delText xml:space="preserve">It is proposed to delete the idea </w:delText>
              </w:r>
              <w:r w:rsidRPr="00CF13E6" w:rsidDel="008C7B20">
                <w:rPr>
                  <w:rFonts w:ascii="Times New Roman" w:eastAsia="Calibri" w:hAnsi="Times New Roman" w:cs="Arial"/>
                  <w:sz w:val="20"/>
                </w:rPr>
                <w:delText xml:space="preserve">that technical characteristics and protection criteria for aeronautical mobile telemetry systems are not contained in this Recommendation since some of the systems in Rec.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sz w:val="20"/>
                </w:rPr>
                <w:delText xml:space="preserve"> M.2116 are identical to AMT.</w:delText>
              </w:r>
            </w:del>
          </w:p>
        </w:tc>
        <w:tc>
          <w:tcPr>
            <w:tcW w:w="1143" w:type="pct"/>
          </w:tcPr>
          <w:p w14:paraId="72DD40AC" w14:textId="5349A7E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58" w:author="USA" w:date="2022-06-01T16:16:00Z"/>
                <w:rFonts w:ascii="Times New Roman" w:eastAsia="Calibri" w:hAnsi="Times New Roman" w:cs="Arial"/>
                <w:sz w:val="20"/>
              </w:rPr>
            </w:pPr>
            <w:del w:id="2259" w:author="USA" w:date="2022-06-01T16:16:00Z">
              <w:r w:rsidRPr="00CF13E6" w:rsidDel="008C7B20">
                <w:rPr>
                  <w:rFonts w:ascii="Times New Roman" w:eastAsia="Calibri" w:hAnsi="Times New Roman" w:cs="Arial"/>
                  <w:sz w:val="20"/>
                  <w:highlight w:val="cyan"/>
                </w:rPr>
                <w:delText>TBD</w:delText>
              </w:r>
            </w:del>
          </w:p>
          <w:p w14:paraId="2D070377" w14:textId="4BBA350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0" w:author="USA" w:date="2022-06-01T16:16:00Z"/>
                <w:rFonts w:ascii="Times New Roman" w:eastAsia="Calibri" w:hAnsi="Times New Roman" w:cs="Arial"/>
                <w:sz w:val="20"/>
              </w:rPr>
            </w:pPr>
          </w:p>
          <w:p w14:paraId="011CC52D" w14:textId="5E6B9A1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1" w:author="USA" w:date="2022-06-01T16:16:00Z"/>
                <w:rFonts w:ascii="Times New Roman" w:eastAsia="Calibri" w:hAnsi="Times New Roman" w:cs="Arial"/>
                <w:sz w:val="20"/>
              </w:rPr>
            </w:pPr>
            <w:del w:id="2262" w:author="USA" w:date="2022-06-01T16:16:00Z">
              <w:r w:rsidRPr="00CF13E6" w:rsidDel="008C7B20">
                <w:rPr>
                  <w:rFonts w:ascii="Times New Roman" w:eastAsia="Calibri" w:hAnsi="Times New Roman" w:cs="Arial"/>
                  <w:sz w:val="20"/>
                </w:rPr>
                <w:delText>Two approaches are being considered:</w:delText>
              </w:r>
            </w:del>
          </w:p>
          <w:p w14:paraId="47C4F3C3" w14:textId="69B9A3D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63" w:author="USA" w:date="2022-06-01T16:16:00Z"/>
                <w:rFonts w:ascii="Times New Roman" w:eastAsia="Calibri" w:hAnsi="Times New Roman" w:cs="Arial"/>
                <w:sz w:val="20"/>
              </w:rPr>
            </w:pPr>
            <w:del w:id="2264" w:author="USA" w:date="2022-06-01T16:16:00Z">
              <w:r w:rsidRPr="00CF13E6" w:rsidDel="008C7B20">
                <w:rPr>
                  <w:rFonts w:ascii="Times New Roman" w:eastAsia="Calibri" w:hAnsi="Times New Roman" w:cs="Arial"/>
                  <w:sz w:val="20"/>
                </w:rPr>
                <w:lastRenderedPageBreak/>
                <w:delText>–</w:delText>
              </w:r>
              <w:r w:rsidRPr="00CF13E6" w:rsidDel="008C7B20">
                <w:rPr>
                  <w:rFonts w:ascii="Times New Roman" w:eastAsia="Calibri" w:hAnsi="Times New Roman" w:cs="Arial"/>
                  <w:sz w:val="20"/>
                </w:rPr>
                <w:tab/>
                <w:delText xml:space="preserve">to keep the current text of Rec.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sz w:val="20"/>
                </w:rPr>
                <w:delText xml:space="preserve"> M.2116 stating that technical characteristics and protection criteria for aeronautical mobile telemetry systems are not contained in this Recommendation</w:delText>
              </w:r>
            </w:del>
          </w:p>
          <w:p w14:paraId="69C86451" w14:textId="105A8A8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265" w:author="USA" w:date="2022-06-01T16:16:00Z"/>
                <w:rFonts w:ascii="Times New Roman" w:eastAsia="Calibri" w:hAnsi="Times New Roman" w:cs="Arial"/>
                <w:color w:val="2C2D2E"/>
                <w:sz w:val="20"/>
                <w:shd w:val="clear" w:color="auto" w:fill="FFFFFF"/>
              </w:rPr>
            </w:pPr>
            <w:del w:id="2266" w:author="USA" w:date="2022-06-01T16:16:00Z">
              <w:r w:rsidRPr="00CF13E6" w:rsidDel="008C7B20">
                <w:rPr>
                  <w:rFonts w:ascii="Times New Roman" w:eastAsia="Calibri" w:hAnsi="Times New Roman" w:cs="Arial"/>
                  <w:sz w:val="20"/>
                </w:rPr>
                <w:delText>–</w:delText>
              </w:r>
              <w:r w:rsidRPr="00CF13E6" w:rsidDel="008C7B20">
                <w:rPr>
                  <w:rFonts w:ascii="Times New Roman" w:eastAsia="Calibri" w:hAnsi="Times New Roman" w:cs="Arial"/>
                  <w:sz w:val="20"/>
                </w:rPr>
                <w:tab/>
              </w:r>
              <w:r w:rsidRPr="00CF13E6" w:rsidDel="008C7B20">
                <w:rPr>
                  <w:rFonts w:ascii="Times New Roman" w:eastAsia="Calibri" w:hAnsi="Times New Roman" w:cs="Arial"/>
                  <w:color w:val="2C2D2E"/>
                  <w:sz w:val="20"/>
                  <w:shd w:val="clear" w:color="auto" w:fill="FFFFFF"/>
                </w:rPr>
                <w:delText>to include modifications that removes the exclusion of AMT in the recommendation as proposed.</w:delText>
              </w:r>
            </w:del>
          </w:p>
          <w:p w14:paraId="47BD72FB" w14:textId="7C8107A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7" w:author="USA" w:date="2022-06-01T16:16:00Z"/>
                <w:rFonts w:ascii="Times New Roman" w:eastAsia="Calibri" w:hAnsi="Times New Roman" w:cs="Arial"/>
                <w:color w:val="2C2D2E"/>
                <w:sz w:val="20"/>
                <w:shd w:val="clear" w:color="auto" w:fill="FFFFFF"/>
              </w:rPr>
            </w:pPr>
          </w:p>
          <w:p w14:paraId="49F0F52E" w14:textId="7057E8A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68" w:author="USA" w:date="2022-06-01T16:16:00Z"/>
                <w:rFonts w:ascii="Times New Roman" w:eastAsia="Calibri" w:hAnsi="Times New Roman" w:cs="Arial"/>
                <w:color w:val="2C2D2E"/>
                <w:sz w:val="20"/>
                <w:shd w:val="clear" w:color="auto" w:fill="FFFFFF"/>
              </w:rPr>
            </w:pPr>
            <w:del w:id="2269" w:author="USA" w:date="2022-06-01T16:16:00Z">
              <w:r w:rsidRPr="00CF13E6" w:rsidDel="008C7B20">
                <w:rPr>
                  <w:rFonts w:ascii="Times New Roman" w:eastAsia="Calibri" w:hAnsi="Times New Roman" w:cs="Arial"/>
                  <w:color w:val="2C2D2E"/>
                  <w:sz w:val="20"/>
                  <w:shd w:val="clear" w:color="auto" w:fill="FFFFFF"/>
                </w:rPr>
                <w:delText xml:space="preserve">It needs to be decided how AMT systems will be described in this Recommendation </w:delText>
              </w:r>
              <w:r w:rsidRPr="00CF13E6" w:rsidDel="008C7B20">
                <w:rPr>
                  <w:rFonts w:ascii="Times New Roman" w:eastAsia="Calibri" w:hAnsi="Times New Roman" w:cs="Arial"/>
                  <w:sz w:val="20"/>
                  <w:lang w:val="en-GB"/>
                </w:rPr>
                <w:delText>ITU-R</w:delText>
              </w:r>
              <w:r w:rsidRPr="00CF13E6" w:rsidDel="008C7B20">
                <w:rPr>
                  <w:rFonts w:ascii="Times New Roman" w:eastAsia="Calibri" w:hAnsi="Times New Roman" w:cs="Arial"/>
                  <w:color w:val="2C2D2E"/>
                  <w:sz w:val="20"/>
                  <w:shd w:val="clear" w:color="auto" w:fill="FFFFFF"/>
                </w:rPr>
                <w:delText xml:space="preserve"> M.2116</w:delText>
              </w:r>
            </w:del>
          </w:p>
        </w:tc>
      </w:tr>
      <w:tr w:rsidR="00CF13E6" w:rsidRPr="00CF13E6" w:rsidDel="008C7B20" w14:paraId="07A76905" w14:textId="096A5CCD" w:rsidTr="008B0EFF">
        <w:trPr>
          <w:jc w:val="center"/>
          <w:del w:id="2270" w:author="USA" w:date="2022-06-01T16:16:00Z"/>
        </w:trPr>
        <w:tc>
          <w:tcPr>
            <w:tcW w:w="951" w:type="pct"/>
          </w:tcPr>
          <w:p w14:paraId="1B8DED2D" w14:textId="531C4FC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1" w:author="USA" w:date="2022-06-01T16:16:00Z"/>
                <w:rFonts w:ascii="Times New Roman" w:eastAsia="Calibri" w:hAnsi="Times New Roman" w:cs="Arial"/>
                <w:sz w:val="20"/>
                <w:lang w:val="en-GB"/>
              </w:rPr>
            </w:pPr>
            <w:del w:id="2272" w:author="USA" w:date="2022-06-01T16:16:00Z">
              <w:r w:rsidRPr="00CF13E6" w:rsidDel="008C7B20">
                <w:rPr>
                  <w:rFonts w:ascii="Times New Roman" w:eastAsia="Calibri" w:hAnsi="Times New Roman" w:cs="Arial"/>
                  <w:sz w:val="20"/>
                  <w:lang w:val="en-GB"/>
                </w:rPr>
                <w:lastRenderedPageBreak/>
                <w:delText>“Anywhere/anytime” usage of AMS/MMS.</w:delText>
              </w:r>
            </w:del>
          </w:p>
          <w:p w14:paraId="2ED09743" w14:textId="002E283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3" w:author="USA" w:date="2022-06-01T16:16:00Z"/>
                <w:rFonts w:ascii="Times New Roman" w:eastAsia="Calibri" w:hAnsi="Times New Roman" w:cs="Arial"/>
                <w:sz w:val="20"/>
                <w:lang w:val="en-GB"/>
              </w:rPr>
            </w:pPr>
          </w:p>
          <w:p w14:paraId="1347BCDC" w14:textId="5E8195D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4" w:author="USA" w:date="2022-06-01T16:16:00Z"/>
                <w:rFonts w:ascii="Times New Roman" w:eastAsia="Calibri" w:hAnsi="Times New Roman" w:cs="Arial"/>
                <w:sz w:val="20"/>
                <w:lang w:val="en-GB"/>
              </w:rPr>
            </w:pPr>
            <w:del w:id="2275" w:author="USA" w:date="2022-06-01T16:16:00Z">
              <w:r w:rsidRPr="00CF13E6" w:rsidDel="008C7B20">
                <w:rPr>
                  <w:rFonts w:ascii="Times New Roman" w:eastAsia="Calibri" w:hAnsi="Times New Roman" w:cs="Arial"/>
                  <w:sz w:val="20"/>
                  <w:lang w:val="en-GB"/>
                </w:rPr>
                <w:delText>And relevance of “exclusive economic zones” of coastal states in consideration of AMS/MMS usage in Rec. ITU-R M.2116</w:delText>
              </w:r>
            </w:del>
          </w:p>
        </w:tc>
        <w:tc>
          <w:tcPr>
            <w:tcW w:w="2906" w:type="pct"/>
          </w:tcPr>
          <w:p w14:paraId="4224FD64" w14:textId="549EF17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6" w:author="USA" w:date="2022-06-01T16:16:00Z"/>
                <w:rFonts w:ascii="Times New Roman" w:eastAsia="Calibri" w:hAnsi="Times New Roman" w:cs="Arial"/>
                <w:sz w:val="20"/>
                <w:lang w:val="en-GB"/>
              </w:rPr>
            </w:pPr>
            <w:del w:id="2277" w:author="USA" w:date="2022-06-01T16:16:00Z">
              <w:r w:rsidRPr="00CF13E6" w:rsidDel="008C7B20">
                <w:rPr>
                  <w:rFonts w:ascii="Times New Roman" w:eastAsia="Calibri" w:hAnsi="Times New Roman" w:cs="Arial"/>
                  <w:sz w:val="20"/>
                  <w:lang w:val="en-GB"/>
                </w:rPr>
                <w:delText xml:space="preserve">It is proposed to specify the use of AMS systems in international airspace and avoid using idea “Anywhere/anytime” usage of AMS. </w:delText>
              </w:r>
            </w:del>
          </w:p>
          <w:p w14:paraId="2019CB62" w14:textId="70A2375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8" w:author="USA" w:date="2022-06-01T16:16:00Z"/>
                <w:rFonts w:ascii="Times New Roman" w:eastAsia="Calibri" w:hAnsi="Times New Roman" w:cs="Arial"/>
                <w:sz w:val="20"/>
                <w:u w:val="single"/>
                <w:lang w:val="en-GB"/>
              </w:rPr>
            </w:pPr>
          </w:p>
          <w:p w14:paraId="189C3137" w14:textId="53579B0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79" w:author="USA" w:date="2022-06-01T16:16:00Z"/>
                <w:rFonts w:ascii="Times New Roman" w:eastAsia="Calibri" w:hAnsi="Times New Roman" w:cs="Arial"/>
                <w:sz w:val="20"/>
                <w:lang w:val="en-GB"/>
              </w:rPr>
            </w:pPr>
            <w:del w:id="2280" w:author="USA" w:date="2022-06-01T16:16:00Z">
              <w:r w:rsidRPr="00CF13E6" w:rsidDel="008C7B20">
                <w:rPr>
                  <w:rFonts w:ascii="Times New Roman" w:eastAsia="Calibri" w:hAnsi="Times New Roman" w:cs="Arial"/>
                  <w:sz w:val="20"/>
                  <w:u w:val="single"/>
                  <w:lang w:val="en-GB"/>
                </w:rPr>
                <w:delText>View 1:</w:delText>
              </w:r>
              <w:r w:rsidRPr="00CF13E6" w:rsidDel="008C7B20">
                <w:rPr>
                  <w:rFonts w:ascii="Times New Roman" w:eastAsia="Calibri" w:hAnsi="Times New Roman" w:cs="Arial"/>
                  <w:sz w:val="20"/>
                  <w:lang w:val="en-GB"/>
                </w:rPr>
                <w:delText xml:space="preserve"> Some countries believe that AMS/MMS systems may operate “anywhere/anytime” including in international airspace and waters.</w:delText>
              </w:r>
            </w:del>
          </w:p>
          <w:p w14:paraId="3B18D0D0" w14:textId="62E4010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1" w:author="USA" w:date="2022-06-01T16:16:00Z"/>
                <w:rFonts w:ascii="Times New Roman" w:eastAsia="Calibri" w:hAnsi="Times New Roman" w:cs="Arial"/>
                <w:sz w:val="20"/>
                <w:lang w:val="en-GB"/>
              </w:rPr>
            </w:pPr>
          </w:p>
          <w:p w14:paraId="420FA07E" w14:textId="1D3EB47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2" w:author="USA" w:date="2022-06-01T16:16:00Z"/>
                <w:rFonts w:ascii="Times New Roman" w:eastAsia="Calibri" w:hAnsi="Times New Roman" w:cs="Arial"/>
                <w:sz w:val="20"/>
                <w:lang w:val="en-GB"/>
              </w:rPr>
            </w:pPr>
            <w:del w:id="2283" w:author="USA" w:date="2022-06-01T16:16:00Z">
              <w:r w:rsidRPr="00CF13E6" w:rsidDel="008C7B20">
                <w:rPr>
                  <w:rFonts w:ascii="Times New Roman" w:eastAsia="Calibri" w:hAnsi="Times New Roman" w:cs="Arial"/>
                  <w:sz w:val="20"/>
                  <w:u w:val="single"/>
                  <w:lang w:val="en-GB"/>
                </w:rPr>
                <w:delText>View 2:</w:delText>
              </w:r>
              <w:r w:rsidRPr="00CF13E6" w:rsidDel="008C7B20">
                <w:rPr>
                  <w:rFonts w:ascii="Times New Roman" w:eastAsia="Calibri" w:hAnsi="Times New Roman" w:cs="Arial"/>
                  <w:sz w:val="20"/>
                  <w:lang w:val="en-GB"/>
                </w:rPr>
                <w:delText xml:space="preserve"> Some other countries consider that “anywhere/anytime” use cannot be implemented in practice, noting that coastal states have jurisdiction and sovereign rights in their exclusive economic zones (200 nautical miles beyond the territorial sea) which may limit certain activities and, as a result of this, the use of radio equipment on board ships and aircraft of other states within these zones. </w:delText>
              </w:r>
            </w:del>
          </w:p>
          <w:p w14:paraId="6C8CCEF2" w14:textId="099D02A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4" w:author="USA" w:date="2022-06-01T16:16:00Z"/>
                <w:rFonts w:ascii="Times New Roman" w:eastAsia="Calibri" w:hAnsi="Times New Roman" w:cs="Arial"/>
                <w:sz w:val="20"/>
                <w:lang w:val="en-GB"/>
              </w:rPr>
            </w:pPr>
          </w:p>
          <w:p w14:paraId="70EC1D8F" w14:textId="3D1C89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5" w:author="USA" w:date="2022-06-01T16:16:00Z"/>
                <w:rFonts w:ascii="Times New Roman" w:eastAsia="Calibri" w:hAnsi="Times New Roman" w:cs="Arial"/>
                <w:sz w:val="20"/>
                <w:lang w:val="en-GB"/>
              </w:rPr>
            </w:pPr>
            <w:del w:id="2286" w:author="USA" w:date="2022-06-01T16:16:00Z">
              <w:r w:rsidRPr="00CF13E6" w:rsidDel="008C7B20">
                <w:rPr>
                  <w:rFonts w:ascii="Times New Roman" w:eastAsia="Calibri" w:hAnsi="Times New Roman" w:cs="Arial"/>
                  <w:sz w:val="20"/>
                  <w:lang w:val="en-GB"/>
                </w:rPr>
                <w:delText>Moreover, it should be clarified if aircraft equipped with the described AMS systems operating in the band 4400-4990 MHz can fly along or close to international civil air routes which are often located close to, or within the territorial sea of costal States. If yes, under which conditions.</w:delText>
              </w:r>
            </w:del>
          </w:p>
          <w:p w14:paraId="2D36FCB3" w14:textId="0ADB34B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7" w:author="USA" w:date="2022-06-01T16:16:00Z"/>
                <w:rFonts w:ascii="Times New Roman" w:eastAsia="Calibri" w:hAnsi="Times New Roman" w:cs="Arial"/>
                <w:sz w:val="20"/>
                <w:lang w:val="en-GB"/>
              </w:rPr>
            </w:pPr>
          </w:p>
          <w:p w14:paraId="31891B59" w14:textId="45F708E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88" w:author="USA" w:date="2022-06-01T16:16:00Z"/>
                <w:rFonts w:ascii="Times New Roman" w:eastAsia="Calibri" w:hAnsi="Times New Roman" w:cs="Arial"/>
                <w:sz w:val="20"/>
              </w:rPr>
            </w:pPr>
            <w:del w:id="2289" w:author="USA" w:date="2022-06-01T16:16:00Z">
              <w:r w:rsidRPr="00CF13E6" w:rsidDel="008C7B20">
                <w:rPr>
                  <w:rFonts w:ascii="Times New Roman" w:eastAsia="Calibri" w:hAnsi="Times New Roman" w:cs="Arial"/>
                  <w:sz w:val="20"/>
                  <w:u w:val="single"/>
                  <w:lang w:val="en-GB"/>
                </w:rPr>
                <w:delText>View</w:delText>
              </w:r>
              <w:r w:rsidRPr="00CF13E6" w:rsidDel="008C7B20">
                <w:rPr>
                  <w:rFonts w:ascii="Times New Roman" w:eastAsia="Calibri" w:hAnsi="Times New Roman" w:cs="Arial"/>
                  <w:sz w:val="20"/>
                  <w:lang w:val="en-GB"/>
                </w:rPr>
                <w:delText xml:space="preserve"> with regard to relevance of EEZ: </w:delText>
              </w:r>
              <w:r w:rsidRPr="00CF13E6" w:rsidDel="008C7B20">
                <w:rPr>
                  <w:rFonts w:ascii="Times New Roman" w:eastAsia="Calibri" w:hAnsi="Times New Roman" w:cs="Arial"/>
                  <w:color w:val="2C2D2E"/>
                  <w:sz w:val="20"/>
                  <w:shd w:val="clear" w:color="auto" w:fill="FFFFFF"/>
                </w:rPr>
                <w:delText xml:space="preserve">We disagree that EEZ has anything to do with the frequency assignments or spectrum management. We have strong difficulty with this attempt to bring in elements of the United Nations Convention on the Law Of the Sea </w:delText>
              </w:r>
              <w:r w:rsidRPr="00CF13E6" w:rsidDel="008C7B20">
                <w:rPr>
                  <w:rFonts w:ascii="Times New Roman" w:eastAsia="Calibri" w:hAnsi="Times New Roman" w:cs="Arial"/>
                  <w:color w:val="2C2D2E"/>
                  <w:sz w:val="20"/>
                  <w:shd w:val="clear" w:color="auto" w:fill="FFFFFF"/>
                </w:rPr>
                <w:lastRenderedPageBreak/>
                <w:delText>(UNCLOS), which is completely outside the purview of our group. At a high-level, this group should not be making interpretation of a UN convention developed in another forum. At a working-level, we really need to refrain from adding new material that is not directly relevant to this recommendation.</w:delText>
              </w:r>
            </w:del>
          </w:p>
          <w:p w14:paraId="73EAE146" w14:textId="3A32360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90" w:author="USA" w:date="2022-06-01T16:16:00Z"/>
                <w:rFonts w:ascii="Times New Roman" w:eastAsia="Calibri" w:hAnsi="Times New Roman" w:cs="Arial"/>
                <w:sz w:val="20"/>
                <w:lang w:val="en-GB"/>
              </w:rPr>
            </w:pPr>
            <w:del w:id="2291" w:author="USA" w:date="2022-06-01T16:16:00Z">
              <w:r w:rsidRPr="00CF13E6" w:rsidDel="008C7B20">
                <w:rPr>
                  <w:rFonts w:ascii="Times New Roman" w:eastAsia="Calibri" w:hAnsi="Times New Roman" w:cs="Arial"/>
                  <w:sz w:val="20"/>
                  <w:lang w:val="en-GB"/>
                </w:rPr>
                <w:delText>Three options with regard to “anywhere/anytime” were proposed.</w:delText>
              </w:r>
            </w:del>
          </w:p>
          <w:p w14:paraId="14D12043" w14:textId="334EFA2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292" w:author="USA" w:date="2022-06-01T16:16:00Z"/>
                <w:rFonts w:ascii="Times New Roman" w:eastAsia="Calibri" w:hAnsi="Times New Roman" w:cs="Arial"/>
                <w:sz w:val="20"/>
                <w:highlight w:val="cyan"/>
              </w:rPr>
            </w:pPr>
          </w:p>
          <w:p w14:paraId="35CF581F" w14:textId="20F7C2D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293" w:author="John Mettrop" w:date="2021-12-21T07:16:00Z"/>
                <w:del w:id="2294" w:author="USA" w:date="2022-06-01T16:16:00Z"/>
                <w:rFonts w:ascii="Times New Roman" w:eastAsia="Calibri" w:hAnsi="Times New Roman" w:cs="Arial"/>
                <w:sz w:val="20"/>
              </w:rPr>
            </w:pPr>
            <w:del w:id="2295" w:author="USA" w:date="2022-06-01T16:16:00Z">
              <w:r w:rsidRPr="00CF13E6" w:rsidDel="008C7B20">
                <w:rPr>
                  <w:rFonts w:ascii="Times New Roman" w:eastAsia="Calibri" w:hAnsi="Times New Roman" w:cs="Arial"/>
                  <w:sz w:val="20"/>
                  <w:highlight w:val="cyan"/>
                </w:rPr>
                <w:delText>Doc 5B/497:</w:delText>
              </w:r>
              <w:r w:rsidRPr="00CF13E6" w:rsidDel="008C7B20">
                <w:rPr>
                  <w:rFonts w:ascii="Times New Roman" w:eastAsia="Calibri" w:hAnsi="Times New Roman" w:cs="Arial"/>
                  <w:sz w:val="20"/>
                </w:rPr>
                <w:delText xml:space="preserve"> </w:delText>
              </w:r>
            </w:del>
            <w:ins w:id="2296" w:author="John Mettrop" w:date="2021-12-21T07:16:00Z">
              <w:del w:id="2297" w:author="USA" w:date="2022-06-01T16:16:00Z">
                <w:r w:rsidRPr="00CF13E6" w:rsidDel="008C7B20">
                  <w:rPr>
                    <w:rFonts w:ascii="Times New Roman" w:eastAsia="Calibri" w:hAnsi="Times New Roman" w:cs="Arial"/>
                    <w:sz w:val="20"/>
                  </w:rPr>
                  <w:delText>These aeronautical mobile system</w:delText>
                </w:r>
              </w:del>
              <w:del w:id="2298" w:author="USA" w:date="2022-02-09T11:39:00Z">
                <w:r w:rsidRPr="00CF13E6" w:rsidDel="00DA7312">
                  <w:rPr>
                    <w:rFonts w:ascii="Times New Roman" w:eastAsia="Calibri" w:hAnsi="Times New Roman" w:cs="Arial"/>
                    <w:sz w:val="20"/>
                  </w:rPr>
                  <w:delText>s</w:delText>
                </w:r>
              </w:del>
              <w:del w:id="2299" w:author="USA" w:date="2022-06-01T16:16:00Z">
                <w:r w:rsidRPr="00CF13E6" w:rsidDel="008C7B20">
                  <w:rPr>
                    <w:rFonts w:ascii="Times New Roman" w:eastAsia="Calibri" w:hAnsi="Times New Roman" w:cs="Arial"/>
                    <w:sz w:val="20"/>
                  </w:rPr>
                  <w:delText xml:space="preserve"> (uplink, downlink and air-air) </w:delText>
                </w:r>
              </w:del>
              <w:del w:id="2300" w:author="USA" w:date="2022-02-09T11:39:00Z">
                <w:r w:rsidRPr="00CF13E6" w:rsidDel="00DA7312">
                  <w:rPr>
                    <w:rFonts w:ascii="Times New Roman" w:eastAsia="Calibri" w:hAnsi="Times New Roman" w:cs="Arial"/>
                    <w:sz w:val="20"/>
                    <w:highlight w:val="yellow"/>
                    <w:rPrChange w:id="2301" w:author="USA" w:date="2022-02-09T11:41:00Z">
                      <w:rPr/>
                    </w:rPrChange>
                  </w:rPr>
                  <w:delText>[</w:delText>
                </w:r>
              </w:del>
              <w:del w:id="2302" w:author="USA" w:date="2022-06-01T16:16:00Z">
                <w:r w:rsidRPr="00CF13E6" w:rsidDel="008C7B20">
                  <w:rPr>
                    <w:rFonts w:ascii="Times New Roman" w:eastAsia="Calibri" w:hAnsi="Times New Roman" w:cs="Arial"/>
                    <w:sz w:val="20"/>
                  </w:rPr>
                  <w:delText>operat</w:delText>
                </w:r>
              </w:del>
              <w:del w:id="2303" w:author="USA" w:date="2022-02-09T11:40:00Z">
                <w:r w:rsidRPr="00CF13E6" w:rsidDel="00DA7312">
                  <w:rPr>
                    <w:rFonts w:ascii="Times New Roman" w:eastAsia="Calibri" w:hAnsi="Times New Roman" w:cs="Arial"/>
                    <w:sz w:val="20"/>
                    <w:highlight w:val="yellow"/>
                  </w:rPr>
                  <w:delText>e</w:delText>
                </w:r>
                <w:r w:rsidRPr="00CF13E6" w:rsidDel="00DA7312">
                  <w:rPr>
                    <w:rFonts w:ascii="Times New Roman" w:eastAsia="Calibri" w:hAnsi="Times New Roman" w:cs="Arial"/>
                    <w:sz w:val="20"/>
                  </w:rPr>
                  <w:delText xml:space="preserve"> </w:delText>
                </w:r>
                <w:r w:rsidRPr="00CF13E6" w:rsidDel="00DA7312">
                  <w:rPr>
                    <w:rFonts w:ascii="Times New Roman" w:eastAsia="Calibri" w:hAnsi="Times New Roman" w:cs="Arial"/>
                    <w:sz w:val="20"/>
                    <w:highlight w:val="yellow"/>
                    <w:rPrChange w:id="2304" w:author="USA" w:date="2022-02-09T11:41:00Z">
                      <w:rPr/>
                    </w:rPrChange>
                  </w:rPr>
                  <w:delText>anywhere anytime/may also be operated] to</w:delText>
                </w:r>
              </w:del>
              <w:del w:id="2305" w:author="USA" w:date="2022-06-01T16:16:00Z">
                <w:r w:rsidRPr="00CF13E6" w:rsidDel="008C7B20">
                  <w:rPr>
                    <w:rFonts w:ascii="Times New Roman" w:eastAsia="Calibri" w:hAnsi="Times New Roman" w:cs="Arial"/>
                    <w:sz w:val="20"/>
                  </w:rPr>
                  <w:delText xml:space="preserve"> support security, law enforcement, and humanitarian assistance efforts </w:delText>
                </w:r>
              </w:del>
              <w:del w:id="2306" w:author="USA" w:date="2022-02-09T11:40:00Z">
                <w:r w:rsidRPr="00CF13E6" w:rsidDel="00AF6039">
                  <w:rPr>
                    <w:rFonts w:ascii="Times New Roman" w:eastAsia="Calibri" w:hAnsi="Times New Roman" w:cs="Arial"/>
                    <w:sz w:val="20"/>
                  </w:rPr>
                  <w:delText>[</w:delText>
                </w:r>
              </w:del>
              <w:del w:id="2307" w:author="USA" w:date="2022-06-01T16:16:00Z">
                <w:r w:rsidRPr="00CF13E6" w:rsidDel="008C7B20">
                  <w:rPr>
                    <w:rFonts w:ascii="Times New Roman" w:eastAsia="Calibri" w:hAnsi="Times New Roman" w:cs="Arial"/>
                    <w:sz w:val="20"/>
                  </w:rPr>
                  <w:delText xml:space="preserve">throughout the 4 </w:delText>
                </w:r>
              </w:del>
              <w:del w:id="2308" w:author="USA" w:date="2022-02-09T11:41:00Z">
                <w:r w:rsidRPr="00CF13E6" w:rsidDel="00AF6039">
                  <w:rPr>
                    <w:rFonts w:ascii="Times New Roman" w:eastAsia="Calibri" w:hAnsi="Times New Roman" w:cs="Arial"/>
                    <w:sz w:val="20"/>
                    <w:highlight w:val="yellow"/>
                    <w:rPrChange w:id="2309" w:author="USA" w:date="2022-02-09T11:55:00Z">
                      <w:rPr/>
                    </w:rPrChange>
                  </w:rPr>
                  <w:delText>8</w:delText>
                </w:r>
              </w:del>
              <w:del w:id="2310" w:author="USA" w:date="2022-06-01T16:16:00Z">
                <w:r w:rsidRPr="00CF13E6" w:rsidDel="008C7B20">
                  <w:rPr>
                    <w:rFonts w:ascii="Times New Roman" w:eastAsia="Calibri" w:hAnsi="Times New Roman" w:cs="Arial"/>
                    <w:sz w:val="20"/>
                  </w:rPr>
                  <w:delText>00</w:delText>
                </w:r>
                <w:r w:rsidRPr="00CF13E6" w:rsidDel="008C7B20">
                  <w:rPr>
                    <w:rFonts w:ascii="Times New Roman" w:eastAsia="Calibri" w:hAnsi="Times New Roman" w:cs="Arial"/>
                    <w:sz w:val="20"/>
                  </w:rPr>
                  <w:noBreakHyphen/>
                  <w:delText>4 990 MHz frequency range</w:delText>
                </w:r>
              </w:del>
              <w:del w:id="2311" w:author="USA" w:date="2022-02-09T11:40:00Z">
                <w:r w:rsidRPr="00CF13E6" w:rsidDel="00AF6039">
                  <w:rPr>
                    <w:rFonts w:ascii="Times New Roman" w:eastAsia="Calibri" w:hAnsi="Times New Roman" w:cs="Arial"/>
                    <w:sz w:val="20"/>
                    <w:highlight w:val="yellow"/>
                    <w:rPrChange w:id="2312" w:author="USA" w:date="2022-02-09T11:43:00Z">
                      <w:rPr/>
                    </w:rPrChange>
                  </w:rPr>
                  <w:delText>]</w:delText>
                </w:r>
              </w:del>
              <w:del w:id="2313" w:author="USA" w:date="2022-06-01T16:16:00Z">
                <w:r w:rsidRPr="00CF13E6" w:rsidDel="008C7B20">
                  <w:rPr>
                    <w:rFonts w:ascii="Times New Roman" w:eastAsia="Calibri" w:hAnsi="Times New Roman" w:cs="Arial"/>
                    <w:sz w:val="20"/>
                    <w:highlight w:val="yellow"/>
                    <w:rPrChange w:id="2314" w:author="USA" w:date="2022-02-09T11:43:00Z">
                      <w:rPr/>
                    </w:rPrChange>
                  </w:rPr>
                  <w:delText xml:space="preserve">. </w:delText>
                </w:r>
              </w:del>
              <w:del w:id="2315" w:author="USA" w:date="2022-02-09T11:43:00Z">
                <w:r w:rsidRPr="00CF13E6" w:rsidDel="00AF6039">
                  <w:rPr>
                    <w:rFonts w:ascii="Times New Roman" w:eastAsia="Calibri" w:hAnsi="Times New Roman" w:cs="Arial"/>
                    <w:sz w:val="20"/>
                    <w:highlight w:val="yellow"/>
                  </w:rPr>
                  <w:delText>S</w:delText>
                </w:r>
              </w:del>
              <w:del w:id="2316" w:author="USA" w:date="2022-06-01T16:16:00Z">
                <w:r w:rsidRPr="00CF13E6" w:rsidDel="008C7B20">
                  <w:rPr>
                    <w:rFonts w:ascii="Times New Roman" w:eastAsia="Calibri" w:hAnsi="Times New Roman" w:cs="Arial"/>
                    <w:sz w:val="20"/>
                  </w:rPr>
                  <w:delText xml:space="preserve">ome operations can also take place </w:delText>
                </w:r>
              </w:del>
              <w:del w:id="2317" w:author="USA" w:date="2022-02-09T11:43:00Z">
                <w:r w:rsidRPr="00CF13E6" w:rsidDel="00AF6039">
                  <w:rPr>
                    <w:rFonts w:ascii="Times New Roman" w:eastAsia="Calibri" w:hAnsi="Times New Roman" w:cs="Arial"/>
                    <w:sz w:val="20"/>
                  </w:rPr>
                  <w:delText xml:space="preserve">[ </w:delText>
                </w:r>
              </w:del>
              <w:del w:id="2318" w:author="USA" w:date="2022-06-01T16:16:00Z">
                <w:r w:rsidRPr="00CF13E6" w:rsidDel="008C7B20">
                  <w:rPr>
                    <w:rFonts w:ascii="Times New Roman" w:eastAsia="Calibri" w:hAnsi="Times New Roman" w:cs="Arial"/>
                    <w:sz w:val="20"/>
                  </w:rPr>
                  <w:delText>in international airspace and waters/outside national borders</w:delText>
                </w:r>
              </w:del>
              <w:del w:id="2319" w:author="USA" w:date="2022-02-09T11:43:00Z">
                <w:r w:rsidRPr="00CF13E6" w:rsidDel="00AF6039">
                  <w:rPr>
                    <w:rFonts w:ascii="Times New Roman" w:eastAsia="Calibri" w:hAnsi="Times New Roman" w:cs="Arial"/>
                    <w:sz w:val="20"/>
                    <w:highlight w:val="yellow"/>
                    <w:rPrChange w:id="2320" w:author="USA" w:date="2022-02-11T17:56:00Z">
                      <w:rPr/>
                    </w:rPrChange>
                  </w:rPr>
                  <w:delText>]</w:delText>
                </w:r>
              </w:del>
              <w:del w:id="2321" w:author="USA" w:date="2022-06-01T16:16:00Z">
                <w:r w:rsidRPr="00CF13E6" w:rsidDel="008C7B20">
                  <w:rPr>
                    <w:rFonts w:ascii="Times New Roman" w:eastAsia="Calibri" w:hAnsi="Times New Roman" w:cs="Arial"/>
                    <w:sz w:val="20"/>
                  </w:rPr>
                  <w:delText xml:space="preserve"> (e.g. to fight against piracy, to escort ships, for deep sea rescue, for search and rescue/emergency operations at sea, etc). </w:delText>
                </w:r>
              </w:del>
            </w:ins>
          </w:p>
          <w:p w14:paraId="6E74766D" w14:textId="5BF9723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22" w:author="USA" w:date="2022-06-01T16:16:00Z"/>
                <w:rFonts w:ascii="Times New Roman" w:eastAsia="Calibri" w:hAnsi="Times New Roman" w:cs="Arial"/>
                <w:sz w:val="20"/>
                <w:highlight w:val="cyan"/>
              </w:rPr>
            </w:pPr>
          </w:p>
          <w:p w14:paraId="04F01349" w14:textId="783E00A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23" w:author="USA" w:date="2022-06-01T16:16:00Z"/>
                <w:rFonts w:ascii="Times New Roman" w:eastAsia="Calibri" w:hAnsi="Times New Roman" w:cs="Arial"/>
                <w:sz w:val="20"/>
              </w:rPr>
            </w:pPr>
            <w:del w:id="2324" w:author="USA" w:date="2022-06-01T16:16:00Z">
              <w:r w:rsidRPr="00CF13E6" w:rsidDel="008C7B20">
                <w:rPr>
                  <w:rFonts w:ascii="Times New Roman" w:eastAsia="Calibri" w:hAnsi="Times New Roman" w:cs="Arial"/>
                  <w:sz w:val="20"/>
                  <w:highlight w:val="cyan"/>
                </w:rPr>
                <w:delText>Doc 5B/503:</w:delText>
              </w:r>
              <w:r w:rsidRPr="00CF13E6" w:rsidDel="008C7B20">
                <w:rPr>
                  <w:rFonts w:ascii="Times New Roman" w:eastAsia="Calibri" w:hAnsi="Times New Roman" w:cs="Arial"/>
                  <w:sz w:val="20"/>
                </w:rPr>
                <w:delText xml:space="preserve"> </w:delText>
              </w:r>
            </w:del>
            <w:ins w:id="2325" w:author="John Mettrop" w:date="2021-12-21T07:16:00Z">
              <w:del w:id="2326" w:author="USA" w:date="2022-06-01T16:16:00Z">
                <w:r w:rsidRPr="00CF13E6" w:rsidDel="008C7B20">
                  <w:rPr>
                    <w:rFonts w:ascii="Times New Roman" w:eastAsia="Calibri" w:hAnsi="Times New Roman" w:cs="Arial"/>
                    <w:sz w:val="20"/>
                  </w:rPr>
                  <w:delText xml:space="preserve">These aeronautical mobile systems (uplink, downlink and air-air) </w:delText>
                </w:r>
                <w:r w:rsidRPr="00CF13E6" w:rsidDel="008C7B20">
                  <w:rPr>
                    <w:rFonts w:ascii="Times New Roman" w:eastAsia="Calibri" w:hAnsi="Times New Roman" w:cs="Arial"/>
                    <w:sz w:val="20"/>
                    <w:highlight w:val="green"/>
                    <w:rPrChange w:id="2327" w:author="Russian Federation" w:date="2022-03-11T14:22:00Z">
                      <w:rPr/>
                    </w:rPrChange>
                  </w:rPr>
                  <w:delText>[operate anywhere anytime/</w:delText>
                </w:r>
                <w:r w:rsidRPr="00CF13E6" w:rsidDel="008C7B20">
                  <w:rPr>
                    <w:rFonts w:ascii="Times New Roman" w:eastAsia="Calibri" w:hAnsi="Times New Roman" w:cs="Arial"/>
                    <w:sz w:val="20"/>
                  </w:rPr>
                  <w:delText>may also be operated</w:delText>
                </w:r>
                <w:r w:rsidRPr="00CF13E6" w:rsidDel="008C7B20">
                  <w:rPr>
                    <w:rFonts w:ascii="Times New Roman" w:eastAsia="Calibri" w:hAnsi="Times New Roman" w:cs="Arial"/>
                    <w:sz w:val="20"/>
                    <w:highlight w:val="green"/>
                    <w:rPrChange w:id="2328" w:author="Russian Federation" w:date="2022-03-11T14:22:00Z">
                      <w:rPr/>
                    </w:rPrChange>
                  </w:rPr>
                  <w:delText>]</w:delText>
                </w:r>
                <w:r w:rsidRPr="00CF13E6" w:rsidDel="008C7B20">
                  <w:rPr>
                    <w:rFonts w:ascii="Times New Roman" w:eastAsia="Calibri" w:hAnsi="Times New Roman" w:cs="Arial"/>
                    <w:sz w:val="20"/>
                  </w:rPr>
                  <w:delText xml:space="preserve"> to support security, law enforcement, and humanitarian assistance efforts </w:delText>
                </w:r>
                <w:r w:rsidRPr="00CF13E6" w:rsidDel="008C7B20">
                  <w:rPr>
                    <w:rFonts w:ascii="Times New Roman" w:eastAsia="Calibri" w:hAnsi="Times New Roman" w:cs="Arial"/>
                    <w:sz w:val="20"/>
                    <w:highlight w:val="green"/>
                    <w:rPrChange w:id="2329" w:author="Russian Federation" w:date="2022-03-11T14:22:00Z">
                      <w:rPr/>
                    </w:rPrChange>
                  </w:rPr>
                  <w:delText>[throughout the 4 800</w:delText>
                </w:r>
                <w:r w:rsidRPr="00CF13E6" w:rsidDel="008C7B20">
                  <w:rPr>
                    <w:rFonts w:ascii="Times New Roman" w:eastAsia="Calibri" w:hAnsi="Times New Roman" w:cs="Arial"/>
                    <w:sz w:val="20"/>
                    <w:highlight w:val="green"/>
                    <w:rPrChange w:id="2330" w:author="Russian Federation" w:date="2022-03-11T14:22:00Z">
                      <w:rPr/>
                    </w:rPrChange>
                  </w:rPr>
                  <w:noBreakHyphen/>
                  <w:delText>4 990 MHz frequency range].</w:delText>
                </w:r>
                <w:r w:rsidRPr="00CF13E6" w:rsidDel="008C7B20">
                  <w:rPr>
                    <w:rFonts w:ascii="Times New Roman" w:eastAsia="Calibri" w:hAnsi="Times New Roman" w:cs="Arial"/>
                    <w:sz w:val="20"/>
                  </w:rPr>
                  <w:delText xml:space="preserve"> Some operations can also take place </w:delText>
                </w:r>
                <w:r w:rsidRPr="00CF13E6" w:rsidDel="008C7B20">
                  <w:rPr>
                    <w:rFonts w:ascii="Times New Roman" w:eastAsia="Calibri" w:hAnsi="Times New Roman" w:cs="Arial"/>
                    <w:sz w:val="20"/>
                    <w:highlight w:val="green"/>
                    <w:rPrChange w:id="2331" w:author="Russian Federation" w:date="2022-03-11T14:25:00Z">
                      <w:rPr/>
                    </w:rPrChange>
                  </w:rPr>
                  <w:delText xml:space="preserve">[ </w:delText>
                </w:r>
                <w:r w:rsidRPr="00CF13E6" w:rsidDel="008C7B20">
                  <w:rPr>
                    <w:rFonts w:ascii="Times New Roman" w:eastAsia="Calibri" w:hAnsi="Times New Roman" w:cs="Arial"/>
                    <w:sz w:val="20"/>
                  </w:rPr>
                  <w:delText>in international airspace and waters</w:delText>
                </w:r>
                <w:r w:rsidRPr="00CF13E6" w:rsidDel="008C7B20">
                  <w:rPr>
                    <w:rFonts w:ascii="Times New Roman" w:eastAsia="Calibri" w:hAnsi="Times New Roman" w:cs="Arial"/>
                    <w:sz w:val="20"/>
                    <w:highlight w:val="green"/>
                    <w:rPrChange w:id="2332" w:author="Russian Federation" w:date="2022-03-14T14:37:00Z">
                      <w:rPr/>
                    </w:rPrChange>
                  </w:rPr>
                  <w:delText>/outside national borders]</w:delText>
                </w:r>
                <w:r w:rsidRPr="00CF13E6" w:rsidDel="008C7B20">
                  <w:rPr>
                    <w:rFonts w:ascii="Times New Roman" w:eastAsia="Calibri" w:hAnsi="Times New Roman" w:cs="Arial"/>
                    <w:sz w:val="20"/>
                  </w:rPr>
                  <w:delText xml:space="preserve"> (e.g. to fight against piracy, to escort ships, for deep sea rescue, for search and rescue/emergency operations at sea, etc)</w:delText>
                </w:r>
              </w:del>
            </w:ins>
            <w:ins w:id="2333" w:author="Russian Federation" w:date="2022-03-14T14:17:00Z">
              <w:del w:id="2334" w:author="USA" w:date="2022-06-01T16:16:00Z">
                <w:r w:rsidRPr="00CF13E6" w:rsidDel="008C7B20">
                  <w:rPr>
                    <w:rFonts w:ascii="Times New Roman" w:eastAsia="Calibri" w:hAnsi="Times New Roman" w:cs="Arial"/>
                    <w:sz w:val="20"/>
                  </w:rPr>
                  <w:delText xml:space="preserve"> </w:delText>
                </w:r>
                <w:r w:rsidRPr="00CF13E6" w:rsidDel="008C7B20">
                  <w:rPr>
                    <w:rFonts w:ascii="Times New Roman" w:eastAsia="Calibri" w:hAnsi="Times New Roman" w:cs="Arial"/>
                    <w:sz w:val="20"/>
                    <w:highlight w:val="green"/>
                  </w:rPr>
                  <w:delText xml:space="preserve">to complement, if necessary, </w:delText>
                </w:r>
                <w:r w:rsidRPr="00CF13E6" w:rsidDel="008C7B20">
                  <w:rPr>
                    <w:rFonts w:ascii="Times New Roman" w:eastAsia="Calibri" w:hAnsi="Times New Roman" w:cs="Arial"/>
                    <w:sz w:val="20"/>
                    <w:highlight w:val="green"/>
                    <w:rPrChange w:id="2335" w:author="Russian Federation" w:date="2022-03-14T14:17:00Z">
                      <w:rPr/>
                    </w:rPrChange>
                  </w:rPr>
                  <w:delText>actions of other specialized systems, such as GMDSS</w:delText>
                </w:r>
              </w:del>
            </w:ins>
            <w:ins w:id="2336" w:author="John Mettrop" w:date="2021-12-21T07:16:00Z">
              <w:del w:id="2337" w:author="USA" w:date="2022-06-01T16:16:00Z">
                <w:r w:rsidRPr="00CF13E6" w:rsidDel="008C7B20">
                  <w:rPr>
                    <w:rFonts w:ascii="Times New Roman" w:eastAsia="Calibri" w:hAnsi="Times New Roman" w:cs="Arial"/>
                    <w:sz w:val="20"/>
                  </w:rPr>
                  <w:delText xml:space="preserve">. </w:delText>
                </w:r>
              </w:del>
            </w:ins>
          </w:p>
          <w:p w14:paraId="0920895A" w14:textId="7DAB31E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38" w:author="USA" w:date="2022-06-01T16:16:00Z"/>
                <w:rFonts w:ascii="Times New Roman" w:eastAsia="Calibri" w:hAnsi="Times New Roman" w:cs="Arial"/>
                <w:sz w:val="20"/>
                <w:highlight w:val="cyan"/>
              </w:rPr>
            </w:pPr>
          </w:p>
          <w:p w14:paraId="4041ED27" w14:textId="4806447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39" w:author="USA" w:date="2022-06-01T16:16:00Z"/>
                <w:rFonts w:ascii="Times New Roman" w:eastAsia="Calibri" w:hAnsi="Times New Roman" w:cs="Arial"/>
                <w:sz w:val="20"/>
              </w:rPr>
            </w:pPr>
            <w:del w:id="2340" w:author="USA" w:date="2022-06-01T16:16:00Z">
              <w:r w:rsidRPr="00CF13E6" w:rsidDel="008C7B20">
                <w:rPr>
                  <w:rFonts w:ascii="Times New Roman" w:eastAsia="Calibri" w:hAnsi="Times New Roman" w:cs="Arial"/>
                  <w:sz w:val="20"/>
                  <w:highlight w:val="cyan"/>
                </w:rPr>
                <w:delText>Doc 5B/506:</w:delText>
              </w:r>
              <w:r w:rsidRPr="00CF13E6" w:rsidDel="008C7B20">
                <w:rPr>
                  <w:rFonts w:ascii="Times New Roman" w:eastAsia="Calibri" w:hAnsi="Times New Roman" w:cs="Arial"/>
                  <w:sz w:val="20"/>
                </w:rPr>
                <w:delText xml:space="preserve"> </w:delText>
              </w:r>
            </w:del>
            <w:ins w:id="2341" w:author="John Mettrop" w:date="2021-12-21T07:16:00Z">
              <w:del w:id="2342" w:author="USA" w:date="2022-06-01T16:16:00Z">
                <w:r w:rsidRPr="00CF13E6" w:rsidDel="008C7B20">
                  <w:rPr>
                    <w:rFonts w:ascii="Times New Roman" w:eastAsia="Calibri" w:hAnsi="Times New Roman" w:cs="Arial"/>
                    <w:sz w:val="20"/>
                  </w:rPr>
                  <w:delText xml:space="preserve">These aeronautical mobile systems (uplink, downlink and air-air) </w:delText>
                </w:r>
              </w:del>
            </w:ins>
            <w:ins w:id="2343" w:author="ANFR" w:date="2022-03-16T14:46:00Z">
              <w:del w:id="2344" w:author="USA" w:date="2022-06-01T16:16:00Z">
                <w:r w:rsidRPr="00CF13E6" w:rsidDel="008C7B20">
                  <w:rPr>
                    <w:rFonts w:ascii="Times New Roman" w:eastAsia="Calibri" w:hAnsi="Times New Roman" w:cs="Arial"/>
                    <w:sz w:val="20"/>
                    <w:highlight w:val="lightGray"/>
                    <w:rPrChange w:id="2345" w:author="ANFR" w:date="2022-03-16T14:46:00Z">
                      <w:rPr/>
                    </w:rPrChange>
                  </w:rPr>
                  <w:delText xml:space="preserve">could </w:delText>
                </w:r>
              </w:del>
            </w:ins>
            <w:ins w:id="2346" w:author="John Mettrop" w:date="2021-12-21T07:16:00Z">
              <w:del w:id="2347" w:author="USA" w:date="2022-06-01T16:16:00Z">
                <w:r w:rsidRPr="00CF13E6" w:rsidDel="008C7B20">
                  <w:rPr>
                    <w:rFonts w:ascii="Times New Roman" w:eastAsia="Calibri" w:hAnsi="Times New Roman" w:cs="Arial"/>
                    <w:sz w:val="20"/>
                    <w:highlight w:val="lightGray"/>
                    <w:rPrChange w:id="2348" w:author="ANFR" w:date="2022-03-16T14:46:00Z">
                      <w:rPr/>
                    </w:rPrChange>
                  </w:rPr>
                  <w:delText>[</w:delText>
                </w:r>
                <w:r w:rsidRPr="00CF13E6" w:rsidDel="008C7B20">
                  <w:rPr>
                    <w:rFonts w:ascii="Times New Roman" w:eastAsia="Calibri" w:hAnsi="Times New Roman" w:cs="Arial"/>
                    <w:sz w:val="20"/>
                  </w:rPr>
                  <w:delText>operate anywhere anytime</w:delText>
                </w:r>
                <w:r w:rsidRPr="00CF13E6" w:rsidDel="008C7B20">
                  <w:rPr>
                    <w:rFonts w:ascii="Times New Roman" w:eastAsia="Calibri" w:hAnsi="Times New Roman" w:cs="Arial"/>
                    <w:sz w:val="20"/>
                    <w:highlight w:val="lightGray"/>
                    <w:rPrChange w:id="2349" w:author="ANFR" w:date="2022-03-16T14:47:00Z">
                      <w:rPr/>
                    </w:rPrChange>
                  </w:rPr>
                  <w:delText>/may also be operated]</w:delText>
                </w:r>
                <w:r w:rsidRPr="00CF13E6" w:rsidDel="008C7B20">
                  <w:rPr>
                    <w:rFonts w:ascii="Times New Roman" w:eastAsia="Calibri" w:hAnsi="Times New Roman" w:cs="Arial"/>
                    <w:sz w:val="20"/>
                  </w:rPr>
                  <w:delText xml:space="preserve"> to support security, law enforcement, and humanitarian assistance efforts </w:delText>
                </w:r>
                <w:r w:rsidRPr="00CF13E6" w:rsidDel="008C7B20">
                  <w:rPr>
                    <w:rFonts w:ascii="Times New Roman" w:eastAsia="Calibri" w:hAnsi="Times New Roman" w:cs="Arial"/>
                    <w:sz w:val="20"/>
                    <w:highlight w:val="lightGray"/>
                    <w:rPrChange w:id="2350" w:author="ANFR" w:date="2022-03-16T14:47:00Z">
                      <w:rPr/>
                    </w:rPrChange>
                  </w:rPr>
                  <w:delText>[throughout the 4 800</w:delText>
                </w:r>
                <w:r w:rsidRPr="00CF13E6" w:rsidDel="008C7B20">
                  <w:rPr>
                    <w:rFonts w:ascii="Times New Roman" w:eastAsia="Calibri" w:hAnsi="Times New Roman" w:cs="Arial"/>
                    <w:sz w:val="20"/>
                    <w:highlight w:val="lightGray"/>
                    <w:rPrChange w:id="2351" w:author="ANFR" w:date="2022-03-16T14:47:00Z">
                      <w:rPr/>
                    </w:rPrChange>
                  </w:rPr>
                  <w:noBreakHyphen/>
                  <w:delText>4 990 MHz frequency range]</w:delText>
                </w:r>
                <w:r w:rsidRPr="00CF13E6" w:rsidDel="008C7B20">
                  <w:rPr>
                    <w:rFonts w:ascii="Times New Roman" w:eastAsia="Calibri" w:hAnsi="Times New Roman" w:cs="Arial"/>
                    <w:sz w:val="20"/>
                    <w:highlight w:val="lightGray"/>
                  </w:rPr>
                  <w:delText>.</w:delText>
                </w:r>
                <w:r w:rsidRPr="00CF13E6" w:rsidDel="008C7B20">
                  <w:rPr>
                    <w:rFonts w:ascii="Times New Roman" w:eastAsia="Calibri" w:hAnsi="Times New Roman" w:cs="Arial"/>
                    <w:sz w:val="20"/>
                  </w:rPr>
                  <w:delText xml:space="preserve"> Some operations can also take place </w:delText>
                </w:r>
                <w:r w:rsidRPr="00CF13E6" w:rsidDel="008C7B20">
                  <w:rPr>
                    <w:rFonts w:ascii="Times New Roman" w:eastAsia="Calibri" w:hAnsi="Times New Roman" w:cs="Arial"/>
                    <w:sz w:val="20"/>
                    <w:highlight w:val="lightGray"/>
                    <w:rPrChange w:id="2352" w:author="ANFR" w:date="2022-03-16T14:47:00Z">
                      <w:rPr/>
                    </w:rPrChange>
                  </w:rPr>
                  <w:delText>[ in international airspace and waters/</w:delText>
                </w:r>
                <w:r w:rsidRPr="00CF13E6" w:rsidDel="008C7B20">
                  <w:rPr>
                    <w:rFonts w:ascii="Times New Roman" w:eastAsia="Calibri" w:hAnsi="Times New Roman" w:cs="Arial"/>
                    <w:sz w:val="20"/>
                  </w:rPr>
                  <w:delText>outside national borders</w:delText>
                </w:r>
              </w:del>
            </w:ins>
            <w:ins w:id="2353" w:author="ANFR" w:date="2022-03-16T14:48:00Z">
              <w:del w:id="2354" w:author="USA" w:date="2022-06-01T16:16:00Z">
                <w:r w:rsidRPr="00CF13E6" w:rsidDel="008C7B20">
                  <w:rPr>
                    <w:rFonts w:ascii="Times New Roman" w:eastAsia="Calibri" w:hAnsi="Times New Roman" w:cs="Arial"/>
                    <w:sz w:val="20"/>
                  </w:rPr>
                  <w:delText xml:space="preserve"> </w:delText>
                </w:r>
                <w:r w:rsidRPr="00CF13E6" w:rsidDel="008C7B20">
                  <w:rPr>
                    <w:rFonts w:ascii="Times New Roman" w:eastAsia="Calibri" w:hAnsi="Times New Roman" w:cs="Arial"/>
                    <w:sz w:val="20"/>
                    <w:highlight w:val="lightGray"/>
                  </w:rPr>
                  <w:delText>airspace and waters</w:delText>
                </w:r>
              </w:del>
            </w:ins>
            <w:ins w:id="2355" w:author="John Mettrop" w:date="2021-12-21T07:16:00Z">
              <w:del w:id="2356" w:author="USA" w:date="2022-06-01T16:16:00Z">
                <w:r w:rsidRPr="00CF13E6" w:rsidDel="008C7B20">
                  <w:rPr>
                    <w:rFonts w:ascii="Times New Roman" w:eastAsia="Calibri" w:hAnsi="Times New Roman" w:cs="Arial"/>
                    <w:sz w:val="20"/>
                    <w:highlight w:val="lightGray"/>
                    <w:rPrChange w:id="2357" w:author="ANFR" w:date="2022-03-16T14:47:00Z">
                      <w:rPr/>
                    </w:rPrChange>
                  </w:rPr>
                  <w:delText>]</w:delText>
                </w:r>
                <w:r w:rsidRPr="00CF13E6" w:rsidDel="008C7B20">
                  <w:rPr>
                    <w:rFonts w:ascii="Times New Roman" w:eastAsia="Calibri" w:hAnsi="Times New Roman" w:cs="Arial"/>
                    <w:sz w:val="20"/>
                  </w:rPr>
                  <w:delText xml:space="preserve"> (e.g. to fight against piracy, to escort ships, for deep sea rescue, for search and rescue/emergency operations at sea, etc</w:delText>
                </w:r>
              </w:del>
            </w:ins>
            <w:ins w:id="2358" w:author="ITU -LRT-" w:date="2022-04-07T11:09:00Z">
              <w:del w:id="2359" w:author="USA" w:date="2022-06-01T16:16:00Z">
                <w:r w:rsidRPr="00CF13E6" w:rsidDel="008C7B20">
                  <w:rPr>
                    <w:rFonts w:ascii="Times New Roman" w:eastAsia="Calibri" w:hAnsi="Times New Roman" w:cs="Arial"/>
                    <w:sz w:val="20"/>
                  </w:rPr>
                  <w:delText>.</w:delText>
                </w:r>
              </w:del>
            </w:ins>
            <w:ins w:id="2360" w:author="John Mettrop" w:date="2021-12-21T07:16:00Z">
              <w:del w:id="2361" w:author="USA" w:date="2022-06-01T16:16:00Z">
                <w:r w:rsidRPr="00CF13E6" w:rsidDel="008C7B20">
                  <w:rPr>
                    <w:rFonts w:ascii="Times New Roman" w:eastAsia="Calibri" w:hAnsi="Times New Roman" w:cs="Arial"/>
                    <w:sz w:val="20"/>
                  </w:rPr>
                  <w:delText xml:space="preserve">). </w:delText>
                </w:r>
              </w:del>
            </w:ins>
          </w:p>
        </w:tc>
        <w:tc>
          <w:tcPr>
            <w:tcW w:w="1143" w:type="pct"/>
          </w:tcPr>
          <w:p w14:paraId="3C33D87F" w14:textId="3FC6000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62" w:author="USA" w:date="2022-06-01T16:16:00Z"/>
                <w:rFonts w:ascii="Times New Roman" w:eastAsia="Calibri" w:hAnsi="Times New Roman" w:cs="Arial"/>
                <w:sz w:val="20"/>
                <w:lang w:val="en-GB"/>
              </w:rPr>
            </w:pPr>
            <w:del w:id="2363"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2C05461F" w14:textId="25BDDAE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64" w:author="USA" w:date="2022-06-01T16:16:00Z"/>
                <w:rFonts w:ascii="Times New Roman" w:eastAsia="Calibri" w:hAnsi="Times New Roman" w:cs="Arial"/>
                <w:sz w:val="20"/>
                <w:lang w:val="en-GB"/>
              </w:rPr>
            </w:pPr>
            <w:del w:id="2365"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delete the idea of “Anywhere/anytime” usage of AMS/MMS</w:delText>
              </w:r>
            </w:del>
          </w:p>
          <w:p w14:paraId="615FDFC3" w14:textId="152965B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66" w:author="USA" w:date="2022-06-01T16:16:00Z"/>
                <w:rFonts w:ascii="Times New Roman" w:eastAsia="Calibri" w:hAnsi="Times New Roman" w:cs="Arial"/>
                <w:sz w:val="20"/>
                <w:lang w:val="en-GB"/>
              </w:rPr>
            </w:pPr>
            <w:del w:id="2367"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specify usage of AMS/MMS noting that some limitations may exist in reality noting the rights and jurisdiction of coastal states as defined in UNCLOS.</w:delText>
              </w:r>
            </w:del>
          </w:p>
          <w:p w14:paraId="36182723" w14:textId="21DB138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68" w:author="USA" w:date="2022-06-01T16:16:00Z"/>
                <w:rFonts w:ascii="Times New Roman" w:eastAsia="Calibri" w:hAnsi="Times New Roman" w:cs="Arial"/>
                <w:sz w:val="20"/>
                <w:lang w:val="en-GB"/>
              </w:rPr>
            </w:pPr>
            <w:del w:id="2369"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 xml:space="preserve">To reflect that depending </w:delText>
              </w:r>
              <w:r w:rsidRPr="00CF13E6" w:rsidDel="008C7B20">
                <w:rPr>
                  <w:rFonts w:ascii="Times New Roman" w:eastAsia="Calibri" w:hAnsi="Times New Roman" w:cs="Arial"/>
                  <w:sz w:val="20"/>
                </w:rPr>
                <w:delText xml:space="preserve">on the area in the international airspace some of these operations can be planned in advance, whereas some other operations may take place at an unpredictable time and location. </w:delText>
              </w:r>
            </w:del>
          </w:p>
          <w:p w14:paraId="57A247C0" w14:textId="602869A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70" w:author="USA" w:date="2022-06-01T16:16:00Z"/>
                <w:rFonts w:ascii="Times New Roman" w:eastAsia="Calibri" w:hAnsi="Times New Roman" w:cs="Arial"/>
                <w:sz w:val="20"/>
                <w:highlight w:val="cyan"/>
                <w:lang w:val="en-GB"/>
              </w:rPr>
            </w:pPr>
            <w:del w:id="2371"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784DD7B9" w14:textId="0AB82E20" w:rsidTr="008B0EFF">
        <w:trPr>
          <w:jc w:val="center"/>
          <w:del w:id="2372" w:author="USA" w:date="2022-06-01T16:16:00Z"/>
        </w:trPr>
        <w:tc>
          <w:tcPr>
            <w:tcW w:w="951" w:type="pct"/>
          </w:tcPr>
          <w:p w14:paraId="3C74973E" w14:textId="7C91BC9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73" w:author="USA" w:date="2022-06-01T16:16:00Z"/>
                <w:rFonts w:ascii="Times New Roman" w:eastAsia="Calibri" w:hAnsi="Times New Roman" w:cs="Arial"/>
                <w:sz w:val="20"/>
                <w:lang w:val="en-GB"/>
              </w:rPr>
            </w:pPr>
            <w:del w:id="2374" w:author="USA" w:date="2022-06-01T16:16:00Z">
              <w:r w:rsidRPr="00CF13E6" w:rsidDel="008C7B20">
                <w:rPr>
                  <w:rFonts w:ascii="Times New Roman" w:eastAsia="Calibri" w:hAnsi="Times New Roman" w:cs="Arial"/>
                  <w:sz w:val="20"/>
                  <w:lang w:val="en-GB"/>
                </w:rPr>
                <w:delText>Definition of “international airspace” and “international waters” and use of these terms in Recommendation ITU-R M.2116</w:delText>
              </w:r>
            </w:del>
          </w:p>
        </w:tc>
        <w:tc>
          <w:tcPr>
            <w:tcW w:w="2906" w:type="pct"/>
          </w:tcPr>
          <w:p w14:paraId="5FDB08BA" w14:textId="2A4BE04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75" w:author="USA" w:date="2022-06-01T16:16:00Z"/>
                <w:rFonts w:ascii="Times New Roman" w:eastAsia="Calibri" w:hAnsi="Times New Roman" w:cs="Arial"/>
                <w:sz w:val="20"/>
                <w:lang w:val="en-GB"/>
              </w:rPr>
            </w:pPr>
            <w:del w:id="2376" w:author="USA" w:date="2022-06-01T16:16:00Z">
              <w:r w:rsidRPr="00CF13E6" w:rsidDel="008C7B20">
                <w:rPr>
                  <w:rFonts w:ascii="Times New Roman" w:eastAsia="Calibri" w:hAnsi="Times New Roman" w:cs="Arial"/>
                  <w:sz w:val="20"/>
                  <w:lang w:val="en-GB"/>
                </w:rPr>
                <w:delText>It is proposed to have definitions of “international airspace” and “international waters” in Recommendation since we use this term.</w:delText>
              </w:r>
            </w:del>
          </w:p>
          <w:p w14:paraId="70EAB44A" w14:textId="7941B49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ins w:id="2377" w:author="Russian Federation" w:date="2022-03-14T14:18:00Z"/>
                <w:del w:id="2378" w:author="USA" w:date="2022-06-01T16:16:00Z"/>
                <w:rFonts w:ascii="Times New Roman" w:eastAsia="Calibri" w:hAnsi="Times New Roman" w:cs="Arial"/>
                <w:sz w:val="20"/>
              </w:rPr>
            </w:pPr>
            <w:del w:id="2379" w:author="USA" w:date="2022-06-01T16:16:00Z">
              <w:r w:rsidRPr="00CF13E6" w:rsidDel="008C7B20">
                <w:rPr>
                  <w:rFonts w:ascii="Times New Roman" w:eastAsia="Calibri" w:hAnsi="Times New Roman" w:cs="Arial"/>
                  <w:sz w:val="20"/>
                  <w:lang w:val="en-GB"/>
                </w:rPr>
                <w:delText xml:space="preserve">For example </w:delText>
              </w:r>
            </w:del>
            <w:ins w:id="2380" w:author="Russian Federation" w:date="2022-03-14T14:37:00Z">
              <w:del w:id="2381" w:author="USA" w:date="2022-06-01T16:16:00Z">
                <w:r w:rsidRPr="00CF13E6" w:rsidDel="008C7B20">
                  <w:rPr>
                    <w:rFonts w:ascii="Times New Roman" w:eastAsia="Calibri" w:hAnsi="Times New Roman" w:cs="Arial"/>
                    <w:i/>
                    <w:sz w:val="20"/>
                    <w:lang w:val="en-GB"/>
                    <w:rPrChange w:id="2382" w:author="Russian Federation" w:date="2022-03-14T14:37:00Z">
                      <w:rPr/>
                    </w:rPrChange>
                  </w:rPr>
                  <w:delText xml:space="preserve">For the purpose of this Recommendation “international airspace” and “international waters” mean the areas which are outside of and beyond </w:delText>
                </w:r>
              </w:del>
            </w:ins>
            <w:ins w:id="2383" w:author="Russian Federation" w:date="2022-03-15T16:59:00Z">
              <w:del w:id="2384" w:author="USA" w:date="2022-06-01T16:16:00Z">
                <w:r w:rsidRPr="00CF13E6" w:rsidDel="008C7B20">
                  <w:rPr>
                    <w:rFonts w:ascii="Times New Roman" w:eastAsia="Calibri" w:hAnsi="Times New Roman" w:cs="Arial"/>
                    <w:i/>
                    <w:sz w:val="20"/>
                  </w:rPr>
                  <w:delText xml:space="preserve">the </w:delText>
                </w:r>
              </w:del>
            </w:ins>
            <w:ins w:id="2385" w:author="Russian Federation" w:date="2022-03-14T14:37:00Z">
              <w:del w:id="2386" w:author="USA" w:date="2022-06-01T16:16:00Z">
                <w:r w:rsidRPr="00CF13E6" w:rsidDel="008C7B20">
                  <w:rPr>
                    <w:rFonts w:ascii="Times New Roman" w:eastAsia="Calibri" w:hAnsi="Times New Roman" w:cs="Arial"/>
                    <w:i/>
                    <w:sz w:val="20"/>
                    <w:lang w:val="en-GB"/>
                    <w:rPrChange w:id="2387" w:author="Russian Federation" w:date="2022-03-14T14:37:00Z">
                      <w:rPr/>
                    </w:rPrChange>
                  </w:rPr>
                  <w:delText>jurisdiction of any Member State of ITU.</w:delText>
                </w:r>
              </w:del>
            </w:ins>
          </w:p>
          <w:p w14:paraId="77136A39" w14:textId="68BAE25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8" w:author="USA" w:date="2022-06-01T16:16:00Z"/>
                <w:rFonts w:ascii="Times New Roman" w:eastAsia="Calibri" w:hAnsi="Times New Roman" w:cs="Arial"/>
                <w:sz w:val="20"/>
              </w:rPr>
            </w:pPr>
          </w:p>
          <w:p w14:paraId="3EDF09EA" w14:textId="6489443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89" w:author="USA" w:date="2022-06-01T16:16:00Z"/>
                <w:rFonts w:ascii="Times New Roman" w:eastAsia="Calibri" w:hAnsi="Times New Roman" w:cs="Arial"/>
                <w:sz w:val="20"/>
                <w:lang w:val="en-GB"/>
              </w:rPr>
            </w:pPr>
          </w:p>
          <w:p w14:paraId="0D8C1D91" w14:textId="62FA7B1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0" w:author="USA" w:date="2022-06-01T16:16:00Z"/>
                <w:rFonts w:ascii="Times New Roman" w:eastAsia="Calibri" w:hAnsi="Times New Roman" w:cs="Arial"/>
                <w:sz w:val="20"/>
              </w:rPr>
            </w:pPr>
            <w:del w:id="2391" w:author="USA" w:date="2022-06-01T16:16:00Z">
              <w:r w:rsidRPr="00CF13E6" w:rsidDel="008C7B20">
                <w:rPr>
                  <w:rFonts w:ascii="Times New Roman" w:eastAsia="Calibri" w:hAnsi="Times New Roman" w:cs="Arial"/>
                  <w:sz w:val="20"/>
                  <w:lang w:val="en-GB"/>
                </w:rPr>
                <w:lastRenderedPageBreak/>
                <w:delText>Another approach – not to use these terms at all and use alternative descriptions (</w:delText>
              </w:r>
            </w:del>
            <w:ins w:id="2392" w:author="John Mettrop" w:date="2021-12-21T07:16:00Z">
              <w:del w:id="2393" w:author="USA" w:date="2022-06-01T16:16:00Z">
                <w:r w:rsidRPr="00CF13E6" w:rsidDel="008C7B20">
                  <w:rPr>
                    <w:rFonts w:ascii="Times New Roman" w:eastAsia="Calibri" w:hAnsi="Times New Roman" w:cs="Arial"/>
                    <w:sz w:val="20"/>
                  </w:rPr>
                  <w:delText>outside national borders</w:delText>
                </w:r>
              </w:del>
            </w:ins>
            <w:ins w:id="2394" w:author="ANFR" w:date="2022-03-16T14:48:00Z">
              <w:del w:id="2395" w:author="USA" w:date="2022-06-01T16:16:00Z">
                <w:r w:rsidRPr="00CF13E6" w:rsidDel="008C7B20">
                  <w:rPr>
                    <w:rFonts w:ascii="Times New Roman" w:eastAsia="Calibri" w:hAnsi="Times New Roman" w:cs="Arial"/>
                    <w:sz w:val="20"/>
                  </w:rPr>
                  <w:delText xml:space="preserve"> airspace and waters</w:delText>
                </w:r>
              </w:del>
            </w:ins>
            <w:del w:id="2396" w:author="USA" w:date="2022-06-01T16:16:00Z">
              <w:r w:rsidRPr="00CF13E6" w:rsidDel="008C7B20">
                <w:rPr>
                  <w:rFonts w:ascii="Times New Roman" w:eastAsia="Calibri" w:hAnsi="Times New Roman" w:cs="Arial"/>
                  <w:sz w:val="20"/>
                </w:rPr>
                <w:delText>)</w:delText>
              </w:r>
            </w:del>
          </w:p>
        </w:tc>
        <w:tc>
          <w:tcPr>
            <w:tcW w:w="1143" w:type="pct"/>
          </w:tcPr>
          <w:p w14:paraId="5357090F" w14:textId="39C611C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397" w:author="USA" w:date="2022-06-01T16:16:00Z"/>
                <w:rFonts w:ascii="Times New Roman" w:eastAsia="Calibri" w:hAnsi="Times New Roman" w:cs="Arial"/>
                <w:sz w:val="20"/>
                <w:lang w:val="en-GB"/>
              </w:rPr>
            </w:pPr>
            <w:del w:id="2398"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4D0365EE" w14:textId="4036998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399" w:author="USA" w:date="2022-06-01T16:16:00Z"/>
                <w:rFonts w:ascii="Times New Roman" w:eastAsia="Calibri" w:hAnsi="Times New Roman" w:cs="Arial"/>
                <w:sz w:val="20"/>
                <w:lang w:val="en-GB"/>
              </w:rPr>
            </w:pPr>
            <w:del w:id="2400"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not to use terms “international airspace” and “international waters”</w:delText>
              </w:r>
            </w:del>
          </w:p>
          <w:p w14:paraId="166A415E" w14:textId="4153C3F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01" w:author="USA" w:date="2022-06-01T16:16:00Z"/>
                <w:rFonts w:ascii="Times New Roman" w:eastAsia="Calibri" w:hAnsi="Times New Roman" w:cs="Arial"/>
                <w:sz w:val="20"/>
                <w:lang w:val="en-GB"/>
              </w:rPr>
            </w:pPr>
            <w:del w:id="2402"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 xml:space="preserve">create alternative term </w:delText>
              </w:r>
              <w:r w:rsidRPr="00CF13E6" w:rsidDel="008C7B20">
                <w:rPr>
                  <w:rFonts w:ascii="Times New Roman" w:eastAsia="Calibri" w:hAnsi="Times New Roman" w:cs="Arial"/>
                  <w:sz w:val="20"/>
                  <w:highlight w:val="cyan"/>
                  <w:lang w:val="en-GB"/>
                </w:rPr>
                <w:delText>(TBD)</w:delText>
              </w:r>
              <w:r w:rsidRPr="00CF13E6" w:rsidDel="008C7B20">
                <w:rPr>
                  <w:rFonts w:ascii="Times New Roman" w:eastAsia="Calibri" w:hAnsi="Times New Roman" w:cs="Arial"/>
                  <w:sz w:val="20"/>
                  <w:lang w:val="en-GB"/>
                </w:rPr>
                <w:delText xml:space="preserve"> noting some definitions of UNCLOS (territorial sea, </w:delText>
              </w:r>
              <w:r w:rsidRPr="00CF13E6" w:rsidDel="008C7B20">
                <w:rPr>
                  <w:rFonts w:ascii="Times New Roman" w:eastAsia="Calibri" w:hAnsi="Times New Roman" w:cs="Arial"/>
                  <w:sz w:val="20"/>
                  <w:lang w:val="en-GB"/>
                </w:rPr>
                <w:lastRenderedPageBreak/>
                <w:delText>exclusive economic zone, contiguous zone, high seas)</w:delText>
              </w:r>
            </w:del>
          </w:p>
          <w:p w14:paraId="055A67D4" w14:textId="5686C17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3" w:author="USA" w:date="2022-06-01T16:16:00Z"/>
                <w:rFonts w:ascii="Times New Roman" w:eastAsia="Calibri" w:hAnsi="Times New Roman" w:cs="Arial"/>
                <w:sz w:val="20"/>
                <w:lang w:val="en-GB"/>
              </w:rPr>
            </w:pPr>
            <w:del w:id="2404"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59119C87" w14:textId="243D6B5B" w:rsidTr="008B0EFF">
        <w:trPr>
          <w:jc w:val="center"/>
          <w:del w:id="2405" w:author="USA" w:date="2022-06-01T16:16:00Z"/>
        </w:trPr>
        <w:tc>
          <w:tcPr>
            <w:tcW w:w="951" w:type="pct"/>
          </w:tcPr>
          <w:p w14:paraId="5D59DEBF" w14:textId="4DA8DC8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6" w:author="USA" w:date="2022-06-01T16:16:00Z"/>
                <w:rFonts w:ascii="Times New Roman" w:eastAsia="Calibri" w:hAnsi="Times New Roman" w:cs="Arial"/>
                <w:sz w:val="20"/>
                <w:lang w:val="en-GB"/>
              </w:rPr>
            </w:pPr>
            <w:del w:id="2407" w:author="USA" w:date="2022-06-01T16:16:00Z">
              <w:r w:rsidRPr="00CF13E6" w:rsidDel="008C7B20">
                <w:rPr>
                  <w:rFonts w:ascii="Times New Roman" w:eastAsia="Calibri" w:hAnsi="Times New Roman" w:cs="Arial"/>
                  <w:sz w:val="20"/>
                  <w:lang w:val="en-GB"/>
                </w:rPr>
                <w:lastRenderedPageBreak/>
                <w:delText>The reference of operational requirements established in some Articles of RR</w:delText>
              </w:r>
            </w:del>
          </w:p>
        </w:tc>
        <w:tc>
          <w:tcPr>
            <w:tcW w:w="2906" w:type="pct"/>
          </w:tcPr>
          <w:p w14:paraId="5BC3400B" w14:textId="627233F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08" w:author="USA" w:date="2022-06-01T16:16:00Z"/>
                <w:rFonts w:ascii="Times New Roman" w:eastAsia="Calibri" w:hAnsi="Times New Roman" w:cs="Arial"/>
                <w:sz w:val="20"/>
                <w:lang w:val="en-GB"/>
              </w:rPr>
            </w:pPr>
            <w:del w:id="2409" w:author="USA" w:date="2022-06-01T16:16:00Z">
              <w:r w:rsidRPr="00CF13E6" w:rsidDel="008C7B20">
                <w:rPr>
                  <w:rFonts w:ascii="Times New Roman" w:eastAsia="Calibri" w:hAnsi="Times New Roman" w:cs="Arial"/>
                  <w:sz w:val="20"/>
                  <w:lang w:val="en-GB"/>
                </w:rPr>
                <w:delText xml:space="preserve">It is proposed to reflect in revision of Recommendation ITU-R M.2116 some provisions of RR addressing operational requirements for AMS/MMS systems. In particular the following articles were considered: </w:delText>
              </w:r>
              <w:r w:rsidRPr="00CF13E6" w:rsidDel="008C7B20">
                <w:rPr>
                  <w:rFonts w:ascii="Times New Roman" w:eastAsia="Calibri" w:hAnsi="Times New Roman" w:cs="Arial"/>
                  <w:b/>
                  <w:bCs/>
                  <w:sz w:val="20"/>
                  <w:lang w:val="en-GB"/>
                  <w:rPrChange w:id="2410" w:author="CAN" w:date="2022-04-04T11:54:00Z">
                    <w:rPr/>
                  </w:rPrChange>
                </w:rPr>
                <w:delText>43.5</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411" w:author="CAN" w:date="2022-04-04T11:54:00Z">
                    <w:rPr/>
                  </w:rPrChange>
                </w:rPr>
                <w:delText xml:space="preserve"> 43.6</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412" w:author="CAN" w:date="2022-04-04T11:54:00Z">
                    <w:rPr/>
                  </w:rPrChange>
                </w:rPr>
                <w:delText xml:space="preserve"> 51.3</w:delText>
              </w:r>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b/>
                  <w:bCs/>
                  <w:sz w:val="20"/>
                  <w:lang w:val="en-GB"/>
                  <w:rPrChange w:id="2413" w:author="CAN" w:date="2022-04-04T11:54:00Z">
                    <w:rPr/>
                  </w:rPrChange>
                </w:rPr>
                <w:delText xml:space="preserve"> 51.4</w:delText>
              </w:r>
              <w:r w:rsidRPr="00CF13E6" w:rsidDel="008C7B20">
                <w:rPr>
                  <w:rFonts w:ascii="Times New Roman" w:eastAsia="Calibri" w:hAnsi="Times New Roman" w:cs="Arial"/>
                  <w:sz w:val="20"/>
                  <w:lang w:val="en-GB"/>
                </w:rPr>
                <w:delText xml:space="preserve"> and </w:delText>
              </w:r>
              <w:r w:rsidRPr="00CF13E6" w:rsidDel="008C7B20">
                <w:rPr>
                  <w:rFonts w:ascii="Times New Roman" w:eastAsia="Calibri" w:hAnsi="Times New Roman" w:cs="Arial"/>
                  <w:b/>
                  <w:bCs/>
                  <w:sz w:val="20"/>
                  <w:lang w:val="en-GB"/>
                  <w:rPrChange w:id="2414" w:author="CAN" w:date="2022-04-04T11:54:00Z">
                    <w:rPr/>
                  </w:rPrChange>
                </w:rPr>
                <w:delText>51.4</w:delText>
              </w:r>
              <w:r w:rsidRPr="00CF13E6" w:rsidDel="008C7B20">
                <w:rPr>
                  <w:rFonts w:ascii="Times New Roman" w:eastAsia="Calibri" w:hAnsi="Times New Roman" w:cs="Arial"/>
                  <w:sz w:val="20"/>
                  <w:lang w:val="en-GB"/>
                </w:rPr>
                <w:delText>.</w:delText>
              </w:r>
            </w:del>
          </w:p>
          <w:p w14:paraId="6C7CCD18" w14:textId="5240CAC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15" w:author="USA" w:date="2022-06-01T16:16:00Z"/>
                <w:rFonts w:ascii="Times New Roman" w:eastAsia="Calibri" w:hAnsi="Times New Roman" w:cs="Arial"/>
                <w:sz w:val="20"/>
                <w:lang w:val="en-GB"/>
              </w:rPr>
            </w:pPr>
          </w:p>
          <w:p w14:paraId="0AD50F87" w14:textId="0EF2970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16" w:author="USA" w:date="2022-06-01T16:16:00Z"/>
                <w:rFonts w:ascii="Times New Roman" w:eastAsia="Calibri" w:hAnsi="Times New Roman" w:cs="Arial"/>
                <w:sz w:val="20"/>
                <w:lang w:val="en-GB"/>
              </w:rPr>
            </w:pPr>
            <w:del w:id="2417" w:author="USA" w:date="2022-06-01T16:16:00Z">
              <w:r w:rsidRPr="00CF13E6" w:rsidDel="008C7B20">
                <w:rPr>
                  <w:rFonts w:ascii="Times New Roman" w:eastAsia="Calibri" w:hAnsi="Times New Roman" w:cs="Arial"/>
                  <w:sz w:val="20"/>
                  <w:u w:val="single"/>
                  <w:lang w:val="en-GB"/>
                </w:rPr>
                <w:delText>View 1:</w:delText>
              </w:r>
              <w:r w:rsidRPr="00CF13E6" w:rsidDel="008C7B20">
                <w:rPr>
                  <w:rFonts w:ascii="Times New Roman" w:eastAsia="Calibri" w:hAnsi="Times New Roman" w:cs="Arial"/>
                  <w:sz w:val="20"/>
                  <w:lang w:val="en-GB"/>
                </w:rPr>
                <w:delText xml:space="preserve"> These articles established operational requirements which applicable to AMS/MMS in general and should be taken into account in description of systems in 4 400-4 990 MHz.</w:delText>
              </w:r>
            </w:del>
          </w:p>
          <w:p w14:paraId="2AC1609F" w14:textId="0B98AB35"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18" w:author="USA" w:date="2022-06-01T16:16:00Z"/>
                <w:rFonts w:ascii="Times New Roman" w:eastAsia="Calibri" w:hAnsi="Times New Roman" w:cs="Arial"/>
                <w:sz w:val="20"/>
                <w:lang w:val="en-GB"/>
              </w:rPr>
            </w:pPr>
          </w:p>
          <w:p w14:paraId="57A47E8A" w14:textId="2E15AD60"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19" w:author="USA" w:date="2022-06-01T16:16:00Z"/>
                <w:rFonts w:ascii="Times New Roman" w:eastAsia="Calibri" w:hAnsi="Times New Roman" w:cs="Arial"/>
                <w:sz w:val="20"/>
              </w:rPr>
            </w:pPr>
            <w:del w:id="2420" w:author="USA" w:date="2022-06-01T16:16:00Z">
              <w:r w:rsidRPr="00CF13E6" w:rsidDel="008C7B20">
                <w:rPr>
                  <w:rFonts w:ascii="Times New Roman" w:eastAsia="Calibri" w:hAnsi="Times New Roman" w:cs="Arial"/>
                  <w:sz w:val="20"/>
                  <w:u w:val="single"/>
                  <w:lang w:val="en-GB"/>
                </w:rPr>
                <w:delText>View 2:</w:delText>
              </w:r>
              <w:r w:rsidRPr="00CF13E6" w:rsidDel="008C7B20">
                <w:rPr>
                  <w:rFonts w:ascii="Times New Roman" w:eastAsia="Calibri" w:hAnsi="Times New Roman" w:cs="Arial"/>
                  <w:sz w:val="20"/>
                  <w:lang w:val="en-GB"/>
                </w:rPr>
                <w:delText xml:space="preserve"> </w:delText>
              </w:r>
              <w:r w:rsidRPr="00CF13E6" w:rsidDel="008C7B20">
                <w:rPr>
                  <w:rFonts w:ascii="Times New Roman" w:eastAsia="Calibri" w:hAnsi="Times New Roman" w:cs="Arial"/>
                  <w:color w:val="2C2D2E"/>
                  <w:sz w:val="20"/>
                  <w:shd w:val="clear" w:color="auto" w:fill="FFFFFF"/>
                </w:rPr>
                <w:delText>With respect to the other RR articles, it has been suggested many times during the meetings that there is no need to reproduce every RR text in an ITU-R document. Several RR articles that were cited describe the use of frequencies in broad terms and are not specific to this frequency band or the systems in this recommendation. It is simply not necessary to list every provision in the RR in this recommendation.</w:delText>
              </w:r>
            </w:del>
          </w:p>
        </w:tc>
        <w:tc>
          <w:tcPr>
            <w:tcW w:w="1143" w:type="pct"/>
          </w:tcPr>
          <w:p w14:paraId="5C97589C" w14:textId="409C0BB2"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21" w:author="USA" w:date="2022-06-01T16:16:00Z"/>
                <w:rFonts w:ascii="Times New Roman" w:eastAsia="Calibri" w:hAnsi="Times New Roman" w:cs="Arial"/>
                <w:sz w:val="20"/>
                <w:lang w:val="en-GB"/>
              </w:rPr>
            </w:pPr>
            <w:del w:id="2422" w:author="USA" w:date="2022-06-01T16:16:00Z">
              <w:r w:rsidRPr="00CF13E6" w:rsidDel="008C7B20">
                <w:rPr>
                  <w:rFonts w:ascii="Times New Roman" w:eastAsia="Calibri" w:hAnsi="Times New Roman" w:cs="Arial"/>
                  <w:sz w:val="20"/>
                  <w:lang w:val="en-GB"/>
                </w:rPr>
                <w:delText>Several ways forward may be considered:</w:delText>
              </w:r>
            </w:del>
          </w:p>
          <w:p w14:paraId="352F48C4" w14:textId="7C5C3C8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23" w:author="USA" w:date="2022-06-01T16:16:00Z"/>
                <w:rFonts w:ascii="Times New Roman" w:eastAsia="Calibri" w:hAnsi="Times New Roman" w:cs="Arial"/>
                <w:sz w:val="20"/>
                <w:lang w:val="en-GB"/>
              </w:rPr>
            </w:pPr>
            <w:del w:id="2424"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reflect explicitly that RR contains some operational requirements for AMS/MMS and describe them</w:delText>
              </w:r>
            </w:del>
          </w:p>
          <w:p w14:paraId="720756D9" w14:textId="2736C7F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25" w:author="USA" w:date="2022-06-01T16:16:00Z"/>
                <w:rFonts w:ascii="Times New Roman" w:eastAsia="Calibri" w:hAnsi="Times New Roman" w:cs="Arial"/>
                <w:sz w:val="20"/>
                <w:lang w:val="en-GB"/>
              </w:rPr>
            </w:pPr>
            <w:del w:id="2426"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delText>to reflect that RR contains such requirements and make link to specific articles.</w:delText>
              </w:r>
            </w:del>
          </w:p>
          <w:p w14:paraId="1E9BC642" w14:textId="26F51BE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27" w:author="USA" w:date="2022-06-01T16:16:00Z"/>
                <w:rFonts w:ascii="Times New Roman" w:eastAsia="Calibri" w:hAnsi="Times New Roman" w:cs="Arial"/>
                <w:sz w:val="20"/>
                <w:highlight w:val="cyan"/>
                <w:lang w:val="en-GB"/>
              </w:rPr>
            </w:pPr>
            <w:del w:id="2428"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75328025" w14:textId="423659DB" w:rsidTr="008B0EFF">
        <w:trPr>
          <w:jc w:val="center"/>
          <w:del w:id="2429" w:author="USA" w:date="2022-06-01T16:16:00Z"/>
        </w:trPr>
        <w:tc>
          <w:tcPr>
            <w:tcW w:w="951" w:type="pct"/>
          </w:tcPr>
          <w:p w14:paraId="13AEDCFC" w14:textId="01AB0C8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0" w:author="USA" w:date="2022-06-01T16:16:00Z"/>
                <w:rFonts w:ascii="Times New Roman" w:eastAsia="Calibri" w:hAnsi="Times New Roman" w:cs="Arial"/>
                <w:sz w:val="20"/>
                <w:lang w:val="en-GB"/>
              </w:rPr>
            </w:pPr>
            <w:del w:id="2431" w:author="USA" w:date="2022-06-01T16:16:00Z">
              <w:r w:rsidRPr="00CF13E6" w:rsidDel="008C7B20">
                <w:rPr>
                  <w:rFonts w:ascii="Times New Roman" w:eastAsia="Calibri" w:hAnsi="Times New Roman" w:cs="Arial"/>
                  <w:sz w:val="20"/>
                  <w:lang w:val="en-GB"/>
                </w:rPr>
                <w:delText>The description of System 6</w:delText>
              </w:r>
            </w:del>
          </w:p>
        </w:tc>
        <w:tc>
          <w:tcPr>
            <w:tcW w:w="2906" w:type="pct"/>
          </w:tcPr>
          <w:p w14:paraId="36605F47" w14:textId="322AE5C3"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2" w:author="USA" w:date="2022-06-01T16:16:00Z"/>
                <w:rFonts w:ascii="Times New Roman" w:eastAsia="Calibri" w:hAnsi="Times New Roman" w:cs="Arial"/>
                <w:sz w:val="20"/>
                <w:lang w:eastAsia="zh-CN"/>
              </w:rPr>
            </w:pPr>
            <w:del w:id="2433" w:author="USA" w:date="2022-06-01T16:16:00Z">
              <w:r w:rsidRPr="00CF13E6" w:rsidDel="008C7B20">
                <w:rPr>
                  <w:rFonts w:ascii="Times New Roman" w:eastAsia="Calibri" w:hAnsi="Times New Roman" w:cs="Arial"/>
                  <w:sz w:val="20"/>
                  <w:lang w:val="en-GB"/>
                </w:rPr>
                <w:delText xml:space="preserve">It was reflected for System 6 that </w:delText>
              </w:r>
              <w:r w:rsidRPr="00CF13E6" w:rsidDel="008C7B20">
                <w:rPr>
                  <w:rFonts w:ascii="Times New Roman" w:eastAsia="Calibri" w:hAnsi="Times New Roman" w:cs="Arial"/>
                  <w:i/>
                  <w:sz w:val="20"/>
                  <w:lang w:val="en-GB"/>
                </w:rPr>
                <w:delText>“</w:delText>
              </w:r>
              <w:r w:rsidRPr="00CF13E6" w:rsidDel="008C7B20">
                <w:rPr>
                  <w:rFonts w:ascii="Times New Roman" w:eastAsia="Calibri" w:hAnsi="Times New Roman" w:cs="Arial"/>
                  <w:i/>
                  <w:sz w:val="20"/>
                  <w:lang w:eastAsia="zh-CN"/>
                </w:rPr>
                <w:delText>The frequency selection for individual UAVs depends on the number of UAVs participating in a task and their bandwidth requirements.”</w:delText>
              </w:r>
            </w:del>
          </w:p>
          <w:p w14:paraId="2A33F552" w14:textId="32BD3C7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4" w:author="USA" w:date="2022-06-01T16:16:00Z"/>
                <w:rFonts w:ascii="Times New Roman" w:eastAsia="Calibri" w:hAnsi="Times New Roman" w:cs="Arial"/>
                <w:sz w:val="20"/>
                <w:lang w:eastAsia="zh-CN"/>
              </w:rPr>
            </w:pPr>
          </w:p>
          <w:p w14:paraId="26570C0E" w14:textId="5327550B"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5" w:author="USA" w:date="2022-06-01T16:16:00Z"/>
                <w:rFonts w:ascii="Times New Roman" w:eastAsia="Calibri" w:hAnsi="Times New Roman" w:cs="Arial"/>
                <w:sz w:val="20"/>
                <w:lang w:eastAsia="zh-CN"/>
              </w:rPr>
            </w:pPr>
            <w:del w:id="2436" w:author="USA" w:date="2022-06-01T16:16:00Z">
              <w:r w:rsidRPr="00CF13E6" w:rsidDel="008C7B20">
                <w:rPr>
                  <w:rFonts w:ascii="Times New Roman" w:eastAsia="Calibri" w:hAnsi="Times New Roman" w:cs="Arial"/>
                  <w:sz w:val="20"/>
                  <w:lang w:eastAsia="zh-CN"/>
                </w:rPr>
                <w:delText>The following question was raised “</w:delText>
              </w:r>
              <w:r w:rsidRPr="00CF13E6" w:rsidDel="008C7B20">
                <w:rPr>
                  <w:rFonts w:ascii="Times New Roman" w:eastAsia="Calibri" w:hAnsi="Times New Roman" w:cs="Arial"/>
                  <w:i/>
                  <w:sz w:val="20"/>
                  <w:lang w:eastAsia="zh-CN"/>
                </w:rPr>
                <w:delText xml:space="preserve">What </w:delText>
              </w:r>
              <w:r w:rsidRPr="00CF13E6" w:rsidDel="008C7B20">
                <w:rPr>
                  <w:rFonts w:ascii="Times New Roman" w:eastAsia="Calibri" w:hAnsi="Times New Roman" w:cs="Arial"/>
                  <w:i/>
                  <w:sz w:val="20"/>
                  <w:lang w:val="en-GB" w:eastAsia="zh-CN"/>
                </w:rPr>
                <w:delText xml:space="preserve">is </w:delText>
              </w:r>
              <w:r w:rsidRPr="00CF13E6" w:rsidDel="008C7B20">
                <w:rPr>
                  <w:rFonts w:ascii="Times New Roman" w:eastAsia="Calibri" w:hAnsi="Times New Roman" w:cs="Arial"/>
                  <w:i/>
                  <w:sz w:val="20"/>
                  <w:lang w:eastAsia="zh-CN"/>
                </w:rPr>
                <w:delText>a typical</w:delText>
              </w:r>
              <w:r w:rsidRPr="00CF13E6" w:rsidDel="008C7B20">
                <w:rPr>
                  <w:rFonts w:ascii="Times New Roman" w:eastAsia="Calibri" w:hAnsi="Times New Roman" w:cs="Arial"/>
                  <w:i/>
                  <w:sz w:val="20"/>
                  <w:lang w:val="en-GB" w:eastAsia="zh-CN"/>
                </w:rPr>
                <w:delText xml:space="preserve"> number of UAVs and what </w:delText>
              </w:r>
              <w:r w:rsidRPr="00CF13E6" w:rsidDel="008C7B20">
                <w:rPr>
                  <w:rFonts w:ascii="Times New Roman" w:eastAsia="Calibri" w:hAnsi="Times New Roman" w:cs="Arial"/>
                  <w:i/>
                  <w:sz w:val="20"/>
                  <w:lang w:eastAsia="zh-CN"/>
                </w:rPr>
                <w:delText>are</w:delText>
              </w:r>
              <w:r w:rsidRPr="00CF13E6" w:rsidDel="008C7B20">
                <w:rPr>
                  <w:rFonts w:ascii="Times New Roman" w:eastAsia="Calibri" w:hAnsi="Times New Roman" w:cs="Arial"/>
                  <w:i/>
                  <w:sz w:val="20"/>
                  <w:lang w:val="en-GB" w:eastAsia="zh-CN"/>
                </w:rPr>
                <w:delText xml:space="preserve"> the</w:delText>
              </w:r>
              <w:r w:rsidRPr="00CF13E6" w:rsidDel="008C7B20">
                <w:rPr>
                  <w:rFonts w:ascii="Times New Roman" w:eastAsia="Calibri" w:hAnsi="Times New Roman" w:cs="Arial"/>
                  <w:i/>
                  <w:sz w:val="20"/>
                  <w:lang w:eastAsia="zh-CN"/>
                </w:rPr>
                <w:delText>ir</w:delText>
              </w:r>
              <w:r w:rsidRPr="00CF13E6" w:rsidDel="008C7B20">
                <w:rPr>
                  <w:rFonts w:ascii="Times New Roman" w:eastAsia="Calibri" w:hAnsi="Times New Roman" w:cs="Arial"/>
                  <w:i/>
                  <w:sz w:val="20"/>
                  <w:lang w:val="en-GB" w:eastAsia="zh-CN"/>
                </w:rPr>
                <w:delText xml:space="preserve"> bandwidth</w:delText>
              </w:r>
              <w:r w:rsidRPr="00CF13E6" w:rsidDel="008C7B20">
                <w:rPr>
                  <w:rFonts w:ascii="Times New Roman" w:eastAsia="Calibri" w:hAnsi="Times New Roman" w:cs="Arial"/>
                  <w:i/>
                  <w:sz w:val="20"/>
                  <w:lang w:eastAsia="zh-CN"/>
                </w:rPr>
                <w:delText>s</w:delText>
              </w:r>
              <w:r w:rsidRPr="00CF13E6" w:rsidDel="008C7B20">
                <w:rPr>
                  <w:rFonts w:ascii="Times New Roman" w:eastAsia="Calibri" w:hAnsi="Times New Roman" w:cs="Arial"/>
                  <w:i/>
                  <w:sz w:val="20"/>
                  <w:lang w:val="en-GB" w:eastAsia="zh-CN"/>
                </w:rPr>
                <w:delText xml:space="preserve"> requirements?”</w:delText>
              </w:r>
            </w:del>
          </w:p>
        </w:tc>
        <w:tc>
          <w:tcPr>
            <w:tcW w:w="1143" w:type="pct"/>
          </w:tcPr>
          <w:p w14:paraId="74763093" w14:textId="5610165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37" w:author="USA" w:date="2022-06-01T16:16:00Z"/>
                <w:rFonts w:ascii="Times New Roman" w:eastAsia="Calibri" w:hAnsi="Times New Roman" w:cs="Arial"/>
                <w:sz w:val="20"/>
                <w:lang w:val="en-GB"/>
              </w:rPr>
            </w:pPr>
            <w:del w:id="2438" w:author="USA" w:date="2022-06-01T16:16:00Z">
              <w:r w:rsidRPr="00CF13E6" w:rsidDel="008C7B20">
                <w:rPr>
                  <w:rFonts w:ascii="Times New Roman" w:eastAsia="Calibri" w:hAnsi="Times New Roman" w:cs="Arial"/>
                  <w:sz w:val="20"/>
                  <w:lang w:val="en-GB"/>
                </w:rPr>
                <w:delText xml:space="preserve">It needs to be clarified </w:delText>
              </w:r>
            </w:del>
          </w:p>
        </w:tc>
      </w:tr>
      <w:tr w:rsidR="00CF13E6" w:rsidRPr="00CF13E6" w:rsidDel="008C7B20" w14:paraId="0D881A01" w14:textId="0098E365" w:rsidTr="008B0EFF">
        <w:trPr>
          <w:jc w:val="center"/>
          <w:del w:id="2439" w:author="USA" w:date="2022-06-01T16:16:00Z"/>
        </w:trPr>
        <w:tc>
          <w:tcPr>
            <w:tcW w:w="951" w:type="pct"/>
          </w:tcPr>
          <w:p w14:paraId="2D6AF850" w14:textId="43A46FA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0" w:author="USA" w:date="2022-06-01T16:16:00Z"/>
                <w:rFonts w:ascii="Times New Roman" w:eastAsia="Calibri" w:hAnsi="Times New Roman" w:cs="Arial"/>
                <w:sz w:val="20"/>
                <w:lang w:val="en-GB"/>
              </w:rPr>
            </w:pPr>
            <w:del w:id="2441" w:author="USA" w:date="2022-06-01T16:16:00Z">
              <w:r w:rsidRPr="00CF13E6" w:rsidDel="008C7B20">
                <w:rPr>
                  <w:rFonts w:ascii="Times New Roman" w:eastAsia="Calibri" w:hAnsi="Times New Roman" w:cs="Arial"/>
                  <w:sz w:val="20"/>
                  <w:lang w:val="en-GB"/>
                </w:rPr>
                <w:delText>Time percentage for protection criteria</w:delText>
              </w:r>
            </w:del>
          </w:p>
        </w:tc>
        <w:tc>
          <w:tcPr>
            <w:tcW w:w="2906" w:type="pct"/>
          </w:tcPr>
          <w:p w14:paraId="7BC4EC0D" w14:textId="6237623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2" w:author="USA" w:date="2022-06-01T16:16:00Z"/>
                <w:rFonts w:ascii="Times New Roman" w:eastAsia="Calibri" w:hAnsi="Times New Roman" w:cs="Arial"/>
                <w:sz w:val="20"/>
                <w:lang w:val="en-GB"/>
              </w:rPr>
            </w:pPr>
            <w:del w:id="2443" w:author="USA" w:date="2022-06-01T16:16:00Z">
              <w:r w:rsidRPr="00CF13E6" w:rsidDel="008C7B20">
                <w:rPr>
                  <w:rFonts w:ascii="Times New Roman" w:eastAsia="Calibri" w:hAnsi="Times New Roman" w:cs="Arial"/>
                  <w:sz w:val="20"/>
                  <w:lang w:val="en-GB"/>
                </w:rPr>
                <w:delText>It was proposed to associate a figure of “20 % time” for protection criteria of AMS/MMS</w:delText>
              </w:r>
            </w:del>
          </w:p>
          <w:p w14:paraId="4CA0AA81" w14:textId="01BEE49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4" w:author="USA" w:date="2022-06-01T16:16:00Z"/>
                <w:rFonts w:ascii="Times New Roman" w:eastAsia="Calibri" w:hAnsi="Times New Roman" w:cs="Arial"/>
                <w:sz w:val="20"/>
                <w:lang w:val="en-GB"/>
              </w:rPr>
            </w:pPr>
          </w:p>
          <w:p w14:paraId="4AB9F366" w14:textId="25EE423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5" w:author="USA" w:date="2022-06-01T16:16:00Z"/>
                <w:rFonts w:ascii="Times New Roman" w:eastAsia="Calibri" w:hAnsi="Times New Roman" w:cs="Arial"/>
                <w:sz w:val="20"/>
                <w:u w:val="single"/>
                <w:lang w:val="en-GB"/>
              </w:rPr>
            </w:pPr>
            <w:del w:id="2446" w:author="USA" w:date="2022-06-01T16:16:00Z">
              <w:r w:rsidRPr="00CF13E6" w:rsidDel="008C7B20">
                <w:rPr>
                  <w:rFonts w:ascii="Times New Roman" w:eastAsia="Calibri" w:hAnsi="Times New Roman" w:cs="Arial"/>
                  <w:sz w:val="20"/>
                  <w:u w:val="single"/>
                  <w:lang w:val="en-GB"/>
                </w:rPr>
                <w:delText>View 1:</w:delText>
              </w:r>
            </w:del>
          </w:p>
          <w:p w14:paraId="5ABB7668" w14:textId="1178F01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7" w:author="USA" w:date="2022-06-01T16:16:00Z"/>
                <w:rFonts w:ascii="Times New Roman" w:eastAsia="Calibri" w:hAnsi="Times New Roman" w:cs="Arial"/>
                <w:sz w:val="20"/>
                <w:lang w:val="en-GB"/>
              </w:rPr>
            </w:pPr>
            <w:del w:id="2448" w:author="USA" w:date="2022-06-01T16:16:00Z">
              <w:r w:rsidRPr="00CF13E6" w:rsidDel="008C7B20">
                <w:rPr>
                  <w:rFonts w:ascii="Times New Roman" w:eastAsia="Calibri" w:hAnsi="Times New Roman" w:cs="Arial"/>
                  <w:sz w:val="20"/>
                  <w:lang w:val="en-GB"/>
                </w:rPr>
                <w:delText>The fact is that for IMT modelling is carried out using Recommendation 2101, i.e. the Monte Carlo method is used. For this method, 100% of the time is simply not applicable. It means that we should propose reasonable time percentage for protection of systems studied vis-à-vis IMT.</w:delText>
              </w:r>
            </w:del>
          </w:p>
          <w:p w14:paraId="64BA5244" w14:textId="0BB4B38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49" w:author="USA" w:date="2022-06-01T16:16:00Z"/>
                <w:rFonts w:ascii="Times New Roman" w:eastAsia="Calibri" w:hAnsi="Times New Roman" w:cs="Arial"/>
                <w:sz w:val="20"/>
                <w:lang w:val="en-GB"/>
              </w:rPr>
            </w:pPr>
            <w:del w:id="2450" w:author="USA" w:date="2022-06-01T16:16:00Z">
              <w:r w:rsidRPr="00CF13E6" w:rsidDel="008C7B20">
                <w:rPr>
                  <w:rFonts w:ascii="Times New Roman" w:eastAsia="Calibri" w:hAnsi="Times New Roman" w:cs="Arial"/>
                  <w:sz w:val="20"/>
                  <w:lang w:val="en-GB"/>
                </w:rPr>
                <w:delText>20% is a standard figure used for data transmission systems (fixed or land mobile services) in relation to long-term interference.</w:delText>
              </w:r>
            </w:del>
          </w:p>
          <w:p w14:paraId="5AF2D66A" w14:textId="5628A38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51" w:author="USA" w:date="2022-06-01T16:16:00Z"/>
                <w:rFonts w:ascii="Times New Roman" w:eastAsia="Calibri" w:hAnsi="Times New Roman" w:cs="Arial"/>
                <w:sz w:val="20"/>
                <w:lang w:val="en-GB"/>
              </w:rPr>
            </w:pPr>
            <w:del w:id="2452" w:author="USA" w:date="2022-06-01T16:16:00Z">
              <w:r w:rsidRPr="00CF13E6" w:rsidDel="008C7B20">
                <w:rPr>
                  <w:rFonts w:ascii="Times New Roman" w:eastAsia="Calibri" w:hAnsi="Times New Roman" w:cs="Arial"/>
                  <w:sz w:val="20"/>
                  <w:lang w:val="en-GB"/>
                </w:rPr>
                <w:delText>Another example, in the mobile service, either 50% of the time or 20% of the time is used in network planning when determining network coverage.</w:delText>
              </w:r>
            </w:del>
          </w:p>
          <w:p w14:paraId="311886F0" w14:textId="0CF0AF5A"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53" w:author="USA" w:date="2022-06-01T16:16:00Z"/>
                <w:rFonts w:ascii="Times New Roman" w:eastAsia="Calibri" w:hAnsi="Times New Roman" w:cs="Arial"/>
                <w:sz w:val="20"/>
                <w:lang w:val="en-GB"/>
              </w:rPr>
            </w:pPr>
            <w:del w:id="2454" w:author="USA" w:date="2022-06-01T16:16:00Z">
              <w:r w:rsidRPr="00CF13E6" w:rsidDel="008C7B20">
                <w:rPr>
                  <w:rFonts w:ascii="Times New Roman" w:eastAsia="Calibri" w:hAnsi="Times New Roman" w:cs="Arial"/>
                  <w:sz w:val="20"/>
                  <w:lang w:val="en-GB"/>
                </w:rPr>
                <w:lastRenderedPageBreak/>
                <w:delText xml:space="preserve">So 20% is our assumption. We can consider other figures with appropriate justification. 100% is simply unacceptable, since it cannot be calculated taking into account the probabilistic nature of the assessment of compatibility with IMT systems. </w:delText>
              </w:r>
            </w:del>
          </w:p>
          <w:p w14:paraId="14FD6448" w14:textId="5BBBA4A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55" w:author="USA" w:date="2022-06-01T16:16:00Z"/>
                <w:rFonts w:ascii="Times New Roman" w:eastAsia="Calibri" w:hAnsi="Times New Roman" w:cs="Arial"/>
                <w:sz w:val="20"/>
                <w:lang w:val="en-GB"/>
              </w:rPr>
            </w:pPr>
            <w:del w:id="2456" w:author="USA" w:date="2022-06-01T16:16:00Z">
              <w:r w:rsidRPr="00CF13E6" w:rsidDel="008C7B20">
                <w:rPr>
                  <w:rFonts w:ascii="Times New Roman" w:eastAsia="Calibri" w:hAnsi="Times New Roman" w:cs="Arial"/>
                  <w:sz w:val="20"/>
                  <w:lang w:val="en-GB"/>
                </w:rPr>
                <w:delText>You need to take into account the operation of the IMT network (the beam changes position), you need to take into account the clutter when calculating attenuation (this is also a probabilistic value) and finally you need to use the radio wave propagation curves from Recommendation ITU-R M.1546 (and so the percentage of time is 50%, 20%, etc.).</w:delText>
              </w:r>
            </w:del>
          </w:p>
          <w:p w14:paraId="57FCCF62" w14:textId="6AF0831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57" w:author="USA" w:date="2022-06-01T16:16:00Z"/>
                <w:rFonts w:ascii="Times New Roman" w:eastAsia="Calibri" w:hAnsi="Times New Roman" w:cs="Arial"/>
                <w:sz w:val="20"/>
                <w:lang w:val="en-GB"/>
              </w:rPr>
            </w:pPr>
            <w:del w:id="2458" w:author="USA" w:date="2022-06-01T16:16:00Z">
              <w:r w:rsidRPr="00CF13E6" w:rsidDel="008C7B20">
                <w:rPr>
                  <w:rFonts w:ascii="Times New Roman" w:eastAsia="Calibri" w:hAnsi="Times New Roman" w:cs="Arial"/>
                  <w:sz w:val="20"/>
                  <w:lang w:val="en-GB"/>
                </w:rPr>
                <w:delText>So the interference will be variable in time and you need to have a figure of the percentage of time during which exceeding is unacceptable.</w:delText>
              </w:r>
            </w:del>
          </w:p>
          <w:p w14:paraId="18ACC968" w14:textId="2952B98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59" w:author="USA" w:date="2022-06-01T16:16:00Z"/>
                <w:rFonts w:ascii="Times New Roman" w:eastAsia="Calibri" w:hAnsi="Times New Roman" w:cs="Arial"/>
                <w:sz w:val="20"/>
                <w:u w:val="single"/>
                <w:lang w:val="en-GB"/>
              </w:rPr>
            </w:pPr>
            <w:del w:id="2460" w:author="USA" w:date="2022-06-01T16:16:00Z">
              <w:r w:rsidRPr="00CF13E6" w:rsidDel="008C7B20">
                <w:rPr>
                  <w:rFonts w:ascii="Times New Roman" w:eastAsia="Calibri" w:hAnsi="Times New Roman" w:cs="Arial"/>
                  <w:sz w:val="20"/>
                  <w:u w:val="single"/>
                  <w:lang w:val="en-GB"/>
                </w:rPr>
                <w:delText>View 2:</w:delText>
              </w:r>
            </w:del>
          </w:p>
          <w:p w14:paraId="37B7565A" w14:textId="3252068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61" w:author="USA" w:date="2022-06-01T16:16:00Z"/>
                <w:rFonts w:ascii="Times New Roman" w:eastAsia="Calibri" w:hAnsi="Times New Roman" w:cs="Arial"/>
                <w:sz w:val="20"/>
                <w:lang w:val="en-GB"/>
              </w:rPr>
            </w:pPr>
            <w:del w:id="2462" w:author="USA" w:date="2022-06-01T16:16:00Z">
              <w:r w:rsidRPr="00CF13E6" w:rsidDel="008C7B20">
                <w:rPr>
                  <w:rFonts w:ascii="Times New Roman" w:eastAsia="Calibri" w:hAnsi="Times New Roman" w:cs="Arial"/>
                  <w:color w:val="2C2D2E"/>
                  <w:sz w:val="20"/>
                  <w:shd w:val="clear" w:color="auto" w:fill="FFFFFF"/>
                </w:rPr>
                <w:delText xml:space="preserve">There appear to be conflation of the percentages used in the simulation, e.g. % in the instances of a Monte Carlo Simulation, % of a network loading factor, or % in the propagation models, and the protection criteria of a radiocommunication service. The first group of percentages represent different variables that can be factored into studies and may have different values based on the scenarios. Those percentages are fundamentally different from the percentage of time associated with the protection criteria. In the case of AMS, there is no percentage of time associated with the </w:delText>
              </w:r>
              <w:r w:rsidRPr="00CF13E6" w:rsidDel="008C7B20">
                <w:rPr>
                  <w:rFonts w:ascii="Times New Roman" w:eastAsia="Calibri" w:hAnsi="Times New Roman" w:cs="Arial"/>
                  <w:i/>
                  <w:iCs/>
                  <w:color w:val="2C2D2E"/>
                  <w:sz w:val="20"/>
                  <w:shd w:val="clear" w:color="auto" w:fill="FFFFFF"/>
                </w:rPr>
                <w:delText>I/N</w:delText>
              </w:r>
              <w:r w:rsidRPr="00CF13E6" w:rsidDel="008C7B20">
                <w:rPr>
                  <w:rFonts w:ascii="Times New Roman" w:eastAsia="Calibri" w:hAnsi="Times New Roman" w:cs="Arial"/>
                  <w:color w:val="2C2D2E"/>
                  <w:sz w:val="20"/>
                  <w:shd w:val="clear" w:color="auto" w:fill="FFFFFF"/>
                </w:rPr>
                <w:delText xml:space="preserve"> = −6 dB value.</w:delText>
              </w:r>
            </w:del>
          </w:p>
        </w:tc>
        <w:tc>
          <w:tcPr>
            <w:tcW w:w="1143" w:type="pct"/>
          </w:tcPr>
          <w:p w14:paraId="0F787DAF" w14:textId="6D77E1C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63" w:author="USA" w:date="2022-06-01T16:16:00Z"/>
                <w:rFonts w:ascii="Times New Roman" w:eastAsia="Calibri" w:hAnsi="Times New Roman" w:cs="Arial"/>
                <w:sz w:val="20"/>
                <w:lang w:val="en-GB"/>
              </w:rPr>
            </w:pPr>
            <w:del w:id="2464" w:author="USA" w:date="2022-06-01T16:16:00Z">
              <w:r w:rsidRPr="00CF13E6" w:rsidDel="008C7B20">
                <w:rPr>
                  <w:rFonts w:ascii="Times New Roman" w:eastAsia="Calibri" w:hAnsi="Times New Roman" w:cs="Arial"/>
                  <w:sz w:val="20"/>
                  <w:lang w:val="en-GB"/>
                </w:rPr>
                <w:lastRenderedPageBreak/>
                <w:delText>Several ways forward may be considered:</w:delText>
              </w:r>
            </w:del>
          </w:p>
          <w:p w14:paraId="1C7A64E3" w14:textId="397E8BF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65" w:author="USA" w:date="2022-06-01T16:16:00Z"/>
                <w:rFonts w:ascii="Times New Roman" w:eastAsia="Calibri" w:hAnsi="Times New Roman" w:cs="Arial"/>
                <w:sz w:val="20"/>
                <w:lang w:val="en-GB"/>
                <w:rPrChange w:id="2466" w:author="Russian Federation" w:date="2022-04-05T19:28:00Z">
                  <w:rPr>
                    <w:del w:id="2467" w:author="USA" w:date="2022-06-01T16:16:00Z"/>
                    <w:rFonts w:ascii="Calibri" w:hAnsi="Calibri" w:cs="Calibri"/>
                    <w:color w:val="2C2D2E"/>
                    <w:shd w:val="clear" w:color="auto" w:fill="FFFFFF"/>
                  </w:rPr>
                </w:rPrChange>
              </w:rPr>
            </w:pPr>
            <w:del w:id="2468"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Times New Roman"/>
                  <w:color w:val="2C2D2E"/>
                  <w:sz w:val="20"/>
                  <w:shd w:val="clear" w:color="auto" w:fill="FFFFFF"/>
                  <w:rPrChange w:id="2469" w:author="Russian Federation" w:date="2022-04-05T19:28:00Z">
                    <w:rPr>
                      <w:rFonts w:ascii="Calibri" w:hAnsi="Calibri" w:cs="Calibri"/>
                      <w:color w:val="2C2D2E"/>
                      <w:shd w:val="clear" w:color="auto" w:fill="FFFFFF"/>
                    </w:rPr>
                  </w:rPrChange>
                </w:rPr>
                <w:delText>to keep the current protection criteria unchanged</w:delText>
              </w:r>
            </w:del>
          </w:p>
          <w:p w14:paraId="1E7D28CA" w14:textId="089469E7"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70" w:author="USA" w:date="2022-06-01T16:16:00Z"/>
                <w:rFonts w:ascii="Times New Roman" w:eastAsia="Calibri" w:hAnsi="Times New Roman" w:cs="Arial"/>
                <w:sz w:val="20"/>
                <w:lang w:val="en-GB"/>
                <w:rPrChange w:id="2471" w:author="Vladislav Sorokin" w:date="2022-04-06T09:59:00Z">
                  <w:rPr>
                    <w:del w:id="2472" w:author="USA" w:date="2022-06-01T16:16:00Z"/>
                    <w:highlight w:val="cyan"/>
                  </w:rPr>
                </w:rPrChange>
              </w:rPr>
            </w:pPr>
            <w:del w:id="2473"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lang w:val="en-GB"/>
                  <w:rPrChange w:id="2474" w:author="Vladislav Sorokin" w:date="2022-04-06T09:59:00Z">
                    <w:rPr>
                      <w:highlight w:val="cyan"/>
                    </w:rPr>
                  </w:rPrChange>
                </w:rPr>
                <w:delText>to specify what additional conditions to be taken into account when conducting the compatibility studies between AMS/MMS and other services or applications in the mobile service (e.g. IMT)</w:delText>
              </w:r>
            </w:del>
          </w:p>
          <w:p w14:paraId="42929C6F" w14:textId="11D056A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ind w:left="284" w:hanging="284"/>
              <w:jc w:val="left"/>
              <w:textAlignment w:val="baseline"/>
              <w:rPr>
                <w:del w:id="2475" w:author="USA" w:date="2022-06-01T16:16:00Z"/>
                <w:rFonts w:ascii="Times New Roman" w:eastAsia="Calibri" w:hAnsi="Times New Roman" w:cs="Arial"/>
                <w:sz w:val="20"/>
                <w:lang w:val="en-GB"/>
              </w:rPr>
            </w:pPr>
            <w:del w:id="2476" w:author="USA" w:date="2022-06-01T16:16:00Z">
              <w:r w:rsidRPr="00CF13E6" w:rsidDel="008C7B20">
                <w:rPr>
                  <w:rFonts w:ascii="Times New Roman" w:eastAsia="Calibri" w:hAnsi="Times New Roman" w:cs="Arial"/>
                  <w:sz w:val="20"/>
                  <w:lang w:val="en-GB"/>
                </w:rPr>
                <w:delText>–</w:delText>
              </w:r>
              <w:r w:rsidRPr="00CF13E6" w:rsidDel="008C7B20">
                <w:rPr>
                  <w:rFonts w:ascii="Times New Roman" w:eastAsia="Calibri" w:hAnsi="Times New Roman" w:cs="Arial"/>
                  <w:sz w:val="20"/>
                  <w:lang w:val="en-GB"/>
                </w:rPr>
                <w:tab/>
              </w:r>
              <w:r w:rsidRPr="00CF13E6" w:rsidDel="008C7B20">
                <w:rPr>
                  <w:rFonts w:ascii="Times New Roman" w:eastAsia="Calibri" w:hAnsi="Times New Roman" w:cs="Arial"/>
                  <w:sz w:val="20"/>
                  <w:highlight w:val="cyan"/>
                  <w:lang w:val="en-GB"/>
                </w:rPr>
                <w:delText>TBD</w:delText>
              </w:r>
            </w:del>
          </w:p>
        </w:tc>
      </w:tr>
      <w:tr w:rsidR="00CF13E6" w:rsidRPr="00CF13E6" w:rsidDel="008C7B20" w14:paraId="1A26FE40" w14:textId="49D362F4" w:rsidTr="008B0EFF">
        <w:trPr>
          <w:jc w:val="center"/>
          <w:del w:id="2477" w:author="USA" w:date="2022-06-01T16:16:00Z"/>
        </w:trPr>
        <w:tc>
          <w:tcPr>
            <w:tcW w:w="951" w:type="pct"/>
          </w:tcPr>
          <w:p w14:paraId="395A5D5F" w14:textId="478D1F36"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78" w:author="USA" w:date="2022-06-01T16:16:00Z"/>
                <w:rFonts w:ascii="Times New Roman" w:eastAsia="Calibri" w:hAnsi="Times New Roman" w:cs="Arial"/>
                <w:sz w:val="20"/>
                <w:shd w:val="clear" w:color="auto" w:fill="FFFFFF"/>
              </w:rPr>
            </w:pPr>
            <w:del w:id="2479" w:author="USA" w:date="2022-06-01T16:16:00Z">
              <w:r w:rsidRPr="00CF13E6" w:rsidDel="008C7B20">
                <w:rPr>
                  <w:rFonts w:ascii="Times New Roman" w:eastAsia="Calibri" w:hAnsi="Times New Roman" w:cs="Arial"/>
                  <w:sz w:val="20"/>
                  <w:shd w:val="clear" w:color="auto" w:fill="FFFFFF"/>
                </w:rPr>
                <w:delText>The feeder loss associated with these systems is [0 to 3] dB.</w:delText>
              </w:r>
            </w:del>
          </w:p>
        </w:tc>
        <w:tc>
          <w:tcPr>
            <w:tcW w:w="2906" w:type="pct"/>
          </w:tcPr>
          <w:p w14:paraId="5ABCEA84" w14:textId="110973B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80" w:author="USA" w:date="2022-06-01T16:16:00Z"/>
                <w:rFonts w:ascii="Times New Roman" w:eastAsia="Calibri" w:hAnsi="Times New Roman" w:cs="Arial"/>
                <w:sz w:val="20"/>
                <w:shd w:val="clear" w:color="auto" w:fill="FFFFFF"/>
              </w:rPr>
            </w:pPr>
            <w:del w:id="2481" w:author="USA" w:date="2022-06-01T16:16:00Z">
              <w:r w:rsidRPr="00CF13E6" w:rsidDel="008C7B20">
                <w:rPr>
                  <w:rFonts w:ascii="Times New Roman" w:eastAsia="Calibri" w:hAnsi="Times New Roman" w:cs="Arial"/>
                  <w:sz w:val="20"/>
                  <w:shd w:val="clear" w:color="auto" w:fill="FFFFFF"/>
                </w:rPr>
                <w:delText>It is proposed to define figure for the feeder loss associated with AMS/MMS systems as [0 to 3] dB.</w:delText>
              </w:r>
            </w:del>
          </w:p>
        </w:tc>
        <w:tc>
          <w:tcPr>
            <w:tcW w:w="1143" w:type="pct"/>
          </w:tcPr>
          <w:p w14:paraId="1C7D9E1A" w14:textId="34A8C67C"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82" w:author="USA" w:date="2022-06-01T16:16:00Z"/>
                <w:rFonts w:ascii="Times New Roman" w:eastAsia="Calibri" w:hAnsi="Times New Roman" w:cs="Arial"/>
                <w:sz w:val="20"/>
                <w:lang w:val="en-GB"/>
              </w:rPr>
            </w:pPr>
            <w:del w:id="2483" w:author="USA" w:date="2022-06-01T16:16:00Z">
              <w:r w:rsidRPr="00CF13E6" w:rsidDel="008C7B20">
                <w:rPr>
                  <w:rFonts w:ascii="Times New Roman" w:eastAsia="Calibri" w:hAnsi="Times New Roman" w:cs="Arial"/>
                  <w:sz w:val="20"/>
                  <w:lang w:val="en-GB"/>
                </w:rPr>
                <w:delText>It needs to be defined appropriate figure or establish a range 0….3 dB</w:delText>
              </w:r>
            </w:del>
          </w:p>
        </w:tc>
      </w:tr>
      <w:tr w:rsidR="00CF13E6" w:rsidRPr="00CF13E6" w:rsidDel="008C7B20" w14:paraId="08EEBDA3" w14:textId="21870A36" w:rsidTr="008B0EFF">
        <w:trPr>
          <w:jc w:val="center"/>
          <w:del w:id="2484" w:author="USA" w:date="2022-06-01T16:16:00Z"/>
        </w:trPr>
        <w:tc>
          <w:tcPr>
            <w:tcW w:w="951" w:type="pct"/>
          </w:tcPr>
          <w:p w14:paraId="64F49691" w14:textId="7900933F"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85" w:author="USA" w:date="2022-06-01T16:16:00Z"/>
                <w:rFonts w:ascii="Times New Roman" w:eastAsia="Calibri" w:hAnsi="Times New Roman" w:cs="Arial"/>
                <w:sz w:val="20"/>
              </w:rPr>
            </w:pPr>
            <w:del w:id="2486" w:author="USA" w:date="2022-06-01T16:16:00Z">
              <w:r w:rsidRPr="00CF13E6" w:rsidDel="008C7B20">
                <w:rPr>
                  <w:rFonts w:ascii="Times New Roman" w:eastAsia="Calibri" w:hAnsi="Times New Roman" w:cs="Arial"/>
                  <w:sz w:val="20"/>
                  <w:shd w:val="clear" w:color="auto" w:fill="FFFFFF"/>
                </w:rPr>
                <w:delText>Required number of simultaneous channels for AMS/MMS systems</w:delText>
              </w:r>
            </w:del>
          </w:p>
        </w:tc>
        <w:tc>
          <w:tcPr>
            <w:tcW w:w="2906" w:type="pct"/>
          </w:tcPr>
          <w:p w14:paraId="16413728" w14:textId="31B2E001"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87" w:author="USA" w:date="2022-06-01T16:16:00Z"/>
                <w:rFonts w:ascii="Times New Roman" w:eastAsia="Calibri" w:hAnsi="Times New Roman" w:cs="Arial"/>
                <w:sz w:val="20"/>
                <w:shd w:val="clear" w:color="auto" w:fill="FFFFFF"/>
              </w:rPr>
            </w:pPr>
            <w:del w:id="2488" w:author="USA" w:date="2022-06-01T16:16:00Z">
              <w:r w:rsidRPr="00CF13E6" w:rsidDel="008C7B20">
                <w:rPr>
                  <w:rFonts w:ascii="Times New Roman" w:eastAsia="Calibri" w:hAnsi="Times New Roman" w:cs="Arial"/>
                  <w:sz w:val="20"/>
                  <w:shd w:val="clear" w:color="auto" w:fill="FFFFFF"/>
                </w:rPr>
                <w:delText xml:space="preserve">The proposal </w:delText>
              </w:r>
            </w:del>
            <w:ins w:id="2489" w:author="Russian Federation" w:date="2022-04-05T19:27:00Z">
              <w:del w:id="2490" w:author="USA" w:date="2022-06-01T16:16:00Z">
                <w:r w:rsidRPr="00CF13E6" w:rsidDel="008C7B20">
                  <w:rPr>
                    <w:rFonts w:ascii="Times New Roman" w:eastAsia="Calibri" w:hAnsi="Times New Roman" w:cs="Arial"/>
                    <w:sz w:val="20"/>
                    <w:shd w:val="clear" w:color="auto" w:fill="FFFFFF"/>
                  </w:rPr>
                  <w:delText xml:space="preserve">is </w:delText>
                </w:r>
              </w:del>
            </w:ins>
            <w:del w:id="2491" w:author="USA" w:date="2022-06-01T16:16:00Z">
              <w:r w:rsidRPr="00CF13E6" w:rsidDel="008C7B20">
                <w:rPr>
                  <w:rFonts w:ascii="Times New Roman" w:eastAsia="Calibri" w:hAnsi="Times New Roman" w:cs="Arial"/>
                  <w:sz w:val="20"/>
                  <w:shd w:val="clear" w:color="auto" w:fill="FFFFFF"/>
                </w:rPr>
                <w:delText>to have and additional row in Tables 1 and 2 “Required number of simultaneous channels” is to clearly describe that these systems use one channel at a time. The idea is to provide more clarity rather than establishing a requirement.</w:delText>
              </w:r>
            </w:del>
          </w:p>
        </w:tc>
        <w:tc>
          <w:tcPr>
            <w:tcW w:w="1143" w:type="pct"/>
          </w:tcPr>
          <w:p w14:paraId="5EEDC462" w14:textId="139BC699"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92" w:author="USA" w:date="2022-06-01T16:16:00Z"/>
                <w:rFonts w:ascii="Times New Roman" w:eastAsia="Calibri" w:hAnsi="Times New Roman" w:cs="Arial"/>
                <w:sz w:val="20"/>
                <w:shd w:val="clear" w:color="auto" w:fill="FFFFFF"/>
              </w:rPr>
            </w:pPr>
            <w:del w:id="2493" w:author="USA" w:date="2022-06-01T16:16:00Z">
              <w:r w:rsidRPr="00CF13E6" w:rsidDel="008C7B20">
                <w:rPr>
                  <w:rFonts w:ascii="Times New Roman" w:eastAsia="Calibri" w:hAnsi="Times New Roman" w:cs="Times New Roman"/>
                  <w:sz w:val="20"/>
                  <w:highlight w:val="cyan"/>
                  <w:shd w:val="clear" w:color="auto" w:fill="FFFFFF"/>
                  <w:rPrChange w:id="2494" w:author="Vladislav Sorokin" w:date="2022-04-06T10:00:00Z">
                    <w:rPr>
                      <w:rFonts w:ascii="Calibri" w:hAnsi="Calibri" w:cs="Calibri"/>
                      <w:color w:val="2C2D2E"/>
                      <w:shd w:val="clear" w:color="auto" w:fill="FFFFFF"/>
                    </w:rPr>
                  </w:rPrChange>
                </w:rPr>
                <w:delText>TBD</w:delText>
              </w:r>
              <w:r w:rsidRPr="00CF13E6" w:rsidDel="008C7B20">
                <w:rPr>
                  <w:rFonts w:ascii="Times New Roman" w:eastAsia="Calibri" w:hAnsi="Times New Roman" w:cs="Arial"/>
                  <w:sz w:val="20"/>
                  <w:shd w:val="clear" w:color="auto" w:fill="FFFFFF"/>
                </w:rPr>
                <w:delText xml:space="preserve"> </w:delText>
              </w:r>
            </w:del>
          </w:p>
          <w:p w14:paraId="6293CF0C" w14:textId="5A1E90C8"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95" w:author="USA" w:date="2022-06-01T16:16:00Z"/>
                <w:rFonts w:ascii="Times New Roman" w:eastAsia="Calibri" w:hAnsi="Times New Roman" w:cs="Arial"/>
                <w:sz w:val="20"/>
                <w:shd w:val="clear" w:color="auto" w:fill="FFFFFF"/>
              </w:rPr>
            </w:pPr>
          </w:p>
          <w:p w14:paraId="5B7AEB54" w14:textId="16F57624"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96" w:author="USA" w:date="2022-06-01T16:16:00Z"/>
                <w:rFonts w:ascii="Times New Roman" w:eastAsia="Calibri" w:hAnsi="Times New Roman" w:cs="Arial"/>
                <w:sz w:val="20"/>
                <w:shd w:val="clear" w:color="auto" w:fill="FFFFFF"/>
              </w:rPr>
            </w:pPr>
            <w:del w:id="2497" w:author="USA" w:date="2022-06-01T16:16:00Z">
              <w:r w:rsidRPr="00CF13E6" w:rsidDel="008C7B20">
                <w:rPr>
                  <w:rFonts w:ascii="Times New Roman" w:eastAsia="Calibri" w:hAnsi="Times New Roman" w:cs="Arial"/>
                  <w:sz w:val="20"/>
                  <w:shd w:val="clear" w:color="auto" w:fill="FFFFFF"/>
                </w:rPr>
                <w:delText xml:space="preserve">It might be misunderstanding of the meaning of the word “required” in this case. </w:delText>
              </w:r>
            </w:del>
          </w:p>
          <w:p w14:paraId="15A2EBE8" w14:textId="68A97C6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498" w:author="USA" w:date="2022-06-01T16:16:00Z"/>
                <w:rFonts w:ascii="Times New Roman" w:eastAsia="Calibri" w:hAnsi="Times New Roman" w:cs="Arial"/>
                <w:sz w:val="20"/>
                <w:shd w:val="clear" w:color="auto" w:fill="FFFFFF"/>
              </w:rPr>
            </w:pPr>
            <w:del w:id="2499" w:author="USA" w:date="2022-06-01T16:16:00Z">
              <w:r w:rsidRPr="00CF13E6" w:rsidDel="008C7B20">
                <w:rPr>
                  <w:rFonts w:ascii="Times New Roman" w:eastAsia="Calibri" w:hAnsi="Times New Roman" w:cs="Arial"/>
                  <w:sz w:val="20"/>
                  <w:shd w:val="clear" w:color="auto" w:fill="FFFFFF"/>
                </w:rPr>
                <w:delText xml:space="preserve">It is proposed to change the name of the new row to “Number of channels operated simultaneously”. </w:delText>
              </w:r>
            </w:del>
          </w:p>
          <w:p w14:paraId="2640D676" w14:textId="49176CBD"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500" w:author="USA" w:date="2022-06-01T16:16:00Z"/>
                <w:rFonts w:ascii="Times New Roman" w:eastAsia="Calibri" w:hAnsi="Times New Roman" w:cs="Arial"/>
                <w:sz w:val="20"/>
                <w:shd w:val="clear" w:color="auto" w:fill="FFFFFF"/>
              </w:rPr>
            </w:pPr>
          </w:p>
          <w:p w14:paraId="207022AB" w14:textId="598013DE" w:rsidR="00CF13E6" w:rsidRPr="00CF13E6" w:rsidDel="008C7B20" w:rsidRDefault="00CF13E6" w:rsidP="00CF13E6">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rPr>
                <w:del w:id="2501" w:author="USA" w:date="2022-06-01T16:16:00Z"/>
                <w:rFonts w:ascii="Times New Roman" w:eastAsia="Calibri" w:hAnsi="Times New Roman" w:cs="Arial"/>
                <w:sz w:val="20"/>
                <w:shd w:val="clear" w:color="auto" w:fill="FFFFFF"/>
              </w:rPr>
            </w:pPr>
            <w:del w:id="2502" w:author="USA" w:date="2022-06-01T16:16:00Z">
              <w:r w:rsidRPr="00CF13E6" w:rsidDel="008C7B20">
                <w:rPr>
                  <w:rFonts w:ascii="Times New Roman" w:eastAsia="Calibri" w:hAnsi="Times New Roman" w:cs="Arial"/>
                  <w:sz w:val="20"/>
                  <w:shd w:val="clear" w:color="auto" w:fill="FFFFFF"/>
                </w:rPr>
                <w:delText>Another approach is not to include the additional row in Tables 1 and 2</w:delText>
              </w:r>
            </w:del>
          </w:p>
        </w:tc>
      </w:tr>
    </w:tbl>
    <w:p w14:paraId="49EDBC94" w14:textId="549F75EF" w:rsidR="00CF13E6" w:rsidRPr="00CF13E6" w:rsidDel="008C7B20" w:rsidRDefault="00CF13E6" w:rsidP="00CF13E6">
      <w:pPr>
        <w:tabs>
          <w:tab w:val="left" w:pos="1134"/>
          <w:tab w:val="left" w:pos="1871"/>
          <w:tab w:val="left" w:pos="2268"/>
        </w:tabs>
        <w:overflowPunct w:val="0"/>
        <w:autoSpaceDE w:val="0"/>
        <w:autoSpaceDN w:val="0"/>
        <w:adjustRightInd w:val="0"/>
        <w:spacing w:before="120" w:line="240" w:lineRule="auto"/>
        <w:jc w:val="left"/>
        <w:textAlignment w:val="baseline"/>
        <w:rPr>
          <w:del w:id="2503" w:author="USA" w:date="2022-06-01T16:16:00Z"/>
          <w:rFonts w:ascii="Times New Roman" w:eastAsia="Times New Roman" w:hAnsi="Times New Roman" w:cs="Times New Roman"/>
          <w:sz w:val="24"/>
          <w:szCs w:val="20"/>
          <w:lang w:val="en-GB"/>
        </w:rPr>
      </w:pPr>
    </w:p>
    <w:p w14:paraId="4068539B" w14:textId="047C3422" w:rsidR="00CF13E6" w:rsidRPr="00CF13E6" w:rsidDel="008C7B20" w:rsidRDefault="00CF13E6" w:rsidP="00CF13E6">
      <w:pPr>
        <w:tabs>
          <w:tab w:val="left" w:pos="1134"/>
          <w:tab w:val="left" w:pos="1588"/>
          <w:tab w:val="left" w:pos="1985"/>
        </w:tabs>
        <w:overflowPunct w:val="0"/>
        <w:autoSpaceDE w:val="0"/>
        <w:autoSpaceDN w:val="0"/>
        <w:adjustRightInd w:val="0"/>
        <w:spacing w:before="120" w:line="240" w:lineRule="auto"/>
        <w:jc w:val="left"/>
        <w:textAlignment w:val="baseline"/>
        <w:rPr>
          <w:del w:id="2504" w:author="USA" w:date="2022-06-01T16:16:00Z"/>
          <w:rFonts w:ascii="Times New Roman" w:eastAsia="Times New Roman" w:hAnsi="Times New Roman" w:cs="Times New Roman"/>
          <w:sz w:val="24"/>
          <w:szCs w:val="20"/>
          <w:lang w:val="en-GB"/>
        </w:rPr>
      </w:pPr>
    </w:p>
    <w:p w14:paraId="1BEAB3A3" w14:textId="2BE8BBD1" w:rsidR="00255C6A" w:rsidRDefault="00CF13E6" w:rsidP="00CF13E6">
      <w:pPr>
        <w:tabs>
          <w:tab w:val="left" w:pos="1134"/>
          <w:tab w:val="left" w:pos="1871"/>
          <w:tab w:val="left" w:pos="2268"/>
        </w:tabs>
        <w:overflowPunct w:val="0"/>
        <w:autoSpaceDE w:val="0"/>
        <w:autoSpaceDN w:val="0"/>
        <w:adjustRightInd w:val="0"/>
        <w:spacing w:before="120" w:line="240" w:lineRule="auto"/>
        <w:textAlignment w:val="baseline"/>
      </w:pPr>
      <w:del w:id="2505" w:author="USA" w:date="2022-06-01T16:16:00Z">
        <w:r w:rsidRPr="00CF13E6" w:rsidDel="008C7B20">
          <w:rPr>
            <w:rFonts w:ascii="Times New Roman" w:eastAsia="Times New Roman" w:hAnsi="Times New Roman" w:cs="Times New Roman"/>
            <w:sz w:val="24"/>
            <w:szCs w:val="20"/>
            <w:lang w:val="en-GB"/>
          </w:rPr>
          <w:delText>_________</w:delText>
        </w:r>
      </w:del>
    </w:p>
    <w:sectPr w:rsidR="00255C6A" w:rsidSect="00CF13E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7" w:author="USA" w:date="2022-05-12T00:46:00Z" w:initials="USA">
    <w:p w14:paraId="499759D4" w14:textId="5735D4F0" w:rsidR="00231825" w:rsidRDefault="00231825">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resources and it is not under the purview of the ITU to interpret the contents of this </w:t>
      </w:r>
      <w:r w:rsidR="0007425F">
        <w:t>C</w:t>
      </w:r>
      <w:r>
        <w:t>onvention.</w:t>
      </w:r>
    </w:p>
  </w:comment>
  <w:comment w:id="430" w:author="USA" w:date="2022-05-12T00:52:00Z" w:initials="USA">
    <w:p w14:paraId="01CED8FC" w14:textId="3EE92E79" w:rsidR="0007425F" w:rsidRDefault="0007425F">
      <w:pPr>
        <w:pStyle w:val="CommentText"/>
      </w:pPr>
      <w:r>
        <w:rPr>
          <w:rStyle w:val="CommentReference"/>
        </w:rPr>
        <w:annotationRef/>
      </w:r>
      <w:r>
        <w:t>The USA does not believe it is necessary to include these references to regulatory provisions in this Recommendation.</w:t>
      </w:r>
    </w:p>
  </w:comment>
  <w:comment w:id="638" w:author="USA" w:date="2022-05-12T01:22:00Z" w:initials="USA">
    <w:p w14:paraId="7698027D" w14:textId="14A9E1A1" w:rsidR="00372BCA" w:rsidRDefault="00372BCA">
      <w:pPr>
        <w:pStyle w:val="CommentText"/>
      </w:pPr>
      <w:r>
        <w:rPr>
          <w:rStyle w:val="CommentReference"/>
        </w:rPr>
        <w:annotationRef/>
      </w:r>
      <w:r>
        <w:t xml:space="preserve">The USA does not support the addition of a </w:t>
      </w:r>
      <w:r w:rsidR="005077C7">
        <w:t>time-based</w:t>
      </w:r>
      <w:r>
        <w:t xml:space="preserve"> component to the protection criteria.</w:t>
      </w:r>
    </w:p>
  </w:comment>
  <w:comment w:id="1780" w:author="USA" w:date="2022-05-12T01:28:00Z" w:initials="USA">
    <w:p w14:paraId="22CB16F8" w14:textId="4245677A" w:rsidR="005077C7" w:rsidRDefault="005077C7">
      <w:pPr>
        <w:pStyle w:val="CommentText"/>
      </w:pPr>
      <w:r>
        <w:rPr>
          <w:rStyle w:val="CommentReference"/>
        </w:rPr>
        <w:annotationRef/>
      </w:r>
      <w:r>
        <w:t xml:space="preserve">The USA does not support the inclusion of text regarding exclusive economic zones or United Nations Convention on the Law of the Sea because it does not pertain to spectrum </w:t>
      </w:r>
      <w:r>
        <w:t>resources and it is not under the purview of the ITU to interpret the contents of this Convention.</w:t>
      </w:r>
    </w:p>
  </w:comment>
  <w:comment w:id="1789" w:author="USA" w:date="2022-05-12T01:29:00Z" w:initials="USA">
    <w:p w14:paraId="01E1608F" w14:textId="77777777" w:rsidR="005077C7" w:rsidRDefault="005077C7" w:rsidP="005077C7">
      <w:pPr>
        <w:pStyle w:val="CommentText"/>
      </w:pPr>
      <w:r>
        <w:rPr>
          <w:rStyle w:val="CommentReference"/>
        </w:rPr>
        <w:annotationRef/>
      </w:r>
      <w:r>
        <w:t>The USA does not believe it is necessary to include these references to regulatory provisions in this Recommendation.</w:t>
      </w:r>
    </w:p>
    <w:p w14:paraId="220EFA83" w14:textId="3E4209D1" w:rsidR="005077C7" w:rsidRDefault="005077C7">
      <w:pPr>
        <w:pStyle w:val="CommentText"/>
      </w:pPr>
    </w:p>
  </w:comment>
  <w:comment w:id="1918" w:author="USA" w:date="2022-05-12T01:31:00Z" w:initials="USA">
    <w:p w14:paraId="4AA819A2" w14:textId="2E9754DD" w:rsidR="005077C7" w:rsidRDefault="005077C7">
      <w:pPr>
        <w:pStyle w:val="CommentText"/>
      </w:pPr>
      <w:r>
        <w:rPr>
          <w:rStyle w:val="CommentReference"/>
        </w:rPr>
        <w:annotationRef/>
      </w:r>
      <w:r>
        <w:t>The USA does not support the addition of a time-based component to the protection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9759D4" w15:done="0"/>
  <w15:commentEx w15:paraId="01CED8FC" w15:done="0"/>
  <w15:commentEx w15:paraId="7698027D" w15:done="0"/>
  <w15:commentEx w15:paraId="22CB16F8" w15:done="0"/>
  <w15:commentEx w15:paraId="220EFA83" w15:done="0"/>
  <w15:commentEx w15:paraId="4AA819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68308" w16cex:dateUtc="2022-05-11T22:46:00Z"/>
  <w16cex:commentExtensible w16cex:durableId="2626846E" w16cex:dateUtc="2022-05-11T22:52:00Z"/>
  <w16cex:commentExtensible w16cex:durableId="26268B89" w16cex:dateUtc="2022-05-11T23:22:00Z"/>
  <w16cex:commentExtensible w16cex:durableId="26268CCB" w16cex:dateUtc="2022-05-11T23:28:00Z"/>
  <w16cex:commentExtensible w16cex:durableId="26268D06" w16cex:dateUtc="2022-05-11T23:29:00Z"/>
  <w16cex:commentExtensible w16cex:durableId="26268D7A" w16cex:dateUtc="2022-05-11T2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9759D4" w16cid:durableId="26268308"/>
  <w16cid:commentId w16cid:paraId="01CED8FC" w16cid:durableId="2626846E"/>
  <w16cid:commentId w16cid:paraId="7698027D" w16cid:durableId="26268B89"/>
  <w16cid:commentId w16cid:paraId="22CB16F8" w16cid:durableId="26268CCB"/>
  <w16cid:commentId w16cid:paraId="220EFA83" w16cid:durableId="26268D06"/>
  <w16cid:commentId w16cid:paraId="4AA819A2" w16cid:durableId="26268D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A40A" w14:textId="77777777" w:rsidR="007716FA" w:rsidRDefault="007716FA">
      <w:pPr>
        <w:spacing w:line="240" w:lineRule="auto"/>
      </w:pPr>
      <w:r>
        <w:separator/>
      </w:r>
    </w:p>
  </w:endnote>
  <w:endnote w:type="continuationSeparator" w:id="0">
    <w:p w14:paraId="76CEDF0C" w14:textId="77777777" w:rsidR="007716FA" w:rsidRDefault="007716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00EE" w14:textId="77777777" w:rsidR="00325DB0" w:rsidRPr="002F7F47" w:rsidRDefault="0030673F" w:rsidP="002F7F47">
    <w:pPr>
      <w:pStyle w:val="Footer"/>
    </w:pPr>
    <w:r>
      <w:fldChar w:fldCharType="begin"/>
    </w:r>
    <w:r>
      <w:rPr>
        <w:lang w:val="en-US"/>
      </w:rPr>
      <w:instrText xml:space="preserve"> FILENAME \p \* MERGEFORMAT </w:instrText>
    </w:r>
    <w:r>
      <w:fldChar w:fldCharType="separate"/>
    </w:r>
    <w:r>
      <w:rPr>
        <w:lang w:val="en-US"/>
      </w:rPr>
      <w:t>M:\BRSGD\TEXT2019\SG05\WP5B\500\531\531N11V2e.docx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2179" w14:textId="77777777" w:rsidR="004D1C12" w:rsidRPr="004D1C12" w:rsidRDefault="0030673F">
    <w:pPr>
      <w:pStyle w:val="Footer"/>
    </w:pPr>
    <w:r>
      <w:fldChar w:fldCharType="begin"/>
    </w:r>
    <w:r>
      <w:rPr>
        <w:lang w:val="en-US"/>
      </w:rPr>
      <w:instrText xml:space="preserve"> FILENAME \p \* MERGEFORMAT </w:instrText>
    </w:r>
    <w:r>
      <w:fldChar w:fldCharType="separate"/>
    </w:r>
    <w:r>
      <w:rPr>
        <w:lang w:val="en-US"/>
      </w:rPr>
      <w:t>M:\BRSGD\TEXT2019\SG05\WP5B\500\531\531N11e.docx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9964" w14:textId="46EED096" w:rsidR="00CF13E6" w:rsidRPr="002F7CB3" w:rsidRDefault="00DC0EDA">
    <w:pPr>
      <w:pStyle w:val="Footer"/>
      <w:rPr>
        <w:lang w:val="en-US"/>
      </w:rPr>
    </w:pPr>
    <w:fldSimple w:instr=" FILENAME \p \* MERGEFORMAT ">
      <w:r w:rsidR="00CF13E6" w:rsidRPr="00E66EAC">
        <w:rPr>
          <w:lang w:val="en-US"/>
        </w:rPr>
        <w:t>M</w:t>
      </w:r>
      <w:r w:rsidR="00CF13E6">
        <w:t>:\BRSGD\TEXT2019\SG05\WP5B\DT\216e.docx</w:t>
      </w:r>
    </w:fldSimple>
    <w:r w:rsidR="00CF13E6" w:rsidRPr="002F7CB3">
      <w:rPr>
        <w:lang w:val="en-US"/>
      </w:rPr>
      <w:tab/>
    </w:r>
    <w:r w:rsidR="00CF13E6">
      <w:fldChar w:fldCharType="begin"/>
    </w:r>
    <w:r w:rsidR="00CF13E6">
      <w:instrText xml:space="preserve"> savedate \@ dd.MM.yy </w:instrText>
    </w:r>
    <w:r w:rsidR="00CF13E6">
      <w:fldChar w:fldCharType="separate"/>
    </w:r>
    <w:ins w:id="2196" w:author="TK_ACES" w:date="2022-06-13T11:11:00Z">
      <w:r w:rsidR="0090127D">
        <w:t>10.06.22</w:t>
      </w:r>
    </w:ins>
    <w:ins w:id="2197" w:author="USA" w:date="2022-06-09T13:57:00Z">
      <w:del w:id="2198" w:author="TK_ACES" w:date="2022-06-13T11:11:00Z">
        <w:r w:rsidR="00B02C52" w:rsidDel="0090127D">
          <w:delText>02.06.22</w:delText>
        </w:r>
      </w:del>
    </w:ins>
    <w:del w:id="2199" w:author="TK_ACES" w:date="2022-06-13T11:11:00Z">
      <w:r w:rsidR="00CF13E6" w:rsidDel="0090127D">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955B" w14:textId="1E64EC15" w:rsidR="00CF13E6" w:rsidRPr="002F7CB3" w:rsidRDefault="00DC0EDA" w:rsidP="00E6257C">
    <w:pPr>
      <w:pStyle w:val="Footer"/>
      <w:rPr>
        <w:lang w:val="en-US"/>
      </w:rPr>
    </w:pPr>
    <w:fldSimple w:instr=" FILENAME \p \* MERGEFORMAT ">
      <w:r w:rsidR="00CF13E6" w:rsidRPr="000B7864">
        <w:rPr>
          <w:lang w:val="en-US"/>
        </w:rPr>
        <w:t>Y</w:t>
      </w:r>
      <w:r w:rsidR="00CF13E6">
        <w:t>:\APP\BR\POOL\sg05\wp5b\Chairmans report\531\Annex 16 [TEMP 216].docx</w:t>
      </w:r>
    </w:fldSimple>
    <w:r w:rsidR="00CF13E6" w:rsidRPr="002F7CB3">
      <w:rPr>
        <w:lang w:val="en-US"/>
      </w:rPr>
      <w:tab/>
    </w:r>
    <w:r w:rsidR="00CF13E6">
      <w:fldChar w:fldCharType="begin"/>
    </w:r>
    <w:r w:rsidR="00CF13E6">
      <w:instrText xml:space="preserve"> savedate \@ dd.MM.yy </w:instrText>
    </w:r>
    <w:r w:rsidR="00CF13E6">
      <w:fldChar w:fldCharType="separate"/>
    </w:r>
    <w:ins w:id="2200" w:author="TK_ACES" w:date="2022-06-13T11:11:00Z">
      <w:r w:rsidR="0090127D">
        <w:t>10.06.22</w:t>
      </w:r>
    </w:ins>
    <w:ins w:id="2201" w:author="USA" w:date="2022-06-09T13:57:00Z">
      <w:del w:id="2202" w:author="TK_ACES" w:date="2022-06-13T11:11:00Z">
        <w:r w:rsidR="00B02C52" w:rsidDel="0090127D">
          <w:delText>02.06.22</w:delText>
        </w:r>
      </w:del>
    </w:ins>
    <w:del w:id="2203" w:author="TK_ACES" w:date="2022-06-13T11:11:00Z">
      <w:r w:rsidR="00CF13E6" w:rsidDel="0090127D">
        <w:delText>27.04.22</w:delText>
      </w:r>
    </w:del>
    <w:r w:rsidR="00CF13E6">
      <w:fldChar w:fldCharType="end"/>
    </w:r>
    <w:r w:rsidR="00CF13E6" w:rsidRPr="002F7CB3">
      <w:rPr>
        <w:lang w:val="en-US"/>
      </w:rPr>
      <w:tab/>
    </w:r>
    <w:r w:rsidR="00CF13E6">
      <w:fldChar w:fldCharType="begin"/>
    </w:r>
    <w:r w:rsidR="00CF13E6">
      <w:instrText xml:space="preserve"> printdate \@ dd.MM.yy </w:instrText>
    </w:r>
    <w:r w:rsidR="00CF13E6">
      <w:fldChar w:fldCharType="separate"/>
    </w:r>
    <w:r w:rsidR="00CF13E6">
      <w:t>21.02.08</w:t>
    </w:r>
    <w:r w:rsidR="00CF13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BDA4" w14:textId="77777777" w:rsidR="007716FA" w:rsidRDefault="007716FA">
      <w:pPr>
        <w:spacing w:line="240" w:lineRule="auto"/>
      </w:pPr>
      <w:r>
        <w:separator/>
      </w:r>
    </w:p>
  </w:footnote>
  <w:footnote w:type="continuationSeparator" w:id="0">
    <w:p w14:paraId="224256F0" w14:textId="77777777" w:rsidR="007716FA" w:rsidRDefault="007716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26E9" w14:textId="77777777" w:rsidR="001668AF" w:rsidRPr="001668AF" w:rsidRDefault="0030673F" w:rsidP="001668AF">
    <w:pPr>
      <w:pStyle w:val="Header"/>
    </w:pPr>
    <w:r w:rsidRPr="001668AF">
      <w:rPr>
        <w:lang w:val="en-US"/>
      </w:rPr>
      <w:t xml:space="preserve">- </w:t>
    </w:r>
    <w:r w:rsidRPr="001668AF">
      <w:fldChar w:fldCharType="begin"/>
    </w:r>
    <w:r w:rsidRPr="001668AF">
      <w:instrText xml:space="preserve"> PAGE </w:instrText>
    </w:r>
    <w:r w:rsidRPr="001668AF">
      <w:fldChar w:fldCharType="separate"/>
    </w:r>
    <w:r w:rsidRPr="001668AF">
      <w:t>2</w:t>
    </w:r>
    <w:r w:rsidRPr="001668AF">
      <w:fldChar w:fldCharType="end"/>
    </w:r>
    <w:r w:rsidRPr="001668AF">
      <w:t xml:space="preserve"> -</w:t>
    </w:r>
  </w:p>
  <w:p w14:paraId="26078FDD" w14:textId="77777777" w:rsidR="001668AF" w:rsidRPr="001668AF" w:rsidRDefault="0030673F" w:rsidP="001668AF">
    <w:pPr>
      <w:pStyle w:val="Header"/>
      <w:rPr>
        <w:lang w:val="en-US"/>
      </w:rPr>
    </w:pPr>
    <w:r w:rsidRPr="001668AF">
      <w:rPr>
        <w:lang w:val="en-US"/>
      </w:rPr>
      <w:t>5B/531 (Annex 11)-E</w:t>
    </w:r>
  </w:p>
  <w:p w14:paraId="0B26D540" w14:textId="77777777" w:rsidR="001668AF" w:rsidRDefault="00771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5BF2" w14:textId="77777777" w:rsidR="00325DB0" w:rsidRPr="00FC42AF" w:rsidRDefault="007716FA" w:rsidP="00EA7090">
    <w:pPr>
      <w:tabs>
        <w:tab w:val="center" w:pos="4848"/>
        <w:tab w:val="center" w:pos="969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A092" w14:textId="77777777" w:rsidR="00CF13E6" w:rsidRDefault="00CF13E6"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4648F5B4" w14:textId="77777777" w:rsidR="00CF13E6" w:rsidRDefault="00CF13E6">
    <w:pPr>
      <w:pStyle w:val="Header"/>
      <w:rPr>
        <w:lang w:val="en-US"/>
      </w:rPr>
    </w:pPr>
    <w:r>
      <w:rPr>
        <w:lang w:val="en-US"/>
      </w:rPr>
      <w:t>5B/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10C6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0A98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486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D46E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100F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A4A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E682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9A8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5462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729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4"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764760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3666622">
    <w:abstractNumId w:val="14"/>
  </w:num>
  <w:num w:numId="3" w16cid:durableId="1594512206">
    <w:abstractNumId w:val="13"/>
  </w:num>
  <w:num w:numId="4" w16cid:durableId="665942888">
    <w:abstractNumId w:val="11"/>
  </w:num>
  <w:num w:numId="5" w16cid:durableId="707947421">
    <w:abstractNumId w:val="15"/>
  </w:num>
  <w:num w:numId="6" w16cid:durableId="808324386">
    <w:abstractNumId w:val="12"/>
  </w:num>
  <w:num w:numId="7" w16cid:durableId="2022932413">
    <w:abstractNumId w:val="9"/>
  </w:num>
  <w:num w:numId="8" w16cid:durableId="1193617546">
    <w:abstractNumId w:val="7"/>
  </w:num>
  <w:num w:numId="9" w16cid:durableId="2096777885">
    <w:abstractNumId w:val="6"/>
  </w:num>
  <w:num w:numId="10" w16cid:durableId="931740291">
    <w:abstractNumId w:val="5"/>
  </w:num>
  <w:num w:numId="11" w16cid:durableId="1794053467">
    <w:abstractNumId w:val="4"/>
  </w:num>
  <w:num w:numId="12" w16cid:durableId="2047680184">
    <w:abstractNumId w:val="8"/>
  </w:num>
  <w:num w:numId="13" w16cid:durableId="714232424">
    <w:abstractNumId w:val="3"/>
  </w:num>
  <w:num w:numId="14" w16cid:durableId="425537940">
    <w:abstractNumId w:val="2"/>
  </w:num>
  <w:num w:numId="15" w16cid:durableId="806971941">
    <w:abstractNumId w:val="1"/>
  </w:num>
  <w:num w:numId="16" w16cid:durableId="1757903595">
    <w:abstractNumId w:val="0"/>
  </w:num>
  <w:num w:numId="17" w16cid:durableId="1594128065">
    <w:abstractNumId w:val="16"/>
  </w:num>
  <w:num w:numId="18" w16cid:durableId="4105899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Chamova, Alisa">
    <w15:presenceInfo w15:providerId="AD" w15:userId="S::alisa.chamova@itu.int::22d471ad-1704-47cb-acab-d70b801be3d5"/>
  </w15:person>
  <w15:person w15:author="ANFR">
    <w15:presenceInfo w15:providerId="None" w15:userId="ANFR"/>
  </w15:person>
  <w15:person w15:author="USA1">
    <w15:presenceInfo w15:providerId="None" w15:userId="USA1"/>
  </w15:person>
  <w15:person w15:author="TK_ACES">
    <w15:presenceInfo w15:providerId="None" w15:userId="TK_ACES"/>
  </w15:person>
  <w15:person w15:author="Vladislav Sorokin">
    <w15:presenceInfo w15:providerId="None" w15:userId="Vladislav Sorokin"/>
  </w15:person>
  <w15:person w15:author="Russian Federation">
    <w15:presenceInfo w15:providerId="None" w15:userId="Russian Federation"/>
  </w15:person>
  <w15:person w15:author="CAN">
    <w15:presenceInfo w15:providerId="None" w15:userId="CAN"/>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1467E"/>
    <w:rsid w:val="0007425F"/>
    <w:rsid w:val="000D5384"/>
    <w:rsid w:val="00130FEA"/>
    <w:rsid w:val="00141803"/>
    <w:rsid w:val="001670FE"/>
    <w:rsid w:val="00217221"/>
    <w:rsid w:val="00231825"/>
    <w:rsid w:val="00255C6A"/>
    <w:rsid w:val="00256A15"/>
    <w:rsid w:val="00270A82"/>
    <w:rsid w:val="002B7FC9"/>
    <w:rsid w:val="002C5E4D"/>
    <w:rsid w:val="0030673F"/>
    <w:rsid w:val="00322059"/>
    <w:rsid w:val="00354E54"/>
    <w:rsid w:val="00372BCA"/>
    <w:rsid w:val="003830A1"/>
    <w:rsid w:val="00421A52"/>
    <w:rsid w:val="00497981"/>
    <w:rsid w:val="004B6660"/>
    <w:rsid w:val="005077C7"/>
    <w:rsid w:val="00565BF1"/>
    <w:rsid w:val="00583C7E"/>
    <w:rsid w:val="00697C48"/>
    <w:rsid w:val="006A55ED"/>
    <w:rsid w:val="00710D86"/>
    <w:rsid w:val="007716FA"/>
    <w:rsid w:val="008602AB"/>
    <w:rsid w:val="008B4202"/>
    <w:rsid w:val="008C7B20"/>
    <w:rsid w:val="008D5EE0"/>
    <w:rsid w:val="0090127D"/>
    <w:rsid w:val="009042C3"/>
    <w:rsid w:val="00A55483"/>
    <w:rsid w:val="00AB0229"/>
    <w:rsid w:val="00B02C52"/>
    <w:rsid w:val="00B41C14"/>
    <w:rsid w:val="00B66016"/>
    <w:rsid w:val="00B7565C"/>
    <w:rsid w:val="00C019AD"/>
    <w:rsid w:val="00C05BC7"/>
    <w:rsid w:val="00C33FF0"/>
    <w:rsid w:val="00C63675"/>
    <w:rsid w:val="00CB0FA7"/>
    <w:rsid w:val="00CF13E6"/>
    <w:rsid w:val="00D222F5"/>
    <w:rsid w:val="00D91761"/>
    <w:rsid w:val="00D942DF"/>
    <w:rsid w:val="00DC0EDA"/>
    <w:rsid w:val="00DC2262"/>
    <w:rsid w:val="00E83908"/>
    <w:rsid w:val="00F63E56"/>
    <w:rsid w:val="00F72449"/>
    <w:rsid w:val="00F85D73"/>
    <w:rsid w:val="00FB0EDA"/>
    <w:rsid w:val="00FE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942DF"/>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qFormat/>
    <w:rsid w:val="00D942DF"/>
    <w:pPr>
      <w:spacing w:before="200"/>
      <w:outlineLvl w:val="1"/>
    </w:pPr>
    <w:rPr>
      <w:sz w:val="24"/>
    </w:rPr>
  </w:style>
  <w:style w:type="paragraph" w:styleId="Heading3">
    <w:name w:val="heading 3"/>
    <w:basedOn w:val="Heading1"/>
    <w:next w:val="Normal"/>
    <w:link w:val="Heading3Char"/>
    <w:qFormat/>
    <w:rsid w:val="00D942DF"/>
    <w:pPr>
      <w:tabs>
        <w:tab w:val="clear" w:pos="1134"/>
      </w:tabs>
      <w:spacing w:before="200"/>
      <w:outlineLvl w:val="2"/>
    </w:pPr>
    <w:rPr>
      <w:sz w:val="24"/>
    </w:rPr>
  </w:style>
  <w:style w:type="paragraph" w:styleId="Heading4">
    <w:name w:val="heading 4"/>
    <w:basedOn w:val="Heading3"/>
    <w:next w:val="Normal"/>
    <w:link w:val="Heading4Char"/>
    <w:qFormat/>
    <w:rsid w:val="00D942DF"/>
    <w:pPr>
      <w:outlineLvl w:val="3"/>
    </w:pPr>
  </w:style>
  <w:style w:type="paragraph" w:styleId="Heading5">
    <w:name w:val="heading 5"/>
    <w:basedOn w:val="Heading4"/>
    <w:next w:val="Normal"/>
    <w:link w:val="Heading5Char"/>
    <w:qFormat/>
    <w:rsid w:val="00D942DF"/>
    <w:pPr>
      <w:outlineLvl w:val="4"/>
    </w:pPr>
  </w:style>
  <w:style w:type="paragraph" w:styleId="Heading6">
    <w:name w:val="heading 6"/>
    <w:basedOn w:val="Heading4"/>
    <w:next w:val="Normal"/>
    <w:link w:val="Heading6Char"/>
    <w:qFormat/>
    <w:rsid w:val="00D942DF"/>
    <w:pPr>
      <w:outlineLvl w:val="5"/>
    </w:pPr>
  </w:style>
  <w:style w:type="paragraph" w:styleId="Heading7">
    <w:name w:val="heading 7"/>
    <w:basedOn w:val="Heading6"/>
    <w:next w:val="Normal"/>
    <w:link w:val="Heading7Char"/>
    <w:qFormat/>
    <w:rsid w:val="00D942DF"/>
    <w:pPr>
      <w:outlineLvl w:val="6"/>
    </w:pPr>
  </w:style>
  <w:style w:type="paragraph" w:styleId="Heading8">
    <w:name w:val="heading 8"/>
    <w:basedOn w:val="Heading6"/>
    <w:next w:val="Normal"/>
    <w:link w:val="Heading8Char"/>
    <w:qFormat/>
    <w:rsid w:val="00D942DF"/>
    <w:pPr>
      <w:outlineLvl w:val="7"/>
    </w:pPr>
  </w:style>
  <w:style w:type="paragraph" w:styleId="Heading9">
    <w:name w:val="heading 9"/>
    <w:basedOn w:val="Heading6"/>
    <w:next w:val="Normal"/>
    <w:link w:val="Heading9Char"/>
    <w:qFormat/>
    <w:rsid w:val="00D942D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942DF"/>
    <w:rPr>
      <w:rFonts w:eastAsia="Times New Roman"/>
      <w:b/>
      <w:sz w:val="28"/>
      <w:szCs w:val="20"/>
      <w:lang w:val="en-GB"/>
    </w:rPr>
  </w:style>
  <w:style w:type="character" w:customStyle="1" w:styleId="Heading2Char">
    <w:name w:val="Heading 2 Char"/>
    <w:basedOn w:val="DefaultParagraphFont"/>
    <w:link w:val="Heading2"/>
    <w:rsid w:val="00D942DF"/>
    <w:rPr>
      <w:rFonts w:eastAsia="Times New Roman"/>
      <w:b/>
      <w:szCs w:val="20"/>
      <w:lang w:val="en-GB"/>
    </w:rPr>
  </w:style>
  <w:style w:type="character" w:customStyle="1" w:styleId="Heading3Char">
    <w:name w:val="Heading 3 Char"/>
    <w:basedOn w:val="DefaultParagraphFont"/>
    <w:link w:val="Heading3"/>
    <w:rsid w:val="00D942DF"/>
    <w:rPr>
      <w:rFonts w:eastAsia="Times New Roman"/>
      <w:b/>
      <w:szCs w:val="20"/>
      <w:lang w:val="en-GB"/>
    </w:rPr>
  </w:style>
  <w:style w:type="character" w:customStyle="1" w:styleId="Heading4Char">
    <w:name w:val="Heading 4 Char"/>
    <w:basedOn w:val="DefaultParagraphFont"/>
    <w:link w:val="Heading4"/>
    <w:rsid w:val="00D942DF"/>
    <w:rPr>
      <w:rFonts w:eastAsia="Times New Roman"/>
      <w:b/>
      <w:szCs w:val="20"/>
      <w:lang w:val="en-GB"/>
    </w:rPr>
  </w:style>
  <w:style w:type="character" w:customStyle="1" w:styleId="Heading5Char">
    <w:name w:val="Heading 5 Char"/>
    <w:basedOn w:val="DefaultParagraphFont"/>
    <w:link w:val="Heading5"/>
    <w:rsid w:val="00D942DF"/>
    <w:rPr>
      <w:rFonts w:eastAsia="Times New Roman"/>
      <w:b/>
      <w:szCs w:val="20"/>
      <w:lang w:val="en-GB"/>
    </w:rPr>
  </w:style>
  <w:style w:type="character" w:customStyle="1" w:styleId="Heading6Char">
    <w:name w:val="Heading 6 Char"/>
    <w:basedOn w:val="DefaultParagraphFont"/>
    <w:link w:val="Heading6"/>
    <w:rsid w:val="00D942DF"/>
    <w:rPr>
      <w:rFonts w:eastAsia="Times New Roman"/>
      <w:b/>
      <w:szCs w:val="20"/>
      <w:lang w:val="en-GB"/>
    </w:rPr>
  </w:style>
  <w:style w:type="character" w:customStyle="1" w:styleId="Heading7Char">
    <w:name w:val="Heading 7 Char"/>
    <w:basedOn w:val="DefaultParagraphFont"/>
    <w:link w:val="Heading7"/>
    <w:rsid w:val="00D942DF"/>
    <w:rPr>
      <w:rFonts w:eastAsia="Times New Roman"/>
      <w:b/>
      <w:szCs w:val="20"/>
      <w:lang w:val="en-GB"/>
    </w:rPr>
  </w:style>
  <w:style w:type="character" w:customStyle="1" w:styleId="Heading8Char">
    <w:name w:val="Heading 8 Char"/>
    <w:basedOn w:val="DefaultParagraphFont"/>
    <w:link w:val="Heading8"/>
    <w:rsid w:val="00D942DF"/>
    <w:rPr>
      <w:rFonts w:eastAsia="Times New Roman"/>
      <w:b/>
      <w:szCs w:val="20"/>
      <w:lang w:val="en-GB"/>
    </w:rPr>
  </w:style>
  <w:style w:type="character" w:customStyle="1" w:styleId="Heading9Char">
    <w:name w:val="Heading 9 Char"/>
    <w:basedOn w:val="DefaultParagraphFont"/>
    <w:link w:val="Heading9"/>
    <w:rsid w:val="00D942DF"/>
    <w:rPr>
      <w:rFonts w:eastAsia="Times New Roman"/>
      <w:b/>
      <w:szCs w:val="20"/>
      <w:lang w:val="en-GB"/>
    </w:rPr>
  </w:style>
  <w:style w:type="numbering" w:customStyle="1" w:styleId="NoList1">
    <w:name w:val="No List1"/>
    <w:next w:val="NoList"/>
    <w:uiPriority w:val="99"/>
    <w:semiHidden/>
    <w:unhideWhenUsed/>
    <w:rsid w:val="00D942DF"/>
  </w:style>
  <w:style w:type="paragraph" w:customStyle="1" w:styleId="Normalaftertitle">
    <w:name w:val="Normal_after_title"/>
    <w:basedOn w:val="Normal"/>
    <w:next w:val="Normal"/>
    <w:link w:val="NormalaftertitleChar"/>
    <w:rsid w:val="00D942DF"/>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D942DF"/>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link w:val="CallChar"/>
    <w:rsid w:val="00D942DF"/>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rsid w:val="00D942DF"/>
    <w:rPr>
      <w:rFonts w:ascii="Times New Roman Bold" w:hAnsi="Times New Roman Bold"/>
      <w:b/>
    </w:rPr>
  </w:style>
  <w:style w:type="paragraph" w:customStyle="1" w:styleId="Chaptitle">
    <w:name w:val="Chap_title"/>
    <w:basedOn w:val="Arttitle"/>
    <w:next w:val="Normal"/>
    <w:rsid w:val="00D942DF"/>
  </w:style>
  <w:style w:type="character" w:styleId="EndnoteReference">
    <w:name w:val="endnote reference"/>
    <w:basedOn w:val="DefaultParagraphFont"/>
    <w:rsid w:val="00D942DF"/>
    <w:rPr>
      <w:vertAlign w:val="superscript"/>
    </w:rPr>
  </w:style>
  <w:style w:type="paragraph" w:customStyle="1" w:styleId="enumlev1">
    <w:name w:val="enumlev1"/>
    <w:basedOn w:val="Normal"/>
    <w:link w:val="enumlev1Char"/>
    <w:qFormat/>
    <w:rsid w:val="00D942DF"/>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D942DF"/>
    <w:pPr>
      <w:ind w:left="1871" w:hanging="737"/>
    </w:pPr>
  </w:style>
  <w:style w:type="paragraph" w:customStyle="1" w:styleId="enumlev3">
    <w:name w:val="enumlev3"/>
    <w:basedOn w:val="enumlev2"/>
    <w:rsid w:val="00D942DF"/>
    <w:pPr>
      <w:ind w:left="2268" w:hanging="397"/>
    </w:pPr>
  </w:style>
  <w:style w:type="paragraph" w:customStyle="1" w:styleId="Equation">
    <w:name w:val="Equation"/>
    <w:basedOn w:val="Normal"/>
    <w:rsid w:val="00D942DF"/>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link w:val="EquationlegendChar"/>
    <w:rsid w:val="00D942D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D942DF"/>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qFormat/>
    <w:rsid w:val="00D942D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rsid w:val="00D942DF"/>
    <w:pPr>
      <w:keepNext w:val="0"/>
    </w:pPr>
  </w:style>
  <w:style w:type="paragraph" w:styleId="Footer">
    <w:name w:val="footer"/>
    <w:basedOn w:val="Normal"/>
    <w:link w:val="FooterChar"/>
    <w:rsid w:val="00D942DF"/>
    <w:pPr>
      <w:tabs>
        <w:tab w:val="left" w:pos="5954"/>
        <w:tab w:val="right" w:pos="9639"/>
      </w:tabs>
      <w:overflowPunct w:val="0"/>
      <w:autoSpaceDE w:val="0"/>
      <w:autoSpaceDN w:val="0"/>
      <w:adjustRightInd w:val="0"/>
      <w:spacing w:line="240" w:lineRule="auto"/>
      <w:jc w:val="left"/>
      <w:textAlignment w:val="baseline"/>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D942DF"/>
    <w:rPr>
      <w:rFonts w:eastAsia="Times New Roman"/>
      <w:caps/>
      <w:noProof/>
      <w:sz w:val="16"/>
      <w:szCs w:val="20"/>
      <w:lang w:val="en-GB"/>
    </w:rPr>
  </w:style>
  <w:style w:type="paragraph" w:customStyle="1" w:styleId="FirstFooter">
    <w:name w:val="FirstFooter"/>
    <w:basedOn w:val="Footer"/>
    <w:rsid w:val="00D942D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D942DF"/>
    <w:rPr>
      <w:position w:val="6"/>
      <w:sz w:val="18"/>
    </w:rPr>
  </w:style>
  <w:style w:type="paragraph" w:styleId="FootnoteText">
    <w:name w:val="footnote text"/>
    <w:basedOn w:val="Normal"/>
    <w:link w:val="FootnoteTextChar"/>
    <w:rsid w:val="00D942DF"/>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rsid w:val="00D942DF"/>
    <w:rPr>
      <w:rFonts w:eastAsia="Times New Roman"/>
      <w:szCs w:val="20"/>
      <w:lang w:val="en-GB"/>
    </w:rPr>
  </w:style>
  <w:style w:type="paragraph" w:customStyle="1" w:styleId="Note">
    <w:name w:val="Note"/>
    <w:basedOn w:val="Normal"/>
    <w:next w:val="Normal"/>
    <w:rsid w:val="00D942DF"/>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Header">
    <w:name w:val="header"/>
    <w:aliases w:val="encabezado"/>
    <w:basedOn w:val="Normal"/>
    <w:link w:val="HeaderChar"/>
    <w:rsid w:val="00D942DF"/>
    <w:pPr>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sz w:val="18"/>
      <w:szCs w:val="20"/>
      <w:lang w:val="en-GB"/>
    </w:rPr>
  </w:style>
  <w:style w:type="character" w:customStyle="1" w:styleId="HeaderChar">
    <w:name w:val="Header Char"/>
    <w:aliases w:val="encabezado Char"/>
    <w:basedOn w:val="DefaultParagraphFont"/>
    <w:link w:val="Header"/>
    <w:rsid w:val="00D942DF"/>
    <w:rPr>
      <w:rFonts w:eastAsia="Times New Roman"/>
      <w:sz w:val="18"/>
      <w:szCs w:val="20"/>
      <w:lang w:val="en-GB"/>
    </w:rPr>
  </w:style>
  <w:style w:type="paragraph" w:styleId="Index1">
    <w:name w:val="index 1"/>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semiHidden/>
    <w:rsid w:val="00D942DF"/>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D942DF"/>
  </w:style>
  <w:style w:type="paragraph" w:customStyle="1" w:styleId="Partref">
    <w:name w:val="Part_ref"/>
    <w:basedOn w:val="Annexref"/>
    <w:next w:val="Normal"/>
    <w:rsid w:val="00D942DF"/>
  </w:style>
  <w:style w:type="paragraph" w:customStyle="1" w:styleId="Parttitle">
    <w:name w:val="Part_title"/>
    <w:basedOn w:val="Annextitle"/>
    <w:next w:val="Normalaftertitle0"/>
    <w:rsid w:val="00D942DF"/>
  </w:style>
  <w:style w:type="paragraph" w:customStyle="1" w:styleId="RecNo">
    <w:name w:val="Rec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942DF"/>
    <w:pPr>
      <w:spacing w:before="240"/>
    </w:pPr>
    <w:rPr>
      <w:rFonts w:ascii="Times New Roman Bold" w:hAnsi="Times New Roman Bold"/>
      <w:b/>
      <w:caps w:val="0"/>
    </w:rPr>
  </w:style>
  <w:style w:type="paragraph" w:customStyle="1" w:styleId="Recref">
    <w:name w:val="Rec_ref"/>
    <w:basedOn w:val="Rectitle"/>
    <w:next w:val="Recdate"/>
    <w:rsid w:val="00D942DF"/>
    <w:pPr>
      <w:spacing w:before="120"/>
    </w:pPr>
    <w:rPr>
      <w:rFonts w:ascii="Times New Roman" w:hAnsi="Times New Roman"/>
      <w:b w:val="0"/>
      <w:sz w:val="24"/>
    </w:rPr>
  </w:style>
  <w:style w:type="paragraph" w:customStyle="1" w:styleId="Recdate">
    <w:name w:val="Rec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D942DF"/>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D942DF"/>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942DF"/>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942DF"/>
  </w:style>
  <w:style w:type="paragraph" w:customStyle="1" w:styleId="Reftext">
    <w:name w:val="Ref_text"/>
    <w:basedOn w:val="Normal"/>
    <w:rsid w:val="00D942DF"/>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942DF"/>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942DF"/>
  </w:style>
  <w:style w:type="paragraph" w:customStyle="1" w:styleId="RepNo">
    <w:name w:val="Rep_No"/>
    <w:basedOn w:val="RecNo"/>
    <w:next w:val="Reptitle"/>
    <w:rsid w:val="00D942DF"/>
  </w:style>
  <w:style w:type="paragraph" w:customStyle="1" w:styleId="Reptitle">
    <w:name w:val="Rep_title"/>
    <w:basedOn w:val="Rectitle"/>
    <w:next w:val="Repref"/>
    <w:rsid w:val="00D942DF"/>
  </w:style>
  <w:style w:type="paragraph" w:customStyle="1" w:styleId="Repref">
    <w:name w:val="Rep_ref"/>
    <w:basedOn w:val="Recref"/>
    <w:next w:val="Repdate"/>
    <w:rsid w:val="00D942DF"/>
  </w:style>
  <w:style w:type="paragraph" w:customStyle="1" w:styleId="Resdate">
    <w:name w:val="Res_date"/>
    <w:basedOn w:val="Recdate"/>
    <w:next w:val="Normalaftertitle0"/>
    <w:rsid w:val="00D942DF"/>
  </w:style>
  <w:style w:type="paragraph" w:customStyle="1" w:styleId="ResNo">
    <w:name w:val="Res_No"/>
    <w:basedOn w:val="RecNo"/>
    <w:next w:val="Normal"/>
    <w:rsid w:val="00D942DF"/>
  </w:style>
  <w:style w:type="paragraph" w:customStyle="1" w:styleId="Restitle">
    <w:name w:val="Res_title"/>
    <w:basedOn w:val="Rectitle"/>
    <w:next w:val="Normal"/>
    <w:rsid w:val="00D942DF"/>
  </w:style>
  <w:style w:type="paragraph" w:customStyle="1" w:styleId="Resref">
    <w:name w:val="Res_ref"/>
    <w:basedOn w:val="Recref"/>
    <w:next w:val="Resdate"/>
    <w:rsid w:val="00D942DF"/>
  </w:style>
  <w:style w:type="paragraph" w:customStyle="1" w:styleId="SectionNo">
    <w:name w:val="Section_No"/>
    <w:basedOn w:val="AnnexNo"/>
    <w:next w:val="Normal"/>
    <w:rsid w:val="00D942DF"/>
  </w:style>
  <w:style w:type="paragraph" w:customStyle="1" w:styleId="Sectiontitle">
    <w:name w:val="Section_title"/>
    <w:basedOn w:val="Annextitle"/>
    <w:next w:val="Normalaftertitle0"/>
    <w:rsid w:val="00D942DF"/>
  </w:style>
  <w:style w:type="paragraph" w:customStyle="1" w:styleId="Source">
    <w:name w:val="Source"/>
    <w:basedOn w:val="Normal"/>
    <w:next w:val="Normal"/>
    <w:rsid w:val="00D942DF"/>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D942D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D942DF"/>
    <w:pPr>
      <w:keepNext/>
      <w:tabs>
        <w:tab w:val="left" w:pos="1134"/>
        <w:tab w:val="left" w:pos="1871"/>
        <w:tab w:val="left" w:pos="2268"/>
      </w:tabs>
      <w:overflowPunct w:val="0"/>
      <w:autoSpaceDE w:val="0"/>
      <w:autoSpaceDN w:val="0"/>
      <w:adjustRightInd w:val="0"/>
      <w:spacing w:before="80" w:after="80" w:line="240" w:lineRule="auto"/>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link w:val="TablelegendChar"/>
    <w:rsid w:val="00D942DF"/>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textAlignment w:val="baseline"/>
    </w:pPr>
    <w:rPr>
      <w:rFonts w:ascii="Times New Roman" w:eastAsia="Times New Roman" w:hAnsi="Times New Roman" w:cs="Times New Roman"/>
      <w:sz w:val="18"/>
      <w:szCs w:val="20"/>
      <w:lang w:val="en-GB"/>
    </w:rPr>
  </w:style>
  <w:style w:type="paragraph" w:customStyle="1" w:styleId="TableNo">
    <w:name w:val="Table_No"/>
    <w:basedOn w:val="Normal"/>
    <w:next w:val="Normal"/>
    <w:link w:val="TableNo0"/>
    <w:rsid w:val="00D942DF"/>
    <w:pPr>
      <w:keepNext/>
      <w:tabs>
        <w:tab w:val="left" w:pos="1134"/>
        <w:tab w:val="left" w:pos="1871"/>
        <w:tab w:val="left" w:pos="2268"/>
      </w:tabs>
      <w:overflowPunct w:val="0"/>
      <w:autoSpaceDE w:val="0"/>
      <w:autoSpaceDN w:val="0"/>
      <w:adjustRightInd w:val="0"/>
      <w:spacing w:before="560" w:after="120" w:line="240" w:lineRule="auto"/>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rsid w:val="00D942DF"/>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link w:val="Title1Char"/>
    <w:rsid w:val="00D942DF"/>
    <w:pPr>
      <w:tabs>
        <w:tab w:val="left" w:pos="567"/>
        <w:tab w:val="left" w:pos="1701"/>
        <w:tab w:val="left" w:pos="2835"/>
      </w:tabs>
      <w:spacing w:before="240"/>
    </w:pPr>
    <w:rPr>
      <w:b w:val="0"/>
      <w:caps/>
    </w:rPr>
  </w:style>
  <w:style w:type="paragraph" w:customStyle="1" w:styleId="Title2">
    <w:name w:val="Title 2"/>
    <w:basedOn w:val="Source"/>
    <w:next w:val="Normal"/>
    <w:rsid w:val="00D942DF"/>
    <w:pPr>
      <w:overflowPunct/>
      <w:autoSpaceDE/>
      <w:autoSpaceDN/>
      <w:adjustRightInd/>
      <w:spacing w:before="480"/>
      <w:textAlignment w:val="auto"/>
    </w:pPr>
    <w:rPr>
      <w:b w:val="0"/>
      <w:caps/>
    </w:rPr>
  </w:style>
  <w:style w:type="paragraph" w:customStyle="1" w:styleId="Title3">
    <w:name w:val="Title 3"/>
    <w:basedOn w:val="Title2"/>
    <w:next w:val="Normal"/>
    <w:rsid w:val="00D942DF"/>
    <w:pPr>
      <w:spacing w:before="240"/>
    </w:pPr>
    <w:rPr>
      <w:caps w:val="0"/>
    </w:rPr>
  </w:style>
  <w:style w:type="paragraph" w:customStyle="1" w:styleId="Title4">
    <w:name w:val="Title 4"/>
    <w:basedOn w:val="Title3"/>
    <w:next w:val="Heading1"/>
    <w:rsid w:val="00D942DF"/>
    <w:rPr>
      <w:b/>
    </w:rPr>
  </w:style>
  <w:style w:type="paragraph" w:customStyle="1" w:styleId="toc0">
    <w:name w:val="toc 0"/>
    <w:basedOn w:val="Normal"/>
    <w:next w:val="TOC1"/>
    <w:rsid w:val="00D942DF"/>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D942DF"/>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D942DF"/>
    <w:pPr>
      <w:spacing w:before="120"/>
    </w:pPr>
  </w:style>
  <w:style w:type="paragraph" w:styleId="TOC3">
    <w:name w:val="toc 3"/>
    <w:basedOn w:val="TOC2"/>
    <w:rsid w:val="00D942DF"/>
  </w:style>
  <w:style w:type="paragraph" w:styleId="TOC4">
    <w:name w:val="toc 4"/>
    <w:basedOn w:val="TOC3"/>
    <w:rsid w:val="00D942DF"/>
  </w:style>
  <w:style w:type="paragraph" w:styleId="TOC5">
    <w:name w:val="toc 5"/>
    <w:basedOn w:val="TOC4"/>
    <w:rsid w:val="00D942DF"/>
  </w:style>
  <w:style w:type="paragraph" w:styleId="TOC6">
    <w:name w:val="toc 6"/>
    <w:basedOn w:val="TOC4"/>
    <w:rsid w:val="00D942DF"/>
  </w:style>
  <w:style w:type="paragraph" w:styleId="TOC7">
    <w:name w:val="toc 7"/>
    <w:basedOn w:val="TOC4"/>
    <w:rsid w:val="00D942DF"/>
  </w:style>
  <w:style w:type="paragraph" w:styleId="TOC8">
    <w:name w:val="toc 8"/>
    <w:basedOn w:val="TOC4"/>
    <w:rsid w:val="00D942DF"/>
  </w:style>
  <w:style w:type="character" w:customStyle="1" w:styleId="Appdef">
    <w:name w:val="App_def"/>
    <w:basedOn w:val="DefaultParagraphFont"/>
    <w:rsid w:val="00D942DF"/>
    <w:rPr>
      <w:rFonts w:ascii="Times New Roman" w:hAnsi="Times New Roman"/>
      <w:b/>
    </w:rPr>
  </w:style>
  <w:style w:type="character" w:customStyle="1" w:styleId="Appref">
    <w:name w:val="App_ref"/>
    <w:basedOn w:val="DefaultParagraphFont"/>
    <w:rsid w:val="00D942DF"/>
  </w:style>
  <w:style w:type="character" w:customStyle="1" w:styleId="Artdef">
    <w:name w:val="Art_def"/>
    <w:basedOn w:val="DefaultParagraphFont"/>
    <w:rsid w:val="00D942DF"/>
    <w:rPr>
      <w:rFonts w:ascii="Times New Roman" w:hAnsi="Times New Roman"/>
      <w:b/>
    </w:rPr>
  </w:style>
  <w:style w:type="character" w:customStyle="1" w:styleId="Artref">
    <w:name w:val="Art_ref"/>
    <w:basedOn w:val="DefaultParagraphFont"/>
    <w:rsid w:val="00D942DF"/>
  </w:style>
  <w:style w:type="character" w:customStyle="1" w:styleId="Tablefreq">
    <w:name w:val="Table_freq"/>
    <w:basedOn w:val="DefaultParagraphFont"/>
    <w:rsid w:val="00D942DF"/>
    <w:rPr>
      <w:b/>
      <w:color w:val="auto"/>
      <w:sz w:val="20"/>
    </w:rPr>
  </w:style>
  <w:style w:type="paragraph" w:customStyle="1" w:styleId="Formal">
    <w:name w:val="Formal"/>
    <w:basedOn w:val="ASN1"/>
    <w:rsid w:val="00D942DF"/>
    <w:rPr>
      <w:b w:val="0"/>
    </w:rPr>
  </w:style>
  <w:style w:type="paragraph" w:customStyle="1" w:styleId="Section1">
    <w:name w:val="Section_1"/>
    <w:basedOn w:val="Normal"/>
    <w:rsid w:val="00D942DF"/>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D942DF"/>
    <w:rPr>
      <w:b w:val="0"/>
      <w:i/>
    </w:rPr>
  </w:style>
  <w:style w:type="paragraph" w:customStyle="1" w:styleId="Headingi">
    <w:name w:val="Heading_i"/>
    <w:basedOn w:val="Normal"/>
    <w:next w:val="Normal"/>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D942DF"/>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en-GB" w:eastAsia="zh-CN"/>
    </w:rPr>
  </w:style>
  <w:style w:type="paragraph" w:customStyle="1" w:styleId="Figure">
    <w:name w:val="Figure"/>
    <w:basedOn w:val="Normal"/>
    <w:next w:val="Normal"/>
    <w:link w:val="FigureChar"/>
    <w:rsid w:val="00D942DF"/>
    <w:pPr>
      <w:tabs>
        <w:tab w:val="left" w:pos="1134"/>
        <w:tab w:val="left" w:pos="1871"/>
        <w:tab w:val="left" w:pos="2268"/>
      </w:tabs>
      <w:overflowPunct w:val="0"/>
      <w:autoSpaceDE w:val="0"/>
      <w:autoSpaceDN w:val="0"/>
      <w:adjustRightInd w:val="0"/>
      <w:spacing w:before="120" w:after="240" w:line="240" w:lineRule="auto"/>
      <w:textAlignment w:val="baseline"/>
    </w:pPr>
    <w:rPr>
      <w:rFonts w:ascii="Times New Roman" w:eastAsia="Times New Roman" w:hAnsi="Times New Roman" w:cs="Times New Roman"/>
      <w:noProof/>
      <w:sz w:val="24"/>
      <w:szCs w:val="20"/>
      <w:lang w:val="en-GB" w:eastAsia="zh-CN"/>
    </w:rPr>
  </w:style>
  <w:style w:type="character" w:styleId="PageNumber">
    <w:name w:val="page number"/>
    <w:basedOn w:val="DefaultParagraphFont"/>
    <w:rsid w:val="00D942DF"/>
  </w:style>
  <w:style w:type="paragraph" w:customStyle="1" w:styleId="Figuretitle">
    <w:name w:val="Figure_title"/>
    <w:basedOn w:val="Normal"/>
    <w:next w:val="Normal"/>
    <w:link w:val="FiguretitleChar"/>
    <w:rsid w:val="00D942DF"/>
    <w:pPr>
      <w:keepNext/>
      <w:keepLines/>
      <w:tabs>
        <w:tab w:val="left" w:pos="1134"/>
        <w:tab w:val="left" w:pos="1871"/>
        <w:tab w:val="left" w:pos="2268"/>
      </w:tabs>
      <w:overflowPunct w:val="0"/>
      <w:autoSpaceDE w:val="0"/>
      <w:autoSpaceDN w:val="0"/>
      <w:adjustRightInd w:val="0"/>
      <w:spacing w:after="120" w:line="240" w:lineRule="auto"/>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D942DF"/>
    <w:pPr>
      <w:keepNext/>
      <w:keepLines/>
      <w:tabs>
        <w:tab w:val="left" w:pos="1134"/>
        <w:tab w:val="left" w:pos="1871"/>
        <w:tab w:val="left" w:pos="2268"/>
      </w:tabs>
      <w:overflowPunct w:val="0"/>
      <w:autoSpaceDE w:val="0"/>
      <w:autoSpaceDN w:val="0"/>
      <w:adjustRightInd w:val="0"/>
      <w:spacing w:before="480" w:after="120" w:line="240" w:lineRule="auto"/>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D942DF"/>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942DF"/>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942DF"/>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942DF"/>
  </w:style>
  <w:style w:type="paragraph" w:customStyle="1" w:styleId="Appendixref">
    <w:name w:val="Appendix_ref"/>
    <w:basedOn w:val="Annexref"/>
    <w:next w:val="Annextitle"/>
    <w:rsid w:val="00D942DF"/>
  </w:style>
  <w:style w:type="paragraph" w:customStyle="1" w:styleId="Appendixtitle">
    <w:name w:val="Appendix_title"/>
    <w:basedOn w:val="Annextitle"/>
    <w:next w:val="Normal"/>
    <w:rsid w:val="00D942DF"/>
  </w:style>
  <w:style w:type="paragraph" w:customStyle="1" w:styleId="Border">
    <w:name w:val="Border"/>
    <w:basedOn w:val="Normal"/>
    <w:rsid w:val="00D942DF"/>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rsid w:val="00D942DF"/>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styleId="Index4">
    <w:name w:val="index 4"/>
    <w:basedOn w:val="Normal"/>
    <w:next w:val="Normal"/>
    <w:rsid w:val="00D942DF"/>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D942DF"/>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D942DF"/>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D942DF"/>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D942DF"/>
  </w:style>
  <w:style w:type="paragraph" w:customStyle="1" w:styleId="Normalaftertitle0">
    <w:name w:val="Normal after title"/>
    <w:basedOn w:val="Normal"/>
    <w:next w:val="Normal"/>
    <w:link w:val="NormalaftertitleChar0"/>
    <w:qFormat/>
    <w:rsid w:val="00D942DF"/>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rsid w:val="00D942DF"/>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D942DF"/>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D942DF"/>
    <w:rPr>
      <w:b w:val="0"/>
    </w:rPr>
  </w:style>
  <w:style w:type="paragraph" w:customStyle="1" w:styleId="TableTextS5">
    <w:name w:val="Table_TextS5"/>
    <w:basedOn w:val="Normal"/>
    <w:rsid w:val="00D942DF"/>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942DF"/>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942DF"/>
  </w:style>
  <w:style w:type="paragraph" w:customStyle="1" w:styleId="AppArttitle">
    <w:name w:val="App_Art_title"/>
    <w:basedOn w:val="Arttitle"/>
    <w:qFormat/>
    <w:rsid w:val="00D942DF"/>
  </w:style>
  <w:style w:type="paragraph" w:customStyle="1" w:styleId="ApptoAnnex">
    <w:name w:val="App_to_Annex"/>
    <w:basedOn w:val="AppendixNo"/>
    <w:next w:val="Normal"/>
    <w:qFormat/>
    <w:rsid w:val="00D942DF"/>
  </w:style>
  <w:style w:type="paragraph" w:customStyle="1" w:styleId="Committee">
    <w:name w:val="Committee"/>
    <w:basedOn w:val="Normal"/>
    <w:qFormat/>
    <w:rsid w:val="00D942DF"/>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Calibri"/>
      <w:b/>
      <w:sz w:val="24"/>
      <w:szCs w:val="24"/>
      <w:lang w:val="en-GB"/>
    </w:rPr>
  </w:style>
  <w:style w:type="paragraph" w:customStyle="1" w:styleId="Normalend">
    <w:name w:val="Normal_end"/>
    <w:basedOn w:val="Normal"/>
    <w:next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D942DF"/>
    <w:pPr>
      <w:keepNext/>
      <w:keepLines/>
    </w:pPr>
  </w:style>
  <w:style w:type="paragraph" w:customStyle="1" w:styleId="Subsection1">
    <w:name w:val="Subsection_1"/>
    <w:basedOn w:val="Section1"/>
    <w:next w:val="Normalaftertitle0"/>
    <w:qFormat/>
    <w:rsid w:val="00D942DF"/>
  </w:style>
  <w:style w:type="paragraph" w:customStyle="1" w:styleId="Volumetitle">
    <w:name w:val="Volume_title"/>
    <w:basedOn w:val="Normal"/>
    <w:qFormat/>
    <w:rsid w:val="00D942DF"/>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942DF"/>
    <w:rPr>
      <w:lang w:val="en-US"/>
    </w:rPr>
  </w:style>
  <w:style w:type="paragraph" w:customStyle="1" w:styleId="Normalsplit">
    <w:name w:val="Normal_split"/>
    <w:basedOn w:val="Normal"/>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D942DF"/>
    <w:rPr>
      <w:rFonts w:ascii="Times New Roman" w:hAnsi="Times New Roman"/>
      <w:b w:val="0"/>
    </w:rPr>
  </w:style>
  <w:style w:type="paragraph" w:customStyle="1" w:styleId="Tablesplit">
    <w:name w:val="Table_split"/>
    <w:basedOn w:val="Tabletext"/>
    <w:qFormat/>
    <w:rsid w:val="00D942DF"/>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942DF"/>
  </w:style>
  <w:style w:type="paragraph" w:customStyle="1" w:styleId="Methodheading2">
    <w:name w:val="Method_heading2"/>
    <w:basedOn w:val="Heading2"/>
    <w:next w:val="Normal"/>
    <w:qFormat/>
    <w:rsid w:val="00D942DF"/>
  </w:style>
  <w:style w:type="paragraph" w:customStyle="1" w:styleId="Methodheading3">
    <w:name w:val="Method_heading3"/>
    <w:basedOn w:val="Heading3"/>
    <w:next w:val="Normal"/>
    <w:qFormat/>
    <w:rsid w:val="00D942DF"/>
  </w:style>
  <w:style w:type="paragraph" w:customStyle="1" w:styleId="Methodheading4">
    <w:name w:val="Method_heading4"/>
    <w:basedOn w:val="Heading4"/>
    <w:next w:val="Normal"/>
    <w:qFormat/>
    <w:rsid w:val="00D942DF"/>
  </w:style>
  <w:style w:type="paragraph" w:customStyle="1" w:styleId="MethodHeadingb">
    <w:name w:val="Method_Headingb"/>
    <w:basedOn w:val="Headingb"/>
    <w:next w:val="Normal"/>
    <w:qFormat/>
    <w:rsid w:val="00D942DF"/>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D942DF"/>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character" w:customStyle="1" w:styleId="FiguretitleChar">
    <w:name w:val="Figure_title Char"/>
    <w:basedOn w:val="DefaultParagraphFont"/>
    <w:link w:val="Figuretitle"/>
    <w:rsid w:val="00D942DF"/>
    <w:rPr>
      <w:rFonts w:ascii="Times New Roman Bold" w:eastAsia="Times New Roman" w:hAnsi="Times New Roman Bold"/>
      <w:b/>
      <w:sz w:val="20"/>
      <w:szCs w:val="20"/>
      <w:lang w:val="en-GB"/>
    </w:rPr>
  </w:style>
  <w:style w:type="paragraph" w:customStyle="1" w:styleId="Figurewithlegend">
    <w:name w:val="Figure_with_legend"/>
    <w:basedOn w:val="Figure"/>
    <w:rsid w:val="00D942DF"/>
  </w:style>
  <w:style w:type="paragraph" w:styleId="Signature">
    <w:name w:val="Signature"/>
    <w:basedOn w:val="Normal"/>
    <w:link w:val="SignatureChar"/>
    <w:unhideWhenUsed/>
    <w:rsid w:val="00D942DF"/>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D942DF"/>
    <w:rPr>
      <w:rFonts w:eastAsia="Times New Roman"/>
      <w:szCs w:val="20"/>
      <w:lang w:val="en-GB"/>
    </w:rPr>
  </w:style>
  <w:style w:type="paragraph" w:customStyle="1" w:styleId="Tablefin">
    <w:name w:val="Table_fin"/>
    <w:basedOn w:val="Normalaftertitle"/>
    <w:rsid w:val="00D942DF"/>
    <w:pPr>
      <w:tabs>
        <w:tab w:val="clear" w:pos="1134"/>
        <w:tab w:val="clear" w:pos="1871"/>
        <w:tab w:val="clear" w:pos="2268"/>
      </w:tabs>
      <w:spacing w:before="0"/>
    </w:pPr>
    <w:rPr>
      <w:sz w:val="20"/>
      <w:lang w:eastAsia="zh-CN"/>
    </w:rPr>
  </w:style>
  <w:style w:type="character" w:customStyle="1" w:styleId="Recdef">
    <w:name w:val="Rec_def"/>
    <w:basedOn w:val="DefaultParagraphFont"/>
    <w:rsid w:val="00D942DF"/>
    <w:rPr>
      <w:b/>
    </w:rPr>
  </w:style>
  <w:style w:type="character" w:customStyle="1" w:styleId="Resdef">
    <w:name w:val="Res_def"/>
    <w:basedOn w:val="DefaultParagraphFont"/>
    <w:rsid w:val="00D942DF"/>
    <w:rPr>
      <w:rFonts w:ascii="Times New Roman" w:hAnsi="Times New Roman"/>
      <w:b/>
    </w:rPr>
  </w:style>
  <w:style w:type="paragraph" w:customStyle="1" w:styleId="ListParagraph1">
    <w:name w:val="List Paragraph1"/>
    <w:basedOn w:val="Normal"/>
    <w:next w:val="ListParagraph"/>
    <w:uiPriority w:val="34"/>
    <w:qFormat/>
    <w:rsid w:val="00D942DF"/>
    <w:pPr>
      <w:ind w:left="720"/>
      <w:contextualSpacing/>
    </w:pPr>
  </w:style>
  <w:style w:type="character" w:customStyle="1" w:styleId="TableheadChar">
    <w:name w:val="Table_head Char"/>
    <w:basedOn w:val="DefaultParagraphFont"/>
    <w:link w:val="Tablehead"/>
    <w:qFormat/>
    <w:locked/>
    <w:rsid w:val="00D942DF"/>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D942DF"/>
    <w:rPr>
      <w:rFonts w:eastAsia="Times New Roman"/>
      <w:caps/>
      <w:sz w:val="20"/>
      <w:szCs w:val="20"/>
      <w:lang w:val="en-GB"/>
    </w:rPr>
  </w:style>
  <w:style w:type="character" w:customStyle="1" w:styleId="TabletextChar">
    <w:name w:val="Table_text Char"/>
    <w:basedOn w:val="DefaultParagraphFont"/>
    <w:link w:val="Tabletext"/>
    <w:locked/>
    <w:rsid w:val="00D942DF"/>
    <w:rPr>
      <w:rFonts w:eastAsia="Times New Roman"/>
      <w:sz w:val="20"/>
      <w:szCs w:val="20"/>
      <w:lang w:val="en-GB"/>
    </w:rPr>
  </w:style>
  <w:style w:type="character" w:customStyle="1" w:styleId="Tabletitle0">
    <w:name w:val="Table_title Знак"/>
    <w:link w:val="Tabletitle"/>
    <w:locked/>
    <w:rsid w:val="00D942DF"/>
    <w:rPr>
      <w:rFonts w:ascii="Times New Roman Bold" w:eastAsia="Times New Roman" w:hAnsi="Times New Roman Bold"/>
      <w:b/>
      <w:sz w:val="20"/>
      <w:szCs w:val="20"/>
      <w:lang w:val="en-GB"/>
    </w:rPr>
  </w:style>
  <w:style w:type="paragraph" w:customStyle="1" w:styleId="a">
    <w:name w:val="a"/>
    <w:basedOn w:val="RecNo"/>
    <w:rsid w:val="00D942DF"/>
    <w:pPr>
      <w:tabs>
        <w:tab w:val="clear" w:pos="1134"/>
        <w:tab w:val="clear" w:pos="1871"/>
        <w:tab w:val="clear" w:pos="2268"/>
      </w:tabs>
      <w:textAlignment w:val="auto"/>
    </w:pPr>
    <w:rPr>
      <w:rFonts w:eastAsia="Batang"/>
      <w:caps w:val="0"/>
      <w:sz w:val="24"/>
      <w:szCs w:val="24"/>
    </w:rPr>
  </w:style>
  <w:style w:type="paragraph" w:customStyle="1" w:styleId="fy">
    <w:name w:val="fy"/>
    <w:rsid w:val="00D942DF"/>
    <w:pPr>
      <w:tabs>
        <w:tab w:val="left" w:pos="1134"/>
        <w:tab w:val="left" w:pos="1871"/>
        <w:tab w:val="left" w:pos="2268"/>
      </w:tabs>
      <w:overflowPunct w:val="0"/>
      <w:autoSpaceDE w:val="0"/>
      <w:autoSpaceDN w:val="0"/>
      <w:adjustRightInd w:val="0"/>
      <w:spacing w:before="120" w:after="0" w:line="240" w:lineRule="auto"/>
      <w:textAlignment w:val="baseline"/>
    </w:pPr>
    <w:rPr>
      <w:rFonts w:eastAsia="SimSun"/>
      <w:szCs w:val="20"/>
      <w:lang w:val="en-GB"/>
    </w:rPr>
  </w:style>
  <w:style w:type="paragraph" w:styleId="BalloonText">
    <w:name w:val="Balloon Text"/>
    <w:basedOn w:val="Normal"/>
    <w:link w:val="BalloonTextChar"/>
    <w:semiHidden/>
    <w:unhideWhenUsed/>
    <w:rsid w:val="00D942DF"/>
    <w:pPr>
      <w:tabs>
        <w:tab w:val="left" w:pos="1134"/>
        <w:tab w:val="left" w:pos="1871"/>
        <w:tab w:val="left" w:pos="2268"/>
      </w:tabs>
      <w:overflowPunct w:val="0"/>
      <w:autoSpaceDE w:val="0"/>
      <w:autoSpaceDN w:val="0"/>
      <w:adjustRightInd w:val="0"/>
      <w:spacing w:line="240" w:lineRule="auto"/>
      <w:jc w:val="left"/>
      <w:textAlignment w:val="baseline"/>
    </w:pPr>
    <w:rPr>
      <w:rFonts w:ascii="Tahoma" w:eastAsia="Batang" w:hAnsi="Tahoma" w:cs="Tahoma"/>
      <w:sz w:val="16"/>
      <w:szCs w:val="16"/>
      <w:lang w:val="en-GB"/>
    </w:rPr>
  </w:style>
  <w:style w:type="character" w:customStyle="1" w:styleId="BalloonTextChar">
    <w:name w:val="Balloon Text Char"/>
    <w:basedOn w:val="DefaultParagraphFont"/>
    <w:link w:val="BalloonText"/>
    <w:semiHidden/>
    <w:rsid w:val="00D942DF"/>
    <w:rPr>
      <w:rFonts w:ascii="Tahoma" w:eastAsia="Batang" w:hAnsi="Tahoma" w:cs="Tahoma"/>
      <w:sz w:val="16"/>
      <w:szCs w:val="16"/>
      <w:lang w:val="en-GB"/>
    </w:rPr>
  </w:style>
  <w:style w:type="paragraph" w:customStyle="1" w:styleId="TableLegendNote">
    <w:name w:val="Table_Legend_Note"/>
    <w:basedOn w:val="Tablelegend"/>
    <w:next w:val="Tablelegend"/>
    <w:rsid w:val="00D942D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D942DF"/>
    <w:rPr>
      <w:rFonts w:eastAsia="Times New Roman"/>
      <w:szCs w:val="20"/>
      <w:lang w:val="en-GB"/>
    </w:rPr>
  </w:style>
  <w:style w:type="table" w:customStyle="1" w:styleId="TableGrid1">
    <w:name w:val="Table Grid1"/>
    <w:basedOn w:val="TableNormal"/>
    <w:next w:val="TableGrid"/>
    <w:rsid w:val="00D942DF"/>
    <w:pPr>
      <w:spacing w:after="0" w:line="240" w:lineRule="auto"/>
    </w:pPr>
    <w:rPr>
      <w:rFonts w:ascii="CG Times" w:eastAsia="Times New Roman" w:hAnsi="CG Times"/>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942DF"/>
    <w:rPr>
      <w:sz w:val="16"/>
      <w:szCs w:val="16"/>
    </w:rPr>
  </w:style>
  <w:style w:type="paragraph" w:styleId="CommentText">
    <w:name w:val="annotation text"/>
    <w:basedOn w:val="Normal"/>
    <w:link w:val="CommentTextChar"/>
    <w:unhideWhenUsed/>
    <w:qFormat/>
    <w:rsid w:val="00D942DF"/>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qFormat/>
    <w:rsid w:val="00D942DF"/>
    <w:rPr>
      <w:rFonts w:eastAsia="Times New Roman"/>
      <w:sz w:val="20"/>
      <w:szCs w:val="20"/>
      <w:lang w:val="en-GB"/>
    </w:rPr>
  </w:style>
  <w:style w:type="paragraph" w:styleId="CommentSubject">
    <w:name w:val="annotation subject"/>
    <w:basedOn w:val="CommentText"/>
    <w:next w:val="CommentText"/>
    <w:link w:val="CommentSubjectChar"/>
    <w:semiHidden/>
    <w:unhideWhenUsed/>
    <w:rsid w:val="00D942DF"/>
    <w:rPr>
      <w:b/>
      <w:bCs/>
    </w:rPr>
  </w:style>
  <w:style w:type="character" w:customStyle="1" w:styleId="CommentSubjectChar">
    <w:name w:val="Comment Subject Char"/>
    <w:basedOn w:val="CommentTextChar"/>
    <w:link w:val="CommentSubject"/>
    <w:semiHidden/>
    <w:rsid w:val="00D942DF"/>
    <w:rPr>
      <w:rFonts w:eastAsia="Times New Roman"/>
      <w:b/>
      <w:bCs/>
      <w:sz w:val="20"/>
      <w:szCs w:val="20"/>
      <w:lang w:val="en-GB"/>
    </w:rPr>
  </w:style>
  <w:style w:type="paragraph" w:styleId="Revision">
    <w:name w:val="Revision"/>
    <w:hidden/>
    <w:uiPriority w:val="99"/>
    <w:semiHidden/>
    <w:rsid w:val="00D942DF"/>
    <w:pPr>
      <w:spacing w:after="0" w:line="240" w:lineRule="auto"/>
    </w:pPr>
    <w:rPr>
      <w:rFonts w:eastAsia="Times New Roman"/>
      <w:szCs w:val="20"/>
      <w:lang w:val="en-GB"/>
    </w:rPr>
  </w:style>
  <w:style w:type="paragraph" w:customStyle="1" w:styleId="msolistparagraphmrcssattr">
    <w:name w:val="msolistparagraph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letter-contact">
    <w:name w:val="letter-contact"/>
    <w:basedOn w:val="DefaultParagraphFont"/>
    <w:rsid w:val="00D942DF"/>
  </w:style>
  <w:style w:type="paragraph" w:customStyle="1" w:styleId="msonormalmrcssattr">
    <w:name w:val="msonormal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rsid w:val="00D942DF"/>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character" w:customStyle="1" w:styleId="js-phone-number">
    <w:name w:val="js-phone-number"/>
    <w:basedOn w:val="DefaultParagraphFont"/>
    <w:rsid w:val="00D942DF"/>
  </w:style>
  <w:style w:type="character" w:customStyle="1" w:styleId="Title1Char">
    <w:name w:val="Title 1 Char"/>
    <w:basedOn w:val="DefaultParagraphFont"/>
    <w:link w:val="Title1"/>
    <w:locked/>
    <w:rsid w:val="00D942DF"/>
    <w:rPr>
      <w:rFonts w:eastAsia="Times New Roman"/>
      <w:caps/>
      <w:sz w:val="28"/>
      <w:szCs w:val="20"/>
      <w:lang w:val="en-GB"/>
    </w:rPr>
  </w:style>
  <w:style w:type="numbering" w:customStyle="1" w:styleId="NoList11">
    <w:name w:val="No List11"/>
    <w:next w:val="NoList"/>
    <w:uiPriority w:val="99"/>
    <w:semiHidden/>
    <w:unhideWhenUsed/>
    <w:rsid w:val="00D942DF"/>
  </w:style>
  <w:style w:type="character" w:customStyle="1" w:styleId="UnresolvedMention1">
    <w:name w:val="Unresolved Mention1"/>
    <w:basedOn w:val="DefaultParagraphFont"/>
    <w:uiPriority w:val="99"/>
    <w:semiHidden/>
    <w:unhideWhenUsed/>
    <w:rsid w:val="00D942DF"/>
    <w:rPr>
      <w:color w:val="605E5C"/>
      <w:shd w:val="clear" w:color="auto" w:fill="E1DFDD"/>
    </w:rPr>
  </w:style>
  <w:style w:type="character" w:customStyle="1" w:styleId="HeadingbChar">
    <w:name w:val="Heading_b Char"/>
    <w:basedOn w:val="DefaultParagraphFont"/>
    <w:link w:val="Headingb"/>
    <w:locked/>
    <w:rsid w:val="00D942DF"/>
    <w:rPr>
      <w:rFonts w:ascii="Times New Roman Bold" w:eastAsia="Times New Roman" w:hAnsi="Times New Roman Bold" w:cs="Times New Roman Bold"/>
      <w:b/>
      <w:szCs w:val="20"/>
      <w:lang w:val="en-GB" w:eastAsia="zh-CN"/>
    </w:rPr>
  </w:style>
  <w:style w:type="character" w:customStyle="1" w:styleId="href">
    <w:name w:val="href"/>
    <w:basedOn w:val="DefaultParagraphFont"/>
    <w:rsid w:val="00D942DF"/>
  </w:style>
  <w:style w:type="paragraph" w:customStyle="1" w:styleId="AnnexNoTitle">
    <w:name w:val="Annex_NoTitle"/>
    <w:basedOn w:val="Normal"/>
    <w:next w:val="Normalaftertitle"/>
    <w:rsid w:val="00D942DF"/>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outlineLvl w:val="0"/>
    </w:pPr>
    <w:rPr>
      <w:rFonts w:ascii="Times New Roman" w:eastAsia="Times New Roman" w:hAnsi="Times New Roman" w:cs="Times New Roman"/>
      <w:b/>
      <w:sz w:val="28"/>
      <w:szCs w:val="20"/>
      <w:lang w:val="fr-FR"/>
    </w:rPr>
  </w:style>
  <w:style w:type="character" w:customStyle="1" w:styleId="NormalaftertitleChar">
    <w:name w:val="Normal_after_title Char"/>
    <w:basedOn w:val="DefaultParagraphFont"/>
    <w:link w:val="Normalaftertitle"/>
    <w:locked/>
    <w:rsid w:val="00D942DF"/>
    <w:rPr>
      <w:rFonts w:eastAsia="Times New Roman"/>
      <w:szCs w:val="20"/>
      <w:lang w:val="en-GB"/>
    </w:rPr>
  </w:style>
  <w:style w:type="paragraph" w:customStyle="1" w:styleId="HeadingSum">
    <w:name w:val="Heading_Sum"/>
    <w:basedOn w:val="Headingb"/>
    <w:next w:val="Normal"/>
    <w:autoRedefine/>
    <w:rsid w:val="00D942D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D942DF"/>
  </w:style>
  <w:style w:type="character" w:customStyle="1" w:styleId="TablelegendChar">
    <w:name w:val="Table_legend Char"/>
    <w:link w:val="Tablelegend"/>
    <w:locked/>
    <w:rsid w:val="00D942DF"/>
    <w:rPr>
      <w:rFonts w:eastAsia="Times New Roman"/>
      <w:sz w:val="18"/>
      <w:szCs w:val="20"/>
      <w:lang w:val="en-GB"/>
    </w:rPr>
  </w:style>
  <w:style w:type="character" w:customStyle="1" w:styleId="EquationlegendChar">
    <w:name w:val="Equation_legend Char"/>
    <w:link w:val="Equationlegend"/>
    <w:locked/>
    <w:rsid w:val="00D942DF"/>
    <w:rPr>
      <w:rFonts w:eastAsia="Times New Roman"/>
      <w:szCs w:val="20"/>
      <w:lang w:val="en-GB"/>
    </w:rPr>
  </w:style>
  <w:style w:type="character" w:customStyle="1" w:styleId="FigureChar">
    <w:name w:val="Figure Char"/>
    <w:basedOn w:val="DefaultParagraphFont"/>
    <w:link w:val="Figure"/>
    <w:locked/>
    <w:rsid w:val="00D942DF"/>
    <w:rPr>
      <w:rFonts w:eastAsia="Times New Roman"/>
      <w:noProof/>
      <w:szCs w:val="20"/>
      <w:lang w:val="en-GB" w:eastAsia="zh-CN"/>
    </w:rPr>
  </w:style>
  <w:style w:type="character" w:customStyle="1" w:styleId="FigureNoChar">
    <w:name w:val="Figure_No Char"/>
    <w:basedOn w:val="DefaultParagraphFont"/>
    <w:link w:val="FigureNo"/>
    <w:locked/>
    <w:rsid w:val="00D942DF"/>
    <w:rPr>
      <w:rFonts w:eastAsia="Times New Roman"/>
      <w:caps/>
      <w:sz w:val="20"/>
      <w:szCs w:val="20"/>
      <w:lang w:val="en-GB"/>
    </w:rPr>
  </w:style>
  <w:style w:type="paragraph" w:customStyle="1" w:styleId="tocpart">
    <w:name w:val="tocpart"/>
    <w:basedOn w:val="Normal"/>
    <w:rsid w:val="00D942DF"/>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D942DF"/>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character" w:customStyle="1" w:styleId="CallChar">
    <w:name w:val="Call Char"/>
    <w:basedOn w:val="DefaultParagraphFont"/>
    <w:link w:val="Call"/>
    <w:locked/>
    <w:rsid w:val="00D942DF"/>
    <w:rPr>
      <w:rFonts w:eastAsia="Times New Roman"/>
      <w:i/>
      <w:szCs w:val="20"/>
      <w:lang w:val="en-GB"/>
    </w:rPr>
  </w:style>
  <w:style w:type="paragraph" w:customStyle="1" w:styleId="Line">
    <w:name w:val="Line"/>
    <w:basedOn w:val="Normal"/>
    <w:next w:val="Normal"/>
    <w:rsid w:val="00D942DF"/>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D942DF"/>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rsid w:val="00D942DF"/>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UnresolvedMention2">
    <w:name w:val="Unresolved Mention2"/>
    <w:basedOn w:val="DefaultParagraphFont"/>
    <w:uiPriority w:val="99"/>
    <w:semiHidden/>
    <w:unhideWhenUsed/>
    <w:rsid w:val="00D942DF"/>
    <w:rPr>
      <w:color w:val="605E5C"/>
      <w:shd w:val="clear" w:color="auto" w:fill="E1DFDD"/>
    </w:rPr>
  </w:style>
  <w:style w:type="character" w:customStyle="1" w:styleId="NormalaftertitleChar0">
    <w:name w:val="Normal after title Char"/>
    <w:basedOn w:val="DefaultParagraphFont"/>
    <w:link w:val="Normalaftertitle0"/>
    <w:locked/>
    <w:rsid w:val="00D942DF"/>
    <w:rPr>
      <w:rFonts w:eastAsia="Times New Roman"/>
      <w:szCs w:val="20"/>
      <w:lang w:val="en-GB"/>
    </w:rPr>
  </w:style>
  <w:style w:type="character" w:customStyle="1" w:styleId="UnresolvedMention3">
    <w:name w:val="Unresolved Mention3"/>
    <w:basedOn w:val="DefaultParagraphFont"/>
    <w:uiPriority w:val="99"/>
    <w:semiHidden/>
    <w:unhideWhenUsed/>
    <w:rsid w:val="00D942DF"/>
    <w:rPr>
      <w:color w:val="605E5C"/>
      <w:shd w:val="clear" w:color="auto" w:fill="E1DFDD"/>
    </w:rPr>
  </w:style>
  <w:style w:type="character" w:styleId="UnresolvedMention">
    <w:name w:val="Unresolved Mention"/>
    <w:basedOn w:val="DefaultParagraphFont"/>
    <w:uiPriority w:val="99"/>
    <w:semiHidden/>
    <w:unhideWhenUsed/>
    <w:rsid w:val="00D942DF"/>
    <w:rPr>
      <w:color w:val="605E5C"/>
      <w:shd w:val="clear" w:color="auto" w:fill="E1DFDD"/>
    </w:rPr>
  </w:style>
  <w:style w:type="paragraph" w:styleId="ListParagraph">
    <w:name w:val="List Paragraph"/>
    <w:basedOn w:val="Normal"/>
    <w:uiPriority w:val="34"/>
    <w:qFormat/>
    <w:rsid w:val="00D942DF"/>
    <w:pPr>
      <w:ind w:left="720"/>
      <w:contextualSpacing/>
    </w:pPr>
  </w:style>
  <w:style w:type="table" w:customStyle="1" w:styleId="TableGrid2">
    <w:name w:val="Table Grid2"/>
    <w:basedOn w:val="TableNormal"/>
    <w:next w:val="TableGrid"/>
    <w:uiPriority w:val="39"/>
    <w:rsid w:val="00CF13E6"/>
    <w:pPr>
      <w:spacing w:after="0" w:line="240" w:lineRule="auto"/>
    </w:pPr>
    <w:rPr>
      <w:rFonts w:ascii="Calibri" w:hAnsi="Calibri" w:cs="Arial"/>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184399092">
      <w:bodyDiv w:val="1"/>
      <w:marLeft w:val="0"/>
      <w:marRight w:val="0"/>
      <w:marTop w:val="0"/>
      <w:marBottom w:val="0"/>
      <w:divBdr>
        <w:top w:val="none" w:sz="0" w:space="0" w:color="auto"/>
        <w:left w:val="none" w:sz="0" w:space="0" w:color="auto"/>
        <w:bottom w:val="none" w:sz="0" w:space="0" w:color="auto"/>
        <w:right w:val="none" w:sz="0" w:space="0" w:color="auto"/>
      </w:divBdr>
    </w:div>
    <w:div w:id="1339891354">
      <w:bodyDiv w:val="1"/>
      <w:marLeft w:val="0"/>
      <w:marRight w:val="0"/>
      <w:marTop w:val="0"/>
      <w:marBottom w:val="0"/>
      <w:divBdr>
        <w:top w:val="none" w:sz="0" w:space="0" w:color="auto"/>
        <w:left w:val="none" w:sz="0" w:space="0" w:color="auto"/>
        <w:bottom w:val="none" w:sz="0" w:space="0" w:color="auto"/>
        <w:right w:val="none" w:sz="0" w:space="0" w:color="auto"/>
      </w:divBdr>
    </w:div>
    <w:div w:id="1524249168">
      <w:bodyDiv w:val="1"/>
      <w:marLeft w:val="0"/>
      <w:marRight w:val="0"/>
      <w:marTop w:val="0"/>
      <w:marBottom w:val="0"/>
      <w:divBdr>
        <w:top w:val="none" w:sz="0" w:space="0" w:color="auto"/>
        <w:left w:val="none" w:sz="0" w:space="0" w:color="auto"/>
        <w:bottom w:val="none" w:sz="0" w:space="0" w:color="auto"/>
        <w:right w:val="none" w:sz="0" w:space="0" w:color="auto"/>
      </w:divBdr>
    </w:div>
    <w:div w:id="195621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7095</Words>
  <Characters>40443</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TK_ACES</cp:lastModifiedBy>
  <cp:revision>2</cp:revision>
  <dcterms:created xsi:type="dcterms:W3CDTF">2022-06-13T12:34:00Z</dcterms:created>
  <dcterms:modified xsi:type="dcterms:W3CDTF">2022-06-13T12:34:00Z</dcterms:modified>
</cp:coreProperties>
</file>