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70"/>
        <w:gridCol w:w="58"/>
        <w:gridCol w:w="4950"/>
      </w:tblGrid>
      <w:tr w:rsidR="000D6DA7" w:rsidRPr="002C2391" w14:paraId="430337B3" w14:textId="77777777" w:rsidTr="00767C25">
        <w:trPr>
          <w:jc w:val="center"/>
        </w:trPr>
        <w:tc>
          <w:tcPr>
            <w:tcW w:w="9378" w:type="dxa"/>
            <w:gridSpan w:val="3"/>
            <w:tcBorders>
              <w:top w:val="single" w:sz="12" w:space="0" w:color="auto"/>
              <w:left w:val="double" w:sz="6" w:space="0" w:color="auto"/>
              <w:bottom w:val="single" w:sz="6" w:space="0" w:color="auto"/>
              <w:right w:val="double" w:sz="6" w:space="0" w:color="auto"/>
            </w:tcBorders>
            <w:shd w:val="clear" w:color="auto" w:fill="C0C0C0"/>
          </w:tcPr>
          <w:p w14:paraId="3013920E" w14:textId="77777777" w:rsidR="000D6DA7" w:rsidRPr="00460024" w:rsidRDefault="000D6DA7" w:rsidP="00767C25">
            <w:pPr>
              <w:pStyle w:val="TabletitleBR"/>
              <w:keepNext w:val="0"/>
              <w:keepLines w:val="0"/>
              <w:tabs>
                <w:tab w:val="center" w:pos="4680"/>
              </w:tabs>
              <w:suppressAutoHyphens/>
              <w:spacing w:after="0"/>
              <w:rPr>
                <w:rFonts w:ascii="Arial" w:hAnsi="Arial" w:cs="Arial"/>
                <w:spacing w:val="-3"/>
                <w:sz w:val="22"/>
                <w:szCs w:val="22"/>
              </w:rPr>
            </w:pPr>
            <w:r>
              <w:rPr>
                <w:rFonts w:ascii="Arial" w:hAnsi="Arial" w:cs="Arial"/>
                <w:spacing w:val="-3"/>
                <w:sz w:val="22"/>
                <w:szCs w:val="22"/>
              </w:rPr>
              <w:t xml:space="preserve">U.S. </w:t>
            </w:r>
            <w:r w:rsidRPr="00460024">
              <w:rPr>
                <w:rFonts w:ascii="Arial" w:hAnsi="Arial" w:cs="Arial"/>
                <w:spacing w:val="-3"/>
                <w:sz w:val="22"/>
                <w:szCs w:val="22"/>
              </w:rPr>
              <w:t>Radiocommunication</w:t>
            </w:r>
            <w:r>
              <w:rPr>
                <w:rFonts w:ascii="Arial" w:hAnsi="Arial" w:cs="Arial"/>
                <w:spacing w:val="-3"/>
                <w:sz w:val="22"/>
                <w:szCs w:val="22"/>
              </w:rPr>
              <w:t>s</w:t>
            </w:r>
            <w:r w:rsidRPr="00460024">
              <w:rPr>
                <w:rFonts w:ascii="Arial" w:hAnsi="Arial" w:cs="Arial"/>
                <w:spacing w:val="-3"/>
                <w:sz w:val="22"/>
                <w:szCs w:val="22"/>
              </w:rPr>
              <w:t xml:space="preserve"> S</w:t>
            </w:r>
            <w:r>
              <w:rPr>
                <w:rFonts w:ascii="Arial" w:hAnsi="Arial" w:cs="Arial"/>
                <w:spacing w:val="-3"/>
                <w:sz w:val="22"/>
                <w:szCs w:val="22"/>
              </w:rPr>
              <w:t>ec</w:t>
            </w:r>
            <w:r w:rsidRPr="00460024">
              <w:rPr>
                <w:rFonts w:ascii="Arial" w:hAnsi="Arial" w:cs="Arial"/>
                <w:spacing w:val="-3"/>
                <w:sz w:val="22"/>
                <w:szCs w:val="22"/>
              </w:rPr>
              <w:t>t</w:t>
            </w:r>
            <w:r>
              <w:rPr>
                <w:rFonts w:ascii="Arial" w:hAnsi="Arial" w:cs="Arial"/>
                <w:spacing w:val="-3"/>
                <w:sz w:val="22"/>
                <w:szCs w:val="22"/>
              </w:rPr>
              <w:t>or</w:t>
            </w:r>
          </w:p>
          <w:p w14:paraId="79D6DDAD" w14:textId="77777777" w:rsidR="000D6DA7" w:rsidRPr="002C2391" w:rsidRDefault="000D6DA7" w:rsidP="00767C25">
            <w:pPr>
              <w:pStyle w:val="TabletitleBR"/>
              <w:rPr>
                <w:rFonts w:ascii="Arial" w:hAnsi="Arial" w:cs="Arial"/>
                <w:spacing w:val="-3"/>
                <w:sz w:val="22"/>
                <w:szCs w:val="22"/>
              </w:rPr>
            </w:pPr>
            <w:r w:rsidRPr="002C2391">
              <w:rPr>
                <w:rFonts w:ascii="Arial" w:hAnsi="Arial" w:cs="Arial"/>
                <w:spacing w:val="-3"/>
                <w:sz w:val="22"/>
                <w:szCs w:val="22"/>
              </w:rPr>
              <w:t>Fact Sheet</w:t>
            </w:r>
          </w:p>
        </w:tc>
      </w:tr>
      <w:tr w:rsidR="000D6DA7" w14:paraId="0703C036" w14:textId="77777777" w:rsidTr="00767C25">
        <w:trPr>
          <w:jc w:val="center"/>
        </w:trPr>
        <w:tc>
          <w:tcPr>
            <w:tcW w:w="4370" w:type="dxa"/>
            <w:tcBorders>
              <w:top w:val="single" w:sz="6" w:space="0" w:color="auto"/>
              <w:left w:val="double" w:sz="6" w:space="0" w:color="auto"/>
            </w:tcBorders>
          </w:tcPr>
          <w:p w14:paraId="6D7C9F9F" w14:textId="77777777" w:rsidR="000D6DA7" w:rsidRDefault="000D6DA7" w:rsidP="00767C25">
            <w:pPr>
              <w:spacing w:after="120"/>
              <w:ind w:left="900" w:right="144" w:hanging="756"/>
              <w:rPr>
                <w:rFonts w:ascii="Arial" w:hAnsi="Arial"/>
              </w:rPr>
            </w:pPr>
            <w:r>
              <w:rPr>
                <w:rFonts w:ascii="Arial" w:hAnsi="Arial"/>
                <w:b/>
              </w:rPr>
              <w:t>Working Party:</w:t>
            </w:r>
            <w:r>
              <w:rPr>
                <w:rFonts w:ascii="Arial" w:hAnsi="Arial"/>
              </w:rPr>
              <w:t xml:space="preserve">  ITU-R WP 5B</w:t>
            </w:r>
          </w:p>
        </w:tc>
        <w:tc>
          <w:tcPr>
            <w:tcW w:w="5008" w:type="dxa"/>
            <w:gridSpan w:val="2"/>
            <w:tcBorders>
              <w:top w:val="single" w:sz="6" w:space="0" w:color="auto"/>
              <w:right w:val="double" w:sz="6" w:space="0" w:color="auto"/>
            </w:tcBorders>
          </w:tcPr>
          <w:p w14:paraId="61048F8B" w14:textId="3A02F13A" w:rsidR="000D6DA7" w:rsidRDefault="000D6DA7" w:rsidP="002B3DCA">
            <w:pPr>
              <w:spacing w:after="120"/>
              <w:ind w:left="144" w:right="144"/>
              <w:rPr>
                <w:rFonts w:ascii="Arial" w:hAnsi="Arial"/>
              </w:rPr>
            </w:pPr>
            <w:r>
              <w:rPr>
                <w:rFonts w:ascii="Arial" w:hAnsi="Arial"/>
                <w:b/>
              </w:rPr>
              <w:t>Document No:</w:t>
            </w:r>
            <w:r w:rsidR="00EA1409">
              <w:rPr>
                <w:rFonts w:ascii="Arial" w:hAnsi="Arial"/>
              </w:rPr>
              <w:t xml:space="preserve">  USWP5B2</w:t>
            </w:r>
            <w:r w:rsidR="00E85BCE">
              <w:rPr>
                <w:rFonts w:ascii="Arial" w:hAnsi="Arial"/>
              </w:rPr>
              <w:t>9</w:t>
            </w:r>
            <w:r w:rsidR="00EA1409">
              <w:rPr>
                <w:rFonts w:ascii="Arial" w:hAnsi="Arial"/>
              </w:rPr>
              <w:t>-</w:t>
            </w:r>
            <w:r w:rsidR="00E95B8B">
              <w:rPr>
                <w:rFonts w:ascii="Arial" w:hAnsi="Arial"/>
              </w:rPr>
              <w:t>21</w:t>
            </w:r>
          </w:p>
        </w:tc>
      </w:tr>
      <w:tr w:rsidR="000D6DA7" w14:paraId="1FFDA5D2" w14:textId="77777777" w:rsidTr="00767C25">
        <w:trPr>
          <w:jc w:val="center"/>
        </w:trPr>
        <w:tc>
          <w:tcPr>
            <w:tcW w:w="4370" w:type="dxa"/>
            <w:tcBorders>
              <w:left w:val="double" w:sz="6" w:space="0" w:color="auto"/>
            </w:tcBorders>
          </w:tcPr>
          <w:p w14:paraId="35F17CA2" w14:textId="7B5D28F4" w:rsidR="000D6DA7" w:rsidRDefault="000D6DA7" w:rsidP="00767C25">
            <w:pPr>
              <w:spacing w:before="0"/>
              <w:ind w:left="144" w:right="144"/>
              <w:rPr>
                <w:rFonts w:ascii="Arial" w:hAnsi="Arial"/>
              </w:rPr>
            </w:pPr>
            <w:r>
              <w:rPr>
                <w:rFonts w:ascii="Arial" w:hAnsi="Arial"/>
                <w:b/>
              </w:rPr>
              <w:t>Ref:</w:t>
            </w:r>
            <w:r>
              <w:rPr>
                <w:rFonts w:ascii="Arial" w:hAnsi="Arial"/>
              </w:rPr>
              <w:t xml:space="preserve">  </w:t>
            </w:r>
            <w:r w:rsidR="00DE7917">
              <w:rPr>
                <w:rFonts w:ascii="Arial" w:hAnsi="Arial"/>
              </w:rPr>
              <w:t>5B/</w:t>
            </w:r>
            <w:r w:rsidR="00E85BCE">
              <w:rPr>
                <w:rFonts w:ascii="Arial" w:hAnsi="Arial"/>
              </w:rPr>
              <w:t>531</w:t>
            </w:r>
            <w:r w:rsidR="00DE7917">
              <w:rPr>
                <w:rFonts w:ascii="Arial" w:hAnsi="Arial"/>
              </w:rPr>
              <w:t xml:space="preserve"> Annex </w:t>
            </w:r>
            <w:r w:rsidR="004C757E">
              <w:rPr>
                <w:rFonts w:ascii="Arial" w:hAnsi="Arial"/>
              </w:rPr>
              <w:t>2</w:t>
            </w:r>
            <w:r w:rsidR="00DE7917">
              <w:rPr>
                <w:rFonts w:ascii="Arial" w:hAnsi="Arial"/>
              </w:rPr>
              <w:t xml:space="preserve"> on AI 1.</w:t>
            </w:r>
            <w:r w:rsidR="004C757E">
              <w:rPr>
                <w:rFonts w:ascii="Arial" w:hAnsi="Arial"/>
              </w:rPr>
              <w:t>7</w:t>
            </w:r>
          </w:p>
        </w:tc>
        <w:tc>
          <w:tcPr>
            <w:tcW w:w="5008" w:type="dxa"/>
            <w:gridSpan w:val="2"/>
            <w:tcBorders>
              <w:right w:val="double" w:sz="6" w:space="0" w:color="auto"/>
            </w:tcBorders>
          </w:tcPr>
          <w:p w14:paraId="0C47225B" w14:textId="474C3B34" w:rsidR="000D6DA7" w:rsidRDefault="000D6DA7" w:rsidP="0017259F">
            <w:pPr>
              <w:tabs>
                <w:tab w:val="left" w:pos="162"/>
              </w:tabs>
              <w:spacing w:before="0"/>
              <w:ind w:left="612" w:right="144" w:hanging="468"/>
              <w:rPr>
                <w:rFonts w:ascii="Arial" w:hAnsi="Arial"/>
              </w:rPr>
            </w:pPr>
            <w:r>
              <w:rPr>
                <w:rFonts w:ascii="Arial" w:hAnsi="Arial"/>
                <w:b/>
              </w:rPr>
              <w:t>Date:</w:t>
            </w:r>
            <w:r w:rsidR="00650E47">
              <w:rPr>
                <w:rFonts w:ascii="Arial" w:hAnsi="Arial"/>
              </w:rPr>
              <w:t xml:space="preserve">  </w:t>
            </w:r>
            <w:r w:rsidR="009B5346">
              <w:rPr>
                <w:rFonts w:ascii="Arial" w:hAnsi="Arial"/>
              </w:rPr>
              <w:t>June 13</w:t>
            </w:r>
            <w:r w:rsidR="0031401B">
              <w:rPr>
                <w:rFonts w:ascii="Arial" w:hAnsi="Arial"/>
              </w:rPr>
              <w:t>,</w:t>
            </w:r>
            <w:r w:rsidR="00D50482">
              <w:rPr>
                <w:rFonts w:ascii="Arial" w:hAnsi="Arial"/>
              </w:rPr>
              <w:t xml:space="preserve"> 20</w:t>
            </w:r>
            <w:r w:rsidR="003831C4">
              <w:rPr>
                <w:rFonts w:ascii="Arial" w:hAnsi="Arial"/>
              </w:rPr>
              <w:t>2</w:t>
            </w:r>
            <w:r w:rsidR="0079507C">
              <w:rPr>
                <w:rFonts w:ascii="Arial" w:hAnsi="Arial"/>
              </w:rPr>
              <w:t>2</w:t>
            </w:r>
          </w:p>
        </w:tc>
      </w:tr>
      <w:tr w:rsidR="000D6DA7" w:rsidRPr="007349A7" w14:paraId="093B2714" w14:textId="77777777" w:rsidTr="00767C25">
        <w:trPr>
          <w:jc w:val="center"/>
        </w:trPr>
        <w:tc>
          <w:tcPr>
            <w:tcW w:w="9378" w:type="dxa"/>
            <w:gridSpan w:val="3"/>
            <w:tcBorders>
              <w:left w:val="double" w:sz="6" w:space="0" w:color="auto"/>
              <w:right w:val="double" w:sz="6" w:space="0" w:color="auto"/>
            </w:tcBorders>
          </w:tcPr>
          <w:p w14:paraId="60CF3BEF" w14:textId="51F324D1" w:rsidR="000D6DA7" w:rsidRPr="007349A7" w:rsidRDefault="000D6DA7" w:rsidP="005E2BF1">
            <w:pPr>
              <w:pStyle w:val="BodyTextIndent"/>
              <w:ind w:left="187"/>
              <w:jc w:val="left"/>
            </w:pPr>
            <w:r>
              <w:rPr>
                <w:rFonts w:ascii="Arial" w:hAnsi="Arial" w:cs="Arial"/>
                <w:b/>
                <w:bCs/>
              </w:rPr>
              <w:t>Document Title:</w:t>
            </w:r>
            <w:r>
              <w:rPr>
                <w:rFonts w:ascii="Arial" w:hAnsi="Arial" w:cs="Arial"/>
                <w:bCs/>
              </w:rPr>
              <w:t xml:space="preserve">  </w:t>
            </w:r>
            <w:r w:rsidR="00EA1409">
              <w:rPr>
                <w:rFonts w:ascii="Arial" w:hAnsi="Arial" w:cs="Arial"/>
                <w:bCs/>
              </w:rPr>
              <w:t>W</w:t>
            </w:r>
            <w:r w:rsidR="007F0EDA">
              <w:rPr>
                <w:rFonts w:ascii="Arial" w:hAnsi="Arial" w:cs="Arial"/>
                <w:bCs/>
              </w:rPr>
              <w:t>orking Document towards Draft CPM Text for WRC-23 Agenda Item 1.</w:t>
            </w:r>
            <w:r w:rsidR="004C757E">
              <w:rPr>
                <w:rFonts w:ascii="Arial" w:hAnsi="Arial" w:cs="Arial"/>
                <w:bCs/>
              </w:rPr>
              <w:t>7</w:t>
            </w:r>
          </w:p>
        </w:tc>
      </w:tr>
      <w:tr w:rsidR="000D6DA7" w:rsidRPr="000B3AC1" w14:paraId="588452E5" w14:textId="77777777" w:rsidTr="00767C25">
        <w:trPr>
          <w:jc w:val="center"/>
        </w:trPr>
        <w:tc>
          <w:tcPr>
            <w:tcW w:w="4428" w:type="dxa"/>
            <w:gridSpan w:val="2"/>
            <w:tcBorders>
              <w:left w:val="double" w:sz="6" w:space="0" w:color="auto"/>
            </w:tcBorders>
          </w:tcPr>
          <w:p w14:paraId="3D56E948" w14:textId="77777777" w:rsidR="000D6DA7" w:rsidRDefault="000D6DA7" w:rsidP="00767C25">
            <w:pPr>
              <w:ind w:left="144" w:right="144"/>
              <w:rPr>
                <w:rFonts w:ascii="Arial" w:hAnsi="Arial"/>
                <w:b/>
              </w:rPr>
            </w:pPr>
            <w:r>
              <w:rPr>
                <w:rFonts w:ascii="Arial" w:hAnsi="Arial"/>
                <w:b/>
              </w:rPr>
              <w:t>Author(s)/Contributors(s):</w:t>
            </w:r>
          </w:p>
          <w:p w14:paraId="4A403FC7" w14:textId="77777777" w:rsidR="000D6DA7" w:rsidRDefault="000D6DA7" w:rsidP="00767C25">
            <w:pPr>
              <w:spacing w:before="0"/>
              <w:ind w:left="144" w:right="144"/>
              <w:rPr>
                <w:rFonts w:ascii="Arial" w:hAnsi="Arial"/>
                <w:bCs/>
                <w:iCs/>
              </w:rPr>
            </w:pPr>
            <w:r>
              <w:rPr>
                <w:rFonts w:ascii="Arial" w:hAnsi="Arial"/>
                <w:bCs/>
                <w:iCs/>
              </w:rPr>
              <w:t>Chris Tourigny</w:t>
            </w:r>
          </w:p>
          <w:p w14:paraId="1DDBA038" w14:textId="77777777" w:rsidR="000D6DA7" w:rsidRDefault="000D6DA7" w:rsidP="00767C25">
            <w:pPr>
              <w:spacing w:before="0"/>
              <w:ind w:left="144" w:right="144"/>
              <w:rPr>
                <w:rFonts w:ascii="Arial" w:hAnsi="Arial"/>
                <w:bCs/>
                <w:iCs/>
              </w:rPr>
            </w:pPr>
            <w:r>
              <w:rPr>
                <w:rFonts w:ascii="Arial" w:hAnsi="Arial"/>
                <w:bCs/>
                <w:iCs/>
              </w:rPr>
              <w:t>FAA Spectrum Engineering Services</w:t>
            </w:r>
          </w:p>
          <w:p w14:paraId="0D9E3F8A" w14:textId="4FC9C8EB" w:rsidR="00220766" w:rsidRDefault="00220766" w:rsidP="00647CCB">
            <w:pPr>
              <w:spacing w:before="0"/>
              <w:ind w:right="144"/>
              <w:rPr>
                <w:rFonts w:ascii="Arial" w:hAnsi="Arial"/>
                <w:bCs/>
                <w:iCs/>
              </w:rPr>
            </w:pPr>
          </w:p>
          <w:p w14:paraId="66AA7C8B" w14:textId="37033345" w:rsidR="004C757E" w:rsidRDefault="004C757E" w:rsidP="004C757E">
            <w:pPr>
              <w:spacing w:before="0"/>
              <w:ind w:left="144" w:right="144"/>
              <w:rPr>
                <w:rFonts w:ascii="Arial" w:hAnsi="Arial"/>
                <w:bCs/>
                <w:iCs/>
              </w:rPr>
            </w:pPr>
            <w:r>
              <w:rPr>
                <w:rFonts w:ascii="Arial" w:hAnsi="Arial"/>
                <w:bCs/>
                <w:iCs/>
              </w:rPr>
              <w:t>Sandra Wright</w:t>
            </w:r>
          </w:p>
          <w:p w14:paraId="3578C799" w14:textId="77777777" w:rsidR="004C757E" w:rsidRDefault="004C757E" w:rsidP="004C757E">
            <w:pPr>
              <w:spacing w:before="0"/>
              <w:ind w:left="144" w:right="144"/>
              <w:rPr>
                <w:rFonts w:ascii="Arial" w:hAnsi="Arial"/>
                <w:bCs/>
                <w:iCs/>
              </w:rPr>
            </w:pPr>
            <w:r>
              <w:rPr>
                <w:rFonts w:ascii="Arial" w:hAnsi="Arial"/>
                <w:bCs/>
                <w:iCs/>
              </w:rPr>
              <w:t>FAA Spectrum Engineering Services</w:t>
            </w:r>
          </w:p>
          <w:p w14:paraId="0B2DAC53" w14:textId="77777777" w:rsidR="004C757E" w:rsidRDefault="004C757E" w:rsidP="00647CCB">
            <w:pPr>
              <w:spacing w:before="0"/>
              <w:ind w:right="144"/>
              <w:rPr>
                <w:rFonts w:ascii="Arial" w:hAnsi="Arial"/>
                <w:bCs/>
                <w:iCs/>
              </w:rPr>
            </w:pPr>
          </w:p>
          <w:p w14:paraId="0AF857A5" w14:textId="77777777" w:rsidR="000D6DA7" w:rsidRDefault="000D6DA7" w:rsidP="00767C25">
            <w:pPr>
              <w:spacing w:before="0"/>
              <w:ind w:left="144" w:right="144"/>
              <w:rPr>
                <w:rFonts w:ascii="Arial" w:hAnsi="Arial"/>
                <w:bCs/>
                <w:iCs/>
              </w:rPr>
            </w:pPr>
            <w:r>
              <w:rPr>
                <w:rFonts w:ascii="Arial" w:hAnsi="Arial"/>
                <w:bCs/>
                <w:iCs/>
              </w:rPr>
              <w:t>Michael Tran</w:t>
            </w:r>
          </w:p>
          <w:p w14:paraId="63AAA796" w14:textId="0876C755" w:rsidR="000D6DA7" w:rsidRPr="004C757E" w:rsidRDefault="000D6DA7" w:rsidP="004C757E">
            <w:pPr>
              <w:spacing w:before="0"/>
              <w:ind w:left="144" w:right="144"/>
              <w:rPr>
                <w:rFonts w:ascii="Arial" w:hAnsi="Arial"/>
                <w:bCs/>
                <w:iCs/>
              </w:rPr>
            </w:pPr>
            <w:r>
              <w:rPr>
                <w:rFonts w:ascii="Arial" w:hAnsi="Arial"/>
                <w:bCs/>
                <w:iCs/>
              </w:rPr>
              <w:t>MITRE</w:t>
            </w:r>
          </w:p>
          <w:p w14:paraId="00DFCE18" w14:textId="2D02FC1D" w:rsidR="002D4A04" w:rsidRPr="00F954FD" w:rsidRDefault="002D4A04" w:rsidP="004C757E">
            <w:pPr>
              <w:spacing w:before="0"/>
              <w:ind w:left="144" w:right="144"/>
              <w:rPr>
                <w:rFonts w:ascii="Arial" w:hAnsi="Arial"/>
                <w:bCs/>
                <w:iCs/>
                <w:lang w:val="it-IT"/>
              </w:rPr>
            </w:pPr>
          </w:p>
        </w:tc>
        <w:tc>
          <w:tcPr>
            <w:tcW w:w="4950" w:type="dxa"/>
            <w:tcBorders>
              <w:right w:val="double" w:sz="6" w:space="0" w:color="auto"/>
            </w:tcBorders>
          </w:tcPr>
          <w:p w14:paraId="24F215C2" w14:textId="77777777" w:rsidR="000D6DA7" w:rsidRPr="00F954FD" w:rsidRDefault="000D6DA7" w:rsidP="00767C25">
            <w:pPr>
              <w:ind w:left="144" w:right="144"/>
              <w:rPr>
                <w:rFonts w:ascii="Arial" w:hAnsi="Arial"/>
                <w:bCs/>
                <w:lang w:val="it-IT"/>
              </w:rPr>
            </w:pPr>
          </w:p>
          <w:p w14:paraId="76397F4D" w14:textId="77777777" w:rsidR="000D6DA7" w:rsidRPr="00BC78F5" w:rsidRDefault="0056155A" w:rsidP="00767C25">
            <w:pPr>
              <w:spacing w:before="0"/>
              <w:ind w:left="144" w:right="144"/>
              <w:rPr>
                <w:rFonts w:ascii="Arial" w:hAnsi="Arial"/>
                <w:bCs/>
                <w:lang w:val="fr-FR"/>
              </w:rPr>
            </w:pPr>
            <w:proofErr w:type="gramStart"/>
            <w:r>
              <w:rPr>
                <w:rFonts w:ascii="Arial" w:hAnsi="Arial"/>
                <w:bCs/>
                <w:lang w:val="fr-FR"/>
              </w:rPr>
              <w:t>Phone:</w:t>
            </w:r>
            <w:proofErr w:type="gramEnd"/>
            <w:r>
              <w:rPr>
                <w:rFonts w:ascii="Arial" w:hAnsi="Arial"/>
                <w:bCs/>
                <w:lang w:val="fr-FR"/>
              </w:rPr>
              <w:t xml:space="preserve"> </w:t>
            </w:r>
            <w:r w:rsidR="000D6DA7" w:rsidRPr="00BC78F5">
              <w:rPr>
                <w:rFonts w:ascii="Arial" w:hAnsi="Arial"/>
                <w:bCs/>
                <w:lang w:val="fr-FR"/>
              </w:rPr>
              <w:t>202-</w:t>
            </w:r>
            <w:r w:rsidR="000D6DA7">
              <w:rPr>
                <w:rFonts w:ascii="Arial" w:hAnsi="Arial"/>
                <w:bCs/>
                <w:lang w:val="fr-FR"/>
              </w:rPr>
              <w:t>267-3071</w:t>
            </w:r>
          </w:p>
          <w:p w14:paraId="16D5B1C9" w14:textId="77777777" w:rsidR="000D6DA7" w:rsidRPr="002C24F7" w:rsidRDefault="0056155A" w:rsidP="00767C25">
            <w:pPr>
              <w:spacing w:before="0"/>
              <w:ind w:left="144" w:right="144"/>
              <w:rPr>
                <w:rFonts w:ascii="Arial" w:hAnsi="Arial"/>
                <w:bCs/>
                <w:color w:val="000000"/>
                <w:lang w:val="fr-FR"/>
              </w:rPr>
            </w:pPr>
            <w:proofErr w:type="gramStart"/>
            <w:r>
              <w:rPr>
                <w:rFonts w:ascii="Arial" w:hAnsi="Arial"/>
                <w:bCs/>
                <w:color w:val="000000"/>
                <w:lang w:val="fr-FR"/>
              </w:rPr>
              <w:t>Email:</w:t>
            </w:r>
            <w:proofErr w:type="gramEnd"/>
            <w:r>
              <w:rPr>
                <w:rFonts w:ascii="Arial" w:hAnsi="Arial"/>
                <w:bCs/>
                <w:color w:val="000000"/>
                <w:lang w:val="fr-FR"/>
              </w:rPr>
              <w:t xml:space="preserve"> </w:t>
            </w:r>
            <w:r w:rsidR="000D6DA7">
              <w:rPr>
                <w:rFonts w:ascii="Arial" w:hAnsi="Arial"/>
                <w:bCs/>
                <w:color w:val="000000"/>
                <w:lang w:val="fr-FR"/>
              </w:rPr>
              <w:t>chris.tourigny</w:t>
            </w:r>
            <w:r w:rsidR="000D6DA7" w:rsidRPr="00BC78F5">
              <w:rPr>
                <w:rFonts w:ascii="Arial" w:hAnsi="Arial"/>
                <w:bCs/>
                <w:color w:val="000000"/>
                <w:lang w:val="fr-FR"/>
              </w:rPr>
              <w:t>@faa.gov</w:t>
            </w:r>
          </w:p>
          <w:p w14:paraId="1F12312E" w14:textId="77777777" w:rsidR="00220766" w:rsidRDefault="00220766" w:rsidP="00220766">
            <w:pPr>
              <w:spacing w:before="0"/>
              <w:ind w:right="144"/>
              <w:rPr>
                <w:rFonts w:ascii="Arial" w:hAnsi="Arial"/>
                <w:bCs/>
                <w:lang w:val="fr-FR"/>
              </w:rPr>
            </w:pPr>
          </w:p>
          <w:p w14:paraId="17F57E4A" w14:textId="46184835" w:rsidR="000D6DA7" w:rsidRPr="00C7252B" w:rsidRDefault="000D6DA7" w:rsidP="00767C25">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w:t>
            </w:r>
            <w:r w:rsidR="00EF5573">
              <w:rPr>
                <w:rFonts w:ascii="Arial" w:hAnsi="Arial"/>
                <w:bCs/>
                <w:lang w:val="fr-FR"/>
              </w:rPr>
              <w:t>202-603-7094</w:t>
            </w:r>
          </w:p>
          <w:p w14:paraId="3FFAA8C9" w14:textId="5AC4F2A5" w:rsidR="000D6DA7" w:rsidRDefault="0056155A" w:rsidP="00767C25">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w:t>
            </w:r>
            <w:r w:rsidR="00314FBF">
              <w:rPr>
                <w:rFonts w:ascii="Arial" w:hAnsi="Arial"/>
                <w:bCs/>
                <w:lang w:val="fr-FR"/>
              </w:rPr>
              <w:t>sandra.</w:t>
            </w:r>
            <w:r w:rsidR="00EF5573">
              <w:rPr>
                <w:rFonts w:ascii="Arial" w:hAnsi="Arial"/>
                <w:bCs/>
                <w:lang w:val="fr-FR"/>
              </w:rPr>
              <w:t>a.</w:t>
            </w:r>
            <w:r w:rsidR="00314FBF">
              <w:rPr>
                <w:rFonts w:ascii="Arial" w:hAnsi="Arial"/>
                <w:bCs/>
                <w:lang w:val="fr-FR"/>
              </w:rPr>
              <w:t>wright@faa.gov</w:t>
            </w:r>
          </w:p>
          <w:p w14:paraId="0121D558" w14:textId="77777777" w:rsidR="002D4A04" w:rsidRDefault="002D4A04" w:rsidP="004C757E">
            <w:pPr>
              <w:spacing w:before="0"/>
              <w:ind w:right="144"/>
              <w:rPr>
                <w:rFonts w:ascii="Arial" w:hAnsi="Arial"/>
                <w:bCs/>
                <w:color w:val="000000"/>
                <w:lang w:val="fr-FR"/>
              </w:rPr>
            </w:pPr>
          </w:p>
          <w:p w14:paraId="0A0233BD" w14:textId="2F2849FD" w:rsidR="004C757E" w:rsidRPr="00C7252B" w:rsidRDefault="004C757E" w:rsidP="004C757E">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w:t>
            </w:r>
            <w:r>
              <w:rPr>
                <w:rFonts w:ascii="Arial" w:hAnsi="Arial"/>
                <w:bCs/>
                <w:lang w:val="fr-FR"/>
              </w:rPr>
              <w:t>703-983-1295</w:t>
            </w:r>
          </w:p>
          <w:p w14:paraId="118797EE" w14:textId="0864F044" w:rsidR="004C757E" w:rsidRDefault="004C757E" w:rsidP="004C757E">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mtran@mitre.org</w:t>
            </w:r>
          </w:p>
          <w:p w14:paraId="729EFE07" w14:textId="3204E715" w:rsidR="004C757E" w:rsidRPr="00F954FD" w:rsidRDefault="004C757E" w:rsidP="004C757E">
            <w:pPr>
              <w:spacing w:before="0"/>
              <w:ind w:right="144"/>
              <w:rPr>
                <w:rFonts w:ascii="Arial" w:hAnsi="Arial"/>
                <w:bCs/>
                <w:color w:val="000000"/>
                <w:lang w:val="fr-FR"/>
              </w:rPr>
            </w:pPr>
          </w:p>
        </w:tc>
      </w:tr>
      <w:tr w:rsidR="000D6DA7" w:rsidRPr="00001E89" w14:paraId="5AE13B7D" w14:textId="77777777" w:rsidTr="00767C25">
        <w:trPr>
          <w:jc w:val="center"/>
        </w:trPr>
        <w:tc>
          <w:tcPr>
            <w:tcW w:w="9378" w:type="dxa"/>
            <w:gridSpan w:val="3"/>
            <w:tcBorders>
              <w:left w:val="double" w:sz="6" w:space="0" w:color="auto"/>
              <w:right w:val="double" w:sz="6" w:space="0" w:color="auto"/>
            </w:tcBorders>
          </w:tcPr>
          <w:p w14:paraId="676CFADF" w14:textId="7DC61E12" w:rsidR="000D6DA7" w:rsidRPr="00001E89" w:rsidRDefault="000D6DA7" w:rsidP="00647CCB">
            <w:pPr>
              <w:spacing w:after="120"/>
              <w:ind w:left="187" w:right="144"/>
              <w:rPr>
                <w:rFonts w:ascii="Arial" w:hAnsi="Arial"/>
                <w:bCs/>
              </w:rPr>
            </w:pPr>
            <w:r>
              <w:rPr>
                <w:rFonts w:ascii="Arial" w:hAnsi="Arial"/>
                <w:b/>
              </w:rPr>
              <w:t>Purpose/Objective:</w:t>
            </w:r>
            <w:r>
              <w:rPr>
                <w:rFonts w:ascii="Arial" w:hAnsi="Arial"/>
                <w:bCs/>
              </w:rPr>
              <w:t xml:space="preserve">  </w:t>
            </w:r>
            <w:bookmarkStart w:id="0" w:name="_Hlk30001984"/>
            <w:r w:rsidR="00647CCB">
              <w:rPr>
                <w:rFonts w:ascii="Arial" w:hAnsi="Arial"/>
                <w:bCs/>
              </w:rPr>
              <w:t>This contribution</w:t>
            </w:r>
            <w:r w:rsidR="00D55B52">
              <w:rPr>
                <w:rFonts w:ascii="Arial" w:hAnsi="Arial"/>
                <w:bCs/>
              </w:rPr>
              <w:t xml:space="preserve"> provides</w:t>
            </w:r>
            <w:r w:rsidR="007F0EDA">
              <w:rPr>
                <w:rFonts w:ascii="Arial" w:hAnsi="Arial"/>
                <w:bCs/>
              </w:rPr>
              <w:t xml:space="preserve"> updates to the Working Document towards Draft CPM Text for WRC-23 Agenda Item 1.</w:t>
            </w:r>
            <w:r w:rsidR="00314FBF">
              <w:rPr>
                <w:rFonts w:ascii="Arial" w:hAnsi="Arial"/>
                <w:bCs/>
              </w:rPr>
              <w:t>7</w:t>
            </w:r>
            <w:r w:rsidR="007B151D" w:rsidRPr="007B151D">
              <w:rPr>
                <w:rFonts w:ascii="Arial" w:hAnsi="Arial"/>
                <w:bCs/>
              </w:rPr>
              <w:t xml:space="preserve"> </w:t>
            </w:r>
            <w:r w:rsidR="00314FBF" w:rsidRPr="00314FBF">
              <w:rPr>
                <w:rFonts w:ascii="Arial" w:hAnsi="Arial"/>
                <w:bCs/>
              </w:rPr>
              <w:t>pursuant to Resolution 428 (WRC-19), on a possible new</w:t>
            </w:r>
            <w:r w:rsidR="00314FBF">
              <w:rPr>
                <w:rFonts w:ascii="Arial" w:hAnsi="Arial"/>
                <w:bCs/>
              </w:rPr>
              <w:t xml:space="preserve"> </w:t>
            </w:r>
            <w:r w:rsidR="00314FBF" w:rsidRPr="00314FBF">
              <w:rPr>
                <w:rFonts w:ascii="Arial" w:hAnsi="Arial"/>
                <w:bCs/>
              </w:rPr>
              <w:t>AMS(R)S allocation to accommodate the relay of VHF communications</w:t>
            </w:r>
            <w:r w:rsidR="00314FBF">
              <w:rPr>
                <w:rFonts w:ascii="Arial" w:hAnsi="Arial"/>
                <w:bCs/>
              </w:rPr>
              <w:t xml:space="preserve"> in 117.975-137 MHz</w:t>
            </w:r>
            <w:r w:rsidR="00043C57">
              <w:rPr>
                <w:rFonts w:ascii="Arial" w:hAnsi="Arial"/>
                <w:bCs/>
              </w:rPr>
              <w:t xml:space="preserve"> </w:t>
            </w:r>
            <w:r w:rsidR="006D1129">
              <w:rPr>
                <w:rFonts w:ascii="Arial" w:hAnsi="Arial"/>
                <w:bCs/>
              </w:rPr>
              <w:t xml:space="preserve">frequency </w:t>
            </w:r>
            <w:r w:rsidR="00043C57">
              <w:rPr>
                <w:rFonts w:ascii="Arial" w:hAnsi="Arial"/>
                <w:bCs/>
              </w:rPr>
              <w:t>band</w:t>
            </w:r>
            <w:r w:rsidR="007B151D" w:rsidRPr="00647CCB">
              <w:rPr>
                <w:rFonts w:ascii="Arial" w:hAnsi="Arial"/>
                <w:bCs/>
              </w:rPr>
              <w:t>.</w:t>
            </w:r>
            <w:bookmarkEnd w:id="0"/>
          </w:p>
        </w:tc>
      </w:tr>
      <w:tr w:rsidR="000D6DA7" w:rsidRPr="000C4B2B" w14:paraId="5194B492" w14:textId="77777777" w:rsidTr="00767C25">
        <w:trPr>
          <w:trHeight w:val="1776"/>
          <w:jc w:val="center"/>
        </w:trPr>
        <w:tc>
          <w:tcPr>
            <w:tcW w:w="9378" w:type="dxa"/>
            <w:gridSpan w:val="3"/>
            <w:tcBorders>
              <w:left w:val="double" w:sz="6" w:space="0" w:color="auto"/>
              <w:right w:val="double" w:sz="6" w:space="0" w:color="auto"/>
            </w:tcBorders>
          </w:tcPr>
          <w:p w14:paraId="0DB41BA1" w14:textId="74E9A04E" w:rsidR="000D6DA7" w:rsidRPr="00DB736D" w:rsidRDefault="000D6DA7" w:rsidP="00DB736D">
            <w:pPr>
              <w:spacing w:after="120"/>
              <w:ind w:left="187" w:right="144"/>
              <w:rPr>
                <w:rFonts w:ascii="Arial" w:hAnsi="Arial"/>
                <w:bCs/>
                <w:lang w:val="en-US"/>
              </w:rPr>
            </w:pPr>
            <w:r>
              <w:rPr>
                <w:rFonts w:ascii="Arial" w:hAnsi="Arial"/>
                <w:b/>
              </w:rPr>
              <w:t>Abstract:</w:t>
            </w:r>
            <w:r w:rsidR="00D30DE8">
              <w:rPr>
                <w:rFonts w:ascii="Arial" w:hAnsi="Arial"/>
                <w:bCs/>
              </w:rPr>
              <w:t xml:space="preserve">  </w:t>
            </w:r>
            <w:bookmarkStart w:id="1" w:name="_Hlk62636986"/>
            <w:r w:rsidR="00E85BCE">
              <w:rPr>
                <w:rFonts w:ascii="Arial" w:hAnsi="Arial"/>
                <w:bCs/>
              </w:rPr>
              <w:t>P</w:t>
            </w:r>
            <w:r w:rsidR="00E85BCE" w:rsidRPr="00E85BCE">
              <w:rPr>
                <w:rFonts w:ascii="Arial" w:hAnsi="Arial"/>
                <w:bCs/>
              </w:rPr>
              <w:t xml:space="preserve">ursuant to Resolution </w:t>
            </w:r>
            <w:r w:rsidR="00314FBF">
              <w:rPr>
                <w:rFonts w:ascii="Arial" w:hAnsi="Arial"/>
                <w:bCs/>
              </w:rPr>
              <w:t>428</w:t>
            </w:r>
            <w:r w:rsidR="00E85BCE" w:rsidRPr="00E85BCE">
              <w:rPr>
                <w:rFonts w:ascii="Arial" w:hAnsi="Arial"/>
                <w:bCs/>
              </w:rPr>
              <w:t xml:space="preserve"> (WRC-19)</w:t>
            </w:r>
            <w:r w:rsidR="00E85BCE">
              <w:rPr>
                <w:rFonts w:ascii="Arial" w:hAnsi="Arial"/>
                <w:bCs/>
              </w:rPr>
              <w:t>, t</w:t>
            </w:r>
            <w:r w:rsidR="00647CCB" w:rsidRPr="00647CCB">
              <w:rPr>
                <w:rFonts w:ascii="Arial" w:hAnsi="Arial"/>
                <w:bCs/>
              </w:rPr>
              <w:t xml:space="preserve">his contribution </w:t>
            </w:r>
            <w:r w:rsidR="007B151D">
              <w:rPr>
                <w:rFonts w:ascii="Arial" w:hAnsi="Arial"/>
                <w:bCs/>
              </w:rPr>
              <w:t xml:space="preserve">provides some </w:t>
            </w:r>
            <w:r w:rsidR="00EC6996">
              <w:rPr>
                <w:rFonts w:ascii="Arial" w:hAnsi="Arial"/>
                <w:bCs/>
              </w:rPr>
              <w:t>edits</w:t>
            </w:r>
            <w:r w:rsidR="007B151D">
              <w:rPr>
                <w:rFonts w:ascii="Arial" w:hAnsi="Arial"/>
                <w:bCs/>
              </w:rPr>
              <w:t xml:space="preserve"> to the WD-Draft CPM Text for WRC-23 AI 1.</w:t>
            </w:r>
            <w:r w:rsidR="00314FBF">
              <w:rPr>
                <w:rFonts w:ascii="Arial" w:hAnsi="Arial"/>
                <w:bCs/>
              </w:rPr>
              <w:t>7</w:t>
            </w:r>
            <w:r w:rsidR="007B151D">
              <w:rPr>
                <w:rFonts w:ascii="Arial" w:hAnsi="Arial"/>
                <w:bCs/>
              </w:rPr>
              <w:t xml:space="preserve"> </w:t>
            </w:r>
            <w:bookmarkEnd w:id="1"/>
            <w:r w:rsidR="00314FBF" w:rsidRPr="00314FBF">
              <w:rPr>
                <w:rFonts w:ascii="Arial" w:hAnsi="Arial"/>
                <w:bCs/>
              </w:rPr>
              <w:t>on a possible new</w:t>
            </w:r>
            <w:r w:rsidR="00314FBF">
              <w:rPr>
                <w:rFonts w:ascii="Arial" w:hAnsi="Arial"/>
                <w:bCs/>
              </w:rPr>
              <w:t xml:space="preserve"> </w:t>
            </w:r>
            <w:r w:rsidR="00314FBF" w:rsidRPr="00314FBF">
              <w:rPr>
                <w:rFonts w:ascii="Arial" w:hAnsi="Arial"/>
                <w:bCs/>
              </w:rPr>
              <w:t>AMS(R)S allocation to accommodate the relay of VHF communications</w:t>
            </w:r>
            <w:r w:rsidR="00314FBF">
              <w:rPr>
                <w:rFonts w:ascii="Arial" w:hAnsi="Arial"/>
                <w:bCs/>
              </w:rPr>
              <w:t xml:space="preserve"> in 117.975-137 MHz</w:t>
            </w:r>
            <w:r w:rsidR="00043C57">
              <w:rPr>
                <w:rFonts w:ascii="Arial" w:hAnsi="Arial"/>
                <w:bCs/>
              </w:rPr>
              <w:t xml:space="preserve"> </w:t>
            </w:r>
            <w:r w:rsidR="006D1129">
              <w:rPr>
                <w:rFonts w:ascii="Arial" w:hAnsi="Arial"/>
                <w:bCs/>
              </w:rPr>
              <w:t xml:space="preserve">frequency </w:t>
            </w:r>
            <w:r w:rsidR="00043C57">
              <w:rPr>
                <w:rFonts w:ascii="Arial" w:hAnsi="Arial"/>
                <w:bCs/>
              </w:rPr>
              <w:t>band</w:t>
            </w:r>
            <w:r w:rsidR="00657D98">
              <w:rPr>
                <w:rFonts w:ascii="Arial" w:hAnsi="Arial"/>
                <w:bCs/>
              </w:rPr>
              <w:t>.</w:t>
            </w:r>
          </w:p>
        </w:tc>
      </w:tr>
    </w:tbl>
    <w:p w14:paraId="50E03103" w14:textId="77777777" w:rsidR="00EF7702" w:rsidRDefault="00EF7702" w:rsidP="00192627"/>
    <w:p w14:paraId="43C5101D" w14:textId="77777777" w:rsidR="00EF7702" w:rsidRDefault="00EF7702" w:rsidP="00192627"/>
    <w:p w14:paraId="7A080212" w14:textId="77777777" w:rsidR="00EF7702" w:rsidRDefault="00EF7702" w:rsidP="00192627"/>
    <w:p w14:paraId="20446F11" w14:textId="77777777" w:rsidR="004D7C86" w:rsidRDefault="004D7C86" w:rsidP="00192627"/>
    <w:p w14:paraId="7C65A2D5" w14:textId="77777777" w:rsidR="004D7C86" w:rsidRDefault="004D7C86" w:rsidP="00192627"/>
    <w:p w14:paraId="6224C667" w14:textId="77777777" w:rsidR="004D7C86" w:rsidRDefault="004D7C86" w:rsidP="00192627"/>
    <w:p w14:paraId="37DC5587" w14:textId="77777777" w:rsidR="004D7C86" w:rsidRDefault="004D7C86" w:rsidP="00192627"/>
    <w:p w14:paraId="1AC9FC67" w14:textId="77777777" w:rsidR="009B61C1" w:rsidRDefault="009B61C1" w:rsidP="00192627"/>
    <w:p w14:paraId="51E4C585" w14:textId="77777777" w:rsidR="009B61C1" w:rsidRDefault="009B61C1" w:rsidP="00192627"/>
    <w:p w14:paraId="507A71CE" w14:textId="77777777" w:rsidR="009F2ED2" w:rsidRDefault="009F2ED2">
      <w:pPr>
        <w:tabs>
          <w:tab w:val="clear" w:pos="1134"/>
          <w:tab w:val="clear" w:pos="1871"/>
          <w:tab w:val="clear" w:pos="2268"/>
        </w:tabs>
        <w:overflowPunct/>
        <w:autoSpaceDE/>
        <w:autoSpaceDN/>
        <w:adjustRightInd/>
        <w:spacing w:before="0"/>
        <w:textAlignment w:val="auto"/>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2ED2" w14:paraId="17434C18" w14:textId="77777777" w:rsidTr="00C2563C">
        <w:trPr>
          <w:cantSplit/>
        </w:trPr>
        <w:tc>
          <w:tcPr>
            <w:tcW w:w="6487" w:type="dxa"/>
            <w:vAlign w:val="center"/>
          </w:tcPr>
          <w:p w14:paraId="046CDAA9" w14:textId="77777777" w:rsidR="009F2ED2" w:rsidRPr="00D8032B" w:rsidRDefault="009F2ED2" w:rsidP="00C2563C">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5F0D2B4F" w14:textId="6CA5F1B3" w:rsidR="009F2ED2" w:rsidRDefault="002B1454" w:rsidP="00C2563C">
            <w:pPr>
              <w:shd w:val="solid" w:color="FFFFFF" w:fill="FFFFFF"/>
              <w:spacing w:before="0" w:line="240" w:lineRule="atLeast"/>
            </w:pPr>
            <w:bookmarkStart w:id="2" w:name="ditulogo"/>
            <w:bookmarkEnd w:id="2"/>
            <w:r>
              <w:rPr>
                <w:noProof/>
                <w:lang w:val="en-US"/>
              </w:rPr>
              <w:drawing>
                <wp:inline distT="0" distB="0" distL="0" distR="0" wp14:anchorId="35365F55" wp14:editId="01F40ABD">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9F2ED2" w:rsidRPr="0051782D" w14:paraId="4FA92FF8" w14:textId="77777777" w:rsidTr="00C2563C">
        <w:trPr>
          <w:cantSplit/>
        </w:trPr>
        <w:tc>
          <w:tcPr>
            <w:tcW w:w="6487" w:type="dxa"/>
            <w:tcBorders>
              <w:bottom w:val="single" w:sz="12" w:space="0" w:color="auto"/>
            </w:tcBorders>
          </w:tcPr>
          <w:p w14:paraId="0BCAF8C2" w14:textId="77777777" w:rsidR="009F2ED2" w:rsidRPr="00163271" w:rsidRDefault="009F2ED2" w:rsidP="00C256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04B5DB42" w14:textId="77777777" w:rsidR="009F2ED2" w:rsidRPr="0051782D" w:rsidRDefault="009F2ED2" w:rsidP="00C2563C">
            <w:pPr>
              <w:shd w:val="solid" w:color="FFFFFF" w:fill="FFFFFF"/>
              <w:spacing w:before="0" w:after="48" w:line="240" w:lineRule="atLeast"/>
              <w:rPr>
                <w:sz w:val="22"/>
                <w:szCs w:val="22"/>
                <w:lang w:val="en-US"/>
              </w:rPr>
            </w:pPr>
          </w:p>
        </w:tc>
      </w:tr>
      <w:tr w:rsidR="009F2ED2" w14:paraId="4EFD659E" w14:textId="77777777" w:rsidTr="00C2563C">
        <w:trPr>
          <w:cantSplit/>
        </w:trPr>
        <w:tc>
          <w:tcPr>
            <w:tcW w:w="6487" w:type="dxa"/>
            <w:tcBorders>
              <w:top w:val="single" w:sz="12" w:space="0" w:color="auto"/>
            </w:tcBorders>
          </w:tcPr>
          <w:p w14:paraId="28A21164" w14:textId="77777777" w:rsidR="009F2ED2" w:rsidRPr="0051782D" w:rsidRDefault="009F2ED2" w:rsidP="00C256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6C81EA10" w14:textId="77777777" w:rsidR="009F2ED2" w:rsidRPr="00710D66" w:rsidRDefault="009F2ED2" w:rsidP="00C2563C">
            <w:pPr>
              <w:shd w:val="solid" w:color="FFFFFF" w:fill="FFFFFF"/>
              <w:spacing w:before="0" w:after="48" w:line="240" w:lineRule="atLeast"/>
              <w:rPr>
                <w:lang w:val="en-US"/>
              </w:rPr>
            </w:pPr>
          </w:p>
        </w:tc>
      </w:tr>
      <w:tr w:rsidR="009F2ED2" w14:paraId="23C13A5C" w14:textId="77777777" w:rsidTr="00C2563C">
        <w:trPr>
          <w:cantSplit/>
        </w:trPr>
        <w:tc>
          <w:tcPr>
            <w:tcW w:w="6487" w:type="dxa"/>
            <w:vMerge w:val="restart"/>
          </w:tcPr>
          <w:p w14:paraId="6A303756" w14:textId="5E502BE2" w:rsidR="009F2ED2" w:rsidRPr="00801BBD" w:rsidRDefault="00801BBD" w:rsidP="00C2563C">
            <w:pPr>
              <w:shd w:val="solid" w:color="FFFFFF" w:fill="FFFFFF"/>
              <w:tabs>
                <w:tab w:val="clear" w:pos="1134"/>
                <w:tab w:val="clear" w:pos="1871"/>
                <w:tab w:val="clear" w:pos="2268"/>
              </w:tabs>
              <w:spacing w:before="0" w:after="240"/>
              <w:ind w:left="1134" w:hanging="1134"/>
              <w:rPr>
                <w:rFonts w:ascii="Verdana" w:hAnsi="Verdana"/>
                <w:sz w:val="20"/>
              </w:rPr>
            </w:pPr>
            <w:bookmarkStart w:id="3" w:name="recibido"/>
            <w:bookmarkStart w:id="4" w:name="dnum" w:colFirst="1" w:colLast="1"/>
            <w:bookmarkEnd w:id="3"/>
            <w:r>
              <w:rPr>
                <w:rFonts w:ascii="Verdana" w:hAnsi="Verdana"/>
                <w:sz w:val="20"/>
              </w:rPr>
              <w:t>Source</w:t>
            </w:r>
            <w:r w:rsidR="009F2ED2">
              <w:rPr>
                <w:rFonts w:ascii="Verdana" w:hAnsi="Verdana"/>
                <w:sz w:val="20"/>
              </w:rPr>
              <w:t>:</w:t>
            </w:r>
            <w:r w:rsidR="009F2ED2">
              <w:rPr>
                <w:rFonts w:ascii="Verdana" w:hAnsi="Verdana"/>
                <w:sz w:val="20"/>
              </w:rPr>
              <w:tab/>
            </w:r>
            <w:r w:rsidR="007B151D">
              <w:rPr>
                <w:rFonts w:ascii="Verdana" w:hAnsi="Verdana"/>
                <w:sz w:val="20"/>
              </w:rPr>
              <w:t>Document 5B/</w:t>
            </w:r>
            <w:r w:rsidR="00E85BCE">
              <w:rPr>
                <w:rFonts w:ascii="Verdana" w:hAnsi="Verdana"/>
                <w:sz w:val="20"/>
              </w:rPr>
              <w:t>531</w:t>
            </w:r>
            <w:r w:rsidR="007B151D">
              <w:rPr>
                <w:rFonts w:ascii="Verdana" w:hAnsi="Verdana"/>
                <w:sz w:val="20"/>
              </w:rPr>
              <w:t xml:space="preserve"> – Annex </w:t>
            </w:r>
            <w:r w:rsidR="00314FBF">
              <w:rPr>
                <w:rFonts w:ascii="Verdana" w:hAnsi="Verdana"/>
                <w:sz w:val="20"/>
              </w:rPr>
              <w:t>2</w:t>
            </w:r>
          </w:p>
          <w:p w14:paraId="56C7CF62" w14:textId="3FBBA26B" w:rsidR="009F2ED2" w:rsidRPr="00982084" w:rsidRDefault="009F2ED2" w:rsidP="00C2563C">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r>
            <w:r w:rsidR="009F037B">
              <w:rPr>
                <w:rFonts w:ascii="Verdana" w:hAnsi="Verdana"/>
                <w:sz w:val="20"/>
              </w:rPr>
              <w:t>WRC-23 AI 1.</w:t>
            </w:r>
            <w:r w:rsidR="00314FBF">
              <w:rPr>
                <w:rFonts w:ascii="Verdana" w:hAnsi="Verdana"/>
                <w:sz w:val="20"/>
              </w:rPr>
              <w:t>7</w:t>
            </w:r>
            <w:r w:rsidR="007B151D">
              <w:rPr>
                <w:rFonts w:ascii="Verdana" w:hAnsi="Verdana"/>
                <w:sz w:val="20"/>
              </w:rPr>
              <w:t xml:space="preserve"> Draft CPM Text</w:t>
            </w:r>
          </w:p>
        </w:tc>
        <w:tc>
          <w:tcPr>
            <w:tcW w:w="3402" w:type="dxa"/>
          </w:tcPr>
          <w:p w14:paraId="4A6BC715" w14:textId="77777777" w:rsidR="009F2ED2" w:rsidRPr="001D3C46" w:rsidRDefault="00801BBD" w:rsidP="00C2563C">
            <w:pPr>
              <w:shd w:val="solid" w:color="FFFFFF" w:fill="FFFFFF"/>
              <w:spacing w:before="0" w:line="240" w:lineRule="atLeast"/>
              <w:rPr>
                <w:rFonts w:ascii="Verdana" w:hAnsi="Verdana"/>
                <w:sz w:val="20"/>
                <w:lang w:eastAsia="zh-CN"/>
              </w:rPr>
            </w:pPr>
            <w:r>
              <w:rPr>
                <w:rFonts w:ascii="Verdana" w:hAnsi="Verdana"/>
                <w:b/>
                <w:sz w:val="20"/>
                <w:lang w:eastAsia="zh-CN"/>
              </w:rPr>
              <w:t>Document 5B/</w:t>
            </w:r>
          </w:p>
        </w:tc>
      </w:tr>
      <w:tr w:rsidR="009F2ED2" w14:paraId="46F21459" w14:textId="77777777" w:rsidTr="00C2563C">
        <w:trPr>
          <w:cantSplit/>
        </w:trPr>
        <w:tc>
          <w:tcPr>
            <w:tcW w:w="6487" w:type="dxa"/>
            <w:vMerge/>
          </w:tcPr>
          <w:p w14:paraId="46E8AB12" w14:textId="77777777" w:rsidR="009F2ED2" w:rsidRDefault="009F2ED2" w:rsidP="00C2563C">
            <w:pPr>
              <w:spacing w:before="60"/>
              <w:jc w:val="center"/>
              <w:rPr>
                <w:b/>
                <w:smallCaps/>
                <w:sz w:val="32"/>
                <w:lang w:eastAsia="zh-CN"/>
              </w:rPr>
            </w:pPr>
            <w:bookmarkStart w:id="5" w:name="ddate" w:colFirst="1" w:colLast="1"/>
            <w:bookmarkEnd w:id="4"/>
          </w:p>
        </w:tc>
        <w:tc>
          <w:tcPr>
            <w:tcW w:w="3402" w:type="dxa"/>
          </w:tcPr>
          <w:p w14:paraId="66F7AE99" w14:textId="48B9E531" w:rsidR="009F2ED2" w:rsidRPr="00801BBD" w:rsidRDefault="00E85BCE" w:rsidP="00C2563C">
            <w:pPr>
              <w:shd w:val="solid" w:color="FFFFFF" w:fill="FFFFFF"/>
              <w:spacing w:before="0" w:line="240" w:lineRule="atLeast"/>
              <w:rPr>
                <w:rFonts w:ascii="Verdana" w:hAnsi="Verdana"/>
                <w:sz w:val="20"/>
                <w:lang w:eastAsia="zh-CN"/>
              </w:rPr>
            </w:pPr>
            <w:r>
              <w:rPr>
                <w:rFonts w:ascii="Verdana" w:hAnsi="Verdana"/>
                <w:b/>
                <w:iCs/>
                <w:sz w:val="20"/>
                <w:lang w:eastAsia="zh-CN"/>
              </w:rPr>
              <w:t>11</w:t>
            </w:r>
            <w:r w:rsidR="00623DED">
              <w:rPr>
                <w:rFonts w:ascii="Verdana" w:hAnsi="Verdana"/>
                <w:b/>
                <w:iCs/>
                <w:sz w:val="20"/>
                <w:lang w:eastAsia="zh-CN"/>
              </w:rPr>
              <w:t xml:space="preserve"> </w:t>
            </w:r>
            <w:r>
              <w:rPr>
                <w:rFonts w:ascii="Verdana" w:hAnsi="Verdana"/>
                <w:b/>
                <w:iCs/>
                <w:sz w:val="20"/>
                <w:lang w:eastAsia="zh-CN"/>
              </w:rPr>
              <w:t>July</w:t>
            </w:r>
            <w:r w:rsidR="00801BBD">
              <w:rPr>
                <w:rFonts w:ascii="Verdana" w:hAnsi="Verdana"/>
                <w:b/>
                <w:iCs/>
                <w:sz w:val="20"/>
                <w:lang w:eastAsia="zh-CN"/>
              </w:rPr>
              <w:t xml:space="preserve"> 20</w:t>
            </w:r>
            <w:r w:rsidR="003831C4">
              <w:rPr>
                <w:rFonts w:ascii="Verdana" w:hAnsi="Verdana"/>
                <w:b/>
                <w:iCs/>
                <w:sz w:val="20"/>
                <w:lang w:eastAsia="zh-CN"/>
              </w:rPr>
              <w:t>2</w:t>
            </w:r>
            <w:r w:rsidR="0079507C">
              <w:rPr>
                <w:rFonts w:ascii="Verdana" w:hAnsi="Verdana"/>
                <w:b/>
                <w:iCs/>
                <w:sz w:val="20"/>
                <w:lang w:eastAsia="zh-CN"/>
              </w:rPr>
              <w:t>2</w:t>
            </w:r>
          </w:p>
        </w:tc>
      </w:tr>
      <w:tr w:rsidR="009F2ED2" w14:paraId="281F6CC2" w14:textId="77777777" w:rsidTr="00C2563C">
        <w:trPr>
          <w:cantSplit/>
        </w:trPr>
        <w:tc>
          <w:tcPr>
            <w:tcW w:w="6487" w:type="dxa"/>
            <w:vMerge/>
          </w:tcPr>
          <w:p w14:paraId="50038255" w14:textId="77777777" w:rsidR="009F2ED2" w:rsidRDefault="009F2ED2" w:rsidP="00C2563C">
            <w:pPr>
              <w:spacing w:before="60"/>
              <w:jc w:val="center"/>
              <w:rPr>
                <w:b/>
                <w:smallCaps/>
                <w:sz w:val="32"/>
                <w:lang w:eastAsia="zh-CN"/>
              </w:rPr>
            </w:pPr>
            <w:bookmarkStart w:id="6" w:name="dorlang" w:colFirst="1" w:colLast="1"/>
            <w:bookmarkEnd w:id="5"/>
          </w:p>
        </w:tc>
        <w:tc>
          <w:tcPr>
            <w:tcW w:w="3402" w:type="dxa"/>
          </w:tcPr>
          <w:p w14:paraId="31ABD537" w14:textId="77777777" w:rsidR="009F2ED2" w:rsidRPr="001D3C46" w:rsidRDefault="009F2ED2" w:rsidP="00C256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9F2ED2" w14:paraId="7722DB5B" w14:textId="77777777" w:rsidTr="00C2563C">
        <w:trPr>
          <w:cantSplit/>
        </w:trPr>
        <w:tc>
          <w:tcPr>
            <w:tcW w:w="9889" w:type="dxa"/>
            <w:gridSpan w:val="2"/>
          </w:tcPr>
          <w:p w14:paraId="589C16C8" w14:textId="77777777" w:rsidR="009F2ED2" w:rsidRDefault="009F2ED2" w:rsidP="00C2563C">
            <w:pPr>
              <w:pStyle w:val="Source"/>
              <w:rPr>
                <w:lang w:eastAsia="zh-CN"/>
              </w:rPr>
            </w:pPr>
            <w:bookmarkStart w:id="7" w:name="dsource" w:colFirst="0" w:colLast="0"/>
            <w:bookmarkEnd w:id="6"/>
            <w:r>
              <w:rPr>
                <w:lang w:eastAsia="zh-CN"/>
              </w:rPr>
              <w:t>United States of America</w:t>
            </w:r>
          </w:p>
        </w:tc>
      </w:tr>
      <w:tr w:rsidR="009F2ED2" w14:paraId="4C6405C7" w14:textId="77777777" w:rsidTr="00C2563C">
        <w:trPr>
          <w:cantSplit/>
        </w:trPr>
        <w:tc>
          <w:tcPr>
            <w:tcW w:w="9889" w:type="dxa"/>
            <w:gridSpan w:val="2"/>
          </w:tcPr>
          <w:p w14:paraId="0F46370F" w14:textId="597BF026" w:rsidR="009F2ED2" w:rsidRDefault="00EA1409" w:rsidP="00C2563C">
            <w:pPr>
              <w:pStyle w:val="Title1"/>
              <w:rPr>
                <w:lang w:val="en-US" w:eastAsia="zh-CN"/>
              </w:rPr>
            </w:pPr>
            <w:bookmarkStart w:id="8" w:name="drec" w:colFirst="0" w:colLast="0"/>
            <w:bookmarkEnd w:id="7"/>
            <w:r>
              <w:rPr>
                <w:lang w:val="en-US" w:eastAsia="zh-CN"/>
              </w:rPr>
              <w:t>w</w:t>
            </w:r>
            <w:r w:rsidR="007B151D">
              <w:rPr>
                <w:lang w:val="en-US" w:eastAsia="zh-CN"/>
              </w:rPr>
              <w:t xml:space="preserve">orking document towards </w:t>
            </w:r>
            <w:r w:rsidR="00314FBF">
              <w:rPr>
                <w:lang w:val="en-US" w:eastAsia="zh-CN"/>
              </w:rPr>
              <w:t xml:space="preserve">a </w:t>
            </w:r>
            <w:r w:rsidR="007B151D">
              <w:rPr>
                <w:lang w:val="en-US" w:eastAsia="zh-CN"/>
              </w:rPr>
              <w:t>draft cpm text for WRC-23 agenda item 1.</w:t>
            </w:r>
            <w:r w:rsidR="00314FBF">
              <w:rPr>
                <w:lang w:val="en-US" w:eastAsia="zh-CN"/>
              </w:rPr>
              <w:t>7</w:t>
            </w:r>
          </w:p>
          <w:p w14:paraId="13BAFDD0" w14:textId="77777777" w:rsidR="00801BBD" w:rsidRPr="00801BBD" w:rsidRDefault="00801BBD" w:rsidP="00801BBD">
            <w:pPr>
              <w:rPr>
                <w:lang w:val="en-US" w:eastAsia="zh-CN"/>
              </w:rPr>
            </w:pPr>
          </w:p>
          <w:p w14:paraId="07A7D35B" w14:textId="41586302" w:rsidR="009F2ED2" w:rsidRPr="00647CCB" w:rsidRDefault="009F2ED2" w:rsidP="009F2ED2">
            <w:pPr>
              <w:pStyle w:val="Title3"/>
              <w:rPr>
                <w:b/>
                <w:lang w:val="en-US" w:eastAsia="zh-CN"/>
              </w:rPr>
            </w:pPr>
          </w:p>
        </w:tc>
      </w:tr>
      <w:tr w:rsidR="009F2ED2" w14:paraId="5AFD4269" w14:textId="77777777" w:rsidTr="00C2563C">
        <w:trPr>
          <w:cantSplit/>
        </w:trPr>
        <w:tc>
          <w:tcPr>
            <w:tcW w:w="9889" w:type="dxa"/>
            <w:gridSpan w:val="2"/>
          </w:tcPr>
          <w:p w14:paraId="343E7437" w14:textId="77777777" w:rsidR="009F2ED2" w:rsidRDefault="009F2ED2" w:rsidP="00C2563C">
            <w:pPr>
              <w:pStyle w:val="Title1"/>
              <w:rPr>
                <w:lang w:eastAsia="zh-CN"/>
              </w:rPr>
            </w:pPr>
            <w:bookmarkStart w:id="9" w:name="dtitle1" w:colFirst="0" w:colLast="0"/>
            <w:bookmarkEnd w:id="8"/>
          </w:p>
        </w:tc>
      </w:tr>
    </w:tbl>
    <w:p w14:paraId="40E9AD95" w14:textId="77777777" w:rsidR="009F2ED2" w:rsidRPr="00CF76AA" w:rsidRDefault="009F2ED2" w:rsidP="009F2ED2">
      <w:pPr>
        <w:rPr>
          <w:b/>
          <w:lang w:val="en-US" w:eastAsia="zh-CN"/>
        </w:rPr>
      </w:pPr>
      <w:bookmarkStart w:id="10" w:name="dbreak"/>
      <w:bookmarkEnd w:id="9"/>
      <w:bookmarkEnd w:id="10"/>
      <w:r w:rsidRPr="00CF76AA">
        <w:rPr>
          <w:b/>
          <w:lang w:val="en-US" w:eastAsia="zh-CN"/>
        </w:rPr>
        <w:t>Introduction</w:t>
      </w:r>
    </w:p>
    <w:p w14:paraId="3900758C" w14:textId="5D7C5837" w:rsidR="000F022A" w:rsidRDefault="000F022A" w:rsidP="009F2ED2">
      <w:pPr>
        <w:rPr>
          <w:ins w:id="11" w:author="LMSG Chair" w:date="2022-06-10T12:35:00Z"/>
          <w:bCs/>
          <w:lang w:eastAsia="zh-CN"/>
        </w:rPr>
      </w:pPr>
      <w:r w:rsidRPr="000F022A">
        <w:rPr>
          <w:bCs/>
          <w:lang w:eastAsia="zh-CN"/>
        </w:rPr>
        <w:t xml:space="preserve">Pursuant to Resolution </w:t>
      </w:r>
      <w:r w:rsidR="00043C57">
        <w:rPr>
          <w:bCs/>
          <w:lang w:eastAsia="zh-CN"/>
        </w:rPr>
        <w:t>428</w:t>
      </w:r>
      <w:r w:rsidRPr="000F022A">
        <w:rPr>
          <w:bCs/>
          <w:lang w:eastAsia="zh-CN"/>
        </w:rPr>
        <w:t xml:space="preserve"> (WRC-19), this contribution provides some </w:t>
      </w:r>
      <w:r w:rsidR="00E95B8B">
        <w:rPr>
          <w:bCs/>
          <w:lang w:eastAsia="zh-CN"/>
        </w:rPr>
        <w:t>updates</w:t>
      </w:r>
      <w:r w:rsidRPr="000F022A">
        <w:rPr>
          <w:bCs/>
          <w:lang w:eastAsia="zh-CN"/>
        </w:rPr>
        <w:t xml:space="preserve"> to the WD-Draft CPM Text for WRC-23 AI 1.</w:t>
      </w:r>
      <w:r w:rsidR="00043C57">
        <w:rPr>
          <w:bCs/>
          <w:lang w:eastAsia="zh-CN"/>
        </w:rPr>
        <w:t>7</w:t>
      </w:r>
      <w:r w:rsidRPr="000F022A">
        <w:rPr>
          <w:bCs/>
          <w:lang w:eastAsia="zh-CN"/>
        </w:rPr>
        <w:t xml:space="preserve"> </w:t>
      </w:r>
      <w:r w:rsidR="00043C57" w:rsidRPr="00043C57">
        <w:rPr>
          <w:bCs/>
          <w:lang w:eastAsia="zh-CN"/>
        </w:rPr>
        <w:t>on a possible new AMS(R)S allocation to accommodate the relay of VHF communications in 117.975-137 MHz</w:t>
      </w:r>
      <w:r w:rsidR="00043C57">
        <w:rPr>
          <w:bCs/>
          <w:lang w:eastAsia="zh-CN"/>
        </w:rPr>
        <w:t xml:space="preserve"> </w:t>
      </w:r>
      <w:r w:rsidR="006D1129">
        <w:rPr>
          <w:bCs/>
          <w:lang w:eastAsia="zh-CN"/>
        </w:rPr>
        <w:t xml:space="preserve">frequency </w:t>
      </w:r>
      <w:r w:rsidR="00043C57">
        <w:rPr>
          <w:bCs/>
          <w:lang w:eastAsia="zh-CN"/>
        </w:rPr>
        <w:t>band.</w:t>
      </w:r>
    </w:p>
    <w:p w14:paraId="5066B7B1" w14:textId="2BA0CFEB" w:rsidR="00997A7E" w:rsidRPr="00A74C6B" w:rsidRDefault="00997A7E" w:rsidP="00997A7E">
      <w:pPr>
        <w:rPr>
          <w:ins w:id="12" w:author="FAA-NASA-RCS" w:date="2022-06-10T12:48:00Z"/>
          <w:bCs/>
          <w:lang w:eastAsia="zh-CN"/>
        </w:rPr>
      </w:pPr>
      <w:ins w:id="13" w:author="FAA-NASA-RCS" w:date="2022-06-10T12:48:00Z">
        <w:r w:rsidRPr="007E3917">
          <w:rPr>
            <w:bCs/>
            <w:highlight w:val="green"/>
            <w:lang w:eastAsia="zh-CN"/>
          </w:rPr>
          <w:t>The United States of America supports a new primary AMS(R)S allocation in the 117.975-136 MHz frequency band, under Resolution 428 (WRC-19), limited to relaying voice-only aeronautical air traffic control communications</w:t>
        </w:r>
      </w:ins>
      <w:ins w:id="14" w:author="FAA-NASA-RCS" w:date="2022-06-10T13:06:00Z">
        <w:r w:rsidR="00704625" w:rsidRPr="007E3917">
          <w:rPr>
            <w:bCs/>
            <w:highlight w:val="green"/>
            <w:lang w:eastAsia="zh-CN"/>
          </w:rPr>
          <w:t xml:space="preserve">, based on studies conducted in WP 5B to-date.  </w:t>
        </w:r>
      </w:ins>
      <w:ins w:id="15" w:author="FAA-NASA-RCS" w:date="2022-06-10T12:48:00Z">
        <w:r w:rsidRPr="007E3917">
          <w:rPr>
            <w:bCs/>
            <w:highlight w:val="green"/>
            <w:lang w:eastAsia="zh-CN"/>
          </w:rPr>
          <w:t>Additionally, satellite datalink applications using the AMS(R)S allocation within a portion of the frequency band 117.975-137 MHz may be considered by a future competent world radiocommunication conference.</w:t>
        </w:r>
      </w:ins>
    </w:p>
    <w:p w14:paraId="3C2D088C" w14:textId="77777777" w:rsidR="009F2ED2" w:rsidRDefault="009F2ED2" w:rsidP="009F2ED2">
      <w:pPr>
        <w:pStyle w:val="Normalaftertitle"/>
        <w:rPr>
          <w:lang w:val="fr-FR" w:eastAsia="zh-CN"/>
        </w:rPr>
      </w:pPr>
      <w:r w:rsidRPr="00CF76AA">
        <w:rPr>
          <w:lang w:val="en-US" w:eastAsia="zh-CN"/>
        </w:rPr>
        <w:t>Attachment:  1</w:t>
      </w:r>
    </w:p>
    <w:p w14:paraId="26ADAB9E" w14:textId="77777777" w:rsidR="009F2ED2" w:rsidRDefault="009F2ED2" w:rsidP="009F2ED2">
      <w:pPr>
        <w:tabs>
          <w:tab w:val="clear" w:pos="1134"/>
          <w:tab w:val="clear" w:pos="1871"/>
          <w:tab w:val="clear" w:pos="2268"/>
        </w:tabs>
        <w:overflowPunct/>
        <w:autoSpaceDE/>
        <w:autoSpaceDN/>
        <w:adjustRightInd/>
        <w:spacing w:before="0"/>
        <w:textAlignment w:val="auto"/>
        <w:rPr>
          <w:lang w:val="fr-FR" w:eastAsia="zh-CN"/>
        </w:rPr>
      </w:pPr>
    </w:p>
    <w:p w14:paraId="6F9D8E2F" w14:textId="77777777" w:rsidR="006400F6" w:rsidRDefault="009B61C1" w:rsidP="006400F6">
      <w:pPr>
        <w:pStyle w:val="Title1"/>
        <w:rPr>
          <w:lang w:val="en-US"/>
        </w:rPr>
      </w:pPr>
      <w:r>
        <w:br w:type="page"/>
      </w:r>
      <w:r w:rsidR="006400F6">
        <w:rPr>
          <w:lang w:val="en-US"/>
        </w:rPr>
        <w:t>ATTACHMENT</w:t>
      </w:r>
    </w:p>
    <w:p w14:paraId="0A648D59" w14:textId="20128370" w:rsidR="006400F6" w:rsidRDefault="004C41B3" w:rsidP="006400F6">
      <w:pPr>
        <w:pStyle w:val="Title2"/>
        <w:rPr>
          <w:lang w:val="en-US"/>
        </w:rPr>
      </w:pPr>
      <w:r>
        <w:rPr>
          <w:lang w:val="en-US"/>
        </w:rPr>
        <w:t>w</w:t>
      </w:r>
      <w:r w:rsidR="00A74C6B">
        <w:rPr>
          <w:lang w:val="en-US"/>
        </w:rPr>
        <w:t xml:space="preserve">orking document towards </w:t>
      </w:r>
      <w:r w:rsidR="00043C57">
        <w:rPr>
          <w:lang w:val="en-US"/>
        </w:rPr>
        <w:t xml:space="preserve">a </w:t>
      </w:r>
      <w:r w:rsidR="00A74C6B">
        <w:rPr>
          <w:lang w:val="en-US"/>
        </w:rPr>
        <w:t>draft cpm text for wrc-23 agenda item 1.</w:t>
      </w:r>
      <w:r w:rsidR="00043C57">
        <w:rPr>
          <w:lang w:val="en-US"/>
        </w:rPr>
        <w:t>7</w:t>
      </w:r>
    </w:p>
    <w:p w14:paraId="4E8F54F1" w14:textId="5E6303B7" w:rsidR="009F037B" w:rsidRDefault="009F037B" w:rsidP="006F07D1">
      <w:pPr>
        <w:pStyle w:val="Title3"/>
        <w:jc w:val="left"/>
        <w:rPr>
          <w:lang w:val="en-US"/>
        </w:rPr>
      </w:pPr>
    </w:p>
    <w:p w14:paraId="12EFA740" w14:textId="77777777" w:rsidR="006F07D1" w:rsidRPr="00567A58" w:rsidRDefault="006F07D1" w:rsidP="006F07D1">
      <w:pPr>
        <w:pStyle w:val="ChapNo"/>
      </w:pPr>
      <w:r w:rsidRPr="00567A58">
        <w:t>CHAPTER 2</w:t>
      </w:r>
    </w:p>
    <w:p w14:paraId="0EEFF56E" w14:textId="77777777" w:rsidR="006F07D1" w:rsidRPr="00567A58" w:rsidRDefault="006F07D1" w:rsidP="006F07D1">
      <w:pPr>
        <w:pStyle w:val="Chaptitle"/>
      </w:pPr>
      <w:r w:rsidRPr="00567A58">
        <w:t>Aeronautical and maritime issues</w:t>
      </w:r>
    </w:p>
    <w:p w14:paraId="26A732C3" w14:textId="77777777" w:rsidR="006F07D1" w:rsidRPr="00567A58" w:rsidRDefault="006F07D1" w:rsidP="006F07D1">
      <w:pPr>
        <w:spacing w:before="0"/>
        <w:jc w:val="center"/>
      </w:pPr>
      <w:r w:rsidRPr="00567A58">
        <w:t>(Agenda items 1.6, 1.7, 1.8, 1.9, 1.10, 1.11)</w:t>
      </w:r>
    </w:p>
    <w:p w14:paraId="77532659" w14:textId="77777777" w:rsidR="006F07D1" w:rsidRPr="00567A58" w:rsidRDefault="006F07D1" w:rsidP="006F07D1">
      <w:pPr>
        <w:pStyle w:val="Agendaitem"/>
      </w:pPr>
      <w:r w:rsidRPr="00567A58">
        <w:t xml:space="preserve">Agenda </w:t>
      </w:r>
      <w:proofErr w:type="spellStart"/>
      <w:r w:rsidRPr="00567A58">
        <w:t>item</w:t>
      </w:r>
      <w:proofErr w:type="spellEnd"/>
      <w:r w:rsidRPr="00567A58">
        <w:t xml:space="preserve"> 1.7</w:t>
      </w:r>
    </w:p>
    <w:p w14:paraId="4BF3176C" w14:textId="77777777" w:rsidR="006F07D1" w:rsidRPr="00567A58" w:rsidRDefault="006F07D1" w:rsidP="006F07D1">
      <w:pPr>
        <w:jc w:val="center"/>
        <w:rPr>
          <w:b/>
          <w:bCs/>
        </w:rPr>
      </w:pPr>
      <w:r w:rsidRPr="00567A58">
        <w:rPr>
          <w:b/>
          <w:bCs/>
        </w:rPr>
        <w:t>(WP 5B</w:t>
      </w:r>
      <w:r w:rsidRPr="00567A58">
        <w:rPr>
          <w:rStyle w:val="FootnoteReference"/>
          <w:b/>
          <w:bCs/>
        </w:rPr>
        <w:footnoteReference w:customMarkFollows="1" w:id="1"/>
        <w:t>*</w:t>
      </w:r>
      <w:r w:rsidRPr="00567A58">
        <w:rPr>
          <w:b/>
          <w:bCs/>
        </w:rPr>
        <w:t xml:space="preserve"> / WP 3M, WP 4C, WP 7B)</w:t>
      </w:r>
    </w:p>
    <w:p w14:paraId="47D66413" w14:textId="77777777" w:rsidR="006F07D1" w:rsidRPr="00567A58" w:rsidRDefault="006F07D1" w:rsidP="006F07D1">
      <w:pPr>
        <w:pStyle w:val="Normalaftertitle"/>
        <w:spacing w:before="240"/>
        <w:jc w:val="both"/>
        <w:rPr>
          <w:b/>
          <w:i/>
          <w:iCs/>
        </w:rPr>
      </w:pPr>
      <w:r w:rsidRPr="00567A58">
        <w:rPr>
          <w:i/>
          <w:iCs/>
        </w:rPr>
        <w:t>1.7</w:t>
      </w:r>
      <w:r w:rsidRPr="00567A58">
        <w:rPr>
          <w:i/>
          <w:iCs/>
        </w:rPr>
        <w:tab/>
        <w:t xml:space="preserve">to consider a new aeronautical mobile-satellite (R) service (AMS(R)S) allocation in accordance with Resolution </w:t>
      </w:r>
      <w:r w:rsidRPr="00567A58">
        <w:rPr>
          <w:b/>
          <w:bCs/>
          <w:i/>
          <w:iCs/>
        </w:rPr>
        <w:t>428 (WRC-19)</w:t>
      </w:r>
      <w:r w:rsidRPr="00567A58">
        <w:rPr>
          <w:i/>
          <w:iCs/>
        </w:rPr>
        <w:t xml:space="preserve"> for both the Earth-to-space and space-to-Earth directions of aeronautical VHF communications in all or part of the frequency band 117.975</w:t>
      </w:r>
      <w:r w:rsidRPr="00567A58">
        <w:rPr>
          <w:i/>
          <w:iCs/>
        </w:rPr>
        <w:noBreakHyphen/>
        <w:t>137 MHz, while preventing any undue constraints on existing VHF systems operating in the AM(R)S, the ARNS, and in adjacent frequency bands;</w:t>
      </w:r>
    </w:p>
    <w:p w14:paraId="06C9FE94" w14:textId="6EA8DC3E" w:rsidR="006F07D1" w:rsidRPr="00567A58" w:rsidRDefault="006F07D1" w:rsidP="006F07D1">
      <w:pPr>
        <w:jc w:val="both"/>
        <w:rPr>
          <w:i/>
          <w:iCs/>
        </w:rPr>
      </w:pPr>
      <w:r w:rsidRPr="00567A58">
        <w:t xml:space="preserve">Resolution </w:t>
      </w:r>
      <w:r w:rsidRPr="00567A58">
        <w:rPr>
          <w:b/>
          <w:bCs/>
        </w:rPr>
        <w:t>428 (WRC-19)</w:t>
      </w:r>
      <w:r w:rsidRPr="00567A58">
        <w:t xml:space="preserve"> – </w:t>
      </w:r>
      <w:r w:rsidRPr="00567A58">
        <w:rPr>
          <w:rFonts w:eastAsia="SimSun"/>
          <w:i/>
          <w:iCs/>
        </w:rPr>
        <w:t>Studies on a possible new allocation to the aeronautical mobile satellite (R) service within the frequency band 117.975-137 MHz in order to support aeronautical VHF communications in the Earth-to-space and space-to-Earth directions</w:t>
      </w:r>
      <w:ins w:id="16" w:author="USA" w:date="2022-05-11T11:47:00Z">
        <w:r w:rsidR="00E95B8B">
          <w:rPr>
            <w:rFonts w:eastAsia="SimSun"/>
            <w:i/>
            <w:iCs/>
          </w:rPr>
          <w:t>.</w:t>
        </w:r>
      </w:ins>
    </w:p>
    <w:p w14:paraId="0E3826CC" w14:textId="77777777" w:rsidR="006F07D1" w:rsidRPr="00567A58" w:rsidRDefault="006F07D1" w:rsidP="006F07D1">
      <w:pPr>
        <w:pStyle w:val="Heading1"/>
        <w:spacing w:before="240"/>
      </w:pPr>
      <w:r w:rsidRPr="00567A58">
        <w:t>2/1.7/1</w:t>
      </w:r>
      <w:r w:rsidRPr="00567A58">
        <w:tab/>
      </w:r>
      <w:r w:rsidRPr="00567A58">
        <w:tab/>
        <w:t>Executive summary</w:t>
      </w:r>
    </w:p>
    <w:p w14:paraId="1B3507F9" w14:textId="77777777" w:rsidR="006F07D1" w:rsidRPr="00567A58" w:rsidRDefault="006F07D1" w:rsidP="006F07D1">
      <w:pPr>
        <w:jc w:val="both"/>
        <w:rPr>
          <w:iCs/>
        </w:rPr>
      </w:pPr>
      <w:r w:rsidRPr="00567A58">
        <w:rPr>
          <w:iCs/>
        </w:rPr>
        <w:t xml:space="preserve">To address this agenda item, ITU-R has undertaken studies, pursuant to Resolution </w:t>
      </w:r>
      <w:r w:rsidRPr="00567A58">
        <w:rPr>
          <w:b/>
          <w:bCs/>
          <w:iCs/>
        </w:rPr>
        <w:t>428 (WRC-19)</w:t>
      </w:r>
      <w:r w:rsidRPr="00567A58">
        <w:rPr>
          <w:iCs/>
        </w:rPr>
        <w:t xml:space="preserve">, on a possible new </w:t>
      </w:r>
      <w:r>
        <w:rPr>
          <w:iCs/>
        </w:rPr>
        <w:t>aeronautical mobile satellite (Route) service (</w:t>
      </w:r>
      <w:r w:rsidRPr="00567A58">
        <w:rPr>
          <w:iCs/>
        </w:rPr>
        <w:t>AMS(R)S</w:t>
      </w:r>
      <w:r>
        <w:rPr>
          <w:iCs/>
        </w:rPr>
        <w:t>)</w:t>
      </w:r>
      <w:r w:rsidRPr="00567A58">
        <w:rPr>
          <w:iCs/>
        </w:rPr>
        <w:t xml:space="preserve"> allocation to </w:t>
      </w:r>
      <w:r w:rsidRPr="00567A58">
        <w:rPr>
          <w:rFonts w:ascii="TimesNewRomanPSMT" w:hAnsi="TimesNewRomanPSMT" w:cs="TimesNewRomanPSMT"/>
          <w:szCs w:val="24"/>
          <w:lang w:eastAsia="zh-CN"/>
        </w:rPr>
        <w:t>accommodate the relay of VHF communications,</w:t>
      </w:r>
      <w:r w:rsidRPr="00567A58">
        <w:rPr>
          <w:iCs/>
        </w:rPr>
        <w:t xml:space="preserve"> towards the development of an ITU-R Report (see section 2/1.7/3). </w:t>
      </w:r>
    </w:p>
    <w:p w14:paraId="5C7FA735" w14:textId="77777777" w:rsidR="006F07D1" w:rsidRPr="00567A58" w:rsidRDefault="006F07D1" w:rsidP="006F07D1">
      <w:pPr>
        <w:jc w:val="both"/>
        <w:rPr>
          <w:iCs/>
        </w:rPr>
      </w:pPr>
      <w:r w:rsidRPr="00567A58">
        <w:rPr>
          <w:iCs/>
        </w:rPr>
        <w:t>Two</w:t>
      </w:r>
      <w:r w:rsidRPr="00567A58" w:rsidDel="002E0B33">
        <w:rPr>
          <w:iCs/>
        </w:rPr>
        <w:t xml:space="preserve"> </w:t>
      </w:r>
      <w:r w:rsidRPr="00567A58">
        <w:rPr>
          <w:iCs/>
        </w:rPr>
        <w:t>methods are considered to address</w:t>
      </w:r>
      <w:r w:rsidRPr="00567A58" w:rsidDel="009F6F0B">
        <w:rPr>
          <w:iCs/>
        </w:rPr>
        <w:t xml:space="preserve"> </w:t>
      </w:r>
      <w:r w:rsidRPr="00567A58">
        <w:rPr>
          <w:iCs/>
        </w:rPr>
        <w:t xml:space="preserve">this agenda item: </w:t>
      </w:r>
    </w:p>
    <w:p w14:paraId="283E8E99" w14:textId="77777777" w:rsidR="006F07D1" w:rsidRPr="00567A58" w:rsidRDefault="006F07D1" w:rsidP="006F07D1">
      <w:pPr>
        <w:pStyle w:val="enumlev1"/>
        <w:jc w:val="both"/>
      </w:pPr>
      <w:r w:rsidRPr="00567A58">
        <w:t>–</w:t>
      </w:r>
      <w:r w:rsidRPr="00567A58">
        <w:tab/>
        <w:t>Method A: NOC</w:t>
      </w:r>
    </w:p>
    <w:p w14:paraId="02F13E1B" w14:textId="622EFE9D" w:rsidR="006F07D1" w:rsidRDefault="006F07D1" w:rsidP="006F07D1">
      <w:pPr>
        <w:pStyle w:val="enumlev1"/>
        <w:jc w:val="both"/>
        <w:rPr>
          <w:ins w:id="17" w:author="FAA-NASA-RCS" w:date="2022-06-10T16:05:00Z"/>
          <w:iCs/>
        </w:rPr>
      </w:pPr>
      <w:r w:rsidRPr="00567A58">
        <w:t>–</w:t>
      </w:r>
      <w:r w:rsidRPr="00567A58">
        <w:tab/>
        <w:t xml:space="preserve">Method B proposes to add a new allocation to the </w:t>
      </w:r>
      <w:r w:rsidRPr="00567A58">
        <w:rPr>
          <w:iCs/>
        </w:rPr>
        <w:t>AMS(R)S in the Earth-to-space and space-to-Earth directions in all or part of</w:t>
      </w:r>
      <w:r w:rsidRPr="00567A58">
        <w:t xml:space="preserve"> </w:t>
      </w:r>
      <w:r w:rsidRPr="00567A58">
        <w:rPr>
          <w:iCs/>
        </w:rPr>
        <w:t xml:space="preserve">the frequency band 117.975-137 MHz, limited to internationally standardized aeronautical systems and </w:t>
      </w:r>
      <w:del w:id="18" w:author="FAA-NASA-RCS" w:date="2022-06-10T16:07:00Z">
        <w:r w:rsidRPr="007E3917" w:rsidDel="002424B3">
          <w:rPr>
            <w:iCs/>
            <w:highlight w:val="green"/>
          </w:rPr>
          <w:delText>a pfd</w:delText>
        </w:r>
      </w:del>
      <w:ins w:id="19" w:author="FAA-NASA-RCS" w:date="2022-06-10T16:07:00Z">
        <w:r w:rsidR="002424B3" w:rsidRPr="007E3917">
          <w:rPr>
            <w:iCs/>
            <w:highlight w:val="green"/>
          </w:rPr>
          <w:t>an out-of-band emission</w:t>
        </w:r>
      </w:ins>
      <w:r w:rsidRPr="00567A58">
        <w:rPr>
          <w:iCs/>
        </w:rPr>
        <w:t xml:space="preserve"> limit</w:t>
      </w:r>
      <w:ins w:id="20" w:author="USA" w:date="2022-05-11T11:52:00Z">
        <w:r w:rsidR="00136727">
          <w:rPr>
            <w:iCs/>
          </w:rPr>
          <w:t>,</w:t>
        </w:r>
      </w:ins>
      <w:r w:rsidRPr="00567A58">
        <w:rPr>
          <w:iCs/>
        </w:rPr>
        <w:t xml:space="preserve"> where appropriate</w:t>
      </w:r>
      <w:ins w:id="21" w:author="USA" w:date="2022-05-11T11:52:00Z">
        <w:r w:rsidR="00136727">
          <w:rPr>
            <w:iCs/>
          </w:rPr>
          <w:t>,</w:t>
        </w:r>
      </w:ins>
      <w:r w:rsidRPr="00567A58">
        <w:rPr>
          <w:iCs/>
        </w:rPr>
        <w:t xml:space="preserve"> </w:t>
      </w:r>
      <w:del w:id="22" w:author="USA" w:date="2022-05-11T11:53:00Z">
        <w:r w:rsidRPr="00567A58" w:rsidDel="00136727">
          <w:rPr>
            <w:iCs/>
          </w:rPr>
          <w:delText xml:space="preserve">in order </w:delText>
        </w:r>
      </w:del>
      <w:r w:rsidRPr="00567A58">
        <w:rPr>
          <w:iCs/>
        </w:rPr>
        <w:t>to ensure protection of adjacent band services above 137 MHz.</w:t>
      </w:r>
    </w:p>
    <w:p w14:paraId="7FC03FFA" w14:textId="787AEB9B" w:rsidR="002424B3" w:rsidRPr="00567A58" w:rsidRDefault="002424B3" w:rsidP="002424B3">
      <w:pPr>
        <w:pStyle w:val="enumlev1"/>
        <w:numPr>
          <w:ilvl w:val="0"/>
          <w:numId w:val="30"/>
        </w:numPr>
        <w:ind w:hanging="1080"/>
        <w:jc w:val="both"/>
        <w:rPr>
          <w:iCs/>
        </w:rPr>
      </w:pPr>
      <w:ins w:id="23" w:author="FAA-NASA-RCS" w:date="2022-06-10T16:05:00Z">
        <w:r w:rsidRPr="007E3917">
          <w:rPr>
            <w:highlight w:val="green"/>
          </w:rPr>
          <w:t xml:space="preserve">Method C proposes to add a new allocation to the </w:t>
        </w:r>
        <w:r w:rsidRPr="007E3917">
          <w:rPr>
            <w:iCs/>
            <w:highlight w:val="green"/>
          </w:rPr>
          <w:t>AMS(R)S in the Earth-to-space and space-to-Earth directions in the frequency band 117.975-136 MHz for voice-only applications, limited to internationally standardized aeronautical systems.</w:t>
        </w:r>
      </w:ins>
    </w:p>
    <w:p w14:paraId="7BE83FF6" w14:textId="77777777" w:rsidR="006F07D1" w:rsidRPr="00567A58" w:rsidRDefault="006F07D1" w:rsidP="006F07D1">
      <w:pPr>
        <w:pStyle w:val="Heading1"/>
        <w:keepNext w:val="0"/>
        <w:keepLines w:val="0"/>
        <w:tabs>
          <w:tab w:val="center" w:pos="4819"/>
        </w:tabs>
        <w:spacing w:before="240" w:after="120"/>
        <w:rPr>
          <w:lang w:eastAsia="ja-JP"/>
        </w:rPr>
      </w:pPr>
      <w:r w:rsidRPr="00567A58">
        <w:t>2/1.7/2</w:t>
      </w:r>
      <w:r w:rsidRPr="00567A58">
        <w:tab/>
      </w:r>
      <w:r w:rsidRPr="00567A58">
        <w:tab/>
        <w:t>Background</w:t>
      </w:r>
    </w:p>
    <w:p w14:paraId="17EABC61" w14:textId="1EF3CC76" w:rsidR="006F07D1" w:rsidRPr="00567A58" w:rsidRDefault="006F07D1" w:rsidP="006F07D1">
      <w:pPr>
        <w:spacing w:after="120"/>
        <w:jc w:val="both"/>
      </w:pPr>
      <w:r w:rsidRPr="00567A58">
        <w:rPr>
          <w:rFonts w:eastAsia="SimSun"/>
          <w:bCs/>
        </w:rPr>
        <w:t>The level of aircraft traffic and separation in oceanic and remote areas remains limited due to the difficulty of providing and maintaining suitable terrestrial communication, navigation and surveillance means. P</w:t>
      </w:r>
      <w:r w:rsidRPr="00567A58">
        <w:rPr>
          <w:rFonts w:eastAsia="SimSun"/>
        </w:rPr>
        <w:t xml:space="preserve">rogress has been made over the last years in the areas of navigation and surveillance, </w:t>
      </w:r>
      <w:r w:rsidRPr="00567A58">
        <w:rPr>
          <w:rFonts w:eastAsia="SimSun"/>
          <w:bCs/>
        </w:rPr>
        <w:t xml:space="preserve">with the existing availability of global navigation satellite systems and </w:t>
      </w:r>
      <w:r w:rsidRPr="00567A58">
        <w:rPr>
          <w:rFonts w:eastAsia="SimSun"/>
        </w:rPr>
        <w:t>reception by satellite of automatic dependent s</w:t>
      </w:r>
      <w:r w:rsidRPr="00567A58">
        <w:rPr>
          <w:rFonts w:eastAsia="SimSun"/>
          <w:bCs/>
        </w:rPr>
        <w:t>urveillance-broadcast</w:t>
      </w:r>
      <w:ins w:id="24" w:author="USA" w:date="2022-05-11T11:56:00Z">
        <w:r w:rsidR="00805824">
          <w:rPr>
            <w:rFonts w:eastAsia="SimSun"/>
            <w:bCs/>
          </w:rPr>
          <w:t xml:space="preserve"> (ADS-B)</w:t>
        </w:r>
      </w:ins>
      <w:r w:rsidRPr="00567A58">
        <w:rPr>
          <w:rFonts w:eastAsia="SimSun"/>
          <w:bCs/>
        </w:rPr>
        <w:t xml:space="preserve"> signals </w:t>
      </w:r>
      <w:r w:rsidRPr="00567A58">
        <w:rPr>
          <w:rFonts w:eastAsia="SimSun"/>
        </w:rPr>
        <w:t>in the frequency band 1 087.7-1 092.3 MHz.</w:t>
      </w:r>
    </w:p>
    <w:p w14:paraId="234990F5" w14:textId="3980842C" w:rsidR="006F07D1" w:rsidRPr="00567A58" w:rsidRDefault="006F07D1" w:rsidP="006F07D1">
      <w:pPr>
        <w:jc w:val="both"/>
        <w:rPr>
          <w:rFonts w:ascii="TimesNewRomanPSMT" w:hAnsi="TimesNewRomanPSMT" w:cs="TimesNewRomanPSMT"/>
          <w:szCs w:val="24"/>
          <w:lang w:eastAsia="zh-CN"/>
        </w:rPr>
      </w:pPr>
      <w:r w:rsidRPr="00567A58">
        <w:rPr>
          <w:rFonts w:ascii="TimesNewRomanPSMT" w:hAnsi="TimesNewRomanPSMT" w:cs="TimesNewRomanPSMT"/>
          <w:szCs w:val="24"/>
          <w:lang w:eastAsia="zh-CN"/>
        </w:rPr>
        <w:t xml:space="preserve">WRC-23 agenda item 1.7 deals with a possible new allocation to the AMS(R)S within the frequency band 117.975-137 MHz, to relay standard </w:t>
      </w:r>
      <w:r w:rsidRPr="00567A58">
        <w:rPr>
          <w:rFonts w:eastAsiaTheme="minorEastAsia"/>
        </w:rPr>
        <w:t xml:space="preserve">VHF communications operating under the AM(R)S, and to complement terrestrial infrastructures over oceanic and remote areas. This would not require </w:t>
      </w:r>
      <w:r w:rsidRPr="00567A58">
        <w:t>modification to aircraft equipment, as the space segment would be able to receive and transmit to standard VHF radios already installed on</w:t>
      </w:r>
      <w:del w:id="25" w:author="USA" w:date="2022-05-11T12:00:00Z">
        <w:r w:rsidRPr="00567A58" w:rsidDel="005D4A5D">
          <w:delText xml:space="preserve"> </w:delText>
        </w:r>
      </w:del>
      <w:r w:rsidRPr="00567A58">
        <w:t xml:space="preserve">board aircraft. </w:t>
      </w:r>
    </w:p>
    <w:p w14:paraId="584AD7ED" w14:textId="459E26C3" w:rsidR="006F07D1" w:rsidRPr="00567A58" w:rsidRDefault="006F07D1" w:rsidP="006F07D1">
      <w:pPr>
        <w:jc w:val="both"/>
      </w:pPr>
      <w:r w:rsidRPr="00567A58">
        <w:t xml:space="preserve">The services using the in-band and adjacent bands allocations were identified and </w:t>
      </w:r>
      <w:del w:id="26" w:author="FCC" w:date="2022-05-16T20:41:00Z">
        <w:r w:rsidRPr="00567A58" w:rsidDel="009E4488">
          <w:delText xml:space="preserve">technical </w:delText>
        </w:r>
      </w:del>
      <w:ins w:id="27" w:author="FCC" w:date="2022-05-16T20:41:00Z">
        <w:r w:rsidR="009E4488">
          <w:t>sharing</w:t>
        </w:r>
        <w:r w:rsidR="009E4488" w:rsidRPr="00567A58">
          <w:t xml:space="preserve"> </w:t>
        </w:r>
      </w:ins>
      <w:r w:rsidRPr="00567A58">
        <w:t xml:space="preserve">and compatibility </w:t>
      </w:r>
      <w:del w:id="28" w:author="FCC" w:date="2022-05-16T20:41:00Z">
        <w:r w:rsidRPr="00567A58" w:rsidDel="009E4488">
          <w:delText xml:space="preserve">analysis </w:delText>
        </w:r>
      </w:del>
      <w:ins w:id="29" w:author="FCC" w:date="2022-05-16T20:41:00Z">
        <w:r w:rsidR="009E4488">
          <w:t>studies</w:t>
        </w:r>
        <w:r w:rsidR="009E4488" w:rsidRPr="00567A58">
          <w:t xml:space="preserve"> </w:t>
        </w:r>
      </w:ins>
      <w:r w:rsidRPr="00567A58">
        <w:t>were carried out to determine the operating conditions for the new AMS(R)S. This is to ensure the protection of these in-band and adjacent band services from possible interference resulting from the introduction of an AMS(R)S allocation in this band.</w:t>
      </w:r>
    </w:p>
    <w:p w14:paraId="4A4A7F88" w14:textId="77777777" w:rsidR="006F07D1" w:rsidRPr="00567A58" w:rsidRDefault="006F07D1" w:rsidP="006F07D1">
      <w:pPr>
        <w:pStyle w:val="Heading1"/>
      </w:pPr>
      <w:r w:rsidRPr="00567A58">
        <w:t>2/1.7/3</w:t>
      </w:r>
      <w:r w:rsidRPr="00567A58">
        <w:tab/>
      </w:r>
      <w:r w:rsidRPr="00567A58">
        <w:tab/>
        <w:t>Summary and analysis of the results of ITU-R studies</w:t>
      </w:r>
    </w:p>
    <w:p w14:paraId="270B557B" w14:textId="77777777" w:rsidR="006F07D1" w:rsidRPr="00567A58" w:rsidRDefault="006F07D1" w:rsidP="006F07D1">
      <w:pPr>
        <w:pStyle w:val="Heading2"/>
        <w:rPr>
          <w:rFonts w:asciiTheme="majorBidi" w:hAnsiTheme="majorBidi" w:cstheme="majorBidi"/>
        </w:rPr>
      </w:pPr>
      <w:r w:rsidRPr="00567A58">
        <w:rPr>
          <w:rFonts w:asciiTheme="majorBidi" w:hAnsiTheme="majorBidi" w:cstheme="majorBidi"/>
        </w:rPr>
        <w:t>2/1.7/3.1</w:t>
      </w:r>
      <w:r w:rsidRPr="00567A58">
        <w:rPr>
          <w:rFonts w:asciiTheme="majorBidi" w:hAnsiTheme="majorBidi" w:cstheme="majorBidi"/>
        </w:rPr>
        <w:tab/>
      </w:r>
      <w:r w:rsidRPr="00567A58">
        <w:rPr>
          <w:rFonts w:asciiTheme="majorBidi" w:hAnsiTheme="majorBidi" w:cstheme="majorBidi"/>
        </w:rPr>
        <w:tab/>
        <w:t>Summary of technical and operational studies</w:t>
      </w:r>
    </w:p>
    <w:p w14:paraId="78DB17B0" w14:textId="62DC212D" w:rsidR="006F07D1" w:rsidRPr="00567A58" w:rsidRDefault="006F07D1" w:rsidP="006F07D1">
      <w:pPr>
        <w:jc w:val="both"/>
        <w:rPr>
          <w:rFonts w:eastAsiaTheme="minorEastAsia"/>
        </w:rPr>
      </w:pPr>
      <w:del w:id="30" w:author="FCC" w:date="2022-05-16T20:28:00Z">
        <w:r w:rsidRPr="00567A58" w:rsidDel="008B63DC">
          <w:rPr>
            <w:rFonts w:eastAsiaTheme="minorEastAsia"/>
          </w:rPr>
          <w:delText xml:space="preserve">In liaison with </w:delText>
        </w:r>
        <w:r w:rsidDel="008B63DC">
          <w:rPr>
            <w:rFonts w:eastAsiaTheme="minorEastAsia"/>
          </w:rPr>
          <w:delText>the International Civil Aviation Organization (</w:delText>
        </w:r>
        <w:r w:rsidRPr="00567A58" w:rsidDel="008B63DC">
          <w:rPr>
            <w:rFonts w:eastAsiaTheme="minorEastAsia"/>
          </w:rPr>
          <w:delText>ICAO</w:delText>
        </w:r>
        <w:r w:rsidDel="008B63DC">
          <w:rPr>
            <w:rFonts w:eastAsiaTheme="minorEastAsia"/>
          </w:rPr>
          <w:delText>)</w:delText>
        </w:r>
        <w:r w:rsidRPr="00567A58" w:rsidDel="008B63DC">
          <w:rPr>
            <w:rFonts w:eastAsiaTheme="minorEastAsia"/>
          </w:rPr>
          <w:delText xml:space="preserve">, </w:delText>
        </w:r>
      </w:del>
      <w:r w:rsidRPr="00567A58">
        <w:rPr>
          <w:rFonts w:eastAsiaTheme="minorEastAsia"/>
        </w:rPr>
        <w:t xml:space="preserve">ITU-R has first studied the architecture, parameters, and baseline link budgets of a reference AMS(R)S system for the provision of voice communications for air traffic management, </w:t>
      </w:r>
      <w:r w:rsidRPr="00567A58">
        <w:t xml:space="preserve">without modification to aircraft equipment. </w:t>
      </w:r>
      <w:del w:id="31" w:author="FCC" w:date="2022-05-16T20:28:00Z">
        <w:r w:rsidRPr="00567A58" w:rsidDel="008B63DC">
          <w:rPr>
            <w:rFonts w:eastAsiaTheme="minorEastAsia"/>
          </w:rPr>
          <w:delText xml:space="preserve">Considering the different elements provided by ICAO regarding antenna pattern for aircraft VHF equipment, performance requirement for this equipment, and overall availability considerations, </w:delText>
        </w:r>
      </w:del>
      <w:r w:rsidRPr="00567A58">
        <w:rPr>
          <w:rFonts w:eastAsiaTheme="minorEastAsia"/>
        </w:rPr>
        <w:t>ITU-R has determined that an AMS(R)S system would have to rely on non-geostationary satellites. Reference link budgets for satellite-to-aircraft (downlink) and aircraft-to-satellite (uplink) VHF links have been de</w:t>
      </w:r>
      <w:ins w:id="32" w:author="USA" w:date="2022-05-11T12:10:00Z">
        <w:r w:rsidR="00522F86">
          <w:rPr>
            <w:rFonts w:eastAsiaTheme="minorEastAsia"/>
          </w:rPr>
          <w:t>veloped</w:t>
        </w:r>
      </w:ins>
      <w:del w:id="33" w:author="USA" w:date="2022-05-11T12:10:00Z">
        <w:r w:rsidRPr="00567A58" w:rsidDel="00522F86">
          <w:rPr>
            <w:rFonts w:eastAsiaTheme="minorEastAsia"/>
          </w:rPr>
          <w:delText>fined</w:delText>
        </w:r>
      </w:del>
      <w:r w:rsidRPr="00567A58">
        <w:rPr>
          <w:rFonts w:eastAsiaTheme="minorEastAsia"/>
        </w:rPr>
        <w:t xml:space="preserve">, </w:t>
      </w:r>
      <w:ins w:id="34" w:author="USA" w:date="2022-05-11T15:43:00Z">
        <w:r w:rsidR="00EF5573">
          <w:rPr>
            <w:rFonts w:eastAsiaTheme="minorEastAsia"/>
          </w:rPr>
          <w:t xml:space="preserve">based </w:t>
        </w:r>
      </w:ins>
      <w:r w:rsidRPr="00567A58">
        <w:rPr>
          <w:rFonts w:eastAsiaTheme="minorEastAsia"/>
        </w:rPr>
        <w:t>on</w:t>
      </w:r>
      <w:del w:id="35" w:author="USA" w:date="2022-05-11T15:43:00Z">
        <w:r w:rsidRPr="00567A58" w:rsidDel="00EF5573">
          <w:rPr>
            <w:rFonts w:eastAsiaTheme="minorEastAsia"/>
          </w:rPr>
          <w:delText xml:space="preserve"> the basis of</w:delText>
        </w:r>
      </w:del>
      <w:r w:rsidRPr="00567A58">
        <w:rPr>
          <w:rFonts w:eastAsiaTheme="minorEastAsia"/>
        </w:rPr>
        <w:t xml:space="preserve"> propagation considerations discussed with Working Party 3L as the ITU-R expert group.</w:t>
      </w:r>
    </w:p>
    <w:p w14:paraId="0828AA23" w14:textId="60595229" w:rsidR="006F07D1" w:rsidRPr="00567A58" w:rsidRDefault="006F07D1" w:rsidP="006F07D1">
      <w:pPr>
        <w:jc w:val="both"/>
        <w:rPr>
          <w:szCs w:val="24"/>
        </w:rPr>
      </w:pPr>
      <w:r w:rsidRPr="00567A58">
        <w:t xml:space="preserve">Maximum Doppler shift and latency times associated with the AMS(R)S system were </w:t>
      </w:r>
      <w:del w:id="36" w:author="FCC" w:date="2022-05-16T20:30:00Z">
        <w:r w:rsidRPr="00567A58" w:rsidDel="008B63DC">
          <w:delText>discussed with ICAO</w:delText>
        </w:r>
      </w:del>
      <w:ins w:id="37" w:author="FCC" w:date="2022-05-16T20:30:00Z">
        <w:r w:rsidR="008B63DC">
          <w:t>studied</w:t>
        </w:r>
      </w:ins>
      <w:r w:rsidRPr="00567A58">
        <w:t xml:space="preserve">. </w:t>
      </w:r>
      <w:r w:rsidRPr="00567A58">
        <w:rPr>
          <w:szCs w:val="24"/>
        </w:rPr>
        <w:t>I</w:t>
      </w:r>
      <w:r w:rsidRPr="00567A58">
        <w:t>t is envisaged to implement a compensation mechanism on the satellite transmitter to mitigate Doppler effects at the aircraft receiver without making any modification on existing aircraft equipment.</w:t>
      </w:r>
      <w:r w:rsidRPr="00567A58">
        <w:rPr>
          <w:szCs w:val="24"/>
        </w:rPr>
        <w:t xml:space="preserve"> And</w:t>
      </w:r>
      <w:r w:rsidRPr="00567A58">
        <w:rPr>
          <w:lang w:eastAsia="zh-CN"/>
        </w:rPr>
        <w:t xml:space="preserve"> no operational impact would be expected, as the latency ranges from the AMS(R)S systems are compatible with existing aeronautical VHF systems.</w:t>
      </w:r>
    </w:p>
    <w:p w14:paraId="1B13A31C" w14:textId="62EE8417" w:rsidR="006F07D1" w:rsidRPr="00567A58" w:rsidRDefault="006F07D1" w:rsidP="006F07D1">
      <w:pPr>
        <w:jc w:val="both"/>
        <w:rPr>
          <w:rFonts w:eastAsiaTheme="minorEastAsia"/>
        </w:rPr>
      </w:pPr>
      <w:del w:id="38" w:author="FCC" w:date="2022-05-16T20:39:00Z">
        <w:r w:rsidRPr="00567A58" w:rsidDel="009E4488">
          <w:delText xml:space="preserve">Compatibility </w:delText>
        </w:r>
      </w:del>
      <w:ins w:id="39" w:author="FCC" w:date="2022-05-16T20:39:00Z">
        <w:r w:rsidR="009E4488">
          <w:t>Studies</w:t>
        </w:r>
        <w:r w:rsidR="009E4488" w:rsidRPr="00567A58">
          <w:t xml:space="preserve"> </w:t>
        </w:r>
      </w:ins>
      <w:r w:rsidRPr="00567A58">
        <w:t xml:space="preserve">with </w:t>
      </w:r>
      <w:r w:rsidRPr="00567A58">
        <w:rPr>
          <w:rFonts w:eastAsiaTheme="minorEastAsia"/>
        </w:rPr>
        <w:t>existing primary services in-band and in adjacent bands has been assessed in close liaison with:</w:t>
      </w:r>
    </w:p>
    <w:p w14:paraId="5B652AF5" w14:textId="77777777" w:rsidR="006F07D1" w:rsidRPr="00567A58" w:rsidRDefault="006F07D1" w:rsidP="006F07D1">
      <w:pPr>
        <w:pStyle w:val="enumlev1"/>
        <w:jc w:val="both"/>
        <w:rPr>
          <w:rFonts w:eastAsiaTheme="minorEastAsia"/>
        </w:rPr>
      </w:pPr>
      <w:r w:rsidRPr="00567A58">
        <w:rPr>
          <w:rFonts w:eastAsiaTheme="minorEastAsia"/>
        </w:rPr>
        <w:t>–</w:t>
      </w:r>
      <w:r w:rsidRPr="00567A58">
        <w:rPr>
          <w:rFonts w:eastAsiaTheme="minorEastAsia"/>
        </w:rPr>
        <w:tab/>
        <w:t xml:space="preserve">ICAO for the AM(R)S in 117.975-137 MHz and in adjacent band below 117.975 MHz, and for the </w:t>
      </w:r>
      <w:r>
        <w:rPr>
          <w:rFonts w:eastAsiaTheme="minorEastAsia"/>
        </w:rPr>
        <w:t>a</w:t>
      </w:r>
      <w:r w:rsidRPr="00567A58">
        <w:rPr>
          <w:rFonts w:eastAsiaTheme="minorEastAsia"/>
        </w:rPr>
        <w:t xml:space="preserve">eronautical </w:t>
      </w:r>
      <w:r>
        <w:rPr>
          <w:rFonts w:eastAsiaTheme="minorEastAsia"/>
        </w:rPr>
        <w:t>r</w:t>
      </w:r>
      <w:r w:rsidRPr="00567A58">
        <w:rPr>
          <w:rFonts w:eastAsiaTheme="minorEastAsia"/>
        </w:rPr>
        <w:t xml:space="preserve">adionavigation service </w:t>
      </w:r>
      <w:r>
        <w:rPr>
          <w:rFonts w:eastAsiaTheme="minorEastAsia"/>
        </w:rPr>
        <w:t xml:space="preserve">(ARNS) </w:t>
      </w:r>
      <w:r w:rsidRPr="00567A58">
        <w:rPr>
          <w:rFonts w:eastAsiaTheme="minorEastAsia"/>
        </w:rPr>
        <w:t>in adjacent frequency band below 117.975 MHz.</w:t>
      </w:r>
    </w:p>
    <w:p w14:paraId="532DE546" w14:textId="77777777" w:rsidR="006F07D1" w:rsidRPr="00567A58" w:rsidRDefault="006F07D1" w:rsidP="006F07D1">
      <w:pPr>
        <w:pStyle w:val="enumlev1"/>
        <w:jc w:val="both"/>
        <w:rPr>
          <w:rFonts w:eastAsiaTheme="minorEastAsia"/>
        </w:rPr>
      </w:pPr>
      <w:r w:rsidRPr="00567A58">
        <w:rPr>
          <w:rFonts w:eastAsiaTheme="minorEastAsia"/>
        </w:rPr>
        <w:t>–</w:t>
      </w:r>
      <w:r w:rsidRPr="00567A58">
        <w:rPr>
          <w:rFonts w:eastAsiaTheme="minorEastAsia"/>
        </w:rPr>
        <w:tab/>
        <w:t>ITU-R Working Party 4C for the mobile-satellite service (space-to-Earth) in adjacent frequency band above 137 MHz.</w:t>
      </w:r>
    </w:p>
    <w:p w14:paraId="22C19A54" w14:textId="77777777" w:rsidR="006F07D1" w:rsidRPr="00567A58" w:rsidRDefault="006F07D1" w:rsidP="006F07D1">
      <w:pPr>
        <w:pStyle w:val="enumlev1"/>
        <w:jc w:val="both"/>
        <w:rPr>
          <w:rFonts w:eastAsiaTheme="minorEastAsia"/>
        </w:rPr>
      </w:pPr>
      <w:r w:rsidRPr="00567A58">
        <w:rPr>
          <w:rFonts w:eastAsiaTheme="minorEastAsia"/>
        </w:rPr>
        <w:t>–</w:t>
      </w:r>
      <w:r w:rsidRPr="00567A58">
        <w:rPr>
          <w:rFonts w:eastAsiaTheme="minorEastAsia"/>
        </w:rPr>
        <w:tab/>
        <w:t xml:space="preserve">ITU-R Working Party 7B for the </w:t>
      </w:r>
      <w:r w:rsidRPr="00567A58">
        <w:t>space operation service (space-to-Earth), space research service (space-to-Earth), and meteorological satellite service (space-to-Earth)</w:t>
      </w:r>
      <w:r w:rsidRPr="00567A58">
        <w:rPr>
          <w:rFonts w:eastAsiaTheme="minorEastAsia"/>
        </w:rPr>
        <w:t xml:space="preserve"> in adjacent frequency band above 137 MHz.</w:t>
      </w:r>
    </w:p>
    <w:p w14:paraId="784A5191" w14:textId="77777777" w:rsidR="006F07D1" w:rsidRPr="00567A58" w:rsidRDefault="006F07D1" w:rsidP="006F07D1">
      <w:pPr>
        <w:pStyle w:val="enumlev1"/>
        <w:jc w:val="both"/>
        <w:rPr>
          <w:rFonts w:eastAsiaTheme="minorEastAsia"/>
        </w:rPr>
      </w:pPr>
      <w:r w:rsidRPr="00567A58">
        <w:rPr>
          <w:rFonts w:eastAsiaTheme="minorEastAsia"/>
        </w:rPr>
        <w:t>–</w:t>
      </w:r>
      <w:r w:rsidRPr="00567A58">
        <w:rPr>
          <w:rFonts w:eastAsiaTheme="minorEastAsia"/>
        </w:rPr>
        <w:tab/>
        <w:t>ITU-R Working Party 7D for the protection of radio astronomy in the frequency band 150.05</w:t>
      </w:r>
      <w:r w:rsidRPr="00567A58">
        <w:rPr>
          <w:rFonts w:eastAsiaTheme="minorEastAsia"/>
        </w:rPr>
        <w:noBreakHyphen/>
        <w:t>153 MHz.</w:t>
      </w:r>
    </w:p>
    <w:p w14:paraId="56282BB3" w14:textId="61F0A743" w:rsidR="006F07D1" w:rsidRPr="00567A58" w:rsidRDefault="006F07D1" w:rsidP="006F07D1">
      <w:pPr>
        <w:jc w:val="both"/>
      </w:pPr>
      <w:r w:rsidRPr="00567A58">
        <w:t xml:space="preserve">In addition, consideration has been given to the in-band </w:t>
      </w:r>
      <w:del w:id="40" w:author="FCC" w:date="2022-05-16T20:31:00Z">
        <w:r w:rsidRPr="00567A58" w:rsidDel="008B63DC">
          <w:delText xml:space="preserve">compatibility </w:delText>
        </w:r>
      </w:del>
      <w:ins w:id="41" w:author="FCC" w:date="2022-05-16T20:31:00Z">
        <w:r w:rsidR="008B63DC">
          <w:t>co-existence</w:t>
        </w:r>
        <w:r w:rsidR="008B63DC" w:rsidRPr="00567A58">
          <w:t xml:space="preserve"> </w:t>
        </w:r>
      </w:ins>
      <w:r w:rsidRPr="00567A58">
        <w:t xml:space="preserve">between AMS(R)S and the aeronautical mobile (off-route) service (AM(OR)S) which is allocated on a primary basis under RR Nos. </w:t>
      </w:r>
      <w:r w:rsidRPr="00567A58">
        <w:rPr>
          <w:b/>
          <w:bCs/>
        </w:rPr>
        <w:t>5.201</w:t>
      </w:r>
      <w:r w:rsidRPr="00567A58">
        <w:t xml:space="preserve"> and </w:t>
      </w:r>
      <w:r w:rsidRPr="00567A58">
        <w:rPr>
          <w:b/>
          <w:bCs/>
        </w:rPr>
        <w:t>5.202</w:t>
      </w:r>
      <w:r w:rsidRPr="00567A58">
        <w:t>, respectively in the band 132-136 MHz (24 countries) and in the frequency band 136</w:t>
      </w:r>
      <w:r w:rsidRPr="00567A58">
        <w:noBreakHyphen/>
        <w:t>137 MHz (22 countries).</w:t>
      </w:r>
    </w:p>
    <w:p w14:paraId="5E214DF6" w14:textId="77777777" w:rsidR="006F07D1" w:rsidRPr="00567A58" w:rsidRDefault="006F07D1" w:rsidP="006F07D1">
      <w:pPr>
        <w:pStyle w:val="Heading2"/>
        <w:rPr>
          <w:rFonts w:asciiTheme="majorBidi" w:hAnsiTheme="majorBidi" w:cstheme="majorBidi"/>
        </w:rPr>
      </w:pPr>
      <w:r w:rsidRPr="00567A58">
        <w:rPr>
          <w:rFonts w:asciiTheme="majorBidi" w:hAnsiTheme="majorBidi" w:cstheme="majorBidi"/>
        </w:rPr>
        <w:t>2/1.7/3.2</w:t>
      </w:r>
      <w:r w:rsidRPr="00567A58">
        <w:rPr>
          <w:rFonts w:asciiTheme="majorBidi" w:hAnsiTheme="majorBidi" w:cstheme="majorBidi"/>
        </w:rPr>
        <w:tab/>
      </w:r>
      <w:r w:rsidRPr="00567A58">
        <w:rPr>
          <w:rFonts w:asciiTheme="majorBidi" w:hAnsiTheme="majorBidi" w:cstheme="majorBidi"/>
        </w:rPr>
        <w:tab/>
        <w:t>Relevant ITU-R Recommendations and Reports</w:t>
      </w:r>
    </w:p>
    <w:p w14:paraId="3EB8D1B3" w14:textId="77777777" w:rsidR="006F07D1" w:rsidRPr="00567A58" w:rsidRDefault="006F07D1" w:rsidP="006F07D1">
      <w:pPr>
        <w:rPr>
          <w:sz w:val="23"/>
          <w:szCs w:val="23"/>
        </w:rPr>
      </w:pPr>
      <w:r w:rsidRPr="00567A58">
        <w:rPr>
          <w:sz w:val="23"/>
          <w:szCs w:val="23"/>
        </w:rPr>
        <w:t xml:space="preserve">The relevant ITU-R Recommendations are: </w:t>
      </w:r>
      <w:hyperlink r:id="rId12" w:history="1">
        <w:r w:rsidRPr="00567A58">
          <w:rPr>
            <w:rStyle w:val="Hyperlink"/>
            <w:sz w:val="23"/>
            <w:szCs w:val="23"/>
          </w:rPr>
          <w:t>M.1231-0</w:t>
        </w:r>
      </w:hyperlink>
      <w:r w:rsidRPr="00567A58">
        <w:rPr>
          <w:sz w:val="23"/>
          <w:szCs w:val="23"/>
        </w:rPr>
        <w:t xml:space="preserve">, </w:t>
      </w:r>
      <w:hyperlink r:id="rId13" w:history="1">
        <w:r w:rsidRPr="00567A58">
          <w:rPr>
            <w:rStyle w:val="Hyperlink"/>
            <w:sz w:val="23"/>
            <w:szCs w:val="23"/>
          </w:rPr>
          <w:t>M.1232-0</w:t>
        </w:r>
      </w:hyperlink>
      <w:r w:rsidRPr="00567A58">
        <w:rPr>
          <w:sz w:val="23"/>
          <w:szCs w:val="23"/>
        </w:rPr>
        <w:t xml:space="preserve">, </w:t>
      </w:r>
      <w:hyperlink r:id="rId14" w:history="1">
        <w:r w:rsidRPr="00567A58">
          <w:rPr>
            <w:rStyle w:val="Hyperlink"/>
            <w:sz w:val="23"/>
            <w:szCs w:val="23"/>
          </w:rPr>
          <w:t>M.2092-0</w:t>
        </w:r>
      </w:hyperlink>
      <w:r w:rsidRPr="00567A58">
        <w:rPr>
          <w:sz w:val="23"/>
          <w:szCs w:val="23"/>
        </w:rPr>
        <w:t xml:space="preserve">, </w:t>
      </w:r>
      <w:hyperlink r:id="rId15" w:history="1">
        <w:r w:rsidRPr="00567A58">
          <w:rPr>
            <w:rStyle w:val="Hyperlink"/>
            <w:sz w:val="23"/>
            <w:szCs w:val="23"/>
          </w:rPr>
          <w:t>P.531-14</w:t>
        </w:r>
      </w:hyperlink>
      <w:r w:rsidRPr="00567A58">
        <w:rPr>
          <w:sz w:val="23"/>
          <w:szCs w:val="23"/>
        </w:rPr>
        <w:t xml:space="preserve">, </w:t>
      </w:r>
      <w:hyperlink r:id="rId16" w:history="1">
        <w:r w:rsidRPr="00567A58">
          <w:rPr>
            <w:rStyle w:val="Hyperlink"/>
            <w:sz w:val="23"/>
            <w:szCs w:val="23"/>
          </w:rPr>
          <w:t>SA.363-5</w:t>
        </w:r>
      </w:hyperlink>
      <w:r w:rsidRPr="00567A58">
        <w:rPr>
          <w:sz w:val="23"/>
          <w:szCs w:val="23"/>
        </w:rPr>
        <w:t xml:space="preserve">, </w:t>
      </w:r>
      <w:hyperlink r:id="rId17" w:history="1">
        <w:r w:rsidRPr="00567A58">
          <w:rPr>
            <w:rStyle w:val="Hyperlink"/>
            <w:sz w:val="23"/>
            <w:szCs w:val="23"/>
          </w:rPr>
          <w:t>SA.609-2</w:t>
        </w:r>
      </w:hyperlink>
      <w:r w:rsidRPr="00567A58">
        <w:rPr>
          <w:sz w:val="23"/>
          <w:szCs w:val="23"/>
        </w:rPr>
        <w:t xml:space="preserve"> and </w:t>
      </w:r>
      <w:hyperlink r:id="rId18" w:history="1">
        <w:r w:rsidRPr="00567A58">
          <w:rPr>
            <w:rStyle w:val="Hyperlink"/>
            <w:sz w:val="23"/>
            <w:szCs w:val="23"/>
          </w:rPr>
          <w:t>SA.1027-6</w:t>
        </w:r>
      </w:hyperlink>
      <w:r w:rsidRPr="00567A58">
        <w:rPr>
          <w:sz w:val="23"/>
          <w:szCs w:val="23"/>
        </w:rPr>
        <w:t xml:space="preserve"> and </w:t>
      </w:r>
      <w:hyperlink r:id="rId19" w:history="1">
        <w:r w:rsidRPr="00567A58">
          <w:rPr>
            <w:rStyle w:val="Hyperlink"/>
            <w:sz w:val="23"/>
            <w:szCs w:val="23"/>
          </w:rPr>
          <w:t>SA.1743</w:t>
        </w:r>
      </w:hyperlink>
      <w:r w:rsidRPr="00567A58">
        <w:rPr>
          <w:sz w:val="23"/>
          <w:szCs w:val="23"/>
        </w:rPr>
        <w:t>.</w:t>
      </w:r>
    </w:p>
    <w:p w14:paraId="5351991E" w14:textId="77777777" w:rsidR="006F07D1" w:rsidRPr="00567A58" w:rsidRDefault="006F07D1" w:rsidP="006F07D1">
      <w:pPr>
        <w:rPr>
          <w:rFonts w:asciiTheme="majorBidi" w:hAnsiTheme="majorBidi" w:cstheme="majorBidi"/>
          <w:szCs w:val="24"/>
          <w:lang w:eastAsia="fr-FR"/>
        </w:rPr>
      </w:pPr>
      <w:r w:rsidRPr="00567A58">
        <w:rPr>
          <w:sz w:val="23"/>
          <w:szCs w:val="23"/>
        </w:rPr>
        <w:t xml:space="preserve">To perform studies required under agenda item 1.7 and Resolution </w:t>
      </w:r>
      <w:r w:rsidRPr="00567A58">
        <w:rPr>
          <w:b/>
          <w:bCs/>
          <w:sz w:val="23"/>
          <w:szCs w:val="23"/>
        </w:rPr>
        <w:t>428 (WRC-19)</w:t>
      </w:r>
      <w:r w:rsidRPr="00567A58">
        <w:rPr>
          <w:sz w:val="23"/>
          <w:szCs w:val="23"/>
        </w:rPr>
        <w:t>, Report ITU-R M.[SPACE-VHF] is being developed.</w:t>
      </w:r>
    </w:p>
    <w:p w14:paraId="7C6BEC9C" w14:textId="77777777" w:rsidR="006F07D1" w:rsidRPr="00567A58" w:rsidRDefault="006F07D1" w:rsidP="006F07D1">
      <w:pPr>
        <w:pStyle w:val="Heading2"/>
      </w:pPr>
      <w:r w:rsidRPr="00567A58">
        <w:rPr>
          <w:rFonts w:asciiTheme="majorBidi" w:hAnsiTheme="majorBidi" w:cstheme="majorBidi"/>
        </w:rPr>
        <w:t>2/1.7/3.3</w:t>
      </w:r>
      <w:r w:rsidRPr="00567A58">
        <w:rPr>
          <w:rFonts w:asciiTheme="majorBidi" w:hAnsiTheme="majorBidi" w:cstheme="majorBidi"/>
        </w:rPr>
        <w:tab/>
      </w:r>
      <w:r w:rsidRPr="00567A58">
        <w:rPr>
          <w:rFonts w:asciiTheme="majorBidi" w:hAnsiTheme="majorBidi" w:cstheme="majorBidi"/>
        </w:rPr>
        <w:tab/>
        <w:t>Analysis of the results of studies</w:t>
      </w:r>
    </w:p>
    <w:p w14:paraId="53611F45" w14:textId="77777777" w:rsidR="006F07D1" w:rsidRPr="00567A58" w:rsidRDefault="006F07D1" w:rsidP="006F07D1">
      <w:pPr>
        <w:pStyle w:val="Heading3"/>
      </w:pPr>
      <w:r w:rsidRPr="00567A58">
        <w:t>2/1.7/3.3.1</w:t>
      </w:r>
      <w:r w:rsidRPr="00567A58">
        <w:tab/>
      </w:r>
      <w:r w:rsidRPr="00567A58">
        <w:tab/>
        <w:t xml:space="preserve">In-band sharing between </w:t>
      </w:r>
      <w:r>
        <w:t xml:space="preserve">the systems operating in the aeronautical mobile satellite (route) service </w:t>
      </w:r>
      <w:r w:rsidRPr="00567A58">
        <w:t xml:space="preserve">and </w:t>
      </w:r>
      <w:r>
        <w:t>systems operating in the aeronautical mobile (route) service.</w:t>
      </w:r>
    </w:p>
    <w:p w14:paraId="4FF98AFC" w14:textId="4985A040" w:rsidR="006F07D1" w:rsidRPr="00567A58" w:rsidRDefault="006F07D1" w:rsidP="006F07D1">
      <w:pPr>
        <w:jc w:val="both"/>
      </w:pPr>
      <w:del w:id="42" w:author="FCC" w:date="2022-05-16T20:32:00Z">
        <w:r w:rsidRPr="00567A58" w:rsidDel="008B63DC">
          <w:delText xml:space="preserve">ICAO has outlined that even though </w:delText>
        </w:r>
      </w:del>
      <w:r w:rsidRPr="00567A58">
        <w:t xml:space="preserve">AM(R)S and AMS(R)S would represent two different radiocommunication services within the frequency band 117.975-137 MHz, the same on-board cockpit avionics system (for </w:t>
      </w:r>
      <w:r>
        <w:t>air traffic control (</w:t>
      </w:r>
      <w:r w:rsidRPr="00567A58">
        <w:t>ATC</w:t>
      </w:r>
      <w:r>
        <w:t>)</w:t>
      </w:r>
      <w:r w:rsidRPr="00567A58">
        <w:t xml:space="preserve"> VHF communications) would be used for ground and satellite communications. Indeed, AMS(R)S would not correspond to a new aeronautical application </w:t>
      </w:r>
      <w:del w:id="43" w:author="USA" w:date="2022-05-11T12:19:00Z">
        <w:r w:rsidRPr="00567A58" w:rsidDel="004F6465">
          <w:delText xml:space="preserve"> </w:delText>
        </w:r>
      </w:del>
      <w:r w:rsidRPr="00567A58">
        <w:t>but would relay VHF communications operating under the AM(R)S over oceanic and remote areas, without modification to aircraft equipment. AMS(R)S would therefore not trigger new compatibility issue with aircraft system.</w:t>
      </w:r>
    </w:p>
    <w:p w14:paraId="3355B51F" w14:textId="395719A3" w:rsidR="006F07D1" w:rsidRPr="00567A58" w:rsidRDefault="006F07D1" w:rsidP="006F07D1">
      <w:pPr>
        <w:jc w:val="both"/>
      </w:pPr>
      <w:del w:id="44" w:author="FCC" w:date="2022-05-16T20:32:00Z">
        <w:r w:rsidRPr="00567A58" w:rsidDel="008B63DC">
          <w:delText xml:space="preserve">ICAO position </w:delText>
        </w:r>
        <w:r w:rsidDel="008B63DC">
          <w:delText xml:space="preserve">is </w:delText>
        </w:r>
        <w:r w:rsidRPr="00567A58" w:rsidDel="008B63DC">
          <w:delText>that i</w:delText>
        </w:r>
      </w:del>
      <w:ins w:id="45" w:author="FCC" w:date="2022-05-16T20:32:00Z">
        <w:r w:rsidR="008B63DC">
          <w:t>I</w:t>
        </w:r>
      </w:ins>
      <w:r w:rsidRPr="00567A58">
        <w:t>f there is any potential interference between AM(R)S and AMS(R)S, it would be resolved by the ICAO through conventional frequency planning exercise, assigning frequencies to the satellite system over interested regions, to ensure compatibility between ground and satellite facilities. Therefore</w:t>
      </w:r>
      <w:del w:id="46" w:author="FCC" w:date="2022-05-16T20:34:00Z">
        <w:r w:rsidRPr="00567A58" w:rsidDel="001F758F">
          <w:delText>, from an ICAO perspective</w:delText>
        </w:r>
      </w:del>
      <w:r w:rsidRPr="00567A58">
        <w:t xml:space="preserve"> there is no need to perform a comprehensive </w:t>
      </w:r>
      <w:del w:id="47" w:author="FCC" w:date="2022-05-16T20:34:00Z">
        <w:r w:rsidRPr="00567A58" w:rsidDel="001F758F">
          <w:delText xml:space="preserve">compatibility </w:delText>
        </w:r>
      </w:del>
      <w:ins w:id="48" w:author="FCC" w:date="2022-05-16T20:34:00Z">
        <w:r w:rsidR="001F758F">
          <w:t>sharing</w:t>
        </w:r>
        <w:r w:rsidR="001F758F" w:rsidRPr="00567A58">
          <w:t xml:space="preserve"> </w:t>
        </w:r>
      </w:ins>
      <w:r w:rsidRPr="00567A58">
        <w:t>study between these two different services, that cover the same system on-board the aircraft. Both are technically similar services as the same on-board cockpit avionics system (for ATC VHF communications) would be used for ground and satellite communications.</w:t>
      </w:r>
    </w:p>
    <w:p w14:paraId="7A123C5A" w14:textId="77777777" w:rsidR="006F07D1" w:rsidRPr="00567A58" w:rsidRDefault="006F07D1" w:rsidP="006F07D1">
      <w:pPr>
        <w:pStyle w:val="Heading3"/>
      </w:pPr>
      <w:r w:rsidRPr="00567A58">
        <w:t>2/1.7/3.3.2</w:t>
      </w:r>
      <w:r w:rsidRPr="00567A58">
        <w:tab/>
      </w:r>
      <w:r w:rsidRPr="00567A58">
        <w:tab/>
        <w:t>Adjacent band compatibility between</w:t>
      </w:r>
      <w:r>
        <w:t xml:space="preserve"> systems operating in the</w:t>
      </w:r>
      <w:r w:rsidRPr="00567A58">
        <w:t xml:space="preserve"> </w:t>
      </w:r>
      <w:r>
        <w:t>aeronautical mobile satellite (route) service</w:t>
      </w:r>
      <w:r w:rsidRPr="00567A58">
        <w:t xml:space="preserve"> above 117.975 MHz and </w:t>
      </w:r>
      <w:r>
        <w:t>systems operating in the aeronautical radionavigation service</w:t>
      </w:r>
      <w:r w:rsidRPr="00567A58">
        <w:t xml:space="preserve"> below 117.975 MHz</w:t>
      </w:r>
    </w:p>
    <w:p w14:paraId="28A23D96" w14:textId="7675BA5F" w:rsidR="006F07D1" w:rsidRPr="00567A58" w:rsidRDefault="006F07D1" w:rsidP="006F07D1">
      <w:pPr>
        <w:jc w:val="both"/>
      </w:pPr>
      <w:del w:id="49" w:author="FCC" w:date="2022-05-16T20:34:00Z">
        <w:r w:rsidRPr="00567A58" w:rsidDel="001F758F">
          <w:delText xml:space="preserve">Similarly, ICAO has outlined that there is also no need to perform a comprehensive compatibility study between the AMS(R)S and ARNS. </w:delText>
        </w:r>
      </w:del>
      <w:r w:rsidRPr="00567A58">
        <w:t>The same frequency planning and coordination works on-going within ICAO will be performed to ensure compatibility between AMS(R)S and ARNS.</w:t>
      </w:r>
    </w:p>
    <w:p w14:paraId="732164C0" w14:textId="3C65868B" w:rsidR="006F07D1" w:rsidRPr="00567A58" w:rsidRDefault="006F07D1" w:rsidP="006F07D1">
      <w:pPr>
        <w:pStyle w:val="Heading3"/>
      </w:pPr>
      <w:r w:rsidRPr="00567A58">
        <w:t>2/1.7/3.3.3</w:t>
      </w:r>
      <w:r w:rsidRPr="00567A58">
        <w:tab/>
        <w:t xml:space="preserve">Adjacent band compatibility with </w:t>
      </w:r>
      <w:del w:id="50" w:author="FCC" w:date="2022-05-16T20:34:00Z">
        <w:r w:rsidRPr="00567A58" w:rsidDel="001F758F">
          <w:delText>non-ICAO</w:delText>
        </w:r>
      </w:del>
      <w:ins w:id="51" w:author="FCC" w:date="2022-05-16T20:34:00Z">
        <w:r w:rsidR="001F758F">
          <w:t>other</w:t>
        </w:r>
      </w:ins>
      <w:r w:rsidRPr="00567A58">
        <w:t xml:space="preserve"> services above 137 MHz</w:t>
      </w:r>
    </w:p>
    <w:p w14:paraId="632321F8" w14:textId="77777777" w:rsidR="006F07D1" w:rsidRPr="00567A58" w:rsidRDefault="006F07D1" w:rsidP="006F07D1">
      <w:pPr>
        <w:jc w:val="both"/>
      </w:pPr>
      <w:r w:rsidRPr="00567A58">
        <w:t xml:space="preserve">Although </w:t>
      </w:r>
      <w:r>
        <w:t>a</w:t>
      </w:r>
      <w:r w:rsidRPr="00567A58">
        <w:t xml:space="preserve"> possible new primary AMS(R)S allocation within the </w:t>
      </w:r>
      <w:r>
        <w:t xml:space="preserve">frequency </w:t>
      </w:r>
      <w:r w:rsidRPr="00567A58">
        <w:t>band 117.975-137 MHz would be in both directions</w:t>
      </w:r>
      <w:r>
        <w:t xml:space="preserve"> (</w:t>
      </w:r>
      <w:r w:rsidRPr="00567A58">
        <w:t>Earth-to-space and space-to-Earth</w:t>
      </w:r>
      <w:r>
        <w:t>) compatibility studies only need to</w:t>
      </w:r>
      <w:r w:rsidRPr="00567A58">
        <w:t xml:space="preserve"> be conducted with respect to AMS(R)S (space-to-Earth)</w:t>
      </w:r>
      <w:r>
        <w:t xml:space="preserve"> as the Earth-to-space transmissions occur already</w:t>
      </w:r>
      <w:r w:rsidRPr="00567A58">
        <w:t xml:space="preserve">. </w:t>
      </w:r>
      <w:r>
        <w:t xml:space="preserve">This is because </w:t>
      </w:r>
      <w:r w:rsidRPr="00567A58">
        <w:t>transmitting earth stations in the AMS(R)S (Earth-to-space) would correspond to the AM(R)S aircraft station that is already in place.</w:t>
      </w:r>
    </w:p>
    <w:p w14:paraId="55DB09A0" w14:textId="11E5697A" w:rsidR="006F07D1" w:rsidRPr="00567A58" w:rsidRDefault="006F07D1" w:rsidP="006F07D1">
      <w:pPr>
        <w:jc w:val="both"/>
        <w:rPr>
          <w:szCs w:val="24"/>
        </w:rPr>
      </w:pPr>
      <w:r w:rsidRPr="00567A58">
        <w:rPr>
          <w:szCs w:val="24"/>
        </w:rPr>
        <w:t>Characteristics and protection criteria have been received for systems operating above 137 MHz in the mobile satellite service (space-to-Earth), the space operation service (space-to-Earth), the space research service (space-to-Earth), and the meteorological satellite service (space-to-Earth). Compatibility studies are on-going,</w:t>
      </w:r>
      <w:del w:id="52" w:author="USA [2]" w:date="2022-05-12T11:08:00Z">
        <w:r w:rsidRPr="00567A58" w:rsidDel="00E24694">
          <w:rPr>
            <w:szCs w:val="24"/>
          </w:rPr>
          <w:delText xml:space="preserve"> on the one hand in relation</w:delText>
        </w:r>
      </w:del>
      <w:r w:rsidRPr="00567A58">
        <w:rPr>
          <w:szCs w:val="24"/>
        </w:rPr>
        <w:t xml:space="preserve"> to </w:t>
      </w:r>
      <w:ins w:id="53" w:author="USA [2]" w:date="2022-05-12T11:08:00Z">
        <w:r w:rsidR="00E24694">
          <w:rPr>
            <w:szCs w:val="24"/>
          </w:rPr>
          <w:t xml:space="preserve">investigate the </w:t>
        </w:r>
      </w:ins>
      <w:r w:rsidRPr="00567A58">
        <w:rPr>
          <w:szCs w:val="24"/>
        </w:rPr>
        <w:t>AMS(R)S voice application and voice-like application in the frequency band 117.975-136 MHz</w:t>
      </w:r>
      <w:del w:id="54" w:author="USA [2]" w:date="2022-05-12T11:09:00Z">
        <w:r w:rsidRPr="00567A58" w:rsidDel="00E24694">
          <w:rPr>
            <w:szCs w:val="24"/>
          </w:rPr>
          <w:delText>,</w:delText>
        </w:r>
      </w:del>
      <w:r w:rsidRPr="00567A58">
        <w:rPr>
          <w:szCs w:val="24"/>
        </w:rPr>
        <w:t xml:space="preserve"> and</w:t>
      </w:r>
      <w:del w:id="55" w:author="USA [2]" w:date="2022-05-12T11:09:00Z">
        <w:r w:rsidRPr="00567A58" w:rsidDel="00E24694">
          <w:rPr>
            <w:szCs w:val="24"/>
          </w:rPr>
          <w:delText xml:space="preserve"> on the other hand in relation to</w:delText>
        </w:r>
      </w:del>
      <w:r w:rsidRPr="00567A58">
        <w:rPr>
          <w:szCs w:val="24"/>
        </w:rPr>
        <w:t xml:space="preserve"> </w:t>
      </w:r>
      <w:ins w:id="56" w:author="USA [2]" w:date="2022-05-12T11:09:00Z">
        <w:r w:rsidR="00E24694">
          <w:rPr>
            <w:szCs w:val="24"/>
          </w:rPr>
          <w:t xml:space="preserve">the </w:t>
        </w:r>
      </w:ins>
      <w:r w:rsidRPr="00567A58">
        <w:rPr>
          <w:szCs w:val="24"/>
        </w:rPr>
        <w:t>AMS(R)S VDL Mode 2 application in the frequency band 136-137 MHz,</w:t>
      </w:r>
      <w:del w:id="57" w:author="USA [2]" w:date="2022-05-12T11:09:00Z">
        <w:r w:rsidRPr="00567A58" w:rsidDel="00E24694">
          <w:rPr>
            <w:szCs w:val="24"/>
          </w:rPr>
          <w:delText xml:space="preserve"> and</w:delText>
        </w:r>
      </w:del>
      <w:ins w:id="58" w:author="USA" w:date="2022-05-11T12:31:00Z">
        <w:r w:rsidR="007519EB">
          <w:rPr>
            <w:szCs w:val="24"/>
          </w:rPr>
          <w:t xml:space="preserve"> </w:t>
        </w:r>
      </w:ins>
      <w:ins w:id="59" w:author="USA" w:date="2022-05-11T12:30:00Z">
        <w:r w:rsidR="007519EB">
          <w:rPr>
            <w:szCs w:val="24"/>
          </w:rPr>
          <w:t>which</w:t>
        </w:r>
      </w:ins>
      <w:r w:rsidRPr="00567A58">
        <w:rPr>
          <w:szCs w:val="24"/>
        </w:rPr>
        <w:t xml:space="preserve"> require</w:t>
      </w:r>
      <w:ins w:id="60" w:author="USA" w:date="2022-05-11T12:30:00Z">
        <w:r w:rsidR="007519EB">
          <w:rPr>
            <w:szCs w:val="24"/>
          </w:rPr>
          <w:t>s</w:t>
        </w:r>
      </w:ins>
      <w:r w:rsidRPr="00567A58">
        <w:rPr>
          <w:szCs w:val="24"/>
        </w:rPr>
        <w:t xml:space="preserve"> further discussions.</w:t>
      </w:r>
    </w:p>
    <w:p w14:paraId="4F0D137E" w14:textId="77777777" w:rsidR="006F07D1" w:rsidRPr="00567A58" w:rsidRDefault="006F07D1" w:rsidP="006F07D1">
      <w:pPr>
        <w:pStyle w:val="enumlev1"/>
        <w:rPr>
          <w:szCs w:val="24"/>
        </w:rPr>
      </w:pPr>
      <w:r w:rsidRPr="00567A58">
        <w:rPr>
          <w:szCs w:val="24"/>
        </w:rPr>
        <w:t>–</w:t>
      </w:r>
      <w:r w:rsidRPr="00567A58">
        <w:rPr>
          <w:szCs w:val="24"/>
        </w:rPr>
        <w:tab/>
        <w:t>For AMS(R)S operating in the sub band 117.975-136 MHz:</w:t>
      </w:r>
    </w:p>
    <w:p w14:paraId="43B1B6D8" w14:textId="77777777" w:rsidR="006F07D1" w:rsidRPr="00567A58" w:rsidRDefault="006F07D1" w:rsidP="006F07D1">
      <w:pPr>
        <w:pStyle w:val="enumlev2"/>
        <w:jc w:val="both"/>
        <w:rPr>
          <w:szCs w:val="24"/>
        </w:rPr>
      </w:pPr>
      <w:r w:rsidRPr="00567A58">
        <w:rPr>
          <w:szCs w:val="24"/>
        </w:rPr>
        <w:t>•</w:t>
      </w:r>
      <w:r w:rsidRPr="00567A58">
        <w:rPr>
          <w:szCs w:val="24"/>
        </w:rPr>
        <w:tab/>
        <w:t>Protection of adjacent-band systems operating above 137 MHz in the mobile satellite service (space-to-Earth), space operation service (space-to-Earth), space research service (space-to-Earth), and meteorological satellite service (space-to-Earth) might be ensured, due to the existence of 1 MHz guard band in 136</w:t>
      </w:r>
      <w:r w:rsidRPr="00567A58">
        <w:rPr>
          <w:szCs w:val="24"/>
        </w:rPr>
        <w:noBreakHyphen/>
        <w:t xml:space="preserve">137 MHz. This requires finalization of the studies for its confirmation. It should be noted that this guard band might also ensure compliance with </w:t>
      </w:r>
      <w:proofErr w:type="spellStart"/>
      <w:r w:rsidRPr="00567A58">
        <w:rPr>
          <w:szCs w:val="24"/>
        </w:rPr>
        <w:t>pfd</w:t>
      </w:r>
      <w:proofErr w:type="spellEnd"/>
      <w:r w:rsidRPr="00567A58">
        <w:rPr>
          <w:szCs w:val="24"/>
        </w:rPr>
        <w:t xml:space="preserve"> limit below.</w:t>
      </w:r>
    </w:p>
    <w:p w14:paraId="13C04FCB" w14:textId="77777777" w:rsidR="006F07D1" w:rsidRPr="00567A58" w:rsidRDefault="006F07D1" w:rsidP="006F07D1">
      <w:pPr>
        <w:pStyle w:val="enumlev1"/>
        <w:rPr>
          <w:szCs w:val="24"/>
        </w:rPr>
      </w:pPr>
      <w:r w:rsidRPr="00567A58">
        <w:rPr>
          <w:szCs w:val="24"/>
        </w:rPr>
        <w:t>–</w:t>
      </w:r>
      <w:r w:rsidRPr="00567A58">
        <w:rPr>
          <w:szCs w:val="24"/>
        </w:rPr>
        <w:tab/>
        <w:t>For AMS(R)S operating in the sub-band 136-137 MHz:</w:t>
      </w:r>
    </w:p>
    <w:p w14:paraId="53C1D19F" w14:textId="3BB89AD7" w:rsidR="006F07D1" w:rsidRPr="00567A58" w:rsidRDefault="006F07D1" w:rsidP="006F07D1">
      <w:pPr>
        <w:pStyle w:val="enumlev2"/>
        <w:jc w:val="both"/>
        <w:rPr>
          <w:szCs w:val="24"/>
        </w:rPr>
      </w:pPr>
      <w:r w:rsidRPr="00567A58">
        <w:rPr>
          <w:szCs w:val="24"/>
        </w:rPr>
        <w:t>•</w:t>
      </w:r>
      <w:r w:rsidRPr="00567A58">
        <w:rPr>
          <w:szCs w:val="24"/>
        </w:rPr>
        <w:tab/>
        <w:t xml:space="preserve">Protection of adjacent-band systems operating above 137 MHz in the mobile satellite service (space-to-Earth), space operation service (space-to-Earth), space research service (space-to-Earth), and meteorological satellite service (space-to-Earth) might be ensured by limiting the radiation of AMS(R)S in the adjacent band above 137 MHz, to XX dB lower than its maximum in-band level, thus limiting to a maximum </w:t>
      </w:r>
      <w:del w:id="61" w:author="FAA-NASA-RCS" w:date="2022-06-10T16:10:00Z">
        <w:r w:rsidRPr="007E3917" w:rsidDel="002424B3">
          <w:rPr>
            <w:szCs w:val="24"/>
            <w:highlight w:val="green"/>
          </w:rPr>
          <w:delText>power flux density</w:delText>
        </w:r>
      </w:del>
      <w:ins w:id="62" w:author="FAA-NASA-RCS" w:date="2022-06-10T16:10:00Z">
        <w:r w:rsidR="002424B3" w:rsidRPr="007E3917">
          <w:rPr>
            <w:szCs w:val="24"/>
            <w:highlight w:val="green"/>
          </w:rPr>
          <w:t>out-of-band emission</w:t>
        </w:r>
      </w:ins>
      <w:r w:rsidRPr="007E3917">
        <w:rPr>
          <w:szCs w:val="24"/>
          <w:highlight w:val="green"/>
        </w:rPr>
        <w:t xml:space="preserve"> </w:t>
      </w:r>
      <w:del w:id="63" w:author="FAA-NASA-RCS" w:date="2022-06-10T16:10:00Z">
        <w:r w:rsidRPr="007E3917" w:rsidDel="002424B3">
          <w:rPr>
            <w:szCs w:val="24"/>
            <w:highlight w:val="green"/>
          </w:rPr>
          <w:delText xml:space="preserve">of </w:delText>
        </w:r>
      </w:del>
      <w:ins w:id="64" w:author="FAA-NASA-RCS" w:date="2022-06-10T16:10:00Z">
        <w:r w:rsidR="002424B3" w:rsidRPr="007E3917">
          <w:rPr>
            <w:szCs w:val="24"/>
            <w:highlight w:val="green"/>
          </w:rPr>
          <w:t>to no greater than</w:t>
        </w:r>
        <w:r w:rsidR="002424B3" w:rsidRPr="00567A58">
          <w:rPr>
            <w:szCs w:val="24"/>
          </w:rPr>
          <w:t xml:space="preserve"> </w:t>
        </w:r>
      </w:ins>
      <w:r w:rsidRPr="00567A58">
        <w:rPr>
          <w:szCs w:val="24"/>
        </w:rPr>
        <w:t>[XXX] in any adjacent band above 137 MHz. This requires finalization of studies for its confirmation.</w:t>
      </w:r>
    </w:p>
    <w:p w14:paraId="4D93A76A" w14:textId="77777777" w:rsidR="006F07D1" w:rsidRPr="00567A58" w:rsidRDefault="006F07D1" w:rsidP="006F07D1">
      <w:pPr>
        <w:jc w:val="both"/>
        <w:rPr>
          <w:szCs w:val="24"/>
        </w:rPr>
      </w:pPr>
      <w:r w:rsidRPr="00567A58">
        <w:rPr>
          <w:szCs w:val="24"/>
        </w:rPr>
        <w:t>Protection of the radio astronomy service in the frequency band 150.05-153 MHz has also been addressed. Considering</w:t>
      </w:r>
      <w:del w:id="65" w:author="USA" w:date="2022-05-11T12:36:00Z">
        <w:r w:rsidRPr="00567A58" w:rsidDel="0007048E">
          <w:rPr>
            <w:szCs w:val="24"/>
          </w:rPr>
          <w:delText xml:space="preserve"> </w:delText>
        </w:r>
      </w:del>
      <w:r w:rsidRPr="00567A58">
        <w:rPr>
          <w:szCs w:val="24"/>
        </w:rPr>
        <w:t xml:space="preserve"> that AMS(R)S emissions are narrow band, and that the frequency separation between the possible new AMS(R)S allocation and the radio astronomy allocation in 150.05-153 MHz would be 13.05 MHz or more, it does not appear necessary to mandate specific protection limit.</w:t>
      </w:r>
    </w:p>
    <w:p w14:paraId="348A6181" w14:textId="7AE4E85C" w:rsidR="006F07D1" w:rsidRPr="002E12BA" w:rsidRDefault="006F07D1" w:rsidP="006F07D1">
      <w:pPr>
        <w:pStyle w:val="Heading3"/>
      </w:pPr>
      <w:r w:rsidRPr="002E12BA">
        <w:t>2/1.7/3.3.4</w:t>
      </w:r>
      <w:r w:rsidRPr="002E12BA">
        <w:tab/>
      </w:r>
      <w:r w:rsidRPr="002E12BA">
        <w:rPr>
          <w:szCs w:val="24"/>
        </w:rPr>
        <w:tab/>
      </w:r>
      <w:r w:rsidRPr="002E12BA">
        <w:t xml:space="preserve">In-band sharing with </w:t>
      </w:r>
      <w:del w:id="66" w:author="FCC" w:date="2022-05-16T20:36:00Z">
        <w:r w:rsidRPr="002E12BA" w:rsidDel="001F758F">
          <w:delText>non-ICAO</w:delText>
        </w:r>
      </w:del>
      <w:ins w:id="67" w:author="FCC" w:date="2022-05-16T20:36:00Z">
        <w:r w:rsidR="001F758F" w:rsidRPr="002E12BA">
          <w:t>other</w:t>
        </w:r>
      </w:ins>
      <w:r w:rsidRPr="002E12BA">
        <w:t xml:space="preserve"> service</w:t>
      </w:r>
      <w:ins w:id="68" w:author="FCC" w:date="2022-05-16T20:36:00Z">
        <w:r w:rsidR="001F758F" w:rsidRPr="002E12BA">
          <w:t>s</w:t>
        </w:r>
      </w:ins>
    </w:p>
    <w:p w14:paraId="3BCB5D18" w14:textId="290C3B3F" w:rsidR="006F07D1" w:rsidRPr="00567A58" w:rsidRDefault="006F07D1" w:rsidP="006F07D1">
      <w:pPr>
        <w:jc w:val="both"/>
      </w:pPr>
      <w:r w:rsidRPr="002E12BA">
        <w:rPr>
          <w:szCs w:val="24"/>
        </w:rPr>
        <w:t xml:space="preserve">The characteristics of AM(OR)S systems are not </w:t>
      </w:r>
      <w:proofErr w:type="gramStart"/>
      <w:r w:rsidRPr="002E12BA">
        <w:rPr>
          <w:szCs w:val="24"/>
        </w:rPr>
        <w:t>available</w:t>
      </w:r>
      <w:proofErr w:type="gramEnd"/>
      <w:r w:rsidRPr="002E12BA">
        <w:rPr>
          <w:szCs w:val="24"/>
        </w:rPr>
        <w:t xml:space="preserve"> and no sharing studies have been undertaken. </w:t>
      </w:r>
      <w:r w:rsidRPr="002E12BA">
        <w:t>Nevertheless, the AM(OR)S systems are understood to operate in channels within the national assignments of AM(R)S, thus the compatibility between AM(OR)S and AMS(R)S assignments would be resolved through the existing frequency planning exercise. I</w:t>
      </w:r>
      <w:ins w:id="69" w:author="USA" w:date="2022-05-11T12:39:00Z">
        <w:r w:rsidR="0007048E" w:rsidRPr="002E12BA">
          <w:t>f</w:t>
        </w:r>
      </w:ins>
      <w:del w:id="70" w:author="USA" w:date="2022-05-11T12:39:00Z">
        <w:r w:rsidRPr="002E12BA" w:rsidDel="0007048E">
          <w:delText>n the event that</w:delText>
        </w:r>
      </w:del>
      <w:r w:rsidRPr="002E12BA">
        <w:t xml:space="preserve"> a new allocation is made to AMS(R)S in this VHF band, ICAO will continue to perform the conventional frequency planning exercise, assigning frequencies to the satellite system over interested regions, to ensure compatibility between ground and satellite facilities. This planning exercise will continue to be reflected as necessary in ICAO SARPs. [This approach will protect any existing assignments including those for AM(OR)S.]</w:t>
      </w:r>
      <w:r w:rsidRPr="00567A58">
        <w:rPr>
          <w:i/>
        </w:rPr>
        <w:t xml:space="preserve"> </w:t>
      </w:r>
    </w:p>
    <w:p w14:paraId="03BF2349" w14:textId="77777777" w:rsidR="006F07D1" w:rsidRPr="00567A58" w:rsidRDefault="006F07D1" w:rsidP="006F07D1">
      <w:pPr>
        <w:pStyle w:val="Heading1"/>
        <w:rPr>
          <w:lang w:eastAsia="ja-JP"/>
        </w:rPr>
      </w:pPr>
      <w:r w:rsidRPr="00567A58">
        <w:t>2/1.7/4</w:t>
      </w:r>
      <w:r w:rsidRPr="00567A58">
        <w:tab/>
      </w:r>
      <w:r w:rsidRPr="00567A58">
        <w:tab/>
        <w:t>Methods to satisfy the agenda item</w:t>
      </w:r>
    </w:p>
    <w:p w14:paraId="56B95886" w14:textId="77777777" w:rsidR="006F07D1" w:rsidRPr="00567A58" w:rsidRDefault="006F07D1" w:rsidP="006F07D1">
      <w:pPr>
        <w:pStyle w:val="Heading2"/>
      </w:pPr>
      <w:r w:rsidRPr="00567A58">
        <w:t>2/1.7/4.1</w:t>
      </w:r>
      <w:r w:rsidRPr="00567A58">
        <w:tab/>
      </w:r>
      <w:r w:rsidRPr="00567A58">
        <w:tab/>
        <w:t xml:space="preserve">Method A: No change </w:t>
      </w:r>
    </w:p>
    <w:p w14:paraId="1F85DE94" w14:textId="5497FB73" w:rsidR="006F07D1" w:rsidRPr="00567A58" w:rsidRDefault="006F07D1" w:rsidP="006F07D1">
      <w:pPr>
        <w:pStyle w:val="Heading2"/>
        <w:ind w:left="1871" w:hanging="1871"/>
      </w:pPr>
      <w:r w:rsidRPr="00567A58">
        <w:t>2/1.7/4.2</w:t>
      </w:r>
      <w:r w:rsidRPr="00567A58">
        <w:tab/>
      </w:r>
      <w:r w:rsidRPr="00567A58">
        <w:tab/>
        <w:t xml:space="preserve">Method B: </w:t>
      </w:r>
      <w:bookmarkStart w:id="71" w:name="_Hlk100137389"/>
      <w:r w:rsidRPr="00806BCA">
        <w:t>New</w:t>
      </w:r>
      <w:r>
        <w:t xml:space="preserve"> a</w:t>
      </w:r>
      <w:r w:rsidRPr="00567A58">
        <w:t xml:space="preserve">llocation </w:t>
      </w:r>
      <w:r>
        <w:t>to the aeronautical mobile satellite (route) service</w:t>
      </w:r>
      <w:r w:rsidRPr="00567A58">
        <w:t xml:space="preserve"> in the </w:t>
      </w:r>
      <w:r>
        <w:t xml:space="preserve">frequency </w:t>
      </w:r>
      <w:r w:rsidRPr="00567A58">
        <w:t xml:space="preserve">band 117.975-137 MHz </w:t>
      </w:r>
      <w:bookmarkEnd w:id="71"/>
    </w:p>
    <w:p w14:paraId="6DB89BB2" w14:textId="77777777" w:rsidR="006F07D1" w:rsidRPr="00567A58" w:rsidRDefault="006F07D1" w:rsidP="006F07D1">
      <w:pPr>
        <w:jc w:val="both"/>
        <w:rPr>
          <w:szCs w:val="24"/>
        </w:rPr>
      </w:pPr>
      <w:r w:rsidRPr="00567A58">
        <w:t>Create a new co-primary allocation for the AMS(R)</w:t>
      </w:r>
      <w:r w:rsidRPr="00567A58">
        <w:rPr>
          <w:szCs w:val="24"/>
        </w:rPr>
        <w:t>S in the Earth-to-space and space-to-Earth directions in all or part of the frequency band 117.975-137 MHz while:</w:t>
      </w:r>
    </w:p>
    <w:p w14:paraId="5E39E3E3" w14:textId="77777777" w:rsidR="006F07D1" w:rsidRPr="00567A58" w:rsidRDefault="006F07D1" w:rsidP="006F07D1">
      <w:pPr>
        <w:pStyle w:val="enumlev1"/>
        <w:jc w:val="both"/>
      </w:pPr>
      <w:r w:rsidRPr="00567A58">
        <w:t>–</w:t>
      </w:r>
      <w:r w:rsidRPr="00567A58">
        <w:tab/>
        <w:t xml:space="preserve">limiting the use of the new AMS(R)S allocation to internationally standardised aeronautical systems; </w:t>
      </w:r>
    </w:p>
    <w:p w14:paraId="6DE86EC7" w14:textId="77777777" w:rsidR="006F07D1" w:rsidRPr="00567A58" w:rsidRDefault="006F07D1" w:rsidP="006F07D1">
      <w:pPr>
        <w:pStyle w:val="enumlev1"/>
        <w:jc w:val="both"/>
      </w:pPr>
      <w:r w:rsidRPr="00567A58">
        <w:t>–</w:t>
      </w:r>
      <w:r w:rsidRPr="00567A58">
        <w:tab/>
        <w:t xml:space="preserve">ensuring protection of AM(OR)S service in the </w:t>
      </w:r>
      <w:r>
        <w:t xml:space="preserve">frequency </w:t>
      </w:r>
      <w:r w:rsidRPr="00567A58">
        <w:t>band 132-137 MHz, noting that the characteristics of AM(OR)S are not available. Nevertheless, AM(OR)S systems are understood to operate on channels within national assignments of AM(R)S, and coexistence between AM(R)S, AMS(R)S and AM(OR)S might therefore be envisioned through frequency planning and coordination;</w:t>
      </w:r>
    </w:p>
    <w:p w14:paraId="08EEB70A" w14:textId="77777777" w:rsidR="006F07D1" w:rsidRPr="00567A58" w:rsidRDefault="006F07D1" w:rsidP="006F07D1">
      <w:pPr>
        <w:pStyle w:val="enumlev1"/>
        <w:jc w:val="both"/>
      </w:pPr>
      <w:r w:rsidRPr="00567A58">
        <w:t>–</w:t>
      </w:r>
      <w:r w:rsidRPr="00567A58">
        <w:tab/>
        <w:t>ensuring protection of services in adjacent bands and not constraining these services.</w:t>
      </w:r>
    </w:p>
    <w:p w14:paraId="48F0C017" w14:textId="77777777" w:rsidR="006F07D1" w:rsidRPr="00567A58" w:rsidRDefault="006F07D1" w:rsidP="006F07D1">
      <w:pPr>
        <w:jc w:val="both"/>
        <w:rPr>
          <w:szCs w:val="24"/>
        </w:rPr>
      </w:pPr>
      <w:r w:rsidRPr="00567A58">
        <w:rPr>
          <w:szCs w:val="24"/>
        </w:rPr>
        <w:t xml:space="preserve">In-band coexistence between AM(R)S and AMS(R)S and adjacent-band coexistence between ARNS and AMS(R)S around 117.975 MHz will be ensured through frequency planning and coordination work. </w:t>
      </w:r>
    </w:p>
    <w:p w14:paraId="57061ACE" w14:textId="77777777" w:rsidR="006F07D1" w:rsidRPr="00567A58" w:rsidRDefault="006F07D1" w:rsidP="006F07D1">
      <w:pPr>
        <w:jc w:val="both"/>
        <w:rPr>
          <w:szCs w:val="24"/>
        </w:rPr>
      </w:pPr>
      <w:r w:rsidRPr="00567A58">
        <w:rPr>
          <w:szCs w:val="24"/>
        </w:rPr>
        <w:t>Studies are on-going for the protection of adjacent band services operating above 137 MHz from AMS(R)S emissions. Subject to confirmation, this protection might be ensured:</w:t>
      </w:r>
    </w:p>
    <w:p w14:paraId="203F329F" w14:textId="77777777" w:rsidR="006F07D1" w:rsidRPr="00567A58" w:rsidRDefault="006F07D1" w:rsidP="006F07D1">
      <w:pPr>
        <w:pStyle w:val="enumlev1"/>
        <w:jc w:val="both"/>
      </w:pPr>
      <w:r w:rsidRPr="00567A58">
        <w:t>–</w:t>
      </w:r>
      <w:r w:rsidRPr="00567A58">
        <w:tab/>
        <w:t>through the 1 MHz guard band in 136-137 MHz for AMS(R)S systems operating in 117.95-136 MHz;</w:t>
      </w:r>
      <w:r w:rsidRPr="00567A58">
        <w:rPr>
          <w:szCs w:val="24"/>
        </w:rPr>
        <w:t xml:space="preserve"> It should be noted that this guard band might also ensure compliance with </w:t>
      </w:r>
      <w:proofErr w:type="spellStart"/>
      <w:r w:rsidRPr="00567A58">
        <w:rPr>
          <w:szCs w:val="24"/>
        </w:rPr>
        <w:t>pfd</w:t>
      </w:r>
      <w:proofErr w:type="spellEnd"/>
      <w:r w:rsidRPr="00567A58">
        <w:rPr>
          <w:szCs w:val="24"/>
        </w:rPr>
        <w:t xml:space="preserve"> limit below.</w:t>
      </w:r>
    </w:p>
    <w:p w14:paraId="3385B2D0" w14:textId="630373B2" w:rsidR="006F07D1" w:rsidRDefault="006F07D1" w:rsidP="006F07D1">
      <w:pPr>
        <w:pStyle w:val="enumlev1"/>
        <w:jc w:val="both"/>
        <w:rPr>
          <w:ins w:id="72" w:author="LMSG Chair" w:date="2022-06-10T12:46:00Z"/>
          <w:rFonts w:eastAsia="Calibri"/>
        </w:rPr>
      </w:pPr>
      <w:r w:rsidRPr="00567A58">
        <w:t>–</w:t>
      </w:r>
      <w:r w:rsidRPr="00567A58">
        <w:tab/>
      </w:r>
      <w:r w:rsidRPr="00567A58">
        <w:rPr>
          <w:rFonts w:eastAsia="Calibri"/>
        </w:rPr>
        <w:t>through a limit [</w:t>
      </w:r>
      <w:r w:rsidRPr="00567A58">
        <w:rPr>
          <w:szCs w:val="24"/>
        </w:rPr>
        <w:t>XXX</w:t>
      </w:r>
      <w:r w:rsidRPr="00567A58">
        <w:rPr>
          <w:rFonts w:eastAsia="Calibri"/>
        </w:rPr>
        <w:t>] on the level of unwanted emissions above 137 MHz for AMS(R)S emissions from systems operating in 136-137 MHz.</w:t>
      </w:r>
    </w:p>
    <w:p w14:paraId="3A38E39F" w14:textId="3061D62E" w:rsidR="00997A7E" w:rsidRPr="007E3917" w:rsidRDefault="00997A7E" w:rsidP="00997A7E">
      <w:pPr>
        <w:pStyle w:val="Heading2"/>
        <w:ind w:left="1871" w:hanging="1871"/>
        <w:rPr>
          <w:ins w:id="73" w:author="FAA-NASA-RCS" w:date="2022-06-10T12:48:00Z"/>
          <w:highlight w:val="green"/>
        </w:rPr>
      </w:pPr>
      <w:ins w:id="74" w:author="FAA-NASA-RCS" w:date="2022-06-10T12:48:00Z">
        <w:r w:rsidRPr="007E3917">
          <w:rPr>
            <w:highlight w:val="green"/>
          </w:rPr>
          <w:t>2/1.7/4.3</w:t>
        </w:r>
        <w:r w:rsidRPr="007E3917">
          <w:rPr>
            <w:highlight w:val="green"/>
          </w:rPr>
          <w:tab/>
        </w:r>
        <w:r w:rsidRPr="007E3917">
          <w:rPr>
            <w:highlight w:val="green"/>
          </w:rPr>
          <w:tab/>
          <w:t>Method C: New allocation to the aeronautical mobile satellite (route) service in the frequency band 117.975-13</w:t>
        </w:r>
      </w:ins>
      <w:ins w:id="75" w:author="FAA-NASA-RCS" w:date="2022-06-10T12:49:00Z">
        <w:r w:rsidRPr="007E3917">
          <w:rPr>
            <w:highlight w:val="green"/>
          </w:rPr>
          <w:t>6</w:t>
        </w:r>
      </w:ins>
      <w:ins w:id="76" w:author="FAA-NASA-RCS" w:date="2022-06-10T12:48:00Z">
        <w:r w:rsidRPr="007E3917">
          <w:rPr>
            <w:highlight w:val="green"/>
          </w:rPr>
          <w:t xml:space="preserve"> MHz </w:t>
        </w:r>
      </w:ins>
    </w:p>
    <w:p w14:paraId="33811577" w14:textId="3B69ADD7" w:rsidR="00997A7E" w:rsidRPr="007E3917" w:rsidRDefault="00997A7E" w:rsidP="00997A7E">
      <w:pPr>
        <w:jc w:val="both"/>
        <w:rPr>
          <w:ins w:id="77" w:author="FAA-NASA-RCS" w:date="2022-06-10T12:48:00Z"/>
          <w:szCs w:val="24"/>
          <w:highlight w:val="green"/>
        </w:rPr>
      </w:pPr>
      <w:ins w:id="78" w:author="FAA-NASA-RCS" w:date="2022-06-10T12:48:00Z">
        <w:r w:rsidRPr="007E3917">
          <w:rPr>
            <w:highlight w:val="green"/>
          </w:rPr>
          <w:t>Create a new co-primary allocation for the AMS(R)</w:t>
        </w:r>
        <w:r w:rsidRPr="007E3917">
          <w:rPr>
            <w:szCs w:val="24"/>
            <w:highlight w:val="green"/>
          </w:rPr>
          <w:t>S in the frequency band 117.975-13</w:t>
        </w:r>
      </w:ins>
      <w:ins w:id="79" w:author="FAA-NASA-RCS" w:date="2022-06-10T12:49:00Z">
        <w:r w:rsidRPr="007E3917">
          <w:rPr>
            <w:szCs w:val="24"/>
            <w:highlight w:val="green"/>
          </w:rPr>
          <w:t>6</w:t>
        </w:r>
      </w:ins>
      <w:ins w:id="80" w:author="FAA-NASA-RCS" w:date="2022-06-10T12:48:00Z">
        <w:r w:rsidRPr="007E3917">
          <w:rPr>
            <w:szCs w:val="24"/>
            <w:highlight w:val="green"/>
          </w:rPr>
          <w:t xml:space="preserve"> MHz while:</w:t>
        </w:r>
      </w:ins>
    </w:p>
    <w:p w14:paraId="7A2153BD" w14:textId="7140549D" w:rsidR="00997A7E" w:rsidRPr="007E3917" w:rsidRDefault="00997A7E" w:rsidP="00997A7E">
      <w:pPr>
        <w:pStyle w:val="enumlev1"/>
        <w:jc w:val="both"/>
        <w:rPr>
          <w:ins w:id="81" w:author="FAA-NASA-RCS" w:date="2022-06-10T12:48:00Z"/>
          <w:highlight w:val="green"/>
        </w:rPr>
      </w:pPr>
      <w:ins w:id="82" w:author="FAA-NASA-RCS" w:date="2022-06-10T12:48:00Z">
        <w:r w:rsidRPr="007E3917">
          <w:rPr>
            <w:highlight w:val="green"/>
          </w:rPr>
          <w:t>–</w:t>
        </w:r>
        <w:r w:rsidRPr="007E3917">
          <w:rPr>
            <w:highlight w:val="green"/>
          </w:rPr>
          <w:tab/>
          <w:t xml:space="preserve">limiting </w:t>
        </w:r>
      </w:ins>
      <w:ins w:id="83" w:author="FAA-NASA-RCS" w:date="2022-06-10T12:50:00Z">
        <w:r w:rsidRPr="007E3917">
          <w:rPr>
            <w:highlight w:val="green"/>
          </w:rPr>
          <w:t xml:space="preserve">to relaying voice-only aeronautical air traffic control communications that operate </w:t>
        </w:r>
        <w:del w:id="84" w:author="USA" w:date="2022-06-13T10:46:00Z">
          <w:r w:rsidRPr="007E3917" w:rsidDel="007F1694">
            <w:rPr>
              <w:highlight w:val="green"/>
              <w:rPrChange w:id="85" w:author="USA" w:date="2022-06-13T10:47:00Z">
                <w:rPr/>
              </w:rPrChange>
            </w:rPr>
            <w:delText>in accordance with</w:delText>
          </w:r>
        </w:del>
      </w:ins>
      <w:ins w:id="86" w:author="USA" w:date="2022-06-13T10:46:00Z">
        <w:r w:rsidR="007F1694" w:rsidRPr="007E3917">
          <w:rPr>
            <w:highlight w:val="green"/>
            <w:rPrChange w:id="87" w:author="USA" w:date="2022-06-13T10:47:00Z">
              <w:rPr/>
            </w:rPrChange>
          </w:rPr>
          <w:t>using the</w:t>
        </w:r>
      </w:ins>
      <w:ins w:id="88" w:author="FAA-NASA-RCS" w:date="2022-06-10T12:50:00Z">
        <w:r w:rsidRPr="007E3917">
          <w:rPr>
            <w:highlight w:val="green"/>
            <w:rPrChange w:id="89" w:author="USA" w:date="2022-06-13T10:47:00Z">
              <w:rPr/>
            </w:rPrChange>
          </w:rPr>
          <w:t xml:space="preserve"> </w:t>
        </w:r>
      </w:ins>
      <w:ins w:id="90" w:author="FAA-NASA-RCS" w:date="2022-06-10T12:48:00Z">
        <w:r w:rsidRPr="007E3917">
          <w:rPr>
            <w:highlight w:val="green"/>
            <w:rPrChange w:id="91" w:author="USA" w:date="2022-06-13T10:47:00Z">
              <w:rPr/>
            </w:rPrChange>
          </w:rPr>
          <w:t>internationa</w:t>
        </w:r>
      </w:ins>
      <w:ins w:id="92" w:author="FAA-NASA-RCS" w:date="2022-06-10T12:51:00Z">
        <w:r w:rsidRPr="007E3917">
          <w:rPr>
            <w:highlight w:val="green"/>
            <w:rPrChange w:id="93" w:author="USA" w:date="2022-06-13T10:47:00Z">
              <w:rPr/>
            </w:rPrChange>
          </w:rPr>
          <w:t>l</w:t>
        </w:r>
      </w:ins>
      <w:ins w:id="94" w:author="USA" w:date="2022-06-13T10:46:00Z">
        <w:r w:rsidR="007F1694" w:rsidRPr="007E3917">
          <w:rPr>
            <w:highlight w:val="green"/>
            <w:rPrChange w:id="95" w:author="USA" w:date="2022-06-13T10:47:00Z">
              <w:rPr/>
            </w:rPrChange>
          </w:rPr>
          <w:t>ly</w:t>
        </w:r>
      </w:ins>
      <w:ins w:id="96" w:author="FAA-NASA-RCS" w:date="2022-06-10T12:48:00Z">
        <w:r w:rsidRPr="007E3917">
          <w:rPr>
            <w:highlight w:val="green"/>
            <w:rPrChange w:id="97" w:author="USA" w:date="2022-06-13T10:47:00Z">
              <w:rPr/>
            </w:rPrChange>
          </w:rPr>
          <w:t xml:space="preserve"> </w:t>
        </w:r>
      </w:ins>
      <w:ins w:id="98" w:author="FAA-NASA-RCS" w:date="2022-06-10T12:51:00Z">
        <w:r w:rsidRPr="007E3917">
          <w:rPr>
            <w:highlight w:val="green"/>
          </w:rPr>
          <w:t>standard</w:t>
        </w:r>
      </w:ins>
      <w:ins w:id="99" w:author="USA" w:date="2022-06-13T07:04:00Z">
        <w:r w:rsidR="0086343D" w:rsidRPr="007E3917">
          <w:rPr>
            <w:highlight w:val="green"/>
          </w:rPr>
          <w:t>ized</w:t>
        </w:r>
      </w:ins>
      <w:ins w:id="100" w:author="FAA-NASA-RCS" w:date="2022-06-10T12:51:00Z">
        <w:del w:id="101" w:author="USA" w:date="2022-06-13T07:04:00Z">
          <w:r w:rsidRPr="007E3917" w:rsidDel="0086343D">
            <w:rPr>
              <w:highlight w:val="green"/>
            </w:rPr>
            <w:delText>s</w:delText>
          </w:r>
        </w:del>
      </w:ins>
      <w:ins w:id="102" w:author="USA" w:date="2022-06-13T07:04:00Z">
        <w:r w:rsidR="0086343D" w:rsidRPr="007E3917">
          <w:rPr>
            <w:highlight w:val="green"/>
          </w:rPr>
          <w:t xml:space="preserve"> aeronautical </w:t>
        </w:r>
        <w:proofErr w:type="gramStart"/>
        <w:r w:rsidR="0086343D" w:rsidRPr="007E3917">
          <w:rPr>
            <w:highlight w:val="green"/>
          </w:rPr>
          <w:t>systems</w:t>
        </w:r>
      </w:ins>
      <w:ins w:id="103" w:author="FAA-NASA-RCS" w:date="2022-06-10T12:48:00Z">
        <w:r w:rsidRPr="007E3917">
          <w:rPr>
            <w:highlight w:val="green"/>
          </w:rPr>
          <w:t>;</w:t>
        </w:r>
        <w:proofErr w:type="gramEnd"/>
        <w:r w:rsidRPr="007E3917">
          <w:rPr>
            <w:highlight w:val="green"/>
          </w:rPr>
          <w:t xml:space="preserve"> </w:t>
        </w:r>
      </w:ins>
    </w:p>
    <w:p w14:paraId="6B966DDF" w14:textId="77777777" w:rsidR="00997A7E" w:rsidRPr="007E3917" w:rsidRDefault="00997A7E" w:rsidP="00997A7E">
      <w:pPr>
        <w:pStyle w:val="enumlev1"/>
        <w:jc w:val="both"/>
        <w:rPr>
          <w:ins w:id="104" w:author="FAA-NASA-RCS" w:date="2022-06-10T12:48:00Z"/>
          <w:highlight w:val="green"/>
        </w:rPr>
      </w:pPr>
      <w:ins w:id="105" w:author="FAA-NASA-RCS" w:date="2022-06-10T12:48:00Z">
        <w:r w:rsidRPr="007E3917">
          <w:rPr>
            <w:highlight w:val="green"/>
          </w:rPr>
          <w:t>–</w:t>
        </w:r>
        <w:r w:rsidRPr="007E3917">
          <w:rPr>
            <w:highlight w:val="green"/>
          </w:rPr>
          <w:tab/>
          <w:t xml:space="preserve">ensuring protection of AM(OR)S service in the frequency band 132-137 MHz, noting that the characteristics of AM(OR)S are not available. Nevertheless, AM(OR)S systems are understood to operate on channels within national assignments of AM(R)S, and coexistence between AM(R)S, AMS(R)S and AM(OR)S might therefore be envisioned through frequency planning and </w:t>
        </w:r>
        <w:proofErr w:type="gramStart"/>
        <w:r w:rsidRPr="007E3917">
          <w:rPr>
            <w:highlight w:val="green"/>
          </w:rPr>
          <w:t>coordination;</w:t>
        </w:r>
        <w:proofErr w:type="gramEnd"/>
      </w:ins>
    </w:p>
    <w:p w14:paraId="0501F9BA" w14:textId="77777777" w:rsidR="00997A7E" w:rsidRPr="007E3917" w:rsidRDefault="00997A7E" w:rsidP="00997A7E">
      <w:pPr>
        <w:pStyle w:val="enumlev1"/>
        <w:jc w:val="both"/>
        <w:rPr>
          <w:ins w:id="106" w:author="FAA-NASA-RCS" w:date="2022-06-10T12:48:00Z"/>
          <w:highlight w:val="green"/>
        </w:rPr>
      </w:pPr>
      <w:ins w:id="107" w:author="FAA-NASA-RCS" w:date="2022-06-10T12:48:00Z">
        <w:r w:rsidRPr="007E3917">
          <w:rPr>
            <w:highlight w:val="green"/>
          </w:rPr>
          <w:t>–</w:t>
        </w:r>
        <w:r w:rsidRPr="007E3917">
          <w:rPr>
            <w:highlight w:val="green"/>
          </w:rPr>
          <w:tab/>
          <w:t>ensuring protection of services in adjacent bands and not constraining these services.</w:t>
        </w:r>
      </w:ins>
    </w:p>
    <w:p w14:paraId="37D615D5" w14:textId="77777777" w:rsidR="00997A7E" w:rsidRPr="00567A58" w:rsidRDefault="00997A7E" w:rsidP="00997A7E">
      <w:pPr>
        <w:jc w:val="both"/>
        <w:rPr>
          <w:ins w:id="108" w:author="FAA-NASA-RCS" w:date="2022-06-10T12:48:00Z"/>
          <w:szCs w:val="24"/>
        </w:rPr>
      </w:pPr>
      <w:ins w:id="109" w:author="FAA-NASA-RCS" w:date="2022-06-10T12:48:00Z">
        <w:r w:rsidRPr="007E3917">
          <w:rPr>
            <w:szCs w:val="24"/>
            <w:highlight w:val="green"/>
          </w:rPr>
          <w:t>In-band coexistence between AM(R)S and AMS(R)S and adjacent-band coexistence between ARNS and AMS(R)S around 117.975 MHz will be ensured through frequency planning and coordination work.</w:t>
        </w:r>
        <w:r w:rsidRPr="00567A58">
          <w:rPr>
            <w:szCs w:val="24"/>
          </w:rPr>
          <w:t xml:space="preserve"> </w:t>
        </w:r>
      </w:ins>
    </w:p>
    <w:p w14:paraId="167A7093" w14:textId="77777777" w:rsidR="00997A7E" w:rsidRPr="00567A58" w:rsidRDefault="00997A7E" w:rsidP="006F07D1">
      <w:pPr>
        <w:pStyle w:val="enumlev1"/>
        <w:jc w:val="both"/>
        <w:rPr>
          <w:rFonts w:eastAsia="Calibri"/>
          <w:szCs w:val="22"/>
        </w:rPr>
      </w:pPr>
    </w:p>
    <w:p w14:paraId="2B29A01E" w14:textId="77777777" w:rsidR="006F07D1" w:rsidRPr="00567A58" w:rsidRDefault="006F07D1" w:rsidP="006F07D1">
      <w:pPr>
        <w:pStyle w:val="Methodheading1"/>
      </w:pPr>
      <w:r w:rsidRPr="00567A58">
        <w:t>2/1.7/5</w:t>
      </w:r>
      <w:r w:rsidRPr="00567A58">
        <w:tab/>
      </w:r>
      <w:r w:rsidRPr="00567A58">
        <w:tab/>
        <w:t>Regulatory and procedural considerations</w:t>
      </w:r>
    </w:p>
    <w:p w14:paraId="76F06E78" w14:textId="77777777" w:rsidR="006F07D1" w:rsidRPr="00567A58" w:rsidRDefault="006F07D1" w:rsidP="006F07D1">
      <w:pPr>
        <w:pStyle w:val="Methodheading2"/>
      </w:pPr>
      <w:r w:rsidRPr="00567A58">
        <w:t>2/1.7/5.1</w:t>
      </w:r>
      <w:r w:rsidRPr="00567A58">
        <w:tab/>
      </w:r>
      <w:r w:rsidRPr="00567A58">
        <w:tab/>
        <w:t>For Method A: NOC</w:t>
      </w:r>
    </w:p>
    <w:p w14:paraId="00CAEE0E" w14:textId="77777777" w:rsidR="006F07D1" w:rsidRPr="00567A58" w:rsidRDefault="006F07D1" w:rsidP="006F07D1">
      <w:pPr>
        <w:pStyle w:val="Proposal"/>
      </w:pPr>
      <w:r w:rsidRPr="00567A58">
        <w:t xml:space="preserve">NOC </w:t>
      </w:r>
    </w:p>
    <w:p w14:paraId="041B3754" w14:textId="77777777" w:rsidR="006F07D1" w:rsidRPr="00567A58" w:rsidRDefault="006F07D1" w:rsidP="006F07D1">
      <w:pPr>
        <w:pStyle w:val="ArtNo"/>
      </w:pPr>
      <w:r w:rsidRPr="00567A58">
        <w:t>Articles</w:t>
      </w:r>
    </w:p>
    <w:p w14:paraId="23263363" w14:textId="77777777" w:rsidR="006F07D1" w:rsidRPr="00567A58" w:rsidRDefault="006F07D1" w:rsidP="006F07D1">
      <w:pPr>
        <w:pStyle w:val="Reasons"/>
      </w:pPr>
    </w:p>
    <w:p w14:paraId="0B8E1FD6" w14:textId="77777777" w:rsidR="006F07D1" w:rsidRPr="00567A58" w:rsidRDefault="006F07D1" w:rsidP="006F07D1">
      <w:pPr>
        <w:pStyle w:val="Proposal"/>
      </w:pPr>
      <w:r w:rsidRPr="00567A58">
        <w:t xml:space="preserve">NOC </w:t>
      </w:r>
    </w:p>
    <w:p w14:paraId="66681823" w14:textId="77777777" w:rsidR="006F07D1" w:rsidRPr="00567A58" w:rsidRDefault="006F07D1" w:rsidP="006F07D1">
      <w:pPr>
        <w:pStyle w:val="AppendixNo"/>
      </w:pPr>
      <w:r w:rsidRPr="00567A58">
        <w:t>Appendices</w:t>
      </w:r>
    </w:p>
    <w:p w14:paraId="4272F289" w14:textId="77777777" w:rsidR="006F07D1" w:rsidRPr="00567A58" w:rsidRDefault="006F07D1" w:rsidP="006F07D1">
      <w:pPr>
        <w:pStyle w:val="Reasons"/>
      </w:pPr>
    </w:p>
    <w:p w14:paraId="4ECF3EA5" w14:textId="77777777" w:rsidR="006F07D1" w:rsidRPr="00567A58" w:rsidRDefault="006F07D1" w:rsidP="006F07D1">
      <w:pPr>
        <w:pStyle w:val="Methodheading2"/>
        <w:ind w:left="1871" w:hanging="1871"/>
      </w:pPr>
      <w:r w:rsidRPr="00567A58">
        <w:t>2/1.7/5.2</w:t>
      </w:r>
      <w:r w:rsidRPr="00567A58">
        <w:tab/>
      </w:r>
      <w:r>
        <w:tab/>
      </w:r>
      <w:r w:rsidRPr="00567A58">
        <w:t xml:space="preserve">For Method B: </w:t>
      </w:r>
      <w:r>
        <w:t>New a</w:t>
      </w:r>
      <w:r w:rsidRPr="00567A58">
        <w:t xml:space="preserve">llocation </w:t>
      </w:r>
      <w:r>
        <w:t>to the aeronautical mobile satellite (route) service</w:t>
      </w:r>
      <w:r w:rsidRPr="00567A58">
        <w:t xml:space="preserve"> in the </w:t>
      </w:r>
      <w:r>
        <w:t xml:space="preserve">frequency </w:t>
      </w:r>
      <w:r w:rsidRPr="00567A58">
        <w:t>band 117.975-137 MHz</w:t>
      </w:r>
    </w:p>
    <w:p w14:paraId="7FA327B7" w14:textId="77777777" w:rsidR="006F07D1" w:rsidRPr="001B2B79" w:rsidRDefault="006F07D1" w:rsidP="006F07D1">
      <w:pPr>
        <w:pStyle w:val="EditorsNote"/>
      </w:pPr>
      <w:r w:rsidRPr="00806BCA">
        <w:rPr>
          <w:color w:val="FF0000"/>
        </w:rPr>
        <w:t>[Editor note: Regula tory proposals on method B are subject to confirmation based on results of ongoing study].</w:t>
      </w:r>
    </w:p>
    <w:p w14:paraId="31378746" w14:textId="77777777" w:rsidR="006F07D1" w:rsidRPr="00567A58" w:rsidRDefault="006F07D1" w:rsidP="006F07D1">
      <w:pPr>
        <w:pStyle w:val="ArtNo"/>
      </w:pPr>
      <w:bookmarkStart w:id="110" w:name="_Toc451865291"/>
      <w:r w:rsidRPr="00567A58">
        <w:t xml:space="preserve">ARTICLE </w:t>
      </w:r>
      <w:r w:rsidRPr="00567A58">
        <w:rPr>
          <w:rStyle w:val="href"/>
          <w:rFonts w:eastAsiaTheme="majorEastAsia"/>
        </w:rPr>
        <w:t>5</w:t>
      </w:r>
      <w:bookmarkEnd w:id="110"/>
    </w:p>
    <w:p w14:paraId="3A4D6292" w14:textId="77777777" w:rsidR="006F07D1" w:rsidRPr="00567A58" w:rsidRDefault="006F07D1" w:rsidP="006F07D1">
      <w:pPr>
        <w:pStyle w:val="Arttitle"/>
      </w:pPr>
      <w:bookmarkStart w:id="111" w:name="_Toc327956583"/>
      <w:bookmarkStart w:id="112" w:name="_Toc451865292"/>
      <w:r w:rsidRPr="00567A58">
        <w:t>Frequency allocations</w:t>
      </w:r>
      <w:bookmarkEnd w:id="111"/>
      <w:bookmarkEnd w:id="112"/>
    </w:p>
    <w:p w14:paraId="45CB4239" w14:textId="77777777" w:rsidR="006F07D1" w:rsidRPr="00567A58" w:rsidRDefault="006F07D1" w:rsidP="006F07D1">
      <w:pPr>
        <w:pStyle w:val="Section1"/>
        <w:keepNext/>
      </w:pPr>
      <w:r w:rsidRPr="00567A58">
        <w:t>Section IV – Table of Frequency Allocations</w:t>
      </w:r>
      <w:r w:rsidRPr="00567A58">
        <w:br/>
      </w:r>
      <w:r w:rsidRPr="00567A58">
        <w:rPr>
          <w:b w:val="0"/>
          <w:bCs/>
        </w:rPr>
        <w:t xml:space="preserve">(See No. </w:t>
      </w:r>
      <w:r w:rsidRPr="00567A58">
        <w:t>2.1</w:t>
      </w:r>
      <w:r w:rsidRPr="00567A58">
        <w:rPr>
          <w:b w:val="0"/>
          <w:bCs/>
        </w:rPr>
        <w:t>)</w:t>
      </w:r>
    </w:p>
    <w:p w14:paraId="21B84D9D" w14:textId="77777777" w:rsidR="006F07D1" w:rsidRPr="00567A58" w:rsidRDefault="006F07D1" w:rsidP="006F07D1">
      <w:pPr>
        <w:pStyle w:val="Proposal"/>
      </w:pPr>
      <w:r w:rsidRPr="00567A58">
        <w:t>MOD</w:t>
      </w:r>
    </w:p>
    <w:p w14:paraId="36864FC2" w14:textId="77777777" w:rsidR="006F07D1" w:rsidRPr="00567A58" w:rsidRDefault="006F07D1" w:rsidP="006F07D1">
      <w:pPr>
        <w:pStyle w:val="Tabletitle"/>
      </w:pPr>
      <w:r w:rsidRPr="00567A58">
        <w:t>75.2-137.175 MHz</w:t>
      </w:r>
    </w:p>
    <w:tbl>
      <w:tblPr>
        <w:tblW w:w="9360" w:type="dxa"/>
        <w:jc w:val="center"/>
        <w:tblLayout w:type="fixed"/>
        <w:tblCellMar>
          <w:left w:w="107" w:type="dxa"/>
          <w:right w:w="107" w:type="dxa"/>
        </w:tblCellMar>
        <w:tblLook w:val="04A0" w:firstRow="1" w:lastRow="0" w:firstColumn="1" w:lastColumn="0" w:noHBand="0" w:noVBand="1"/>
      </w:tblPr>
      <w:tblGrid>
        <w:gridCol w:w="3119"/>
        <w:gridCol w:w="3118"/>
        <w:gridCol w:w="3123"/>
      </w:tblGrid>
      <w:tr w:rsidR="006F07D1" w:rsidRPr="00567A58" w14:paraId="1CA9A683" w14:textId="77777777" w:rsidTr="00EE4C60">
        <w:trPr>
          <w:cantSplit/>
          <w:jc w:val="center"/>
          <w:ins w:id="113" w:author="Auteur"/>
        </w:trPr>
        <w:tc>
          <w:tcPr>
            <w:tcW w:w="9360" w:type="dxa"/>
            <w:gridSpan w:val="3"/>
            <w:tcBorders>
              <w:top w:val="single" w:sz="4" w:space="0" w:color="auto"/>
              <w:left w:val="single" w:sz="4" w:space="0" w:color="auto"/>
              <w:bottom w:val="single" w:sz="4" w:space="0" w:color="auto"/>
              <w:right w:val="single" w:sz="4" w:space="0" w:color="auto"/>
            </w:tcBorders>
            <w:hideMark/>
          </w:tcPr>
          <w:p w14:paraId="59AEA981" w14:textId="77777777" w:rsidR="006F07D1" w:rsidRPr="00567A58" w:rsidRDefault="006F07D1" w:rsidP="00EE4C60">
            <w:pPr>
              <w:pStyle w:val="Tablehead"/>
              <w:rPr>
                <w:ins w:id="114" w:author="Auteur"/>
                <w:rFonts w:ascii="Times New Roman" w:hAnsi="Times New Roman"/>
              </w:rPr>
            </w:pPr>
            <w:r w:rsidRPr="00567A58">
              <w:rPr>
                <w:rFonts w:ascii="Times New Roman" w:hAnsi="Times New Roman"/>
              </w:rPr>
              <w:t>Allocation to services</w:t>
            </w:r>
          </w:p>
        </w:tc>
      </w:tr>
      <w:tr w:rsidR="006F07D1" w:rsidRPr="00567A58" w14:paraId="71667A44" w14:textId="77777777" w:rsidTr="00EE4C60">
        <w:trPr>
          <w:cantSplit/>
          <w:jc w:val="center"/>
          <w:ins w:id="115" w:author="Auteur"/>
        </w:trPr>
        <w:tc>
          <w:tcPr>
            <w:tcW w:w="3119" w:type="dxa"/>
            <w:tcBorders>
              <w:top w:val="single" w:sz="4" w:space="0" w:color="auto"/>
              <w:left w:val="single" w:sz="6" w:space="0" w:color="auto"/>
              <w:bottom w:val="single" w:sz="6" w:space="0" w:color="auto"/>
              <w:right w:val="single" w:sz="6" w:space="0" w:color="auto"/>
            </w:tcBorders>
            <w:hideMark/>
          </w:tcPr>
          <w:p w14:paraId="3365B19A" w14:textId="77777777" w:rsidR="006F07D1" w:rsidRPr="00567A58" w:rsidRDefault="006F07D1" w:rsidP="00EE4C60">
            <w:pPr>
              <w:pStyle w:val="Tablehead"/>
              <w:rPr>
                <w:ins w:id="116" w:author="Auteur"/>
                <w:rFonts w:ascii="Times New Roman" w:hAnsi="Times New Roman"/>
              </w:rPr>
            </w:pPr>
            <w:r w:rsidRPr="00567A58">
              <w:rPr>
                <w:rFonts w:ascii="Times New Roman" w:hAnsi="Times New Roman"/>
              </w:rPr>
              <w:t>Region 1</w:t>
            </w:r>
          </w:p>
        </w:tc>
        <w:tc>
          <w:tcPr>
            <w:tcW w:w="3118" w:type="dxa"/>
            <w:tcBorders>
              <w:top w:val="single" w:sz="4" w:space="0" w:color="auto"/>
              <w:left w:val="single" w:sz="6" w:space="0" w:color="auto"/>
              <w:bottom w:val="single" w:sz="6" w:space="0" w:color="auto"/>
              <w:right w:val="single" w:sz="6" w:space="0" w:color="auto"/>
            </w:tcBorders>
            <w:hideMark/>
          </w:tcPr>
          <w:p w14:paraId="5F5B3BC2" w14:textId="77777777" w:rsidR="006F07D1" w:rsidRPr="00567A58" w:rsidRDefault="006F07D1" w:rsidP="00EE4C60">
            <w:pPr>
              <w:pStyle w:val="Tablehead"/>
              <w:rPr>
                <w:ins w:id="117" w:author="Auteur"/>
                <w:rFonts w:ascii="Times New Roman" w:hAnsi="Times New Roman"/>
              </w:rPr>
            </w:pPr>
            <w:r w:rsidRPr="00567A58">
              <w:rPr>
                <w:rFonts w:ascii="Times New Roman" w:hAnsi="Times New Roman"/>
              </w:rPr>
              <w:t>Region 2</w:t>
            </w:r>
          </w:p>
        </w:tc>
        <w:tc>
          <w:tcPr>
            <w:tcW w:w="3123" w:type="dxa"/>
            <w:tcBorders>
              <w:top w:val="single" w:sz="4" w:space="0" w:color="auto"/>
              <w:left w:val="single" w:sz="6" w:space="0" w:color="auto"/>
              <w:bottom w:val="single" w:sz="6" w:space="0" w:color="auto"/>
              <w:right w:val="single" w:sz="6" w:space="0" w:color="auto"/>
            </w:tcBorders>
            <w:hideMark/>
          </w:tcPr>
          <w:p w14:paraId="4A106103" w14:textId="77777777" w:rsidR="006F07D1" w:rsidRPr="00567A58" w:rsidRDefault="006F07D1" w:rsidP="00EE4C60">
            <w:pPr>
              <w:pStyle w:val="Tablehead"/>
              <w:rPr>
                <w:ins w:id="118" w:author="Auteur"/>
                <w:rFonts w:ascii="Times New Roman" w:hAnsi="Times New Roman"/>
              </w:rPr>
            </w:pPr>
            <w:r w:rsidRPr="00567A58">
              <w:rPr>
                <w:rFonts w:ascii="Times New Roman" w:hAnsi="Times New Roman"/>
              </w:rPr>
              <w:t>Region 3</w:t>
            </w:r>
          </w:p>
        </w:tc>
      </w:tr>
      <w:tr w:rsidR="006F07D1" w:rsidRPr="00A749A2" w14:paraId="1A411BAC" w14:textId="77777777" w:rsidTr="00EE4C60">
        <w:trPr>
          <w:cantSplit/>
          <w:jc w:val="center"/>
        </w:trPr>
        <w:tc>
          <w:tcPr>
            <w:tcW w:w="9360" w:type="dxa"/>
            <w:gridSpan w:val="3"/>
            <w:tcBorders>
              <w:top w:val="single" w:sz="4" w:space="0" w:color="auto"/>
              <w:left w:val="single" w:sz="4" w:space="0" w:color="auto"/>
              <w:bottom w:val="single" w:sz="4" w:space="0" w:color="auto"/>
              <w:right w:val="single" w:sz="4" w:space="0" w:color="auto"/>
            </w:tcBorders>
            <w:shd w:val="clear" w:color="auto" w:fill="D5F3F7"/>
          </w:tcPr>
          <w:p w14:paraId="036D7C2A" w14:textId="77777777" w:rsidR="006F07D1" w:rsidRPr="00964F05" w:rsidRDefault="006F07D1" w:rsidP="00EE4C60">
            <w:pPr>
              <w:pStyle w:val="TableTextS5"/>
              <w:tabs>
                <w:tab w:val="clear" w:pos="170"/>
                <w:tab w:val="clear" w:pos="567"/>
                <w:tab w:val="clear" w:pos="737"/>
              </w:tabs>
              <w:jc w:val="both"/>
              <w:rPr>
                <w:rStyle w:val="Tablefreq"/>
                <w:lang w:val="fr-CH"/>
              </w:rPr>
            </w:pPr>
            <w:r>
              <w:rPr>
                <w:rStyle w:val="Tablefreq"/>
                <w:lang w:val="fr-CH"/>
              </w:rPr>
              <w:t>…</w:t>
            </w:r>
          </w:p>
        </w:tc>
      </w:tr>
      <w:tr w:rsidR="006F07D1" w:rsidRPr="00567A58" w14:paraId="6A3DD793" w14:textId="77777777" w:rsidTr="00EE4C60">
        <w:trPr>
          <w:cantSplit/>
          <w:jc w:val="center"/>
          <w:ins w:id="119" w:author="Auteur"/>
        </w:trPr>
        <w:tc>
          <w:tcPr>
            <w:tcW w:w="9360" w:type="dxa"/>
            <w:gridSpan w:val="3"/>
            <w:tcBorders>
              <w:top w:val="single" w:sz="4" w:space="0" w:color="auto"/>
              <w:left w:val="single" w:sz="4" w:space="0" w:color="auto"/>
              <w:bottom w:val="single" w:sz="4" w:space="0" w:color="auto"/>
              <w:right w:val="single" w:sz="4" w:space="0" w:color="auto"/>
            </w:tcBorders>
            <w:hideMark/>
          </w:tcPr>
          <w:p w14:paraId="4ECF42BE" w14:textId="77777777" w:rsidR="006F07D1" w:rsidRPr="00964F05" w:rsidRDefault="006F07D1" w:rsidP="00EE4C60">
            <w:pPr>
              <w:pStyle w:val="TableTextS5"/>
              <w:tabs>
                <w:tab w:val="clear" w:pos="170"/>
                <w:tab w:val="clear" w:pos="567"/>
                <w:tab w:val="clear" w:pos="737"/>
              </w:tabs>
              <w:jc w:val="both"/>
              <w:rPr>
                <w:color w:val="000000"/>
                <w:lang w:val="fr-CH"/>
              </w:rPr>
            </w:pPr>
            <w:r w:rsidRPr="00964F05">
              <w:rPr>
                <w:rStyle w:val="Tablefreq"/>
                <w:lang w:val="fr-CH"/>
              </w:rPr>
              <w:t>117.975-</w:t>
            </w:r>
            <w:ins w:id="120" w:author="ITU" w:date="2022-04-06T14:34:00Z">
              <w:r w:rsidRPr="00964F05">
                <w:rPr>
                  <w:rStyle w:val="Tablefreq"/>
                  <w:lang w:val="fr-CH"/>
                </w:rPr>
                <w:t>136</w:t>
              </w:r>
            </w:ins>
            <w:del w:id="121" w:author="ITU" w:date="2022-04-06T14:34:00Z">
              <w:r w:rsidRPr="00964F05" w:rsidDel="00145C99">
                <w:rPr>
                  <w:rStyle w:val="Tablefreq"/>
                  <w:lang w:val="fr-CH"/>
                </w:rPr>
                <w:delText>137</w:delText>
              </w:r>
            </w:del>
            <w:r w:rsidRPr="00964F05">
              <w:rPr>
                <w:color w:val="000000"/>
                <w:lang w:val="fr-CH"/>
              </w:rPr>
              <w:tab/>
              <w:t>AERONAUTICAL MOBILE (R)</w:t>
            </w:r>
          </w:p>
          <w:p w14:paraId="004041C7" w14:textId="77777777" w:rsidR="006F07D1" w:rsidRPr="00964F05" w:rsidRDefault="006F07D1" w:rsidP="00EE4C60">
            <w:pPr>
              <w:pStyle w:val="TableTextS5"/>
              <w:jc w:val="both"/>
              <w:rPr>
                <w:ins w:id="122" w:author="Auteur"/>
                <w:color w:val="000000"/>
                <w:lang w:val="fr-CH"/>
              </w:rPr>
            </w:pPr>
            <w:ins w:id="123" w:author="Auteur">
              <w:r w:rsidRPr="00964F05">
                <w:rPr>
                  <w:color w:val="000000"/>
                  <w:lang w:val="fr-CH"/>
                </w:rPr>
                <w:tab/>
              </w:r>
              <w:r w:rsidRPr="00964F05">
                <w:rPr>
                  <w:color w:val="000000"/>
                  <w:lang w:val="fr-CH"/>
                </w:rPr>
                <w:tab/>
              </w:r>
              <w:r w:rsidRPr="00964F05">
                <w:rPr>
                  <w:color w:val="000000"/>
                  <w:lang w:val="fr-CH"/>
                </w:rPr>
                <w:tab/>
              </w:r>
              <w:r w:rsidRPr="00964F05">
                <w:rPr>
                  <w:color w:val="000000"/>
                  <w:lang w:val="fr-CH"/>
                </w:rPr>
                <w:tab/>
                <w:t>AERONAUTICAL MOBILE-SATELLITE (</w:t>
              </w:r>
              <w:proofErr w:type="gramStart"/>
              <w:r w:rsidRPr="00964F05">
                <w:rPr>
                  <w:color w:val="000000"/>
                  <w:lang w:val="fr-CH"/>
                </w:rPr>
                <w:t>R)  ADD</w:t>
              </w:r>
              <w:proofErr w:type="gramEnd"/>
              <w:r w:rsidRPr="00964F05">
                <w:rPr>
                  <w:color w:val="000000"/>
                  <w:lang w:val="fr-CH"/>
                </w:rPr>
                <w:t xml:space="preserve"> </w:t>
              </w:r>
              <w:r w:rsidRPr="00964F05">
                <w:rPr>
                  <w:rStyle w:val="Artref"/>
                  <w:lang w:val="fr-CH"/>
                </w:rPr>
                <w:t>5.A17</w:t>
              </w:r>
            </w:ins>
          </w:p>
          <w:p w14:paraId="3C281F19" w14:textId="77777777" w:rsidR="006F07D1" w:rsidRPr="00567A58" w:rsidRDefault="006F07D1" w:rsidP="00EE4C60">
            <w:pPr>
              <w:pStyle w:val="TableTextS5"/>
              <w:jc w:val="both"/>
              <w:rPr>
                <w:ins w:id="124" w:author="Auteur"/>
                <w:color w:val="000000"/>
              </w:rPr>
            </w:pPr>
            <w:r w:rsidRPr="00964F05">
              <w:rPr>
                <w:color w:val="000000"/>
                <w:lang w:val="fr-CH"/>
              </w:rPr>
              <w:tab/>
            </w:r>
            <w:r w:rsidRPr="00964F05">
              <w:rPr>
                <w:color w:val="000000"/>
                <w:lang w:val="fr-CH"/>
              </w:rPr>
              <w:tab/>
            </w:r>
            <w:r w:rsidRPr="00964F05">
              <w:rPr>
                <w:color w:val="000000"/>
                <w:lang w:val="fr-CH"/>
              </w:rPr>
              <w:tab/>
            </w:r>
            <w:r w:rsidRPr="00964F05">
              <w:rPr>
                <w:color w:val="000000"/>
                <w:lang w:val="fr-CH"/>
              </w:rPr>
              <w:tab/>
            </w:r>
            <w:r w:rsidRPr="00567A58">
              <w:rPr>
                <w:rStyle w:val="Artref"/>
                <w:color w:val="000000"/>
              </w:rPr>
              <w:t>5.111</w:t>
            </w:r>
            <w:r w:rsidRPr="00567A58">
              <w:rPr>
                <w:color w:val="000000"/>
              </w:rPr>
              <w:t xml:space="preserve">  </w:t>
            </w:r>
            <w:r w:rsidRPr="00567A58">
              <w:rPr>
                <w:rStyle w:val="Artref"/>
                <w:color w:val="000000"/>
              </w:rPr>
              <w:t>5.200</w:t>
            </w:r>
            <w:r w:rsidRPr="00567A58">
              <w:rPr>
                <w:color w:val="000000"/>
              </w:rPr>
              <w:t xml:space="preserve">  </w:t>
            </w:r>
            <w:r w:rsidRPr="00567A58">
              <w:rPr>
                <w:rStyle w:val="Artref"/>
                <w:color w:val="000000"/>
              </w:rPr>
              <w:t>5.201</w:t>
            </w:r>
            <w:r w:rsidRPr="00567A58">
              <w:rPr>
                <w:color w:val="000000"/>
              </w:rPr>
              <w:t xml:space="preserve">  </w:t>
            </w:r>
            <w:r w:rsidRPr="00567A58">
              <w:rPr>
                <w:rStyle w:val="Artref"/>
                <w:color w:val="000000"/>
              </w:rPr>
              <w:t>5.202</w:t>
            </w:r>
          </w:p>
        </w:tc>
      </w:tr>
      <w:tr w:rsidR="006F07D1" w:rsidRPr="00567A58" w14:paraId="4C9C29E6" w14:textId="77777777" w:rsidTr="00EE4C60">
        <w:trPr>
          <w:cantSplit/>
          <w:jc w:val="center"/>
          <w:ins w:id="125" w:author="Auteur"/>
        </w:trPr>
        <w:tc>
          <w:tcPr>
            <w:tcW w:w="9360" w:type="dxa"/>
            <w:gridSpan w:val="3"/>
            <w:tcBorders>
              <w:top w:val="single" w:sz="4" w:space="0" w:color="auto"/>
              <w:left w:val="single" w:sz="4" w:space="0" w:color="auto"/>
              <w:bottom w:val="single" w:sz="4" w:space="0" w:color="auto"/>
              <w:right w:val="single" w:sz="4" w:space="0" w:color="auto"/>
            </w:tcBorders>
            <w:hideMark/>
          </w:tcPr>
          <w:p w14:paraId="6184144B" w14:textId="77777777" w:rsidR="006F07D1" w:rsidRPr="00964F05" w:rsidRDefault="006F07D1" w:rsidP="00EE4C60">
            <w:pPr>
              <w:pStyle w:val="TableTextS5"/>
              <w:tabs>
                <w:tab w:val="clear" w:pos="170"/>
                <w:tab w:val="clear" w:pos="567"/>
                <w:tab w:val="clear" w:pos="737"/>
              </w:tabs>
              <w:jc w:val="both"/>
              <w:rPr>
                <w:color w:val="000000"/>
                <w:lang w:val="fr-CH"/>
              </w:rPr>
            </w:pPr>
            <w:del w:id="126" w:author="ITU" w:date="2022-04-06T14:34:00Z">
              <w:r w:rsidRPr="00964F05" w:rsidDel="00145C99">
                <w:rPr>
                  <w:rStyle w:val="Tablefreq"/>
                  <w:lang w:val="fr-CH"/>
                </w:rPr>
                <w:delText>117.975</w:delText>
              </w:r>
            </w:del>
            <w:ins w:id="127" w:author="ITU" w:date="2022-04-06T14:34:00Z">
              <w:r w:rsidRPr="00964F05">
                <w:rPr>
                  <w:rStyle w:val="Tablefreq"/>
                  <w:lang w:val="fr-CH"/>
                </w:rPr>
                <w:t>136</w:t>
              </w:r>
            </w:ins>
            <w:r w:rsidRPr="00964F05">
              <w:rPr>
                <w:rStyle w:val="Tablefreq"/>
                <w:lang w:val="fr-CH"/>
              </w:rPr>
              <w:t>-137</w:t>
            </w:r>
            <w:r w:rsidRPr="00964F05">
              <w:rPr>
                <w:color w:val="000000"/>
                <w:lang w:val="fr-CH"/>
              </w:rPr>
              <w:tab/>
              <w:t>AERONAUTICAL MOBILE (R)</w:t>
            </w:r>
          </w:p>
          <w:p w14:paraId="230B5EAF" w14:textId="77777777" w:rsidR="006F07D1" w:rsidRPr="00964F05" w:rsidRDefault="006F07D1" w:rsidP="00EE4C60">
            <w:pPr>
              <w:pStyle w:val="TableTextS5"/>
              <w:ind w:left="3266" w:hanging="3266"/>
              <w:rPr>
                <w:color w:val="000000"/>
                <w:lang w:val="fr-CH"/>
              </w:rPr>
            </w:pPr>
            <w:ins w:id="128" w:author="Auteur">
              <w:r w:rsidRPr="00964F05">
                <w:rPr>
                  <w:color w:val="000000"/>
                  <w:lang w:val="fr-CH"/>
                </w:rPr>
                <w:tab/>
              </w:r>
              <w:r w:rsidRPr="00964F05">
                <w:rPr>
                  <w:color w:val="000000"/>
                  <w:lang w:val="fr-CH"/>
                </w:rPr>
                <w:tab/>
              </w:r>
              <w:r w:rsidRPr="00964F05">
                <w:rPr>
                  <w:color w:val="000000"/>
                  <w:lang w:val="fr-CH"/>
                </w:rPr>
                <w:tab/>
              </w:r>
              <w:r w:rsidRPr="00964F05">
                <w:rPr>
                  <w:color w:val="000000"/>
                  <w:lang w:val="fr-CH"/>
                </w:rPr>
                <w:tab/>
                <w:t xml:space="preserve">AERONAUTICAL MOBILE-SATELLITE (R) ADD  </w:t>
              </w:r>
              <w:r w:rsidRPr="00964F05">
                <w:rPr>
                  <w:rStyle w:val="Artref"/>
                  <w:lang w:val="fr-CH"/>
                </w:rPr>
                <w:t>5.A17</w:t>
              </w:r>
              <w:r w:rsidRPr="00964F05">
                <w:rPr>
                  <w:color w:val="000000"/>
                  <w:lang w:val="fr-CH"/>
                </w:rPr>
                <w:t xml:space="preserve"> </w:t>
              </w:r>
            </w:ins>
            <w:r w:rsidRPr="00964F05">
              <w:rPr>
                <w:color w:val="000000"/>
                <w:lang w:val="fr-CH"/>
              </w:rPr>
              <w:br/>
            </w:r>
            <w:ins w:id="129" w:author="Auteur">
              <w:r w:rsidRPr="00964F05">
                <w:rPr>
                  <w:color w:val="000000"/>
                  <w:lang w:val="fr-CH"/>
                </w:rPr>
                <w:t xml:space="preserve">ADD  </w:t>
              </w:r>
              <w:r w:rsidRPr="00964F05">
                <w:rPr>
                  <w:rStyle w:val="Artref"/>
                  <w:lang w:val="fr-CH"/>
                </w:rPr>
                <w:t>5.</w:t>
              </w:r>
            </w:ins>
            <w:ins w:id="130" w:author="ITU" w:date="2022-04-06T14:35:00Z">
              <w:r w:rsidRPr="00964F05">
                <w:rPr>
                  <w:rStyle w:val="Artref"/>
                  <w:lang w:val="fr-CH"/>
                </w:rPr>
                <w:t>B</w:t>
              </w:r>
            </w:ins>
            <w:ins w:id="131" w:author="Auteur">
              <w:r w:rsidRPr="00964F05">
                <w:rPr>
                  <w:rStyle w:val="Artref"/>
                  <w:lang w:val="fr-CH"/>
                </w:rPr>
                <w:t>17</w:t>
              </w:r>
            </w:ins>
          </w:p>
          <w:p w14:paraId="063C2676" w14:textId="77777777" w:rsidR="006F07D1" w:rsidRPr="00567A58" w:rsidRDefault="006F07D1" w:rsidP="00EE4C60">
            <w:pPr>
              <w:pStyle w:val="TableTextS5"/>
              <w:jc w:val="both"/>
              <w:rPr>
                <w:ins w:id="132" w:author="Auteur"/>
                <w:color w:val="000000"/>
              </w:rPr>
            </w:pPr>
            <w:r w:rsidRPr="00964F05">
              <w:rPr>
                <w:color w:val="000000"/>
                <w:lang w:val="fr-CH"/>
              </w:rPr>
              <w:tab/>
            </w:r>
            <w:r w:rsidRPr="00964F05">
              <w:rPr>
                <w:color w:val="000000"/>
                <w:lang w:val="fr-CH"/>
              </w:rPr>
              <w:tab/>
            </w:r>
            <w:r w:rsidRPr="00964F05">
              <w:rPr>
                <w:color w:val="000000"/>
                <w:lang w:val="fr-CH"/>
              </w:rPr>
              <w:tab/>
            </w:r>
            <w:r w:rsidRPr="00964F05">
              <w:rPr>
                <w:color w:val="000000"/>
                <w:lang w:val="fr-CH"/>
              </w:rPr>
              <w:tab/>
            </w:r>
            <w:r w:rsidRPr="00567A58">
              <w:rPr>
                <w:rStyle w:val="Artref"/>
                <w:color w:val="000000"/>
              </w:rPr>
              <w:t>5.111</w:t>
            </w:r>
            <w:r w:rsidRPr="00567A58">
              <w:rPr>
                <w:color w:val="000000"/>
              </w:rPr>
              <w:t xml:space="preserve">  </w:t>
            </w:r>
            <w:r w:rsidRPr="00567A58">
              <w:rPr>
                <w:rStyle w:val="Artref"/>
                <w:color w:val="000000"/>
              </w:rPr>
              <w:t>5.200</w:t>
            </w:r>
            <w:r w:rsidRPr="00567A58">
              <w:rPr>
                <w:color w:val="000000"/>
              </w:rPr>
              <w:t xml:space="preserve">  </w:t>
            </w:r>
            <w:r w:rsidRPr="00567A58">
              <w:rPr>
                <w:rStyle w:val="Artref"/>
                <w:color w:val="000000"/>
              </w:rPr>
              <w:t>5.201</w:t>
            </w:r>
            <w:r w:rsidRPr="00567A58">
              <w:rPr>
                <w:color w:val="000000"/>
              </w:rPr>
              <w:t xml:space="preserve">  </w:t>
            </w:r>
            <w:r w:rsidRPr="00567A58">
              <w:rPr>
                <w:rStyle w:val="Artref"/>
                <w:color w:val="000000"/>
              </w:rPr>
              <w:t>5.202</w:t>
            </w:r>
          </w:p>
        </w:tc>
      </w:tr>
      <w:tr w:rsidR="006F07D1" w:rsidRPr="00567A58" w14:paraId="0A27E760" w14:textId="77777777" w:rsidTr="00EE4C60">
        <w:trPr>
          <w:cantSplit/>
          <w:jc w:val="center"/>
        </w:trPr>
        <w:tc>
          <w:tcPr>
            <w:tcW w:w="9360" w:type="dxa"/>
            <w:gridSpan w:val="3"/>
            <w:tcBorders>
              <w:top w:val="single" w:sz="4" w:space="0" w:color="auto"/>
              <w:left w:val="single" w:sz="4" w:space="0" w:color="auto"/>
              <w:bottom w:val="single" w:sz="4" w:space="0" w:color="auto"/>
              <w:right w:val="single" w:sz="4" w:space="0" w:color="auto"/>
            </w:tcBorders>
            <w:shd w:val="clear" w:color="auto" w:fill="D5F3F7"/>
          </w:tcPr>
          <w:p w14:paraId="1E003CC4" w14:textId="77777777" w:rsidR="006F07D1" w:rsidRPr="00964F05" w:rsidDel="00145C99" w:rsidRDefault="006F07D1" w:rsidP="00EE4C60">
            <w:pPr>
              <w:pStyle w:val="TableTextS5"/>
              <w:tabs>
                <w:tab w:val="clear" w:pos="170"/>
                <w:tab w:val="clear" w:pos="567"/>
                <w:tab w:val="clear" w:pos="737"/>
              </w:tabs>
              <w:jc w:val="both"/>
              <w:rPr>
                <w:rStyle w:val="Tablefreq"/>
                <w:lang w:val="fr-CH"/>
              </w:rPr>
            </w:pPr>
            <w:r>
              <w:rPr>
                <w:rStyle w:val="Tablefreq"/>
                <w:lang w:val="fr-CH"/>
              </w:rPr>
              <w:t>…</w:t>
            </w:r>
          </w:p>
        </w:tc>
      </w:tr>
    </w:tbl>
    <w:p w14:paraId="37E3FBE2" w14:textId="77777777" w:rsidR="006F07D1" w:rsidRPr="00567A58" w:rsidRDefault="006F07D1" w:rsidP="006F07D1">
      <w:pPr>
        <w:pStyle w:val="Reasons"/>
        <w:rPr>
          <w:rFonts w:eastAsia="Calibri"/>
        </w:rPr>
      </w:pPr>
    </w:p>
    <w:p w14:paraId="4042D4CF" w14:textId="77777777" w:rsidR="006F07D1" w:rsidRPr="00567A58" w:rsidRDefault="006F07D1" w:rsidP="006F07D1">
      <w:pPr>
        <w:pStyle w:val="Proposal"/>
      </w:pPr>
      <w:r w:rsidRPr="00567A58">
        <w:t>ADD</w:t>
      </w:r>
    </w:p>
    <w:p w14:paraId="5EEADC85" w14:textId="77777777" w:rsidR="006F07D1" w:rsidRPr="00567A58" w:rsidRDefault="006F07D1" w:rsidP="006F07D1">
      <w:pPr>
        <w:pStyle w:val="Note"/>
        <w:jc w:val="both"/>
        <w:rPr>
          <w:szCs w:val="24"/>
        </w:rPr>
      </w:pPr>
      <w:r w:rsidRPr="00567A58">
        <w:rPr>
          <w:rStyle w:val="Artdef"/>
          <w:rFonts w:eastAsia="Calibri"/>
          <w:szCs w:val="24"/>
        </w:rPr>
        <w:t>5.A17</w:t>
      </w:r>
      <w:r w:rsidRPr="00567A58">
        <w:rPr>
          <w:szCs w:val="24"/>
        </w:rPr>
        <w:tab/>
        <w:t>The use of the frequency band 117.975-137 MHz</w:t>
      </w:r>
      <w:r w:rsidRPr="00567A58">
        <w:rPr>
          <w:b/>
          <w:szCs w:val="24"/>
        </w:rPr>
        <w:t xml:space="preserve"> </w:t>
      </w:r>
      <w:r w:rsidRPr="00567A58">
        <w:rPr>
          <w:szCs w:val="24"/>
        </w:rPr>
        <w:t>by the aeronautical mobile-satellite (R) service is limited to internationally standardized aeronautical systems.</w:t>
      </w:r>
      <w:r w:rsidRPr="00567A58">
        <w:rPr>
          <w:sz w:val="16"/>
          <w:szCs w:val="16"/>
        </w:rPr>
        <w:t>     (WRC</w:t>
      </w:r>
      <w:r w:rsidRPr="00567A58">
        <w:rPr>
          <w:sz w:val="16"/>
          <w:szCs w:val="16"/>
        </w:rPr>
        <w:noBreakHyphen/>
        <w:t>23)</w:t>
      </w:r>
    </w:p>
    <w:p w14:paraId="731AB38E" w14:textId="77777777" w:rsidR="006F07D1" w:rsidRPr="00567A58" w:rsidRDefault="006F07D1" w:rsidP="006F07D1">
      <w:pPr>
        <w:pStyle w:val="Reasons"/>
        <w:jc w:val="both"/>
      </w:pPr>
      <w:r w:rsidRPr="00567A58">
        <w:rPr>
          <w:b/>
          <w:bCs/>
        </w:rPr>
        <w:t>Reasons:</w:t>
      </w:r>
      <w:r w:rsidRPr="00567A58">
        <w:t xml:space="preserve"> To ensure that the new AMS(R)S allocation is used only by internationally standardised aeronautical systems.</w:t>
      </w:r>
    </w:p>
    <w:p w14:paraId="6267353C" w14:textId="77777777" w:rsidR="006F07D1" w:rsidRPr="00567A58" w:rsidRDefault="006F07D1" w:rsidP="006F07D1">
      <w:pPr>
        <w:pStyle w:val="Proposal"/>
      </w:pPr>
      <w:r w:rsidRPr="00567A58">
        <w:t>ADD</w:t>
      </w:r>
    </w:p>
    <w:p w14:paraId="2C72394E" w14:textId="77777777" w:rsidR="006F07D1" w:rsidRPr="00567A58" w:rsidRDefault="006F07D1" w:rsidP="006F07D1">
      <w:pPr>
        <w:pStyle w:val="Note"/>
        <w:jc w:val="both"/>
        <w:rPr>
          <w:rStyle w:val="Artdef"/>
          <w:rFonts w:eastAsia="Calibri"/>
          <w:b w:val="0"/>
          <w:szCs w:val="24"/>
        </w:rPr>
      </w:pPr>
      <w:r w:rsidRPr="00567A58">
        <w:rPr>
          <w:rStyle w:val="Artdef"/>
          <w:rFonts w:eastAsia="Calibri"/>
          <w:szCs w:val="24"/>
        </w:rPr>
        <w:t>5.B17</w:t>
      </w:r>
      <w:r w:rsidRPr="00567A58">
        <w:rPr>
          <w:szCs w:val="24"/>
        </w:rPr>
        <w:tab/>
      </w:r>
      <w:r w:rsidRPr="00567A58">
        <w:t xml:space="preserve">In the </w:t>
      </w:r>
      <w:r>
        <w:t xml:space="preserve">frequency </w:t>
      </w:r>
      <w:r w:rsidRPr="00567A58">
        <w:t xml:space="preserve">band 136-137 MHz, systems operating in the AMS(R)S should ensure that their maximum level of their emissions above 137 MHz does not </w:t>
      </w:r>
      <w:proofErr w:type="gramStart"/>
      <w:r w:rsidRPr="00567A58">
        <w:t>exceed  [</w:t>
      </w:r>
      <w:proofErr w:type="gramEnd"/>
      <w:r w:rsidRPr="00567A58">
        <w:rPr>
          <w:szCs w:val="24"/>
        </w:rPr>
        <w:t>XXX</w:t>
      </w:r>
      <w:r w:rsidRPr="00567A58">
        <w:t>].</w:t>
      </w:r>
      <w:r w:rsidRPr="00567A58">
        <w:rPr>
          <w:sz w:val="16"/>
          <w:szCs w:val="16"/>
        </w:rPr>
        <w:t>     (WRC</w:t>
      </w:r>
      <w:r w:rsidRPr="00567A58">
        <w:rPr>
          <w:sz w:val="16"/>
          <w:szCs w:val="16"/>
        </w:rPr>
        <w:noBreakHyphen/>
        <w:t>23)</w:t>
      </w:r>
    </w:p>
    <w:p w14:paraId="350D3E80" w14:textId="63451D06" w:rsidR="006F07D1" w:rsidRDefault="006F07D1" w:rsidP="006F07D1">
      <w:pPr>
        <w:pStyle w:val="Reasons"/>
        <w:rPr>
          <w:ins w:id="133" w:author="FAA-NASA-RCS" w:date="2022-06-10T12:52:00Z"/>
        </w:rPr>
      </w:pPr>
      <w:r w:rsidRPr="00567A58">
        <w:rPr>
          <w:b/>
          <w:bCs/>
        </w:rPr>
        <w:t>Reasons:</w:t>
      </w:r>
      <w:r w:rsidRPr="00567A58">
        <w:t xml:space="preserve"> To ensure the protection of the incumbent services above 137 MHz.</w:t>
      </w:r>
    </w:p>
    <w:p w14:paraId="17D98CB8" w14:textId="6910CB26" w:rsidR="00997A7E" w:rsidRPr="007D20FF" w:rsidRDefault="00997A7E" w:rsidP="00997A7E">
      <w:pPr>
        <w:pStyle w:val="Methodheading2"/>
        <w:ind w:left="1871" w:hanging="1871"/>
        <w:rPr>
          <w:ins w:id="134" w:author="FAA-NASA-RCS" w:date="2022-06-10T12:52:00Z"/>
          <w:highlight w:val="green"/>
        </w:rPr>
      </w:pPr>
      <w:ins w:id="135" w:author="FAA-NASA-RCS" w:date="2022-06-10T12:52:00Z">
        <w:r w:rsidRPr="007D20FF">
          <w:rPr>
            <w:highlight w:val="green"/>
          </w:rPr>
          <w:t>2/1.7/5.</w:t>
        </w:r>
      </w:ins>
      <w:ins w:id="136" w:author="FAA-NASA-RCS" w:date="2022-06-10T16:13:00Z">
        <w:r w:rsidR="002424B3" w:rsidRPr="007D20FF">
          <w:rPr>
            <w:highlight w:val="green"/>
          </w:rPr>
          <w:t>3</w:t>
        </w:r>
      </w:ins>
      <w:ins w:id="137" w:author="FAA-NASA-RCS" w:date="2022-06-10T12:52:00Z">
        <w:r w:rsidRPr="007D20FF">
          <w:rPr>
            <w:highlight w:val="green"/>
          </w:rPr>
          <w:tab/>
        </w:r>
        <w:r w:rsidRPr="007D20FF">
          <w:rPr>
            <w:highlight w:val="green"/>
          </w:rPr>
          <w:tab/>
          <w:t xml:space="preserve">For Method </w:t>
        </w:r>
      </w:ins>
      <w:ins w:id="138" w:author="FAA-NASA-RCS" w:date="2022-06-10T16:13:00Z">
        <w:r w:rsidR="002424B3" w:rsidRPr="007D20FF">
          <w:rPr>
            <w:highlight w:val="green"/>
          </w:rPr>
          <w:t>C</w:t>
        </w:r>
      </w:ins>
      <w:ins w:id="139" w:author="FAA-NASA-RCS" w:date="2022-06-10T12:52:00Z">
        <w:r w:rsidRPr="007D20FF">
          <w:rPr>
            <w:highlight w:val="green"/>
          </w:rPr>
          <w:t>: New allocation to the aeronautical mobile satellite (route) service in the frequency band 117.975-13</w:t>
        </w:r>
      </w:ins>
      <w:ins w:id="140" w:author="FAA-NASA-RCS" w:date="2022-06-10T16:13:00Z">
        <w:r w:rsidR="002424B3" w:rsidRPr="007D20FF">
          <w:rPr>
            <w:highlight w:val="green"/>
          </w:rPr>
          <w:t>6</w:t>
        </w:r>
      </w:ins>
      <w:ins w:id="141" w:author="FAA-NASA-RCS" w:date="2022-06-10T12:52:00Z">
        <w:r w:rsidRPr="007D20FF">
          <w:rPr>
            <w:highlight w:val="green"/>
          </w:rPr>
          <w:t xml:space="preserve"> MHz</w:t>
        </w:r>
      </w:ins>
    </w:p>
    <w:p w14:paraId="3EF8A210" w14:textId="77777777" w:rsidR="00997A7E" w:rsidRPr="007D20FF" w:rsidRDefault="00997A7E" w:rsidP="00997A7E">
      <w:pPr>
        <w:pStyle w:val="ArtNo"/>
        <w:rPr>
          <w:ins w:id="142" w:author="FAA-NASA-RCS" w:date="2022-06-10T12:52:00Z"/>
          <w:highlight w:val="green"/>
        </w:rPr>
      </w:pPr>
      <w:ins w:id="143" w:author="FAA-NASA-RCS" w:date="2022-06-10T12:52:00Z">
        <w:r w:rsidRPr="007D20FF">
          <w:rPr>
            <w:highlight w:val="green"/>
          </w:rPr>
          <w:t xml:space="preserve">ARTICLE </w:t>
        </w:r>
        <w:r w:rsidRPr="007D20FF">
          <w:rPr>
            <w:rStyle w:val="href"/>
            <w:rFonts w:eastAsiaTheme="majorEastAsia"/>
            <w:highlight w:val="green"/>
          </w:rPr>
          <w:t>5</w:t>
        </w:r>
      </w:ins>
    </w:p>
    <w:p w14:paraId="636E14DB" w14:textId="77777777" w:rsidR="00997A7E" w:rsidRPr="007D20FF" w:rsidRDefault="00997A7E" w:rsidP="00997A7E">
      <w:pPr>
        <w:pStyle w:val="Arttitle"/>
        <w:rPr>
          <w:ins w:id="144" w:author="FAA-NASA-RCS" w:date="2022-06-10T12:52:00Z"/>
          <w:highlight w:val="green"/>
        </w:rPr>
      </w:pPr>
      <w:ins w:id="145" w:author="FAA-NASA-RCS" w:date="2022-06-10T12:52:00Z">
        <w:r w:rsidRPr="007D20FF">
          <w:rPr>
            <w:highlight w:val="green"/>
          </w:rPr>
          <w:t>Frequency allocations</w:t>
        </w:r>
      </w:ins>
    </w:p>
    <w:p w14:paraId="1122F59F" w14:textId="77777777" w:rsidR="00997A7E" w:rsidRPr="007D20FF" w:rsidRDefault="00997A7E" w:rsidP="00997A7E">
      <w:pPr>
        <w:pStyle w:val="Section1"/>
        <w:keepNext/>
        <w:rPr>
          <w:ins w:id="146" w:author="FAA-NASA-RCS" w:date="2022-06-10T12:52:00Z"/>
          <w:highlight w:val="green"/>
        </w:rPr>
      </w:pPr>
      <w:ins w:id="147" w:author="FAA-NASA-RCS" w:date="2022-06-10T12:52:00Z">
        <w:r w:rsidRPr="007D20FF">
          <w:rPr>
            <w:highlight w:val="green"/>
          </w:rPr>
          <w:t>Section IV – Table of Frequency Allocations</w:t>
        </w:r>
        <w:r w:rsidRPr="007D20FF">
          <w:rPr>
            <w:highlight w:val="green"/>
          </w:rPr>
          <w:br/>
        </w:r>
        <w:r w:rsidRPr="007D20FF">
          <w:rPr>
            <w:b w:val="0"/>
            <w:bCs/>
            <w:highlight w:val="green"/>
          </w:rPr>
          <w:t xml:space="preserve">(See No. </w:t>
        </w:r>
        <w:r w:rsidRPr="007D20FF">
          <w:rPr>
            <w:highlight w:val="green"/>
          </w:rPr>
          <w:t>2.1</w:t>
        </w:r>
        <w:r w:rsidRPr="007D20FF">
          <w:rPr>
            <w:b w:val="0"/>
            <w:bCs/>
            <w:highlight w:val="green"/>
          </w:rPr>
          <w:t>)</w:t>
        </w:r>
      </w:ins>
    </w:p>
    <w:p w14:paraId="053582FF" w14:textId="77777777" w:rsidR="00997A7E" w:rsidRPr="007D20FF" w:rsidRDefault="00997A7E" w:rsidP="00997A7E">
      <w:pPr>
        <w:pStyle w:val="Proposal"/>
        <w:rPr>
          <w:ins w:id="148" w:author="FAA-NASA-RCS" w:date="2022-06-10T12:52:00Z"/>
          <w:highlight w:val="green"/>
        </w:rPr>
      </w:pPr>
      <w:ins w:id="149" w:author="FAA-NASA-RCS" w:date="2022-06-10T12:52:00Z">
        <w:r w:rsidRPr="007D20FF">
          <w:rPr>
            <w:highlight w:val="green"/>
          </w:rPr>
          <w:t>MOD</w:t>
        </w:r>
      </w:ins>
    </w:p>
    <w:p w14:paraId="70EF26E2" w14:textId="70F6685E" w:rsidR="00997A7E" w:rsidRPr="007D20FF" w:rsidRDefault="002E7482" w:rsidP="00997A7E">
      <w:pPr>
        <w:pStyle w:val="Tabletitle"/>
        <w:rPr>
          <w:ins w:id="150" w:author="FAA-NASA-RCS" w:date="2022-06-10T12:52:00Z"/>
          <w:highlight w:val="green"/>
        </w:rPr>
      </w:pPr>
      <w:ins w:id="151" w:author="FAA-NASA-RCS" w:date="2022-06-10T13:01:00Z">
        <w:r w:rsidRPr="007D20FF">
          <w:rPr>
            <w:highlight w:val="green"/>
          </w:rPr>
          <w:t>117.975</w:t>
        </w:r>
      </w:ins>
      <w:ins w:id="152" w:author="FAA-NASA-RCS" w:date="2022-06-10T12:52:00Z">
        <w:r w:rsidR="00997A7E" w:rsidRPr="007D20FF">
          <w:rPr>
            <w:highlight w:val="green"/>
          </w:rPr>
          <w:t>-137.</w:t>
        </w:r>
      </w:ins>
      <w:ins w:id="153" w:author="FAA-NASA-RCS" w:date="2022-06-10T13:01:00Z">
        <w:r w:rsidRPr="007D20FF">
          <w:rPr>
            <w:highlight w:val="green"/>
          </w:rPr>
          <w:t>0</w:t>
        </w:r>
      </w:ins>
      <w:ins w:id="154" w:author="FAA-NASA-RCS" w:date="2022-06-10T12:52:00Z">
        <w:r w:rsidR="00997A7E" w:rsidRPr="007D20FF">
          <w:rPr>
            <w:highlight w:val="green"/>
          </w:rPr>
          <w:t xml:space="preserve"> MHz</w:t>
        </w:r>
      </w:ins>
    </w:p>
    <w:tbl>
      <w:tblPr>
        <w:tblW w:w="9360" w:type="dxa"/>
        <w:jc w:val="center"/>
        <w:tblLayout w:type="fixed"/>
        <w:tblCellMar>
          <w:left w:w="107" w:type="dxa"/>
          <w:right w:w="107" w:type="dxa"/>
        </w:tblCellMar>
        <w:tblLook w:val="04A0" w:firstRow="1" w:lastRow="0" w:firstColumn="1" w:lastColumn="0" w:noHBand="0" w:noVBand="1"/>
      </w:tblPr>
      <w:tblGrid>
        <w:gridCol w:w="3119"/>
        <w:gridCol w:w="3118"/>
        <w:gridCol w:w="3123"/>
      </w:tblGrid>
      <w:tr w:rsidR="00997A7E" w:rsidRPr="007D20FF" w14:paraId="02119EAD" w14:textId="77777777" w:rsidTr="00C27D7A">
        <w:trPr>
          <w:cantSplit/>
          <w:jc w:val="center"/>
          <w:ins w:id="155" w:author="FAA-NASA-RCS" w:date="2022-06-10T12:52:00Z"/>
        </w:trPr>
        <w:tc>
          <w:tcPr>
            <w:tcW w:w="9360" w:type="dxa"/>
            <w:gridSpan w:val="3"/>
            <w:tcBorders>
              <w:top w:val="single" w:sz="4" w:space="0" w:color="auto"/>
              <w:left w:val="single" w:sz="4" w:space="0" w:color="auto"/>
              <w:bottom w:val="single" w:sz="4" w:space="0" w:color="auto"/>
              <w:right w:val="single" w:sz="4" w:space="0" w:color="auto"/>
            </w:tcBorders>
            <w:hideMark/>
          </w:tcPr>
          <w:p w14:paraId="21B3996D" w14:textId="77777777" w:rsidR="00997A7E" w:rsidRPr="007D20FF" w:rsidRDefault="00997A7E" w:rsidP="00C27D7A">
            <w:pPr>
              <w:pStyle w:val="Tablehead"/>
              <w:rPr>
                <w:ins w:id="156" w:author="FAA-NASA-RCS" w:date="2022-06-10T12:52:00Z"/>
                <w:rFonts w:ascii="Times New Roman" w:hAnsi="Times New Roman"/>
                <w:highlight w:val="green"/>
              </w:rPr>
            </w:pPr>
            <w:ins w:id="157" w:author="FAA-NASA-RCS" w:date="2022-06-10T12:52:00Z">
              <w:r w:rsidRPr="007D20FF">
                <w:rPr>
                  <w:rFonts w:ascii="Times New Roman" w:hAnsi="Times New Roman"/>
                  <w:highlight w:val="green"/>
                </w:rPr>
                <w:t>Allocation to services</w:t>
              </w:r>
            </w:ins>
          </w:p>
        </w:tc>
      </w:tr>
      <w:tr w:rsidR="00997A7E" w:rsidRPr="007D20FF" w14:paraId="33A93476" w14:textId="77777777" w:rsidTr="00C27D7A">
        <w:trPr>
          <w:cantSplit/>
          <w:jc w:val="center"/>
          <w:ins w:id="158" w:author="FAA-NASA-RCS" w:date="2022-06-10T12:52:00Z"/>
        </w:trPr>
        <w:tc>
          <w:tcPr>
            <w:tcW w:w="3119" w:type="dxa"/>
            <w:tcBorders>
              <w:top w:val="single" w:sz="4" w:space="0" w:color="auto"/>
              <w:left w:val="single" w:sz="6" w:space="0" w:color="auto"/>
              <w:bottom w:val="single" w:sz="6" w:space="0" w:color="auto"/>
              <w:right w:val="single" w:sz="6" w:space="0" w:color="auto"/>
            </w:tcBorders>
            <w:hideMark/>
          </w:tcPr>
          <w:p w14:paraId="79010F89" w14:textId="77777777" w:rsidR="00997A7E" w:rsidRPr="007D20FF" w:rsidRDefault="00997A7E" w:rsidP="00C27D7A">
            <w:pPr>
              <w:pStyle w:val="Tablehead"/>
              <w:rPr>
                <w:ins w:id="159" w:author="FAA-NASA-RCS" w:date="2022-06-10T12:52:00Z"/>
                <w:rFonts w:ascii="Times New Roman" w:hAnsi="Times New Roman"/>
                <w:highlight w:val="green"/>
              </w:rPr>
            </w:pPr>
            <w:ins w:id="160" w:author="FAA-NASA-RCS" w:date="2022-06-10T12:52:00Z">
              <w:r w:rsidRPr="007D20FF">
                <w:rPr>
                  <w:rFonts w:ascii="Times New Roman" w:hAnsi="Times New Roman"/>
                  <w:highlight w:val="green"/>
                </w:rPr>
                <w:t>Region 1</w:t>
              </w:r>
            </w:ins>
          </w:p>
        </w:tc>
        <w:tc>
          <w:tcPr>
            <w:tcW w:w="3118" w:type="dxa"/>
            <w:tcBorders>
              <w:top w:val="single" w:sz="4" w:space="0" w:color="auto"/>
              <w:left w:val="single" w:sz="6" w:space="0" w:color="auto"/>
              <w:bottom w:val="single" w:sz="6" w:space="0" w:color="auto"/>
              <w:right w:val="single" w:sz="6" w:space="0" w:color="auto"/>
            </w:tcBorders>
            <w:hideMark/>
          </w:tcPr>
          <w:p w14:paraId="38BDFFEC" w14:textId="77777777" w:rsidR="00997A7E" w:rsidRPr="007D20FF" w:rsidRDefault="00997A7E" w:rsidP="00C27D7A">
            <w:pPr>
              <w:pStyle w:val="Tablehead"/>
              <w:rPr>
                <w:ins w:id="161" w:author="FAA-NASA-RCS" w:date="2022-06-10T12:52:00Z"/>
                <w:rFonts w:ascii="Times New Roman" w:hAnsi="Times New Roman"/>
                <w:highlight w:val="green"/>
              </w:rPr>
            </w:pPr>
            <w:ins w:id="162" w:author="FAA-NASA-RCS" w:date="2022-06-10T12:52:00Z">
              <w:r w:rsidRPr="007D20FF">
                <w:rPr>
                  <w:rFonts w:ascii="Times New Roman" w:hAnsi="Times New Roman"/>
                  <w:highlight w:val="green"/>
                </w:rPr>
                <w:t>Region 2</w:t>
              </w:r>
            </w:ins>
          </w:p>
        </w:tc>
        <w:tc>
          <w:tcPr>
            <w:tcW w:w="3123" w:type="dxa"/>
            <w:tcBorders>
              <w:top w:val="single" w:sz="4" w:space="0" w:color="auto"/>
              <w:left w:val="single" w:sz="6" w:space="0" w:color="auto"/>
              <w:bottom w:val="single" w:sz="6" w:space="0" w:color="auto"/>
              <w:right w:val="single" w:sz="6" w:space="0" w:color="auto"/>
            </w:tcBorders>
            <w:hideMark/>
          </w:tcPr>
          <w:p w14:paraId="6C0FC298" w14:textId="77777777" w:rsidR="00997A7E" w:rsidRPr="007D20FF" w:rsidRDefault="00997A7E" w:rsidP="00C27D7A">
            <w:pPr>
              <w:pStyle w:val="Tablehead"/>
              <w:rPr>
                <w:ins w:id="163" w:author="FAA-NASA-RCS" w:date="2022-06-10T12:52:00Z"/>
                <w:rFonts w:ascii="Times New Roman" w:hAnsi="Times New Roman"/>
                <w:highlight w:val="green"/>
              </w:rPr>
            </w:pPr>
            <w:ins w:id="164" w:author="FAA-NASA-RCS" w:date="2022-06-10T12:52:00Z">
              <w:r w:rsidRPr="007D20FF">
                <w:rPr>
                  <w:rFonts w:ascii="Times New Roman" w:hAnsi="Times New Roman"/>
                  <w:highlight w:val="green"/>
                </w:rPr>
                <w:t>Region 3</w:t>
              </w:r>
            </w:ins>
          </w:p>
        </w:tc>
      </w:tr>
      <w:tr w:rsidR="00997A7E" w:rsidRPr="007D20FF" w14:paraId="4109D754" w14:textId="77777777" w:rsidTr="00C27D7A">
        <w:trPr>
          <w:cantSplit/>
          <w:jc w:val="center"/>
          <w:ins w:id="165" w:author="FAA-NASA-RCS" w:date="2022-06-10T12:52:00Z"/>
        </w:trPr>
        <w:tc>
          <w:tcPr>
            <w:tcW w:w="9360" w:type="dxa"/>
            <w:gridSpan w:val="3"/>
            <w:tcBorders>
              <w:top w:val="single" w:sz="4" w:space="0" w:color="auto"/>
              <w:left w:val="single" w:sz="4" w:space="0" w:color="auto"/>
              <w:bottom w:val="single" w:sz="4" w:space="0" w:color="auto"/>
              <w:right w:val="single" w:sz="4" w:space="0" w:color="auto"/>
            </w:tcBorders>
            <w:shd w:val="clear" w:color="auto" w:fill="D5F3F7"/>
          </w:tcPr>
          <w:p w14:paraId="7D4E546D" w14:textId="77777777" w:rsidR="00997A7E" w:rsidRPr="007D20FF" w:rsidRDefault="00997A7E" w:rsidP="00C27D7A">
            <w:pPr>
              <w:pStyle w:val="TableTextS5"/>
              <w:tabs>
                <w:tab w:val="clear" w:pos="170"/>
                <w:tab w:val="clear" w:pos="567"/>
                <w:tab w:val="clear" w:pos="737"/>
              </w:tabs>
              <w:jc w:val="both"/>
              <w:rPr>
                <w:ins w:id="166" w:author="FAA-NASA-RCS" w:date="2022-06-10T12:52:00Z"/>
                <w:rStyle w:val="Tablefreq"/>
                <w:highlight w:val="green"/>
                <w:lang w:val="fr-CH"/>
              </w:rPr>
            </w:pPr>
            <w:ins w:id="167" w:author="FAA-NASA-RCS" w:date="2022-06-10T12:52:00Z">
              <w:r w:rsidRPr="007D20FF">
                <w:rPr>
                  <w:rStyle w:val="Tablefreq"/>
                  <w:highlight w:val="green"/>
                  <w:lang w:val="fr-CH"/>
                </w:rPr>
                <w:t>…</w:t>
              </w:r>
            </w:ins>
          </w:p>
        </w:tc>
      </w:tr>
      <w:tr w:rsidR="00997A7E" w:rsidRPr="007D20FF" w14:paraId="33FD775E" w14:textId="77777777" w:rsidTr="00C27D7A">
        <w:trPr>
          <w:cantSplit/>
          <w:jc w:val="center"/>
          <w:ins w:id="168" w:author="FAA-NASA-RCS" w:date="2022-06-10T12:52:00Z"/>
        </w:trPr>
        <w:tc>
          <w:tcPr>
            <w:tcW w:w="9360" w:type="dxa"/>
            <w:gridSpan w:val="3"/>
            <w:tcBorders>
              <w:top w:val="single" w:sz="4" w:space="0" w:color="auto"/>
              <w:left w:val="single" w:sz="4" w:space="0" w:color="auto"/>
              <w:bottom w:val="single" w:sz="4" w:space="0" w:color="auto"/>
              <w:right w:val="single" w:sz="4" w:space="0" w:color="auto"/>
            </w:tcBorders>
            <w:hideMark/>
          </w:tcPr>
          <w:p w14:paraId="31968390" w14:textId="620DA8BC" w:rsidR="00997A7E" w:rsidRPr="007D20FF" w:rsidRDefault="00997A7E" w:rsidP="00C27D7A">
            <w:pPr>
              <w:pStyle w:val="TableTextS5"/>
              <w:tabs>
                <w:tab w:val="clear" w:pos="170"/>
                <w:tab w:val="clear" w:pos="567"/>
                <w:tab w:val="clear" w:pos="737"/>
              </w:tabs>
              <w:jc w:val="both"/>
              <w:rPr>
                <w:ins w:id="169" w:author="FAA-NASA-RCS" w:date="2022-06-10T12:52:00Z"/>
                <w:color w:val="000000"/>
                <w:highlight w:val="green"/>
                <w:lang w:val="fr-CH"/>
              </w:rPr>
            </w:pPr>
            <w:ins w:id="170" w:author="FAA-NASA-RCS" w:date="2022-06-10T12:52:00Z">
              <w:r w:rsidRPr="007D20FF">
                <w:rPr>
                  <w:rStyle w:val="Tablefreq"/>
                  <w:highlight w:val="green"/>
                  <w:lang w:val="fr-CH"/>
                </w:rPr>
                <w:t>117.975-</w:t>
              </w:r>
            </w:ins>
            <w:del w:id="171" w:author="FAA-NASA-RCS" w:date="2022-06-10T12:54:00Z">
              <w:r w:rsidRPr="007D20FF" w:rsidDel="00997A7E">
                <w:rPr>
                  <w:rStyle w:val="Tablefreq"/>
                  <w:highlight w:val="green"/>
                  <w:lang w:val="fr-CH"/>
                </w:rPr>
                <w:delText>137</w:delText>
              </w:r>
            </w:del>
            <w:ins w:id="172" w:author="FAA-NASA-RCS" w:date="2022-06-10T12:54:00Z">
              <w:r w:rsidRPr="007D20FF">
                <w:rPr>
                  <w:rStyle w:val="Tablefreq"/>
                  <w:highlight w:val="green"/>
                  <w:lang w:val="fr-CH"/>
                </w:rPr>
                <w:t>136</w:t>
              </w:r>
            </w:ins>
            <w:ins w:id="173" w:author="FAA-NASA-RCS" w:date="2022-06-10T12:52:00Z">
              <w:r w:rsidRPr="007D20FF">
                <w:rPr>
                  <w:color w:val="000000"/>
                  <w:highlight w:val="green"/>
                  <w:lang w:val="fr-CH"/>
                </w:rPr>
                <w:tab/>
                <w:t>AERONAUTICAL MOBILE (R)</w:t>
              </w:r>
            </w:ins>
          </w:p>
          <w:p w14:paraId="7642012D" w14:textId="77777777" w:rsidR="00997A7E" w:rsidRPr="007D20FF" w:rsidRDefault="00997A7E" w:rsidP="00C27D7A">
            <w:pPr>
              <w:pStyle w:val="TableTextS5"/>
              <w:jc w:val="both"/>
              <w:rPr>
                <w:ins w:id="174" w:author="FAA-NASA-RCS" w:date="2022-06-10T12:52:00Z"/>
                <w:color w:val="000000"/>
                <w:highlight w:val="green"/>
                <w:lang w:val="fr-CH"/>
              </w:rPr>
            </w:pPr>
            <w:ins w:id="175" w:author="FAA-NASA-RCS" w:date="2022-06-10T12:52:00Z">
              <w:r w:rsidRPr="007D20FF">
                <w:rPr>
                  <w:color w:val="000000"/>
                  <w:highlight w:val="green"/>
                  <w:lang w:val="fr-CH"/>
                </w:rPr>
                <w:tab/>
              </w:r>
              <w:r w:rsidRPr="007D20FF">
                <w:rPr>
                  <w:color w:val="000000"/>
                  <w:highlight w:val="green"/>
                  <w:lang w:val="fr-CH"/>
                </w:rPr>
                <w:tab/>
              </w:r>
              <w:r w:rsidRPr="007D20FF">
                <w:rPr>
                  <w:color w:val="000000"/>
                  <w:highlight w:val="green"/>
                  <w:lang w:val="fr-CH"/>
                </w:rPr>
                <w:tab/>
              </w:r>
              <w:r w:rsidRPr="007D20FF">
                <w:rPr>
                  <w:color w:val="000000"/>
                  <w:highlight w:val="green"/>
                  <w:lang w:val="fr-CH"/>
                </w:rPr>
                <w:tab/>
                <w:t>AERONAUTICAL MOBILE-SATELLITE (</w:t>
              </w:r>
              <w:proofErr w:type="gramStart"/>
              <w:r w:rsidRPr="007D20FF">
                <w:rPr>
                  <w:color w:val="000000"/>
                  <w:highlight w:val="green"/>
                  <w:lang w:val="fr-CH"/>
                </w:rPr>
                <w:t>R)  ADD</w:t>
              </w:r>
              <w:proofErr w:type="gramEnd"/>
              <w:r w:rsidRPr="007D20FF">
                <w:rPr>
                  <w:color w:val="000000"/>
                  <w:highlight w:val="green"/>
                  <w:lang w:val="fr-CH"/>
                </w:rPr>
                <w:t xml:space="preserve"> </w:t>
              </w:r>
              <w:r w:rsidRPr="007D20FF">
                <w:rPr>
                  <w:rStyle w:val="Artref"/>
                  <w:highlight w:val="green"/>
                  <w:lang w:val="fr-CH"/>
                </w:rPr>
                <w:t>5.A17</w:t>
              </w:r>
            </w:ins>
          </w:p>
          <w:p w14:paraId="5D3421B1" w14:textId="77777777" w:rsidR="00997A7E" w:rsidRPr="007D20FF" w:rsidRDefault="00997A7E" w:rsidP="00C27D7A">
            <w:pPr>
              <w:pStyle w:val="TableTextS5"/>
              <w:jc w:val="both"/>
              <w:rPr>
                <w:ins w:id="176" w:author="FAA-NASA-RCS" w:date="2022-06-10T12:52:00Z"/>
                <w:color w:val="000000"/>
                <w:highlight w:val="green"/>
              </w:rPr>
            </w:pPr>
            <w:ins w:id="177" w:author="FAA-NASA-RCS" w:date="2022-06-10T12:52:00Z">
              <w:r w:rsidRPr="007D20FF">
                <w:rPr>
                  <w:color w:val="000000"/>
                  <w:highlight w:val="green"/>
                  <w:lang w:val="fr-CH"/>
                </w:rPr>
                <w:tab/>
              </w:r>
              <w:r w:rsidRPr="007D20FF">
                <w:rPr>
                  <w:color w:val="000000"/>
                  <w:highlight w:val="green"/>
                  <w:lang w:val="fr-CH"/>
                </w:rPr>
                <w:tab/>
              </w:r>
              <w:r w:rsidRPr="007D20FF">
                <w:rPr>
                  <w:color w:val="000000"/>
                  <w:highlight w:val="green"/>
                  <w:lang w:val="fr-CH"/>
                </w:rPr>
                <w:tab/>
              </w:r>
              <w:r w:rsidRPr="007D20FF">
                <w:rPr>
                  <w:color w:val="000000"/>
                  <w:highlight w:val="green"/>
                  <w:lang w:val="fr-CH"/>
                </w:rPr>
                <w:tab/>
              </w:r>
              <w:proofErr w:type="gramStart"/>
              <w:r w:rsidRPr="007D20FF">
                <w:rPr>
                  <w:rStyle w:val="Artref"/>
                  <w:color w:val="000000"/>
                  <w:highlight w:val="green"/>
                </w:rPr>
                <w:t>5.111</w:t>
              </w:r>
              <w:r w:rsidRPr="007D20FF">
                <w:rPr>
                  <w:color w:val="000000"/>
                  <w:highlight w:val="green"/>
                </w:rPr>
                <w:t xml:space="preserve">  </w:t>
              </w:r>
              <w:r w:rsidRPr="007D20FF">
                <w:rPr>
                  <w:rStyle w:val="Artref"/>
                  <w:color w:val="000000"/>
                  <w:highlight w:val="green"/>
                </w:rPr>
                <w:t>5.200</w:t>
              </w:r>
              <w:proofErr w:type="gramEnd"/>
              <w:r w:rsidRPr="007D20FF">
                <w:rPr>
                  <w:color w:val="000000"/>
                  <w:highlight w:val="green"/>
                </w:rPr>
                <w:t xml:space="preserve">  </w:t>
              </w:r>
              <w:r w:rsidRPr="007D20FF">
                <w:rPr>
                  <w:rStyle w:val="Artref"/>
                  <w:color w:val="000000"/>
                  <w:highlight w:val="green"/>
                </w:rPr>
                <w:t>5.201</w:t>
              </w:r>
              <w:r w:rsidRPr="007D20FF">
                <w:rPr>
                  <w:color w:val="000000"/>
                  <w:highlight w:val="green"/>
                </w:rPr>
                <w:t xml:space="preserve">  </w:t>
              </w:r>
              <w:r w:rsidRPr="007D20FF">
                <w:rPr>
                  <w:rStyle w:val="Artref"/>
                  <w:color w:val="000000"/>
                  <w:highlight w:val="green"/>
                </w:rPr>
                <w:t>5.202</w:t>
              </w:r>
            </w:ins>
          </w:p>
        </w:tc>
      </w:tr>
      <w:tr w:rsidR="00997A7E" w:rsidRPr="007D20FF" w14:paraId="290D483D" w14:textId="77777777" w:rsidTr="00C27D7A">
        <w:trPr>
          <w:cantSplit/>
          <w:jc w:val="center"/>
          <w:ins w:id="178" w:author="FAA-NASA-RCS" w:date="2022-06-10T12:52:00Z"/>
        </w:trPr>
        <w:tc>
          <w:tcPr>
            <w:tcW w:w="9360" w:type="dxa"/>
            <w:gridSpan w:val="3"/>
            <w:tcBorders>
              <w:top w:val="single" w:sz="4" w:space="0" w:color="auto"/>
              <w:left w:val="single" w:sz="4" w:space="0" w:color="auto"/>
              <w:bottom w:val="single" w:sz="4" w:space="0" w:color="auto"/>
              <w:right w:val="single" w:sz="4" w:space="0" w:color="auto"/>
            </w:tcBorders>
            <w:hideMark/>
          </w:tcPr>
          <w:p w14:paraId="1DD9127D" w14:textId="644F6FE5" w:rsidR="00997A7E" w:rsidRPr="007D20FF" w:rsidRDefault="00997A7E" w:rsidP="00C27D7A">
            <w:pPr>
              <w:pStyle w:val="TableTextS5"/>
              <w:tabs>
                <w:tab w:val="clear" w:pos="170"/>
                <w:tab w:val="clear" w:pos="567"/>
                <w:tab w:val="clear" w:pos="737"/>
              </w:tabs>
              <w:jc w:val="both"/>
              <w:rPr>
                <w:ins w:id="179" w:author="FAA-NASA-RCS" w:date="2022-06-10T12:52:00Z"/>
                <w:color w:val="000000"/>
                <w:highlight w:val="green"/>
                <w:lang w:val="fr-CH"/>
              </w:rPr>
            </w:pPr>
            <w:ins w:id="180" w:author="FAA-NASA-RCS" w:date="2022-06-10T12:54:00Z">
              <w:r w:rsidRPr="007D20FF">
                <w:rPr>
                  <w:rStyle w:val="Tablefreq"/>
                  <w:highlight w:val="green"/>
                  <w:lang w:val="fr-CH"/>
                </w:rPr>
                <w:t>136</w:t>
              </w:r>
            </w:ins>
            <w:del w:id="181" w:author="FAA-NASA-RCS" w:date="2022-06-10T12:54:00Z">
              <w:r w:rsidRPr="007D20FF" w:rsidDel="00997A7E">
                <w:rPr>
                  <w:rStyle w:val="Tablefreq"/>
                  <w:highlight w:val="green"/>
                  <w:lang w:val="fr-CH"/>
                </w:rPr>
                <w:delText>117.975</w:delText>
              </w:r>
            </w:del>
            <w:ins w:id="182" w:author="FAA-NASA-RCS" w:date="2022-06-10T12:52:00Z">
              <w:r w:rsidRPr="007D20FF">
                <w:rPr>
                  <w:rStyle w:val="Tablefreq"/>
                  <w:highlight w:val="green"/>
                  <w:lang w:val="fr-CH"/>
                </w:rPr>
                <w:t>-137</w:t>
              </w:r>
              <w:r w:rsidRPr="007D20FF">
                <w:rPr>
                  <w:color w:val="000000"/>
                  <w:highlight w:val="green"/>
                  <w:lang w:val="fr-CH"/>
                </w:rPr>
                <w:tab/>
                <w:t>AERONAUTICAL MOBILE (R)</w:t>
              </w:r>
            </w:ins>
          </w:p>
          <w:p w14:paraId="2BA707E0" w14:textId="07E27117" w:rsidR="00997A7E" w:rsidRPr="007D20FF" w:rsidRDefault="00997A7E" w:rsidP="00C27D7A">
            <w:pPr>
              <w:pStyle w:val="TableTextS5"/>
              <w:ind w:left="3266" w:hanging="3266"/>
              <w:rPr>
                <w:ins w:id="183" w:author="FAA-NASA-RCS" w:date="2022-06-10T12:52:00Z"/>
                <w:color w:val="000000"/>
                <w:highlight w:val="green"/>
                <w:lang w:val="fr-CH"/>
              </w:rPr>
            </w:pPr>
          </w:p>
          <w:p w14:paraId="41E5D446" w14:textId="77777777" w:rsidR="00997A7E" w:rsidRPr="007D20FF" w:rsidRDefault="00997A7E" w:rsidP="00C27D7A">
            <w:pPr>
              <w:pStyle w:val="TableTextS5"/>
              <w:jc w:val="both"/>
              <w:rPr>
                <w:ins w:id="184" w:author="FAA-NASA-RCS" w:date="2022-06-10T12:52:00Z"/>
                <w:color w:val="000000"/>
                <w:highlight w:val="green"/>
              </w:rPr>
            </w:pPr>
            <w:ins w:id="185" w:author="FAA-NASA-RCS" w:date="2022-06-10T12:52:00Z">
              <w:r w:rsidRPr="007D20FF">
                <w:rPr>
                  <w:color w:val="000000"/>
                  <w:highlight w:val="green"/>
                  <w:lang w:val="fr-CH"/>
                </w:rPr>
                <w:tab/>
              </w:r>
              <w:r w:rsidRPr="007D20FF">
                <w:rPr>
                  <w:color w:val="000000"/>
                  <w:highlight w:val="green"/>
                  <w:lang w:val="fr-CH"/>
                </w:rPr>
                <w:tab/>
              </w:r>
              <w:r w:rsidRPr="007D20FF">
                <w:rPr>
                  <w:color w:val="000000"/>
                  <w:highlight w:val="green"/>
                  <w:lang w:val="fr-CH"/>
                </w:rPr>
                <w:tab/>
              </w:r>
              <w:r w:rsidRPr="007D20FF">
                <w:rPr>
                  <w:color w:val="000000"/>
                  <w:highlight w:val="green"/>
                  <w:lang w:val="fr-CH"/>
                </w:rPr>
                <w:tab/>
              </w:r>
              <w:proofErr w:type="gramStart"/>
              <w:r w:rsidRPr="007D20FF">
                <w:rPr>
                  <w:rStyle w:val="Artref"/>
                  <w:color w:val="000000"/>
                  <w:highlight w:val="green"/>
                </w:rPr>
                <w:t>5.111</w:t>
              </w:r>
              <w:r w:rsidRPr="007D20FF">
                <w:rPr>
                  <w:color w:val="000000"/>
                  <w:highlight w:val="green"/>
                </w:rPr>
                <w:t xml:space="preserve">  </w:t>
              </w:r>
              <w:r w:rsidRPr="007D20FF">
                <w:rPr>
                  <w:rStyle w:val="Artref"/>
                  <w:color w:val="000000"/>
                  <w:highlight w:val="green"/>
                </w:rPr>
                <w:t>5.200</w:t>
              </w:r>
              <w:proofErr w:type="gramEnd"/>
              <w:r w:rsidRPr="007D20FF">
                <w:rPr>
                  <w:color w:val="000000"/>
                  <w:highlight w:val="green"/>
                </w:rPr>
                <w:t xml:space="preserve">  </w:t>
              </w:r>
              <w:r w:rsidRPr="007D20FF">
                <w:rPr>
                  <w:rStyle w:val="Artref"/>
                  <w:color w:val="000000"/>
                  <w:highlight w:val="green"/>
                </w:rPr>
                <w:t>5.201</w:t>
              </w:r>
              <w:r w:rsidRPr="007D20FF">
                <w:rPr>
                  <w:color w:val="000000"/>
                  <w:highlight w:val="green"/>
                </w:rPr>
                <w:t xml:space="preserve">  </w:t>
              </w:r>
              <w:r w:rsidRPr="007D20FF">
                <w:rPr>
                  <w:rStyle w:val="Artref"/>
                  <w:color w:val="000000"/>
                  <w:highlight w:val="green"/>
                </w:rPr>
                <w:t>5.202</w:t>
              </w:r>
            </w:ins>
          </w:p>
        </w:tc>
      </w:tr>
      <w:tr w:rsidR="00997A7E" w:rsidRPr="007D20FF" w14:paraId="755116D1" w14:textId="77777777" w:rsidTr="00C27D7A">
        <w:trPr>
          <w:cantSplit/>
          <w:jc w:val="center"/>
          <w:ins w:id="186" w:author="FAA-NASA-RCS" w:date="2022-06-10T12:52:00Z"/>
        </w:trPr>
        <w:tc>
          <w:tcPr>
            <w:tcW w:w="9360" w:type="dxa"/>
            <w:gridSpan w:val="3"/>
            <w:tcBorders>
              <w:top w:val="single" w:sz="4" w:space="0" w:color="auto"/>
              <w:left w:val="single" w:sz="4" w:space="0" w:color="auto"/>
              <w:bottom w:val="single" w:sz="4" w:space="0" w:color="auto"/>
              <w:right w:val="single" w:sz="4" w:space="0" w:color="auto"/>
            </w:tcBorders>
            <w:shd w:val="clear" w:color="auto" w:fill="D5F3F7"/>
          </w:tcPr>
          <w:p w14:paraId="7D991895" w14:textId="77777777" w:rsidR="00997A7E" w:rsidRPr="007D20FF" w:rsidDel="00145C99" w:rsidRDefault="00997A7E" w:rsidP="00C27D7A">
            <w:pPr>
              <w:pStyle w:val="TableTextS5"/>
              <w:tabs>
                <w:tab w:val="clear" w:pos="170"/>
                <w:tab w:val="clear" w:pos="567"/>
                <w:tab w:val="clear" w:pos="737"/>
              </w:tabs>
              <w:jc w:val="both"/>
              <w:rPr>
                <w:ins w:id="187" w:author="FAA-NASA-RCS" w:date="2022-06-10T12:52:00Z"/>
                <w:rStyle w:val="Tablefreq"/>
                <w:highlight w:val="green"/>
                <w:lang w:val="fr-CH"/>
              </w:rPr>
            </w:pPr>
            <w:ins w:id="188" w:author="FAA-NASA-RCS" w:date="2022-06-10T12:52:00Z">
              <w:r w:rsidRPr="007D20FF">
                <w:rPr>
                  <w:rStyle w:val="Tablefreq"/>
                  <w:highlight w:val="green"/>
                  <w:lang w:val="fr-CH"/>
                </w:rPr>
                <w:t>…</w:t>
              </w:r>
            </w:ins>
          </w:p>
        </w:tc>
      </w:tr>
    </w:tbl>
    <w:p w14:paraId="42E55885" w14:textId="77777777" w:rsidR="00997A7E" w:rsidRPr="007D20FF" w:rsidRDefault="00997A7E" w:rsidP="00997A7E">
      <w:pPr>
        <w:pStyle w:val="Reasons"/>
        <w:rPr>
          <w:ins w:id="189" w:author="FAA-NASA-RCS" w:date="2022-06-10T12:52:00Z"/>
          <w:rFonts w:eastAsia="Calibri"/>
          <w:highlight w:val="green"/>
        </w:rPr>
      </w:pPr>
    </w:p>
    <w:p w14:paraId="7381C53F" w14:textId="77777777" w:rsidR="00997A7E" w:rsidRPr="007D20FF" w:rsidRDefault="00997A7E" w:rsidP="00997A7E">
      <w:pPr>
        <w:pStyle w:val="Proposal"/>
        <w:rPr>
          <w:ins w:id="190" w:author="FAA-NASA-RCS" w:date="2022-06-10T12:52:00Z"/>
          <w:highlight w:val="green"/>
        </w:rPr>
      </w:pPr>
      <w:ins w:id="191" w:author="FAA-NASA-RCS" w:date="2022-06-10T12:52:00Z">
        <w:r w:rsidRPr="007D20FF">
          <w:rPr>
            <w:highlight w:val="green"/>
          </w:rPr>
          <w:t>ADD</w:t>
        </w:r>
      </w:ins>
    </w:p>
    <w:p w14:paraId="54790768" w14:textId="412F17B1" w:rsidR="00997A7E" w:rsidRPr="007D20FF" w:rsidRDefault="00997A7E" w:rsidP="00997A7E">
      <w:pPr>
        <w:pStyle w:val="Note"/>
        <w:jc w:val="both"/>
        <w:rPr>
          <w:ins w:id="192" w:author="FAA-NASA-RCS" w:date="2022-06-10T12:52:00Z"/>
          <w:szCs w:val="24"/>
          <w:highlight w:val="green"/>
        </w:rPr>
      </w:pPr>
      <w:ins w:id="193" w:author="FAA-NASA-RCS" w:date="2022-06-10T12:52:00Z">
        <w:r w:rsidRPr="007D20FF">
          <w:rPr>
            <w:rStyle w:val="Artdef"/>
            <w:rFonts w:eastAsia="Calibri"/>
            <w:szCs w:val="24"/>
            <w:highlight w:val="green"/>
          </w:rPr>
          <w:t>5.A17</w:t>
        </w:r>
        <w:r w:rsidRPr="007D20FF">
          <w:rPr>
            <w:szCs w:val="24"/>
            <w:highlight w:val="green"/>
          </w:rPr>
          <w:tab/>
          <w:t>The use of the frequency band 117.975-13</w:t>
        </w:r>
      </w:ins>
      <w:ins w:id="194" w:author="FAA-NASA-RCS" w:date="2022-06-10T12:55:00Z">
        <w:r w:rsidRPr="007D20FF">
          <w:rPr>
            <w:szCs w:val="24"/>
            <w:highlight w:val="green"/>
          </w:rPr>
          <w:t>6</w:t>
        </w:r>
      </w:ins>
      <w:ins w:id="195" w:author="FAA-NASA-RCS" w:date="2022-06-10T12:52:00Z">
        <w:r w:rsidRPr="007D20FF">
          <w:rPr>
            <w:szCs w:val="24"/>
            <w:highlight w:val="green"/>
          </w:rPr>
          <w:t> MHz</w:t>
        </w:r>
        <w:r w:rsidRPr="007D20FF">
          <w:rPr>
            <w:b/>
            <w:szCs w:val="24"/>
            <w:highlight w:val="green"/>
          </w:rPr>
          <w:t xml:space="preserve"> </w:t>
        </w:r>
        <w:r w:rsidRPr="007D20FF">
          <w:rPr>
            <w:szCs w:val="24"/>
            <w:highlight w:val="green"/>
          </w:rPr>
          <w:t xml:space="preserve">by the aeronautical mobile-satellite (R) service is limited to </w:t>
        </w:r>
      </w:ins>
      <w:ins w:id="196" w:author="FAA-NASA-RCS" w:date="2022-06-10T12:55:00Z">
        <w:r w:rsidRPr="007D20FF">
          <w:rPr>
            <w:szCs w:val="24"/>
            <w:highlight w:val="green"/>
          </w:rPr>
          <w:t>relay</w:t>
        </w:r>
      </w:ins>
      <w:ins w:id="197" w:author="USA" w:date="2022-06-13T07:23:00Z">
        <w:r w:rsidR="000F0C1A" w:rsidRPr="007D20FF">
          <w:rPr>
            <w:szCs w:val="24"/>
            <w:highlight w:val="green"/>
          </w:rPr>
          <w:t>ing</w:t>
        </w:r>
      </w:ins>
      <w:ins w:id="198" w:author="FAA-NASA-RCS" w:date="2022-06-10T12:55:00Z">
        <w:r w:rsidRPr="007D20FF">
          <w:rPr>
            <w:szCs w:val="24"/>
            <w:highlight w:val="green"/>
          </w:rPr>
          <w:t xml:space="preserve"> voice-only aeronautical air traffic control communications that operate in accordance with international standards and recommended </w:t>
        </w:r>
        <w:r w:rsidR="002E7482" w:rsidRPr="007D20FF">
          <w:rPr>
            <w:szCs w:val="24"/>
            <w:highlight w:val="green"/>
          </w:rPr>
          <w:t>practices and procedures by the Convention of International Civ</w:t>
        </w:r>
      </w:ins>
      <w:ins w:id="199" w:author="FAA-NASA-RCS" w:date="2022-06-10T12:56:00Z">
        <w:r w:rsidR="002E7482" w:rsidRPr="007D20FF">
          <w:rPr>
            <w:szCs w:val="24"/>
            <w:highlight w:val="green"/>
          </w:rPr>
          <w:t xml:space="preserve">il Aviation.   In assigning frequencies to stations of the aeronautical mobile-satellite (R) service, administrations shall </w:t>
        </w:r>
        <w:proofErr w:type="gramStart"/>
        <w:r w:rsidR="002E7482" w:rsidRPr="007D20FF">
          <w:rPr>
            <w:szCs w:val="24"/>
            <w:highlight w:val="green"/>
          </w:rPr>
          <w:t>take into account</w:t>
        </w:r>
        <w:proofErr w:type="gramEnd"/>
        <w:r w:rsidR="002E7482" w:rsidRPr="007D20FF">
          <w:rPr>
            <w:szCs w:val="24"/>
            <w:highlight w:val="green"/>
          </w:rPr>
          <w:t xml:space="preserve"> of </w:t>
        </w:r>
      </w:ins>
      <w:ins w:id="200" w:author="USA" w:date="2022-06-13T07:24:00Z">
        <w:r w:rsidR="000F0C1A" w:rsidRPr="007D20FF">
          <w:rPr>
            <w:szCs w:val="24"/>
            <w:highlight w:val="green"/>
          </w:rPr>
          <w:t xml:space="preserve">the </w:t>
        </w:r>
      </w:ins>
      <w:ins w:id="201" w:author="FAA-NASA-RCS" w:date="2022-06-10T12:56:00Z">
        <w:r w:rsidR="002E7482" w:rsidRPr="007D20FF">
          <w:rPr>
            <w:szCs w:val="24"/>
            <w:highlight w:val="green"/>
          </w:rPr>
          <w:t>frequencies assigned to stations of the aeronautical mobile (R) service</w:t>
        </w:r>
      </w:ins>
      <w:ins w:id="202" w:author="USA" w:date="2022-06-13T07:22:00Z">
        <w:r w:rsidR="000F0C1A" w:rsidRPr="007D20FF">
          <w:rPr>
            <w:szCs w:val="24"/>
            <w:highlight w:val="green"/>
          </w:rPr>
          <w:t>.</w:t>
        </w:r>
      </w:ins>
      <w:ins w:id="203" w:author="FAA-NASA-RCS" w:date="2022-06-10T12:56:00Z">
        <w:r w:rsidR="002E7482" w:rsidRPr="007D20FF">
          <w:rPr>
            <w:szCs w:val="24"/>
            <w:highlight w:val="green"/>
          </w:rPr>
          <w:t xml:space="preserve"> (WRC-23) </w:t>
        </w:r>
      </w:ins>
    </w:p>
    <w:p w14:paraId="421E14FF" w14:textId="7A392B05" w:rsidR="00997A7E" w:rsidRPr="00567A58" w:rsidRDefault="00997A7E" w:rsidP="00997A7E">
      <w:pPr>
        <w:pStyle w:val="Reasons"/>
        <w:jc w:val="both"/>
        <w:rPr>
          <w:ins w:id="204" w:author="FAA-NASA-RCS" w:date="2022-06-10T12:52:00Z"/>
        </w:rPr>
      </w:pPr>
      <w:ins w:id="205" w:author="FAA-NASA-RCS" w:date="2022-06-10T12:52:00Z">
        <w:r w:rsidRPr="007D20FF">
          <w:rPr>
            <w:b/>
            <w:bCs/>
            <w:highlight w:val="green"/>
          </w:rPr>
          <w:t>Reasons:</w:t>
        </w:r>
        <w:r w:rsidRPr="007D20FF">
          <w:rPr>
            <w:highlight w:val="green"/>
          </w:rPr>
          <w:t xml:space="preserve"> </w:t>
        </w:r>
      </w:ins>
      <w:ins w:id="206" w:author="FAA-NASA-RCS" w:date="2022-06-10T13:01:00Z">
        <w:r w:rsidR="002E7482" w:rsidRPr="007D20FF">
          <w:rPr>
            <w:highlight w:val="green"/>
          </w:rPr>
          <w:t xml:space="preserve">Studies conducted under Resolution 428 (WRC-19) have demonstrated that a </w:t>
        </w:r>
      </w:ins>
      <w:ins w:id="207" w:author="FAA-NASA-RCS" w:date="2022-06-10T12:52:00Z">
        <w:r w:rsidRPr="007D20FF">
          <w:rPr>
            <w:highlight w:val="green"/>
          </w:rPr>
          <w:t xml:space="preserve">new AMS(R)S allocation </w:t>
        </w:r>
      </w:ins>
      <w:ins w:id="208" w:author="FAA-NASA-RCS" w:date="2022-06-10T12:57:00Z">
        <w:r w:rsidR="002E7482" w:rsidRPr="007D20FF">
          <w:rPr>
            <w:highlight w:val="green"/>
          </w:rPr>
          <w:t xml:space="preserve">for relay voice-only </w:t>
        </w:r>
      </w:ins>
      <w:ins w:id="209" w:author="FAA-NASA-RCS" w:date="2022-06-10T12:58:00Z">
        <w:r w:rsidR="002E7482" w:rsidRPr="007D20FF">
          <w:rPr>
            <w:highlight w:val="green"/>
          </w:rPr>
          <w:t>application</w:t>
        </w:r>
      </w:ins>
      <w:ins w:id="210" w:author="FAA-NASA-RCS" w:date="2022-06-10T13:02:00Z">
        <w:r w:rsidR="002E7482" w:rsidRPr="007D20FF">
          <w:rPr>
            <w:highlight w:val="green"/>
          </w:rPr>
          <w:t>, in 117.976-136 MHz, provides benefit</w:t>
        </w:r>
      </w:ins>
      <w:ins w:id="211" w:author="FAA-NASA-RCS" w:date="2022-06-10T13:03:00Z">
        <w:r w:rsidR="002E7482" w:rsidRPr="007D20FF">
          <w:rPr>
            <w:highlight w:val="green"/>
          </w:rPr>
          <w:t xml:space="preserve">s to aviation operations in the oceanic and remote areas where ground-based communications are not feasible.  </w:t>
        </w:r>
      </w:ins>
      <w:ins w:id="212" w:author="USA" w:date="2022-06-13T07:27:00Z">
        <w:r w:rsidR="000F0C1A" w:rsidRPr="007D20FF">
          <w:rPr>
            <w:highlight w:val="green"/>
          </w:rPr>
          <w:t xml:space="preserve">Since </w:t>
        </w:r>
      </w:ins>
      <w:ins w:id="213" w:author="FAA-NASA-RCS" w:date="2022-06-10T13:03:00Z">
        <w:del w:id="214" w:author="USA" w:date="2022-06-13T07:27:00Z">
          <w:r w:rsidR="002E7482" w:rsidRPr="007D20FF" w:rsidDel="000F0C1A">
            <w:rPr>
              <w:highlight w:val="green"/>
            </w:rPr>
            <w:delText>T</w:delText>
          </w:r>
        </w:del>
      </w:ins>
      <w:ins w:id="215" w:author="USA" w:date="2022-06-13T07:27:00Z">
        <w:r w:rsidR="000F0C1A" w:rsidRPr="007D20FF">
          <w:rPr>
            <w:highlight w:val="green"/>
          </w:rPr>
          <w:t>t</w:t>
        </w:r>
      </w:ins>
      <w:ins w:id="216" w:author="FAA-NASA-RCS" w:date="2022-06-10T13:03:00Z">
        <w:r w:rsidR="002E7482" w:rsidRPr="007D20FF">
          <w:rPr>
            <w:highlight w:val="green"/>
          </w:rPr>
          <w:t xml:space="preserve">he </w:t>
        </w:r>
      </w:ins>
      <w:ins w:id="217" w:author="FAA-NASA-RCS" w:date="2022-06-10T13:04:00Z">
        <w:r w:rsidR="002E7482" w:rsidRPr="007D20FF">
          <w:rPr>
            <w:highlight w:val="green"/>
          </w:rPr>
          <w:t>relay</w:t>
        </w:r>
      </w:ins>
      <w:ins w:id="218" w:author="FAA-NASA-RCS" w:date="2022-06-10T13:03:00Z">
        <w:r w:rsidR="002E7482" w:rsidRPr="007D20FF">
          <w:rPr>
            <w:highlight w:val="green"/>
          </w:rPr>
          <w:t xml:space="preserve"> of air traffic control </w:t>
        </w:r>
      </w:ins>
      <w:ins w:id="219" w:author="FAA-NASA-RCS" w:date="2022-06-10T13:04:00Z">
        <w:r w:rsidR="002E7482" w:rsidRPr="007D20FF">
          <w:rPr>
            <w:highlight w:val="green"/>
          </w:rPr>
          <w:t xml:space="preserve">voice communications is a supplement to ground-based stations, such use shall </w:t>
        </w:r>
        <w:proofErr w:type="gramStart"/>
        <w:r w:rsidR="002E7482" w:rsidRPr="007D20FF">
          <w:rPr>
            <w:highlight w:val="green"/>
          </w:rPr>
          <w:t>take into account</w:t>
        </w:r>
        <w:proofErr w:type="gramEnd"/>
        <w:r w:rsidR="002E7482" w:rsidRPr="007D20FF">
          <w:rPr>
            <w:highlight w:val="green"/>
          </w:rPr>
          <w:t xml:space="preserve"> of the frequencies assigned to stations of the aeronautical mobile (R) service when assigning frequencies to stati</w:t>
        </w:r>
      </w:ins>
      <w:ins w:id="220" w:author="FAA-NASA-RCS" w:date="2022-06-10T13:05:00Z">
        <w:r w:rsidR="002E7482" w:rsidRPr="007D20FF">
          <w:rPr>
            <w:highlight w:val="green"/>
          </w:rPr>
          <w:t>ons of the aeronautical mobile-satellite (R) service.</w:t>
        </w:r>
      </w:ins>
      <w:ins w:id="221" w:author="FAA-NASA-RCS" w:date="2022-06-10T12:59:00Z">
        <w:r w:rsidR="002E7482">
          <w:t xml:space="preserve">   </w:t>
        </w:r>
      </w:ins>
    </w:p>
    <w:p w14:paraId="6D776138" w14:textId="77777777" w:rsidR="00997A7E" w:rsidRPr="00567A58" w:rsidRDefault="00997A7E" w:rsidP="006F07D1">
      <w:pPr>
        <w:pStyle w:val="Reasons"/>
      </w:pPr>
    </w:p>
    <w:p w14:paraId="5823942F" w14:textId="5F3B2B13" w:rsidR="006F07D1" w:rsidRPr="00567A58" w:rsidRDefault="006F07D1" w:rsidP="006F07D1">
      <w:pPr>
        <w:pStyle w:val="Methodheading2"/>
      </w:pPr>
      <w:r w:rsidRPr="00567A58">
        <w:rPr>
          <w:bCs/>
        </w:rPr>
        <w:t>2/1.7/5.3</w:t>
      </w:r>
      <w:r w:rsidRPr="00567A58">
        <w:rPr>
          <w:bCs/>
        </w:rPr>
        <w:tab/>
      </w:r>
      <w:r w:rsidRPr="00567A58">
        <w:rPr>
          <w:bCs/>
        </w:rPr>
        <w:tab/>
      </w:r>
      <w:r w:rsidRPr="00567A58">
        <w:t>For both Methods A</w:t>
      </w:r>
      <w:del w:id="222" w:author="FAA-NASA-RCS" w:date="2022-06-10T12:52:00Z">
        <w:r w:rsidRPr="00567A58" w:rsidDel="00997A7E">
          <w:delText xml:space="preserve"> </w:delText>
        </w:r>
        <w:r w:rsidRPr="007D20FF" w:rsidDel="00997A7E">
          <w:rPr>
            <w:highlight w:val="green"/>
          </w:rPr>
          <w:delText xml:space="preserve">and </w:delText>
        </w:r>
      </w:del>
      <w:ins w:id="223" w:author="FAA-NASA-RCS" w:date="2022-06-10T12:52:00Z">
        <w:r w:rsidR="00997A7E" w:rsidRPr="007D20FF">
          <w:rPr>
            <w:highlight w:val="green"/>
          </w:rPr>
          <w:t xml:space="preserve">, </w:t>
        </w:r>
      </w:ins>
      <w:r w:rsidRPr="007D20FF">
        <w:rPr>
          <w:highlight w:val="green"/>
        </w:rPr>
        <w:t>B</w:t>
      </w:r>
      <w:ins w:id="224" w:author="FAA-NASA-RCS" w:date="2022-06-10T12:52:00Z">
        <w:r w:rsidR="00997A7E" w:rsidRPr="007D20FF">
          <w:rPr>
            <w:highlight w:val="green"/>
          </w:rPr>
          <w:t>, and C</w:t>
        </w:r>
      </w:ins>
      <w:r w:rsidRPr="00567A58">
        <w:t>: SUP Resolution 428 (WRC-19)</w:t>
      </w:r>
    </w:p>
    <w:p w14:paraId="67F8A730" w14:textId="77777777" w:rsidR="006F07D1" w:rsidRPr="00567A58" w:rsidRDefault="006F07D1" w:rsidP="006F07D1">
      <w:pPr>
        <w:pStyle w:val="Proposal"/>
      </w:pPr>
      <w:r w:rsidRPr="00567A58">
        <w:t>SUP</w:t>
      </w:r>
    </w:p>
    <w:p w14:paraId="4932CDA7" w14:textId="77777777" w:rsidR="006F07D1" w:rsidRPr="00567A58" w:rsidRDefault="006F07D1" w:rsidP="006F07D1">
      <w:pPr>
        <w:pStyle w:val="ResNo"/>
      </w:pPr>
      <w:bookmarkStart w:id="225" w:name="_Toc39649509"/>
      <w:r w:rsidRPr="00567A58">
        <w:t xml:space="preserve">RESOLUTION </w:t>
      </w:r>
      <w:r w:rsidRPr="00567A58">
        <w:rPr>
          <w:rStyle w:val="href"/>
        </w:rPr>
        <w:t>428</w:t>
      </w:r>
      <w:r w:rsidRPr="00567A58">
        <w:t xml:space="preserve"> (WRC</w:t>
      </w:r>
      <w:r w:rsidRPr="00567A58">
        <w:noBreakHyphen/>
        <w:t>19)</w:t>
      </w:r>
      <w:bookmarkEnd w:id="225"/>
    </w:p>
    <w:p w14:paraId="3D086B1E" w14:textId="77777777" w:rsidR="006F07D1" w:rsidRPr="00567A58" w:rsidDel="002E7482" w:rsidRDefault="006F07D1" w:rsidP="006F07D1">
      <w:pPr>
        <w:pStyle w:val="Restitle"/>
        <w:rPr>
          <w:del w:id="226" w:author="FAA-NASA-RCS" w:date="2022-06-10T13:00:00Z"/>
          <w:rFonts w:eastAsiaTheme="minorEastAsia"/>
        </w:rPr>
      </w:pPr>
      <w:bookmarkStart w:id="227" w:name="_Toc35789357"/>
      <w:bookmarkStart w:id="228" w:name="_Toc35857054"/>
      <w:bookmarkStart w:id="229" w:name="_Toc35877689"/>
      <w:bookmarkStart w:id="230" w:name="_Toc35963632"/>
      <w:bookmarkStart w:id="231" w:name="_Toc39649510"/>
      <w:r w:rsidRPr="00567A58">
        <w:rPr>
          <w:rFonts w:eastAsiaTheme="minorEastAsia"/>
        </w:rPr>
        <w:t xml:space="preserve">Studies on a possible new allocation to the aeronautical mobile-satellite (R) service within the frequency band 117.975-137 MHz </w:t>
      </w:r>
      <w:proofErr w:type="gramStart"/>
      <w:r w:rsidRPr="00567A58">
        <w:rPr>
          <w:rFonts w:eastAsiaTheme="minorEastAsia"/>
        </w:rPr>
        <w:t>in order to</w:t>
      </w:r>
      <w:proofErr w:type="gramEnd"/>
      <w:r w:rsidRPr="00567A58">
        <w:rPr>
          <w:rFonts w:eastAsiaTheme="minorEastAsia"/>
        </w:rPr>
        <w:t xml:space="preserve"> support aeronautical VHF communications in the Earth-to-space </w:t>
      </w:r>
      <w:r w:rsidRPr="00567A58">
        <w:rPr>
          <w:rFonts w:eastAsiaTheme="minorEastAsia"/>
        </w:rPr>
        <w:br/>
        <w:t>and space-to-Earth directions</w:t>
      </w:r>
      <w:bookmarkEnd w:id="227"/>
      <w:bookmarkEnd w:id="228"/>
      <w:bookmarkEnd w:id="229"/>
      <w:bookmarkEnd w:id="230"/>
      <w:bookmarkEnd w:id="231"/>
      <w:del w:id="232" w:author="FAA-NASA-RCS" w:date="2022-06-10T13:00:00Z">
        <w:r w:rsidRPr="00567A58" w:rsidDel="002E7482">
          <w:rPr>
            <w:rFonts w:eastAsiaTheme="minorEastAsia"/>
          </w:rPr>
          <w:delText xml:space="preserve"> </w:delText>
        </w:r>
      </w:del>
    </w:p>
    <w:p w14:paraId="07022383" w14:textId="77777777" w:rsidR="006F07D1" w:rsidRPr="00567A58" w:rsidDel="002E7482" w:rsidRDefault="006F07D1" w:rsidP="002424B3">
      <w:pPr>
        <w:pStyle w:val="Restitle"/>
        <w:rPr>
          <w:del w:id="233" w:author="FAA-NASA-RCS" w:date="2022-06-10T13:00:00Z"/>
        </w:rPr>
      </w:pPr>
    </w:p>
    <w:p w14:paraId="17925B39" w14:textId="77777777" w:rsidR="006F07D1" w:rsidRPr="006F07D1" w:rsidRDefault="006F07D1" w:rsidP="006F07D1">
      <w:pPr>
        <w:pStyle w:val="Title4"/>
        <w:jc w:val="left"/>
        <w:rPr>
          <w:lang w:val="en-US"/>
        </w:rPr>
      </w:pPr>
    </w:p>
    <w:sectPr w:rsidR="006F07D1" w:rsidRPr="006F07D1" w:rsidSect="007F4EC2">
      <w:headerReference w:type="first" r:id="rId20"/>
      <w:pgSz w:w="11907" w:h="16834"/>
      <w:pgMar w:top="1418" w:right="1134" w:bottom="1418" w:left="1134" w:header="720" w:footer="720" w:gutter="0"/>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723A14" w14:textId="77777777" w:rsidR="002842E0" w:rsidRDefault="002842E0">
      <w:pPr>
        <w:spacing w:before="0"/>
      </w:pPr>
      <w:r>
        <w:separator/>
      </w:r>
    </w:p>
  </w:endnote>
  <w:endnote w:type="continuationSeparator" w:id="0">
    <w:p w14:paraId="356F8418" w14:textId="77777777" w:rsidR="002842E0" w:rsidRDefault="002842E0">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
    <w:altName w:val="MS Mincho"/>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ADB714" w14:textId="77777777" w:rsidR="002842E0" w:rsidRDefault="002842E0">
      <w:pPr>
        <w:spacing w:before="0"/>
      </w:pPr>
      <w:r>
        <w:separator/>
      </w:r>
    </w:p>
  </w:footnote>
  <w:footnote w:type="continuationSeparator" w:id="0">
    <w:p w14:paraId="234E618A" w14:textId="77777777" w:rsidR="002842E0" w:rsidRDefault="002842E0">
      <w:pPr>
        <w:spacing w:before="0"/>
      </w:pPr>
      <w:r>
        <w:continuationSeparator/>
      </w:r>
    </w:p>
  </w:footnote>
  <w:footnote w:id="1">
    <w:p w14:paraId="7819023F" w14:textId="77777777" w:rsidR="006F07D1" w:rsidRPr="00FB5A61" w:rsidRDefault="006F07D1" w:rsidP="006F07D1">
      <w:pPr>
        <w:pStyle w:val="FootnoteText"/>
        <w:spacing w:after="120"/>
        <w:rPr>
          <w:szCs w:val="24"/>
          <w:lang w:val="en-US"/>
        </w:rPr>
      </w:pPr>
      <w:r>
        <w:rPr>
          <w:rStyle w:val="FootnoteReference"/>
        </w:rPr>
        <w:t>*</w:t>
      </w:r>
      <w:r>
        <w:t xml:space="preserve"> </w:t>
      </w:r>
      <w:r w:rsidRPr="00FB5A61">
        <w:rPr>
          <w:spacing w:val="-4"/>
          <w:szCs w:val="24"/>
          <w:u w:val="single"/>
        </w:rPr>
        <w:t>Note</w:t>
      </w:r>
      <w:r w:rsidRPr="00FB5A61">
        <w:rPr>
          <w:spacing w:val="-4"/>
          <w:szCs w:val="24"/>
        </w:rPr>
        <w:t xml:space="preserve">: See relevant text in CPM23-1 meeting report (Annex 4 to BR Administrative Circular </w:t>
      </w:r>
      <w:hyperlink r:id="rId1" w:history="1">
        <w:r w:rsidRPr="00FB5A61">
          <w:rPr>
            <w:rStyle w:val="Hyperlink"/>
            <w:spacing w:val="-4"/>
            <w:szCs w:val="24"/>
          </w:rPr>
          <w:t>CA/251</w:t>
        </w:r>
      </w:hyperlink>
      <w:r w:rsidRPr="00FB5A61">
        <w:rPr>
          <w:spacing w:val="-4"/>
          <w:szCs w:val="24"/>
        </w:rPr>
        <w:t>)</w:t>
      </w:r>
      <w:r w:rsidRPr="00FB5A61">
        <w:rPr>
          <w:szCs w:val="24"/>
        </w:rPr>
        <w:t xml:space="preserve"> on how to facilitate the work related to satellite.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204E2" w14:textId="77777777" w:rsidR="00C34BCE" w:rsidRPr="003A2372" w:rsidRDefault="00C34BCE" w:rsidP="00C34BCE">
    <w:pPr>
      <w:pStyle w:val="Header"/>
      <w:rPr>
        <w:color w:val="FF0000"/>
      </w:rPr>
    </w:pPr>
    <w:r w:rsidRPr="006A41D4">
      <w:rPr>
        <w:color w:val="FF0000"/>
      </w:rPr>
      <w:t>THIS DOCUMENT IS NOT A U.S. POSITION AND IS SUBJECT TO CHANGE</w:t>
    </w:r>
  </w:p>
  <w:p w14:paraId="09523C34" w14:textId="77777777" w:rsidR="007F4EC2" w:rsidRPr="000C7FD4" w:rsidRDefault="007F4EC2" w:rsidP="000C7F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F3331"/>
    <w:multiLevelType w:val="hybridMultilevel"/>
    <w:tmpl w:val="18E69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F35A85"/>
    <w:multiLevelType w:val="hybridMultilevel"/>
    <w:tmpl w:val="F92CC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1C3B65"/>
    <w:multiLevelType w:val="hybridMultilevel"/>
    <w:tmpl w:val="BBEE13F2"/>
    <w:lvl w:ilvl="0" w:tplc="7668CE58">
      <w:numFmt w:val="bullet"/>
      <w:lvlText w:val=""/>
      <w:lvlJc w:val="left"/>
      <w:pPr>
        <w:ind w:left="1211" w:hanging="360"/>
      </w:pPr>
      <w:rPr>
        <w:rFonts w:ascii="Symbol" w:eastAsia="Times New Roman" w:hAnsi="Symbol" w:hint="default"/>
      </w:rPr>
    </w:lvl>
    <w:lvl w:ilvl="1" w:tplc="04070003">
      <w:start w:val="1"/>
      <w:numFmt w:val="bullet"/>
      <w:lvlText w:val="o"/>
      <w:lvlJc w:val="left"/>
      <w:pPr>
        <w:ind w:left="1931" w:hanging="360"/>
      </w:pPr>
      <w:rPr>
        <w:rFonts w:ascii="Courier New" w:hAnsi="Courier New" w:hint="default"/>
      </w:rPr>
    </w:lvl>
    <w:lvl w:ilvl="2" w:tplc="04070005">
      <w:start w:val="1"/>
      <w:numFmt w:val="bullet"/>
      <w:lvlText w:val=""/>
      <w:lvlJc w:val="left"/>
      <w:pPr>
        <w:ind w:left="2651" w:hanging="360"/>
      </w:pPr>
      <w:rPr>
        <w:rFonts w:ascii="Wingdings" w:hAnsi="Wingdings" w:hint="default"/>
      </w:rPr>
    </w:lvl>
    <w:lvl w:ilvl="3" w:tplc="04070001">
      <w:start w:val="1"/>
      <w:numFmt w:val="bullet"/>
      <w:lvlText w:val=""/>
      <w:lvlJc w:val="left"/>
      <w:pPr>
        <w:ind w:left="3371" w:hanging="360"/>
      </w:pPr>
      <w:rPr>
        <w:rFonts w:ascii="Symbol" w:hAnsi="Symbol" w:hint="default"/>
      </w:rPr>
    </w:lvl>
    <w:lvl w:ilvl="4" w:tplc="04070003">
      <w:start w:val="1"/>
      <w:numFmt w:val="bullet"/>
      <w:lvlText w:val="o"/>
      <w:lvlJc w:val="left"/>
      <w:pPr>
        <w:ind w:left="4091" w:hanging="360"/>
      </w:pPr>
      <w:rPr>
        <w:rFonts w:ascii="Courier New" w:hAnsi="Courier New" w:hint="default"/>
      </w:rPr>
    </w:lvl>
    <w:lvl w:ilvl="5" w:tplc="04070005">
      <w:start w:val="1"/>
      <w:numFmt w:val="bullet"/>
      <w:lvlText w:val=""/>
      <w:lvlJc w:val="left"/>
      <w:pPr>
        <w:ind w:left="4811" w:hanging="360"/>
      </w:pPr>
      <w:rPr>
        <w:rFonts w:ascii="Wingdings" w:hAnsi="Wingdings" w:hint="default"/>
      </w:rPr>
    </w:lvl>
    <w:lvl w:ilvl="6" w:tplc="04070001">
      <w:start w:val="1"/>
      <w:numFmt w:val="bullet"/>
      <w:lvlText w:val=""/>
      <w:lvlJc w:val="left"/>
      <w:pPr>
        <w:ind w:left="5531" w:hanging="360"/>
      </w:pPr>
      <w:rPr>
        <w:rFonts w:ascii="Symbol" w:hAnsi="Symbol" w:hint="default"/>
      </w:rPr>
    </w:lvl>
    <w:lvl w:ilvl="7" w:tplc="04070003">
      <w:start w:val="1"/>
      <w:numFmt w:val="bullet"/>
      <w:lvlText w:val="o"/>
      <w:lvlJc w:val="left"/>
      <w:pPr>
        <w:ind w:left="6251" w:hanging="360"/>
      </w:pPr>
      <w:rPr>
        <w:rFonts w:ascii="Courier New" w:hAnsi="Courier New" w:hint="default"/>
      </w:rPr>
    </w:lvl>
    <w:lvl w:ilvl="8" w:tplc="04070005">
      <w:start w:val="1"/>
      <w:numFmt w:val="bullet"/>
      <w:lvlText w:val=""/>
      <w:lvlJc w:val="left"/>
      <w:pPr>
        <w:ind w:left="6971" w:hanging="360"/>
      </w:pPr>
      <w:rPr>
        <w:rFonts w:ascii="Wingdings" w:hAnsi="Wingdings" w:hint="default"/>
      </w:rPr>
    </w:lvl>
  </w:abstractNum>
  <w:abstractNum w:abstractNumId="3" w15:restartNumberingAfterBreak="0">
    <w:nsid w:val="1DDE7349"/>
    <w:multiLevelType w:val="hybridMultilevel"/>
    <w:tmpl w:val="FFD2EA3A"/>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EAD0112"/>
    <w:multiLevelType w:val="hybridMultilevel"/>
    <w:tmpl w:val="C59A3FE2"/>
    <w:lvl w:ilvl="0" w:tplc="E216F33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A3D20FC"/>
    <w:multiLevelType w:val="hybridMultilevel"/>
    <w:tmpl w:val="7924CB6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CB266EA"/>
    <w:multiLevelType w:val="hybridMultilevel"/>
    <w:tmpl w:val="687A8012"/>
    <w:lvl w:ilvl="0" w:tplc="B176822C">
      <w:start w:val="6"/>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E48322A"/>
    <w:multiLevelType w:val="hybridMultilevel"/>
    <w:tmpl w:val="83A25414"/>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8" w15:restartNumberingAfterBreak="0">
    <w:nsid w:val="30C775D5"/>
    <w:multiLevelType w:val="hybridMultilevel"/>
    <w:tmpl w:val="99806002"/>
    <w:lvl w:ilvl="0" w:tplc="E3AE3696">
      <w:start w:val="4"/>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5A661F9"/>
    <w:multiLevelType w:val="hybridMultilevel"/>
    <w:tmpl w:val="9A72A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8E02421"/>
    <w:multiLevelType w:val="hybridMultilevel"/>
    <w:tmpl w:val="A1329B24"/>
    <w:lvl w:ilvl="0" w:tplc="A4283CC4">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FF84ED5"/>
    <w:multiLevelType w:val="hybridMultilevel"/>
    <w:tmpl w:val="62A497C0"/>
    <w:lvl w:ilvl="0" w:tplc="324043F4">
      <w:numFmt w:val="bullet"/>
      <w:lvlText w:val="-"/>
      <w:lvlJc w:val="left"/>
      <w:pPr>
        <w:ind w:left="360" w:hanging="360"/>
      </w:pPr>
      <w:rPr>
        <w:rFonts w:ascii="Times New Roman" w:eastAsia="Times New Roman"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425D1F9E"/>
    <w:multiLevelType w:val="hybridMultilevel"/>
    <w:tmpl w:val="EAC4FAF0"/>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13" w15:restartNumberingAfterBreak="0">
    <w:nsid w:val="42BA2A19"/>
    <w:multiLevelType w:val="multilevel"/>
    <w:tmpl w:val="F680384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4A23697D"/>
    <w:multiLevelType w:val="hybridMultilevel"/>
    <w:tmpl w:val="821275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2DF05C1"/>
    <w:multiLevelType w:val="hybridMultilevel"/>
    <w:tmpl w:val="B4A6EA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3D0F4D"/>
    <w:multiLevelType w:val="hybridMultilevel"/>
    <w:tmpl w:val="D7AA20C6"/>
    <w:lvl w:ilvl="0" w:tplc="656C4EF8">
      <w:start w:val="1"/>
      <w:numFmt w:val="decimal"/>
      <w:lvlText w:val="%1"/>
      <w:lvlJc w:val="left"/>
      <w:pPr>
        <w:ind w:left="1500" w:hanging="114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7" w15:restartNumberingAfterBreak="0">
    <w:nsid w:val="5DBC2F4C"/>
    <w:multiLevelType w:val="hybridMultilevel"/>
    <w:tmpl w:val="6172CD6A"/>
    <w:lvl w:ilvl="0" w:tplc="711EF4E4">
      <w:start w:val="1"/>
      <w:numFmt w:val="decimal"/>
      <w:lvlText w:val="%1"/>
      <w:lvlJc w:val="left"/>
      <w:pPr>
        <w:tabs>
          <w:tab w:val="num" w:pos="1500"/>
        </w:tabs>
        <w:ind w:left="1500" w:hanging="114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6C4F736C"/>
    <w:multiLevelType w:val="hybridMultilevel"/>
    <w:tmpl w:val="A54E1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EFB572F"/>
    <w:multiLevelType w:val="hybridMultilevel"/>
    <w:tmpl w:val="19B69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F16745E"/>
    <w:multiLevelType w:val="hybridMultilevel"/>
    <w:tmpl w:val="1F067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F531F72"/>
    <w:multiLevelType w:val="hybridMultilevel"/>
    <w:tmpl w:val="0FE66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19E1CDA"/>
    <w:multiLevelType w:val="hybridMultilevel"/>
    <w:tmpl w:val="43A0A3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4EA034E"/>
    <w:multiLevelType w:val="hybridMultilevel"/>
    <w:tmpl w:val="101C3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6A971AE"/>
    <w:multiLevelType w:val="hybridMultilevel"/>
    <w:tmpl w:val="D68684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A501FF4"/>
    <w:multiLevelType w:val="hybridMultilevel"/>
    <w:tmpl w:val="3A5418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A8474AD"/>
    <w:multiLevelType w:val="hybridMultilevel"/>
    <w:tmpl w:val="0FA8D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D236980"/>
    <w:multiLevelType w:val="hybridMultilevel"/>
    <w:tmpl w:val="86085F8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EDE5D57"/>
    <w:multiLevelType w:val="hybridMultilevel"/>
    <w:tmpl w:val="47F85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FF24578"/>
    <w:multiLevelType w:val="hybridMultilevel"/>
    <w:tmpl w:val="674067CE"/>
    <w:lvl w:ilvl="0" w:tplc="4140A3E8">
      <w:start w:val="1"/>
      <w:numFmt w:val="decimal"/>
      <w:lvlText w:val="%1"/>
      <w:lvlJc w:val="left"/>
      <w:pPr>
        <w:ind w:left="360" w:hanging="360"/>
      </w:pPr>
      <w:rPr>
        <w:rFonts w:cs="Times New Roman"/>
      </w:rPr>
    </w:lvl>
    <w:lvl w:ilvl="1" w:tplc="04070019">
      <w:start w:val="1"/>
      <w:numFmt w:val="lowerLetter"/>
      <w:lvlText w:val="%2."/>
      <w:lvlJc w:val="left"/>
      <w:pPr>
        <w:ind w:left="1080" w:hanging="360"/>
      </w:pPr>
      <w:rPr>
        <w:rFonts w:cs="Times New Roman"/>
      </w:rPr>
    </w:lvl>
    <w:lvl w:ilvl="2" w:tplc="0407001B">
      <w:start w:val="1"/>
      <w:numFmt w:val="lowerRoman"/>
      <w:lvlText w:val="%3."/>
      <w:lvlJc w:val="right"/>
      <w:pPr>
        <w:ind w:left="1800" w:hanging="180"/>
      </w:pPr>
      <w:rPr>
        <w:rFonts w:cs="Times New Roman"/>
      </w:rPr>
    </w:lvl>
    <w:lvl w:ilvl="3" w:tplc="0407000F">
      <w:start w:val="1"/>
      <w:numFmt w:val="decimal"/>
      <w:lvlText w:val="%4."/>
      <w:lvlJc w:val="left"/>
      <w:pPr>
        <w:ind w:left="2520" w:hanging="360"/>
      </w:pPr>
      <w:rPr>
        <w:rFonts w:cs="Times New Roman"/>
      </w:rPr>
    </w:lvl>
    <w:lvl w:ilvl="4" w:tplc="04070019">
      <w:start w:val="1"/>
      <w:numFmt w:val="lowerLetter"/>
      <w:lvlText w:val="%5."/>
      <w:lvlJc w:val="left"/>
      <w:pPr>
        <w:ind w:left="3240" w:hanging="360"/>
      </w:pPr>
      <w:rPr>
        <w:rFonts w:cs="Times New Roman"/>
      </w:rPr>
    </w:lvl>
    <w:lvl w:ilvl="5" w:tplc="0407001B">
      <w:start w:val="1"/>
      <w:numFmt w:val="lowerRoman"/>
      <w:lvlText w:val="%6."/>
      <w:lvlJc w:val="right"/>
      <w:pPr>
        <w:ind w:left="3960" w:hanging="180"/>
      </w:pPr>
      <w:rPr>
        <w:rFonts w:cs="Times New Roman"/>
      </w:rPr>
    </w:lvl>
    <w:lvl w:ilvl="6" w:tplc="0407000F">
      <w:start w:val="1"/>
      <w:numFmt w:val="decimal"/>
      <w:lvlText w:val="%7."/>
      <w:lvlJc w:val="left"/>
      <w:pPr>
        <w:ind w:left="4680" w:hanging="360"/>
      </w:pPr>
      <w:rPr>
        <w:rFonts w:cs="Times New Roman"/>
      </w:rPr>
    </w:lvl>
    <w:lvl w:ilvl="7" w:tplc="04070019">
      <w:start w:val="1"/>
      <w:numFmt w:val="lowerLetter"/>
      <w:lvlText w:val="%8."/>
      <w:lvlJc w:val="left"/>
      <w:pPr>
        <w:ind w:left="5400" w:hanging="360"/>
      </w:pPr>
      <w:rPr>
        <w:rFonts w:cs="Times New Roman"/>
      </w:rPr>
    </w:lvl>
    <w:lvl w:ilvl="8" w:tplc="0407001B">
      <w:start w:val="1"/>
      <w:numFmt w:val="lowerRoman"/>
      <w:lvlText w:val="%9."/>
      <w:lvlJc w:val="right"/>
      <w:pPr>
        <w:ind w:left="6120" w:hanging="180"/>
      </w:pPr>
      <w:rPr>
        <w:rFonts w:cs="Times New Roman"/>
      </w:rPr>
    </w:lvl>
  </w:abstractNum>
  <w:num w:numId="1" w16cid:durableId="27540499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911345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227772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74505522">
    <w:abstractNumId w:val="17"/>
  </w:num>
  <w:num w:numId="5" w16cid:durableId="1155491738">
    <w:abstractNumId w:val="6"/>
  </w:num>
  <w:num w:numId="6" w16cid:durableId="612710489">
    <w:abstractNumId w:val="8"/>
  </w:num>
  <w:num w:numId="7" w16cid:durableId="1292515184">
    <w:abstractNumId w:val="10"/>
  </w:num>
  <w:num w:numId="8" w16cid:durableId="1993408998">
    <w:abstractNumId w:val="2"/>
  </w:num>
  <w:num w:numId="9" w16cid:durableId="498891435">
    <w:abstractNumId w:val="16"/>
  </w:num>
  <w:num w:numId="10" w16cid:durableId="43411173">
    <w:abstractNumId w:val="11"/>
  </w:num>
  <w:num w:numId="11" w16cid:durableId="845288596">
    <w:abstractNumId w:val="18"/>
  </w:num>
  <w:num w:numId="12" w16cid:durableId="83916593">
    <w:abstractNumId w:val="23"/>
  </w:num>
  <w:num w:numId="13" w16cid:durableId="513301408">
    <w:abstractNumId w:val="28"/>
  </w:num>
  <w:num w:numId="14" w16cid:durableId="1304002047">
    <w:abstractNumId w:val="13"/>
  </w:num>
  <w:num w:numId="15" w16cid:durableId="1696803099">
    <w:abstractNumId w:val="21"/>
  </w:num>
  <w:num w:numId="16" w16cid:durableId="147938627">
    <w:abstractNumId w:val="20"/>
  </w:num>
  <w:num w:numId="17" w16cid:durableId="1111785019">
    <w:abstractNumId w:val="19"/>
  </w:num>
  <w:num w:numId="18" w16cid:durableId="906308620">
    <w:abstractNumId w:val="24"/>
  </w:num>
  <w:num w:numId="19" w16cid:durableId="884680043">
    <w:abstractNumId w:val="26"/>
  </w:num>
  <w:num w:numId="20" w16cid:durableId="1124620735">
    <w:abstractNumId w:val="1"/>
  </w:num>
  <w:num w:numId="21" w16cid:durableId="447044912">
    <w:abstractNumId w:val="27"/>
  </w:num>
  <w:num w:numId="22" w16cid:durableId="757289805">
    <w:abstractNumId w:val="5"/>
  </w:num>
  <w:num w:numId="23" w16cid:durableId="734858338">
    <w:abstractNumId w:val="3"/>
  </w:num>
  <w:num w:numId="24" w16cid:durableId="592057287">
    <w:abstractNumId w:val="15"/>
  </w:num>
  <w:num w:numId="25" w16cid:durableId="423915629">
    <w:abstractNumId w:val="9"/>
  </w:num>
  <w:num w:numId="26" w16cid:durableId="38361827">
    <w:abstractNumId w:val="14"/>
  </w:num>
  <w:num w:numId="27" w16cid:durableId="338581702">
    <w:abstractNumId w:val="0"/>
  </w:num>
  <w:num w:numId="28" w16cid:durableId="208080265">
    <w:abstractNumId w:val="25"/>
  </w:num>
  <w:num w:numId="29" w16cid:durableId="1329214739">
    <w:abstractNumId w:val="22"/>
  </w:num>
  <w:num w:numId="30" w16cid:durableId="739252305">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MSG Chair">
    <w15:presenceInfo w15:providerId="None" w15:userId="LMSG Chair"/>
  </w15:person>
  <w15:person w15:author="FAA-NASA-RCS">
    <w15:presenceInfo w15:providerId="None" w15:userId="FAA-NASA-RCS"/>
  </w15:person>
  <w15:person w15:author="USA">
    <w15:presenceInfo w15:providerId="None" w15:userId="USA"/>
  </w15:person>
  <w15:person w15:author="FCC">
    <w15:presenceInfo w15:providerId="None" w15:userId="FCC"/>
  </w15:person>
  <w15:person w15:author="USA [2]">
    <w15:presenceInfo w15:providerId="Windows Live" w15:userId="54e21414656e1d56"/>
  </w15:person>
  <w15:person w15:author="ITU">
    <w15:presenceInfo w15:providerId="None" w15:userId="ITU"/>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8"/>
  <w:removeDateAndTime/>
  <w:embedSystemFonts/>
  <w:activeWritingStyle w:appName="MSWord" w:lang="fr-FR" w:vendorID="64" w:dllVersion="6" w:nlCheck="1" w:checkStyle="0"/>
  <w:activeWritingStyle w:appName="MSWord" w:lang="en-US" w:vendorID="64" w:dllVersion="6" w:nlCheck="1" w:checkStyle="1"/>
  <w:activeWritingStyle w:appName="MSWord" w:lang="en-GB"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en-AU" w:vendorID="64" w:dllVersion="0" w:nlCheck="1" w:checkStyle="0"/>
  <w:activeWritingStyle w:appName="MSWord" w:lang="es-ES_tradnl" w:vendorID="64" w:dllVersion="0" w:nlCheck="1" w:checkStyle="0"/>
  <w:activeWritingStyle w:appName="MSWord" w:lang="fr-CH" w:vendorID="64" w:dllVersion="0" w:nlCheck="1" w:checkStyle="0"/>
  <w:activeWritingStyle w:appName="MSWord" w:lang="fr-CH" w:vendorID="64" w:dllVersion="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4E6E"/>
    <w:rsid w:val="00001E89"/>
    <w:rsid w:val="000023E9"/>
    <w:rsid w:val="00004B8A"/>
    <w:rsid w:val="000073A8"/>
    <w:rsid w:val="00015AC1"/>
    <w:rsid w:val="00015B80"/>
    <w:rsid w:val="00015B99"/>
    <w:rsid w:val="0002034C"/>
    <w:rsid w:val="00020576"/>
    <w:rsid w:val="000241AD"/>
    <w:rsid w:val="00024699"/>
    <w:rsid w:val="00026A91"/>
    <w:rsid w:val="0002789D"/>
    <w:rsid w:val="00027ED3"/>
    <w:rsid w:val="00030FCE"/>
    <w:rsid w:val="0003444E"/>
    <w:rsid w:val="00040B25"/>
    <w:rsid w:val="00042634"/>
    <w:rsid w:val="00043C57"/>
    <w:rsid w:val="0004613C"/>
    <w:rsid w:val="000563A7"/>
    <w:rsid w:val="000568C7"/>
    <w:rsid w:val="000641FD"/>
    <w:rsid w:val="00066CA1"/>
    <w:rsid w:val="0007048E"/>
    <w:rsid w:val="00072535"/>
    <w:rsid w:val="000769EC"/>
    <w:rsid w:val="0007740B"/>
    <w:rsid w:val="00077D30"/>
    <w:rsid w:val="00077F30"/>
    <w:rsid w:val="00080D1E"/>
    <w:rsid w:val="00081475"/>
    <w:rsid w:val="00084229"/>
    <w:rsid w:val="000A18FA"/>
    <w:rsid w:val="000A1C94"/>
    <w:rsid w:val="000A5EBB"/>
    <w:rsid w:val="000A60FD"/>
    <w:rsid w:val="000A62BB"/>
    <w:rsid w:val="000B3AC1"/>
    <w:rsid w:val="000B3E5B"/>
    <w:rsid w:val="000B46C8"/>
    <w:rsid w:val="000B49C5"/>
    <w:rsid w:val="000B73D0"/>
    <w:rsid w:val="000C3D51"/>
    <w:rsid w:val="000C4DA3"/>
    <w:rsid w:val="000C65DF"/>
    <w:rsid w:val="000C75EE"/>
    <w:rsid w:val="000C7FD4"/>
    <w:rsid w:val="000D0093"/>
    <w:rsid w:val="000D6DA7"/>
    <w:rsid w:val="000E4002"/>
    <w:rsid w:val="000E6C65"/>
    <w:rsid w:val="000F022A"/>
    <w:rsid w:val="000F0C1A"/>
    <w:rsid w:val="0010252A"/>
    <w:rsid w:val="00112096"/>
    <w:rsid w:val="00113304"/>
    <w:rsid w:val="0012231F"/>
    <w:rsid w:val="00127648"/>
    <w:rsid w:val="001307CF"/>
    <w:rsid w:val="00136727"/>
    <w:rsid w:val="00141AC1"/>
    <w:rsid w:val="00142CFD"/>
    <w:rsid w:val="001461A4"/>
    <w:rsid w:val="0015083E"/>
    <w:rsid w:val="00154DBA"/>
    <w:rsid w:val="00155E5B"/>
    <w:rsid w:val="00161DB2"/>
    <w:rsid w:val="0017259F"/>
    <w:rsid w:val="00174EE9"/>
    <w:rsid w:val="001830FD"/>
    <w:rsid w:val="001844EC"/>
    <w:rsid w:val="00184B3D"/>
    <w:rsid w:val="00185383"/>
    <w:rsid w:val="00191794"/>
    <w:rsid w:val="00192627"/>
    <w:rsid w:val="00196B53"/>
    <w:rsid w:val="001A3CAE"/>
    <w:rsid w:val="001A5572"/>
    <w:rsid w:val="001A6B03"/>
    <w:rsid w:val="001B22DE"/>
    <w:rsid w:val="001B4E65"/>
    <w:rsid w:val="001B7E13"/>
    <w:rsid w:val="001C693C"/>
    <w:rsid w:val="001C6C50"/>
    <w:rsid w:val="001C6CCA"/>
    <w:rsid w:val="001D3030"/>
    <w:rsid w:val="001D340A"/>
    <w:rsid w:val="001D3E09"/>
    <w:rsid w:val="001D5A87"/>
    <w:rsid w:val="001E266E"/>
    <w:rsid w:val="001E26AF"/>
    <w:rsid w:val="001E622E"/>
    <w:rsid w:val="001F2335"/>
    <w:rsid w:val="001F3B60"/>
    <w:rsid w:val="001F56E3"/>
    <w:rsid w:val="001F6968"/>
    <w:rsid w:val="001F758F"/>
    <w:rsid w:val="001F7D07"/>
    <w:rsid w:val="00202E71"/>
    <w:rsid w:val="002037D1"/>
    <w:rsid w:val="0021495D"/>
    <w:rsid w:val="0021502B"/>
    <w:rsid w:val="0021550A"/>
    <w:rsid w:val="002162DB"/>
    <w:rsid w:val="00220766"/>
    <w:rsid w:val="0022086C"/>
    <w:rsid w:val="00223136"/>
    <w:rsid w:val="00236A43"/>
    <w:rsid w:val="002409D5"/>
    <w:rsid w:val="002424B3"/>
    <w:rsid w:val="00244FEF"/>
    <w:rsid w:val="00254261"/>
    <w:rsid w:val="00255ED1"/>
    <w:rsid w:val="00256C38"/>
    <w:rsid w:val="00272245"/>
    <w:rsid w:val="00273D2C"/>
    <w:rsid w:val="00277E6A"/>
    <w:rsid w:val="002842E0"/>
    <w:rsid w:val="00286AB4"/>
    <w:rsid w:val="00286D80"/>
    <w:rsid w:val="00286E48"/>
    <w:rsid w:val="002A0A0D"/>
    <w:rsid w:val="002A0F10"/>
    <w:rsid w:val="002B1454"/>
    <w:rsid w:val="002B2229"/>
    <w:rsid w:val="002B3DCA"/>
    <w:rsid w:val="002B5153"/>
    <w:rsid w:val="002B586F"/>
    <w:rsid w:val="002B6B62"/>
    <w:rsid w:val="002C13C9"/>
    <w:rsid w:val="002C4A04"/>
    <w:rsid w:val="002D2949"/>
    <w:rsid w:val="002D2AB7"/>
    <w:rsid w:val="002D4A04"/>
    <w:rsid w:val="002D6C5B"/>
    <w:rsid w:val="002D7A5F"/>
    <w:rsid w:val="002E0B54"/>
    <w:rsid w:val="002E0D34"/>
    <w:rsid w:val="002E12BA"/>
    <w:rsid w:val="002E31E3"/>
    <w:rsid w:val="002E4A47"/>
    <w:rsid w:val="002E6813"/>
    <w:rsid w:val="002E7482"/>
    <w:rsid w:val="002F0D58"/>
    <w:rsid w:val="002F4E54"/>
    <w:rsid w:val="0030527A"/>
    <w:rsid w:val="00307401"/>
    <w:rsid w:val="0031401B"/>
    <w:rsid w:val="00314FBF"/>
    <w:rsid w:val="00320E3B"/>
    <w:rsid w:val="00324A59"/>
    <w:rsid w:val="00325E95"/>
    <w:rsid w:val="00337B04"/>
    <w:rsid w:val="00341991"/>
    <w:rsid w:val="00351D78"/>
    <w:rsid w:val="003529C0"/>
    <w:rsid w:val="00355F2D"/>
    <w:rsid w:val="00364DAD"/>
    <w:rsid w:val="0037379E"/>
    <w:rsid w:val="0037399D"/>
    <w:rsid w:val="00374930"/>
    <w:rsid w:val="00381920"/>
    <w:rsid w:val="003831C4"/>
    <w:rsid w:val="0038728A"/>
    <w:rsid w:val="003934AB"/>
    <w:rsid w:val="003A2372"/>
    <w:rsid w:val="003B0273"/>
    <w:rsid w:val="003B27E2"/>
    <w:rsid w:val="003B40A8"/>
    <w:rsid w:val="003B544B"/>
    <w:rsid w:val="003C41FE"/>
    <w:rsid w:val="003D1F2B"/>
    <w:rsid w:val="003D392D"/>
    <w:rsid w:val="003E1111"/>
    <w:rsid w:val="003E1ABC"/>
    <w:rsid w:val="003E20B1"/>
    <w:rsid w:val="003E6D35"/>
    <w:rsid w:val="003E7A27"/>
    <w:rsid w:val="003F5397"/>
    <w:rsid w:val="004001B2"/>
    <w:rsid w:val="0040587A"/>
    <w:rsid w:val="00413131"/>
    <w:rsid w:val="004155CF"/>
    <w:rsid w:val="00416977"/>
    <w:rsid w:val="00424028"/>
    <w:rsid w:val="0042410B"/>
    <w:rsid w:val="00425555"/>
    <w:rsid w:val="004368A3"/>
    <w:rsid w:val="00437A1A"/>
    <w:rsid w:val="00445F28"/>
    <w:rsid w:val="00446074"/>
    <w:rsid w:val="00450D17"/>
    <w:rsid w:val="004533DB"/>
    <w:rsid w:val="00456C5D"/>
    <w:rsid w:val="00460C77"/>
    <w:rsid w:val="0046543C"/>
    <w:rsid w:val="004669B6"/>
    <w:rsid w:val="00470E7F"/>
    <w:rsid w:val="004774C5"/>
    <w:rsid w:val="00487086"/>
    <w:rsid w:val="00487476"/>
    <w:rsid w:val="00492536"/>
    <w:rsid w:val="00493226"/>
    <w:rsid w:val="004961CD"/>
    <w:rsid w:val="00497840"/>
    <w:rsid w:val="004B1C37"/>
    <w:rsid w:val="004B7A10"/>
    <w:rsid w:val="004C065B"/>
    <w:rsid w:val="004C1586"/>
    <w:rsid w:val="004C41B3"/>
    <w:rsid w:val="004C4257"/>
    <w:rsid w:val="004C757E"/>
    <w:rsid w:val="004D64F4"/>
    <w:rsid w:val="004D7C86"/>
    <w:rsid w:val="004E415B"/>
    <w:rsid w:val="004E5C22"/>
    <w:rsid w:val="004F445B"/>
    <w:rsid w:val="004F479D"/>
    <w:rsid w:val="004F6465"/>
    <w:rsid w:val="004F7341"/>
    <w:rsid w:val="005001AD"/>
    <w:rsid w:val="0050288E"/>
    <w:rsid w:val="0050619A"/>
    <w:rsid w:val="00514566"/>
    <w:rsid w:val="00522F86"/>
    <w:rsid w:val="00523BD3"/>
    <w:rsid w:val="005326E0"/>
    <w:rsid w:val="00534129"/>
    <w:rsid w:val="005346B6"/>
    <w:rsid w:val="0053489A"/>
    <w:rsid w:val="00534995"/>
    <w:rsid w:val="0053556F"/>
    <w:rsid w:val="0054219C"/>
    <w:rsid w:val="005421F6"/>
    <w:rsid w:val="00543598"/>
    <w:rsid w:val="00544305"/>
    <w:rsid w:val="00545D6D"/>
    <w:rsid w:val="0054603A"/>
    <w:rsid w:val="0055247E"/>
    <w:rsid w:val="00555AA8"/>
    <w:rsid w:val="0056155A"/>
    <w:rsid w:val="00565074"/>
    <w:rsid w:val="00567B8B"/>
    <w:rsid w:val="005711E4"/>
    <w:rsid w:val="00573B37"/>
    <w:rsid w:val="005751B6"/>
    <w:rsid w:val="005821ED"/>
    <w:rsid w:val="00582F1B"/>
    <w:rsid w:val="0059588D"/>
    <w:rsid w:val="005978BA"/>
    <w:rsid w:val="005979C2"/>
    <w:rsid w:val="005A1E0E"/>
    <w:rsid w:val="005B0FF4"/>
    <w:rsid w:val="005B19EB"/>
    <w:rsid w:val="005B1A8A"/>
    <w:rsid w:val="005B1BF2"/>
    <w:rsid w:val="005B2C4E"/>
    <w:rsid w:val="005B3CBF"/>
    <w:rsid w:val="005B7536"/>
    <w:rsid w:val="005C1A5C"/>
    <w:rsid w:val="005C1C59"/>
    <w:rsid w:val="005C2ECF"/>
    <w:rsid w:val="005C42EB"/>
    <w:rsid w:val="005C5B74"/>
    <w:rsid w:val="005D4A5D"/>
    <w:rsid w:val="005D7961"/>
    <w:rsid w:val="005E12A2"/>
    <w:rsid w:val="005E2BF1"/>
    <w:rsid w:val="005E2E64"/>
    <w:rsid w:val="005E667F"/>
    <w:rsid w:val="005F008A"/>
    <w:rsid w:val="005F3CA9"/>
    <w:rsid w:val="006005BF"/>
    <w:rsid w:val="00600981"/>
    <w:rsid w:val="006015B5"/>
    <w:rsid w:val="006023E9"/>
    <w:rsid w:val="00605BC9"/>
    <w:rsid w:val="00613937"/>
    <w:rsid w:val="00613B4E"/>
    <w:rsid w:val="00621140"/>
    <w:rsid w:val="00623DED"/>
    <w:rsid w:val="006260DB"/>
    <w:rsid w:val="00630EAC"/>
    <w:rsid w:val="00631CC1"/>
    <w:rsid w:val="006400F6"/>
    <w:rsid w:val="006410FA"/>
    <w:rsid w:val="00641212"/>
    <w:rsid w:val="00641FA1"/>
    <w:rsid w:val="00647CCB"/>
    <w:rsid w:val="00650E47"/>
    <w:rsid w:val="0065128A"/>
    <w:rsid w:val="006518AE"/>
    <w:rsid w:val="00652ABD"/>
    <w:rsid w:val="00655603"/>
    <w:rsid w:val="006567E4"/>
    <w:rsid w:val="00657D98"/>
    <w:rsid w:val="00667104"/>
    <w:rsid w:val="00667B53"/>
    <w:rsid w:val="00673E27"/>
    <w:rsid w:val="00674034"/>
    <w:rsid w:val="00677FE0"/>
    <w:rsid w:val="00685375"/>
    <w:rsid w:val="006873FD"/>
    <w:rsid w:val="0069375A"/>
    <w:rsid w:val="0069398C"/>
    <w:rsid w:val="00696704"/>
    <w:rsid w:val="00697647"/>
    <w:rsid w:val="006A1C25"/>
    <w:rsid w:val="006A2038"/>
    <w:rsid w:val="006A41D4"/>
    <w:rsid w:val="006A7215"/>
    <w:rsid w:val="006B49A2"/>
    <w:rsid w:val="006B7DD5"/>
    <w:rsid w:val="006C05ED"/>
    <w:rsid w:val="006C463C"/>
    <w:rsid w:val="006C4847"/>
    <w:rsid w:val="006C60B9"/>
    <w:rsid w:val="006D1129"/>
    <w:rsid w:val="006D4893"/>
    <w:rsid w:val="006D7CA5"/>
    <w:rsid w:val="006E4EC6"/>
    <w:rsid w:val="006E4FF3"/>
    <w:rsid w:val="006F07D1"/>
    <w:rsid w:val="006F2A86"/>
    <w:rsid w:val="00702E74"/>
    <w:rsid w:val="00704625"/>
    <w:rsid w:val="00707EA4"/>
    <w:rsid w:val="00711BF9"/>
    <w:rsid w:val="00717FFD"/>
    <w:rsid w:val="007260C9"/>
    <w:rsid w:val="00733F80"/>
    <w:rsid w:val="007341F9"/>
    <w:rsid w:val="00746316"/>
    <w:rsid w:val="00747ADF"/>
    <w:rsid w:val="00751527"/>
    <w:rsid w:val="007519EB"/>
    <w:rsid w:val="00753420"/>
    <w:rsid w:val="007575BD"/>
    <w:rsid w:val="00757939"/>
    <w:rsid w:val="00765DA1"/>
    <w:rsid w:val="007727BD"/>
    <w:rsid w:val="00773F03"/>
    <w:rsid w:val="007855BF"/>
    <w:rsid w:val="00785D4A"/>
    <w:rsid w:val="007920E8"/>
    <w:rsid w:val="00794A43"/>
    <w:rsid w:val="0079507C"/>
    <w:rsid w:val="0079704B"/>
    <w:rsid w:val="007A2F31"/>
    <w:rsid w:val="007B036F"/>
    <w:rsid w:val="007B151D"/>
    <w:rsid w:val="007B17F7"/>
    <w:rsid w:val="007B42CC"/>
    <w:rsid w:val="007B4610"/>
    <w:rsid w:val="007C7417"/>
    <w:rsid w:val="007D1405"/>
    <w:rsid w:val="007D20FF"/>
    <w:rsid w:val="007D577F"/>
    <w:rsid w:val="007D7E82"/>
    <w:rsid w:val="007E1BED"/>
    <w:rsid w:val="007E2DF8"/>
    <w:rsid w:val="007E3917"/>
    <w:rsid w:val="007F0EDA"/>
    <w:rsid w:val="007F1694"/>
    <w:rsid w:val="007F4513"/>
    <w:rsid w:val="007F4940"/>
    <w:rsid w:val="007F4A91"/>
    <w:rsid w:val="007F4EC2"/>
    <w:rsid w:val="00800CCB"/>
    <w:rsid w:val="00801BBD"/>
    <w:rsid w:val="00805824"/>
    <w:rsid w:val="00813813"/>
    <w:rsid w:val="00820B22"/>
    <w:rsid w:val="00822E16"/>
    <w:rsid w:val="00823585"/>
    <w:rsid w:val="00826C9F"/>
    <w:rsid w:val="00830953"/>
    <w:rsid w:val="008358DE"/>
    <w:rsid w:val="008370CD"/>
    <w:rsid w:val="0084109E"/>
    <w:rsid w:val="00841B4E"/>
    <w:rsid w:val="00841F90"/>
    <w:rsid w:val="0084240D"/>
    <w:rsid w:val="00845DE7"/>
    <w:rsid w:val="008473AA"/>
    <w:rsid w:val="008538A0"/>
    <w:rsid w:val="008600CE"/>
    <w:rsid w:val="00860DDB"/>
    <w:rsid w:val="0086282C"/>
    <w:rsid w:val="0086343D"/>
    <w:rsid w:val="0086360B"/>
    <w:rsid w:val="00864C2D"/>
    <w:rsid w:val="008653F2"/>
    <w:rsid w:val="00875856"/>
    <w:rsid w:val="0089044C"/>
    <w:rsid w:val="00893925"/>
    <w:rsid w:val="00895C2D"/>
    <w:rsid w:val="00896F13"/>
    <w:rsid w:val="008A413C"/>
    <w:rsid w:val="008A41B1"/>
    <w:rsid w:val="008B63DC"/>
    <w:rsid w:val="008B658D"/>
    <w:rsid w:val="008B70BA"/>
    <w:rsid w:val="008B7348"/>
    <w:rsid w:val="008B7C41"/>
    <w:rsid w:val="008C0AD8"/>
    <w:rsid w:val="008C4E6E"/>
    <w:rsid w:val="008C5DF8"/>
    <w:rsid w:val="008D1A1E"/>
    <w:rsid w:val="008D5C7D"/>
    <w:rsid w:val="008E189E"/>
    <w:rsid w:val="008F213E"/>
    <w:rsid w:val="008F2648"/>
    <w:rsid w:val="008F36D2"/>
    <w:rsid w:val="008F6D61"/>
    <w:rsid w:val="009013D3"/>
    <w:rsid w:val="00901C4D"/>
    <w:rsid w:val="00912199"/>
    <w:rsid w:val="00914CB4"/>
    <w:rsid w:val="00921514"/>
    <w:rsid w:val="00927B0A"/>
    <w:rsid w:val="00931E4F"/>
    <w:rsid w:val="0093755F"/>
    <w:rsid w:val="00943976"/>
    <w:rsid w:val="00943E26"/>
    <w:rsid w:val="00951A03"/>
    <w:rsid w:val="00954185"/>
    <w:rsid w:val="009562FA"/>
    <w:rsid w:val="00963A96"/>
    <w:rsid w:val="009663B9"/>
    <w:rsid w:val="00967C7F"/>
    <w:rsid w:val="00972666"/>
    <w:rsid w:val="009736B1"/>
    <w:rsid w:val="00973BCC"/>
    <w:rsid w:val="00982522"/>
    <w:rsid w:val="00995C96"/>
    <w:rsid w:val="00997A7E"/>
    <w:rsid w:val="009A1E66"/>
    <w:rsid w:val="009A5A43"/>
    <w:rsid w:val="009A5DE9"/>
    <w:rsid w:val="009B0429"/>
    <w:rsid w:val="009B0A6B"/>
    <w:rsid w:val="009B0AEB"/>
    <w:rsid w:val="009B5346"/>
    <w:rsid w:val="009B61C1"/>
    <w:rsid w:val="009B690E"/>
    <w:rsid w:val="009C5505"/>
    <w:rsid w:val="009C6DE8"/>
    <w:rsid w:val="009D005B"/>
    <w:rsid w:val="009D47F3"/>
    <w:rsid w:val="009D726C"/>
    <w:rsid w:val="009E0597"/>
    <w:rsid w:val="009E0B06"/>
    <w:rsid w:val="009E4488"/>
    <w:rsid w:val="009F037B"/>
    <w:rsid w:val="009F13C7"/>
    <w:rsid w:val="009F2ED2"/>
    <w:rsid w:val="009F552C"/>
    <w:rsid w:val="009F6DFA"/>
    <w:rsid w:val="00A05221"/>
    <w:rsid w:val="00A13B02"/>
    <w:rsid w:val="00A14C59"/>
    <w:rsid w:val="00A177BB"/>
    <w:rsid w:val="00A22C18"/>
    <w:rsid w:val="00A27041"/>
    <w:rsid w:val="00A31AB5"/>
    <w:rsid w:val="00A36AD1"/>
    <w:rsid w:val="00A46CF0"/>
    <w:rsid w:val="00A5190A"/>
    <w:rsid w:val="00A54B54"/>
    <w:rsid w:val="00A64CD1"/>
    <w:rsid w:val="00A66659"/>
    <w:rsid w:val="00A73ECD"/>
    <w:rsid w:val="00A74C6B"/>
    <w:rsid w:val="00A7673B"/>
    <w:rsid w:val="00A76D11"/>
    <w:rsid w:val="00A770B6"/>
    <w:rsid w:val="00A86200"/>
    <w:rsid w:val="00A931DA"/>
    <w:rsid w:val="00A94D3B"/>
    <w:rsid w:val="00AA004A"/>
    <w:rsid w:val="00AA666A"/>
    <w:rsid w:val="00AC4F04"/>
    <w:rsid w:val="00AE759B"/>
    <w:rsid w:val="00AF0B78"/>
    <w:rsid w:val="00AF1AF0"/>
    <w:rsid w:val="00AF2503"/>
    <w:rsid w:val="00AF79C3"/>
    <w:rsid w:val="00AF7D8A"/>
    <w:rsid w:val="00B034A7"/>
    <w:rsid w:val="00B04BA7"/>
    <w:rsid w:val="00B06485"/>
    <w:rsid w:val="00B23168"/>
    <w:rsid w:val="00B30070"/>
    <w:rsid w:val="00B31187"/>
    <w:rsid w:val="00B40DF3"/>
    <w:rsid w:val="00B40FB2"/>
    <w:rsid w:val="00B534A3"/>
    <w:rsid w:val="00B55EEC"/>
    <w:rsid w:val="00B55F77"/>
    <w:rsid w:val="00B60DB8"/>
    <w:rsid w:val="00B64453"/>
    <w:rsid w:val="00B76DA7"/>
    <w:rsid w:val="00B82D2E"/>
    <w:rsid w:val="00B836FD"/>
    <w:rsid w:val="00B87B27"/>
    <w:rsid w:val="00B9369D"/>
    <w:rsid w:val="00B94CB1"/>
    <w:rsid w:val="00B97B7D"/>
    <w:rsid w:val="00BA06FE"/>
    <w:rsid w:val="00BA353E"/>
    <w:rsid w:val="00BA46E6"/>
    <w:rsid w:val="00BB279C"/>
    <w:rsid w:val="00BB5E19"/>
    <w:rsid w:val="00BB6075"/>
    <w:rsid w:val="00BC3E2C"/>
    <w:rsid w:val="00BE395E"/>
    <w:rsid w:val="00BE76A1"/>
    <w:rsid w:val="00BE77E2"/>
    <w:rsid w:val="00BF0D3D"/>
    <w:rsid w:val="00BF5C04"/>
    <w:rsid w:val="00C02F17"/>
    <w:rsid w:val="00C03B2F"/>
    <w:rsid w:val="00C07511"/>
    <w:rsid w:val="00C10A1F"/>
    <w:rsid w:val="00C205A8"/>
    <w:rsid w:val="00C32697"/>
    <w:rsid w:val="00C34BCE"/>
    <w:rsid w:val="00C360BB"/>
    <w:rsid w:val="00C50259"/>
    <w:rsid w:val="00C50F37"/>
    <w:rsid w:val="00C51C76"/>
    <w:rsid w:val="00C535EA"/>
    <w:rsid w:val="00C57C9F"/>
    <w:rsid w:val="00C6055E"/>
    <w:rsid w:val="00C64D0F"/>
    <w:rsid w:val="00C65881"/>
    <w:rsid w:val="00C66862"/>
    <w:rsid w:val="00C71C2D"/>
    <w:rsid w:val="00C71FB6"/>
    <w:rsid w:val="00C76C2D"/>
    <w:rsid w:val="00C811E0"/>
    <w:rsid w:val="00C8310E"/>
    <w:rsid w:val="00C8445F"/>
    <w:rsid w:val="00C864CC"/>
    <w:rsid w:val="00C95333"/>
    <w:rsid w:val="00C9550B"/>
    <w:rsid w:val="00C96287"/>
    <w:rsid w:val="00CA207A"/>
    <w:rsid w:val="00CA42A3"/>
    <w:rsid w:val="00CA61E4"/>
    <w:rsid w:val="00CA7DC7"/>
    <w:rsid w:val="00CB0A45"/>
    <w:rsid w:val="00CB330B"/>
    <w:rsid w:val="00CB3EA7"/>
    <w:rsid w:val="00CC0AC1"/>
    <w:rsid w:val="00CC4742"/>
    <w:rsid w:val="00CC7085"/>
    <w:rsid w:val="00CC7FA1"/>
    <w:rsid w:val="00CD4A38"/>
    <w:rsid w:val="00CD5A31"/>
    <w:rsid w:val="00CE050B"/>
    <w:rsid w:val="00CE5AB9"/>
    <w:rsid w:val="00CE6BE3"/>
    <w:rsid w:val="00CF43B5"/>
    <w:rsid w:val="00CF556D"/>
    <w:rsid w:val="00CF63B4"/>
    <w:rsid w:val="00CF680E"/>
    <w:rsid w:val="00D0012D"/>
    <w:rsid w:val="00D001A2"/>
    <w:rsid w:val="00D07C40"/>
    <w:rsid w:val="00D1047E"/>
    <w:rsid w:val="00D10A8C"/>
    <w:rsid w:val="00D10F31"/>
    <w:rsid w:val="00D14550"/>
    <w:rsid w:val="00D17983"/>
    <w:rsid w:val="00D207A2"/>
    <w:rsid w:val="00D2686C"/>
    <w:rsid w:val="00D27421"/>
    <w:rsid w:val="00D30DE8"/>
    <w:rsid w:val="00D345EF"/>
    <w:rsid w:val="00D401D9"/>
    <w:rsid w:val="00D4122B"/>
    <w:rsid w:val="00D43ECF"/>
    <w:rsid w:val="00D450BE"/>
    <w:rsid w:val="00D5012D"/>
    <w:rsid w:val="00D50482"/>
    <w:rsid w:val="00D55B52"/>
    <w:rsid w:val="00D56CD9"/>
    <w:rsid w:val="00D640E8"/>
    <w:rsid w:val="00D65880"/>
    <w:rsid w:val="00D72EFA"/>
    <w:rsid w:val="00D766D2"/>
    <w:rsid w:val="00D86DCE"/>
    <w:rsid w:val="00D9194C"/>
    <w:rsid w:val="00D91C1E"/>
    <w:rsid w:val="00D97409"/>
    <w:rsid w:val="00DA13AA"/>
    <w:rsid w:val="00DA4F3F"/>
    <w:rsid w:val="00DA74C0"/>
    <w:rsid w:val="00DB12C4"/>
    <w:rsid w:val="00DB1D03"/>
    <w:rsid w:val="00DB32B1"/>
    <w:rsid w:val="00DB6037"/>
    <w:rsid w:val="00DB736D"/>
    <w:rsid w:val="00DB7C4C"/>
    <w:rsid w:val="00DC129E"/>
    <w:rsid w:val="00DC2182"/>
    <w:rsid w:val="00DC3488"/>
    <w:rsid w:val="00DE5B16"/>
    <w:rsid w:val="00DE62B3"/>
    <w:rsid w:val="00DE7917"/>
    <w:rsid w:val="00DF0287"/>
    <w:rsid w:val="00DF0C14"/>
    <w:rsid w:val="00DF41B1"/>
    <w:rsid w:val="00DF5A8D"/>
    <w:rsid w:val="00DF7F1E"/>
    <w:rsid w:val="00E023E5"/>
    <w:rsid w:val="00E071B7"/>
    <w:rsid w:val="00E24694"/>
    <w:rsid w:val="00E26674"/>
    <w:rsid w:val="00E27C39"/>
    <w:rsid w:val="00E30A55"/>
    <w:rsid w:val="00E33E9F"/>
    <w:rsid w:val="00E34100"/>
    <w:rsid w:val="00E4145A"/>
    <w:rsid w:val="00E43C14"/>
    <w:rsid w:val="00E46322"/>
    <w:rsid w:val="00E46A3F"/>
    <w:rsid w:val="00E5130D"/>
    <w:rsid w:val="00E54568"/>
    <w:rsid w:val="00E578A6"/>
    <w:rsid w:val="00E64215"/>
    <w:rsid w:val="00E66F16"/>
    <w:rsid w:val="00E67E9B"/>
    <w:rsid w:val="00E7525A"/>
    <w:rsid w:val="00E82765"/>
    <w:rsid w:val="00E84D0F"/>
    <w:rsid w:val="00E85BCE"/>
    <w:rsid w:val="00E87C18"/>
    <w:rsid w:val="00E87FB3"/>
    <w:rsid w:val="00E90E43"/>
    <w:rsid w:val="00E91E7A"/>
    <w:rsid w:val="00E95B8B"/>
    <w:rsid w:val="00E965EA"/>
    <w:rsid w:val="00E96821"/>
    <w:rsid w:val="00E97A1E"/>
    <w:rsid w:val="00EA1408"/>
    <w:rsid w:val="00EA1409"/>
    <w:rsid w:val="00EA77CA"/>
    <w:rsid w:val="00EB355D"/>
    <w:rsid w:val="00EB5748"/>
    <w:rsid w:val="00EB63C9"/>
    <w:rsid w:val="00EC2A2E"/>
    <w:rsid w:val="00EC63D7"/>
    <w:rsid w:val="00EC6996"/>
    <w:rsid w:val="00ED0532"/>
    <w:rsid w:val="00ED23B8"/>
    <w:rsid w:val="00ED270C"/>
    <w:rsid w:val="00ED634F"/>
    <w:rsid w:val="00EE0324"/>
    <w:rsid w:val="00EE0AC9"/>
    <w:rsid w:val="00EE10BB"/>
    <w:rsid w:val="00EE6FA5"/>
    <w:rsid w:val="00EF24F9"/>
    <w:rsid w:val="00EF5573"/>
    <w:rsid w:val="00EF7702"/>
    <w:rsid w:val="00F125BF"/>
    <w:rsid w:val="00F16783"/>
    <w:rsid w:val="00F17B84"/>
    <w:rsid w:val="00F23AF1"/>
    <w:rsid w:val="00F26572"/>
    <w:rsid w:val="00F314EE"/>
    <w:rsid w:val="00F3430E"/>
    <w:rsid w:val="00F35B31"/>
    <w:rsid w:val="00F37DD1"/>
    <w:rsid w:val="00F40002"/>
    <w:rsid w:val="00F44EC9"/>
    <w:rsid w:val="00F46948"/>
    <w:rsid w:val="00F562DD"/>
    <w:rsid w:val="00F566C1"/>
    <w:rsid w:val="00F608D0"/>
    <w:rsid w:val="00F64620"/>
    <w:rsid w:val="00F70CBE"/>
    <w:rsid w:val="00F729B6"/>
    <w:rsid w:val="00F72D02"/>
    <w:rsid w:val="00F810D9"/>
    <w:rsid w:val="00F81503"/>
    <w:rsid w:val="00F86BB9"/>
    <w:rsid w:val="00F86C5B"/>
    <w:rsid w:val="00F92978"/>
    <w:rsid w:val="00F9766E"/>
    <w:rsid w:val="00FA70FF"/>
    <w:rsid w:val="00FB3A49"/>
    <w:rsid w:val="00FB4859"/>
    <w:rsid w:val="00FC009D"/>
    <w:rsid w:val="00FC0572"/>
    <w:rsid w:val="00FD34C2"/>
    <w:rsid w:val="00FD3AE3"/>
    <w:rsid w:val="00FD7905"/>
    <w:rsid w:val="00FE5FE9"/>
    <w:rsid w:val="00FF4696"/>
    <w:rsid w:val="00FF4D37"/>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E6D262"/>
  <w15:docId w15:val="{DAF8A921-25CF-4D3A-BC17-C33DAECD3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nhideWhenUsed="1"/>
    <w:lsdException w:name="index 9" w:semiHidden="1" w:unhideWhenUsed="1"/>
    <w:lsdException w:name="toc 1" w:semiHidden="1" w:uiPriority="99" w:unhideWhenUsed="1"/>
    <w:lsdException w:name="toc 2" w:semiHidden="1" w:uiPriority="99" w:unhideWhenUsed="1"/>
    <w:lsdException w:name="toc 3" w:semiHidden="1" w:uiPriority="99" w:unhideWhenUsed="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nhideWhenUsed="1"/>
    <w:lsdException w:name="Normal Indent" w:semiHidden="1" w:uiPriority="99"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iPriority="99"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32697"/>
    <w:pPr>
      <w:tabs>
        <w:tab w:val="left" w:pos="1134"/>
        <w:tab w:val="left" w:pos="1871"/>
        <w:tab w:val="left" w:pos="2268"/>
      </w:tabs>
      <w:overflowPunct w:val="0"/>
      <w:autoSpaceDE w:val="0"/>
      <w:autoSpaceDN w:val="0"/>
      <w:adjustRightInd w:val="0"/>
      <w:spacing w:before="120"/>
      <w:textAlignment w:val="baseline"/>
    </w:pPr>
    <w:rPr>
      <w:sz w:val="24"/>
      <w:lang w:val="en-GB"/>
    </w:rPr>
  </w:style>
  <w:style w:type="paragraph" w:styleId="Heading1">
    <w:name w:val="heading 1"/>
    <w:aliases w:val="ECC Heading 1"/>
    <w:basedOn w:val="Normal"/>
    <w:next w:val="Normal"/>
    <w:link w:val="Heading1Char"/>
    <w:uiPriority w:val="99"/>
    <w:qFormat/>
    <w:rsid w:val="00696704"/>
    <w:pPr>
      <w:keepNext/>
      <w:keepLines/>
      <w:spacing w:before="280"/>
      <w:ind w:left="1134" w:hanging="1134"/>
      <w:outlineLvl w:val="0"/>
    </w:pPr>
    <w:rPr>
      <w:b/>
      <w:sz w:val="28"/>
    </w:rPr>
  </w:style>
  <w:style w:type="paragraph" w:styleId="Heading2">
    <w:name w:val="heading 2"/>
    <w:aliases w:val="ECC Heading 2"/>
    <w:basedOn w:val="Heading1"/>
    <w:next w:val="Normal"/>
    <w:link w:val="Heading2Char"/>
    <w:uiPriority w:val="99"/>
    <w:qFormat/>
    <w:rsid w:val="00696704"/>
    <w:pPr>
      <w:spacing w:before="200"/>
      <w:outlineLvl w:val="1"/>
    </w:pPr>
    <w:rPr>
      <w:sz w:val="24"/>
    </w:rPr>
  </w:style>
  <w:style w:type="paragraph" w:styleId="Heading3">
    <w:name w:val="heading 3"/>
    <w:aliases w:val="ECC Heading 3"/>
    <w:basedOn w:val="Heading1"/>
    <w:next w:val="Normal"/>
    <w:link w:val="Heading3Char"/>
    <w:uiPriority w:val="99"/>
    <w:qFormat/>
    <w:rsid w:val="00696704"/>
    <w:pPr>
      <w:tabs>
        <w:tab w:val="clear" w:pos="1134"/>
      </w:tabs>
      <w:spacing w:before="200"/>
      <w:outlineLvl w:val="2"/>
    </w:pPr>
    <w:rPr>
      <w:sz w:val="24"/>
    </w:rPr>
  </w:style>
  <w:style w:type="paragraph" w:styleId="Heading4">
    <w:name w:val="heading 4"/>
    <w:basedOn w:val="Heading3"/>
    <w:next w:val="Normal"/>
    <w:link w:val="Heading4Char"/>
    <w:uiPriority w:val="99"/>
    <w:qFormat/>
    <w:rsid w:val="00696704"/>
    <w:pPr>
      <w:outlineLvl w:val="3"/>
    </w:pPr>
  </w:style>
  <w:style w:type="paragraph" w:styleId="Heading5">
    <w:name w:val="heading 5"/>
    <w:basedOn w:val="Heading4"/>
    <w:next w:val="Normal"/>
    <w:link w:val="Heading5Char"/>
    <w:uiPriority w:val="99"/>
    <w:qFormat/>
    <w:rsid w:val="00696704"/>
    <w:pPr>
      <w:outlineLvl w:val="4"/>
    </w:pPr>
  </w:style>
  <w:style w:type="paragraph" w:styleId="Heading6">
    <w:name w:val="heading 6"/>
    <w:basedOn w:val="Heading4"/>
    <w:next w:val="Normal"/>
    <w:link w:val="Heading6Char"/>
    <w:uiPriority w:val="99"/>
    <w:qFormat/>
    <w:rsid w:val="00696704"/>
    <w:pPr>
      <w:outlineLvl w:val="5"/>
    </w:pPr>
  </w:style>
  <w:style w:type="paragraph" w:styleId="Heading7">
    <w:name w:val="heading 7"/>
    <w:basedOn w:val="Heading6"/>
    <w:next w:val="Normal"/>
    <w:link w:val="Heading7Char"/>
    <w:uiPriority w:val="99"/>
    <w:qFormat/>
    <w:rsid w:val="00696704"/>
    <w:pPr>
      <w:outlineLvl w:val="6"/>
    </w:pPr>
  </w:style>
  <w:style w:type="paragraph" w:styleId="Heading8">
    <w:name w:val="heading 8"/>
    <w:basedOn w:val="Heading6"/>
    <w:next w:val="Normal"/>
    <w:link w:val="Heading8Char"/>
    <w:uiPriority w:val="99"/>
    <w:qFormat/>
    <w:rsid w:val="00696704"/>
    <w:pPr>
      <w:outlineLvl w:val="7"/>
    </w:pPr>
  </w:style>
  <w:style w:type="paragraph" w:styleId="Heading9">
    <w:name w:val="heading 9"/>
    <w:basedOn w:val="Heading6"/>
    <w:next w:val="Normal"/>
    <w:link w:val="Heading9Char"/>
    <w:uiPriority w:val="99"/>
    <w:qFormat/>
    <w:rsid w:val="0069670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8C4E6E"/>
    <w:pPr>
      <w:tabs>
        <w:tab w:val="clear" w:pos="1134"/>
        <w:tab w:val="clear" w:pos="1871"/>
        <w:tab w:val="clear" w:pos="2268"/>
        <w:tab w:val="left" w:pos="9944"/>
      </w:tabs>
      <w:ind w:left="2486"/>
      <w:jc w:val="both"/>
    </w:pPr>
    <w:rPr>
      <w:rFonts w:eastAsia="Batang"/>
      <w:lang w:val="en-US"/>
    </w:rPr>
  </w:style>
  <w:style w:type="character" w:customStyle="1" w:styleId="BodyTextIndentChar">
    <w:name w:val="Body Text Indent Char"/>
    <w:basedOn w:val="DefaultParagraphFont"/>
    <w:link w:val="BodyTextIndent"/>
    <w:rsid w:val="008C4E6E"/>
    <w:rPr>
      <w:rFonts w:eastAsia="Batang"/>
      <w:sz w:val="24"/>
    </w:rPr>
  </w:style>
  <w:style w:type="paragraph" w:customStyle="1" w:styleId="TabletitleBR">
    <w:name w:val="Table_title_BR"/>
    <w:basedOn w:val="Normal"/>
    <w:next w:val="Normal"/>
    <w:rsid w:val="008C4E6E"/>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customStyle="1" w:styleId="Heading1Char">
    <w:name w:val="Heading 1 Char"/>
    <w:aliases w:val="ECC Heading 1 Char"/>
    <w:basedOn w:val="DefaultParagraphFont"/>
    <w:link w:val="Heading1"/>
    <w:uiPriority w:val="99"/>
    <w:rsid w:val="00696704"/>
    <w:rPr>
      <w:b/>
      <w:sz w:val="28"/>
      <w:lang w:val="en-GB"/>
    </w:rPr>
  </w:style>
  <w:style w:type="character" w:customStyle="1" w:styleId="Heading2Char">
    <w:name w:val="Heading 2 Char"/>
    <w:aliases w:val="ECC Heading 2 Char"/>
    <w:basedOn w:val="DefaultParagraphFont"/>
    <w:link w:val="Heading2"/>
    <w:uiPriority w:val="99"/>
    <w:rsid w:val="00696704"/>
    <w:rPr>
      <w:b/>
      <w:sz w:val="24"/>
      <w:lang w:val="en-GB"/>
    </w:rPr>
  </w:style>
  <w:style w:type="character" w:customStyle="1" w:styleId="Heading3Char">
    <w:name w:val="Heading 3 Char"/>
    <w:aliases w:val="ECC Heading 3 Char"/>
    <w:basedOn w:val="DefaultParagraphFont"/>
    <w:link w:val="Heading3"/>
    <w:uiPriority w:val="99"/>
    <w:rsid w:val="00696704"/>
    <w:rPr>
      <w:b/>
      <w:sz w:val="24"/>
      <w:lang w:val="en-GB"/>
    </w:rPr>
  </w:style>
  <w:style w:type="character" w:customStyle="1" w:styleId="Heading4Char">
    <w:name w:val="Heading 4 Char"/>
    <w:basedOn w:val="DefaultParagraphFont"/>
    <w:link w:val="Heading4"/>
    <w:uiPriority w:val="99"/>
    <w:rsid w:val="00696704"/>
    <w:rPr>
      <w:b/>
      <w:sz w:val="24"/>
      <w:lang w:val="en-GB"/>
    </w:rPr>
  </w:style>
  <w:style w:type="character" w:customStyle="1" w:styleId="Heading5Char">
    <w:name w:val="Heading 5 Char"/>
    <w:basedOn w:val="DefaultParagraphFont"/>
    <w:link w:val="Heading5"/>
    <w:uiPriority w:val="99"/>
    <w:rsid w:val="00696704"/>
    <w:rPr>
      <w:b/>
      <w:sz w:val="24"/>
      <w:lang w:val="en-GB"/>
    </w:rPr>
  </w:style>
  <w:style w:type="character" w:customStyle="1" w:styleId="Heading6Char">
    <w:name w:val="Heading 6 Char"/>
    <w:basedOn w:val="DefaultParagraphFont"/>
    <w:link w:val="Heading6"/>
    <w:uiPriority w:val="99"/>
    <w:rsid w:val="00696704"/>
    <w:rPr>
      <w:b/>
      <w:sz w:val="24"/>
      <w:lang w:val="en-GB"/>
    </w:rPr>
  </w:style>
  <w:style w:type="character" w:customStyle="1" w:styleId="Heading7Char">
    <w:name w:val="Heading 7 Char"/>
    <w:basedOn w:val="DefaultParagraphFont"/>
    <w:link w:val="Heading7"/>
    <w:uiPriority w:val="99"/>
    <w:rsid w:val="00696704"/>
    <w:rPr>
      <w:b/>
      <w:sz w:val="24"/>
      <w:lang w:val="en-GB"/>
    </w:rPr>
  </w:style>
  <w:style w:type="character" w:customStyle="1" w:styleId="Heading8Char">
    <w:name w:val="Heading 8 Char"/>
    <w:basedOn w:val="DefaultParagraphFont"/>
    <w:link w:val="Heading8"/>
    <w:uiPriority w:val="99"/>
    <w:rsid w:val="00696704"/>
    <w:rPr>
      <w:b/>
      <w:sz w:val="24"/>
      <w:lang w:val="en-GB"/>
    </w:rPr>
  </w:style>
  <w:style w:type="character" w:customStyle="1" w:styleId="Heading9Char">
    <w:name w:val="Heading 9 Char"/>
    <w:basedOn w:val="DefaultParagraphFont"/>
    <w:link w:val="Heading9"/>
    <w:uiPriority w:val="99"/>
    <w:rsid w:val="00696704"/>
    <w:rPr>
      <w:b/>
      <w:sz w:val="24"/>
      <w:lang w:val="en-GB"/>
    </w:rPr>
  </w:style>
  <w:style w:type="paragraph" w:customStyle="1" w:styleId="Normalaftertitle">
    <w:name w:val="Normal_after_title"/>
    <w:basedOn w:val="Normal"/>
    <w:next w:val="Normal"/>
    <w:link w:val="NormalaftertitleChar"/>
    <w:uiPriority w:val="99"/>
    <w:rsid w:val="00696704"/>
    <w:pPr>
      <w:spacing w:before="360"/>
    </w:pPr>
  </w:style>
  <w:style w:type="paragraph" w:customStyle="1" w:styleId="Artheading">
    <w:name w:val="Art_heading"/>
    <w:basedOn w:val="Normal"/>
    <w:next w:val="Normal"/>
    <w:uiPriority w:val="99"/>
    <w:rsid w:val="00696704"/>
    <w:pPr>
      <w:spacing w:before="480"/>
      <w:jc w:val="center"/>
    </w:pPr>
    <w:rPr>
      <w:rFonts w:ascii="Times New Roman Bold" w:hAnsi="Times New Roman Bold"/>
      <w:b/>
      <w:sz w:val="28"/>
    </w:rPr>
  </w:style>
  <w:style w:type="paragraph" w:customStyle="1" w:styleId="ArtNo">
    <w:name w:val="Art_No"/>
    <w:basedOn w:val="Normal"/>
    <w:next w:val="Arttitle"/>
    <w:link w:val="ArtNoChar"/>
    <w:rsid w:val="00696704"/>
    <w:pPr>
      <w:keepNext/>
      <w:keepLines/>
      <w:spacing w:before="480"/>
      <w:jc w:val="center"/>
    </w:pPr>
    <w:rPr>
      <w:caps/>
      <w:sz w:val="28"/>
    </w:rPr>
  </w:style>
  <w:style w:type="paragraph" w:customStyle="1" w:styleId="Arttitle">
    <w:name w:val="Art_title"/>
    <w:basedOn w:val="Normal"/>
    <w:next w:val="Normal"/>
    <w:link w:val="ArttitleCar"/>
    <w:rsid w:val="00696704"/>
    <w:pPr>
      <w:keepNext/>
      <w:keepLines/>
      <w:spacing w:before="240"/>
      <w:jc w:val="center"/>
    </w:pPr>
    <w:rPr>
      <w:b/>
      <w:sz w:val="28"/>
    </w:rPr>
  </w:style>
  <w:style w:type="paragraph" w:customStyle="1" w:styleId="ASN1">
    <w:name w:val="ASN.1"/>
    <w:basedOn w:val="Normal"/>
    <w:uiPriority w:val="99"/>
    <w:rsid w:val="00696704"/>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696704"/>
    <w:pPr>
      <w:keepNext/>
      <w:keepLines/>
      <w:spacing w:before="160"/>
      <w:ind w:left="1134"/>
    </w:pPr>
    <w:rPr>
      <w:i/>
    </w:rPr>
  </w:style>
  <w:style w:type="paragraph" w:customStyle="1" w:styleId="ChapNo">
    <w:name w:val="Chap_No"/>
    <w:basedOn w:val="ArtNo"/>
    <w:next w:val="Chaptitle"/>
    <w:uiPriority w:val="99"/>
    <w:rsid w:val="00696704"/>
    <w:rPr>
      <w:rFonts w:ascii="Times New Roman Bold" w:hAnsi="Times New Roman Bold"/>
      <w:b/>
    </w:rPr>
  </w:style>
  <w:style w:type="paragraph" w:customStyle="1" w:styleId="Chaptitle">
    <w:name w:val="Chap_title"/>
    <w:basedOn w:val="Arttitle"/>
    <w:next w:val="Normal"/>
    <w:uiPriority w:val="99"/>
    <w:rsid w:val="00696704"/>
  </w:style>
  <w:style w:type="character" w:styleId="EndnoteReference">
    <w:name w:val="endnote reference"/>
    <w:uiPriority w:val="99"/>
    <w:rsid w:val="00696704"/>
    <w:rPr>
      <w:rFonts w:cs="Times New Roman"/>
      <w:vertAlign w:val="superscript"/>
    </w:rPr>
  </w:style>
  <w:style w:type="paragraph" w:customStyle="1" w:styleId="enumlev1">
    <w:name w:val="enumlev1"/>
    <w:basedOn w:val="Normal"/>
    <w:link w:val="enumlev1Char"/>
    <w:rsid w:val="00696704"/>
    <w:pPr>
      <w:tabs>
        <w:tab w:val="clear" w:pos="2268"/>
        <w:tab w:val="left" w:pos="2608"/>
        <w:tab w:val="left" w:pos="3345"/>
      </w:tabs>
      <w:spacing w:before="80"/>
      <w:ind w:left="1134" w:hanging="1134"/>
    </w:pPr>
  </w:style>
  <w:style w:type="paragraph" w:customStyle="1" w:styleId="enumlev2">
    <w:name w:val="enumlev2"/>
    <w:basedOn w:val="enumlev1"/>
    <w:rsid w:val="00696704"/>
    <w:pPr>
      <w:ind w:left="1871" w:hanging="737"/>
    </w:pPr>
  </w:style>
  <w:style w:type="paragraph" w:customStyle="1" w:styleId="enumlev3">
    <w:name w:val="enumlev3"/>
    <w:basedOn w:val="enumlev2"/>
    <w:uiPriority w:val="99"/>
    <w:rsid w:val="00696704"/>
    <w:pPr>
      <w:ind w:left="2268" w:hanging="397"/>
    </w:pPr>
  </w:style>
  <w:style w:type="paragraph" w:customStyle="1" w:styleId="Equationlegend">
    <w:name w:val="Equation_legend"/>
    <w:basedOn w:val="NormalIndent"/>
    <w:uiPriority w:val="99"/>
    <w:rsid w:val="00696704"/>
    <w:pPr>
      <w:tabs>
        <w:tab w:val="clear" w:pos="1134"/>
        <w:tab w:val="clear" w:pos="2268"/>
        <w:tab w:val="right" w:pos="1871"/>
        <w:tab w:val="left" w:pos="2041"/>
      </w:tabs>
      <w:spacing w:before="80"/>
      <w:ind w:left="2041" w:hanging="2041"/>
    </w:pPr>
  </w:style>
  <w:style w:type="paragraph" w:customStyle="1" w:styleId="Figurelegend">
    <w:name w:val="Figure_legend"/>
    <w:basedOn w:val="Normal"/>
    <w:uiPriority w:val="99"/>
    <w:rsid w:val="00696704"/>
    <w:pPr>
      <w:keepNext/>
      <w:keepLines/>
      <w:spacing w:before="20" w:after="20"/>
    </w:pPr>
    <w:rPr>
      <w:sz w:val="18"/>
    </w:rPr>
  </w:style>
  <w:style w:type="paragraph" w:customStyle="1" w:styleId="Tabletext">
    <w:name w:val="Table_text"/>
    <w:basedOn w:val="Normal"/>
    <w:link w:val="TabletextChar"/>
    <w:rsid w:val="0069670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uiPriority w:val="99"/>
    <w:rsid w:val="00696704"/>
    <w:pPr>
      <w:keepNext w:val="0"/>
    </w:pPr>
  </w:style>
  <w:style w:type="paragraph" w:styleId="Footer">
    <w:name w:val="footer"/>
    <w:aliases w:val="footer odd,fo,pie de página,footer1,footer odd1,footer5,footer odd4,footer odd2,footer2,footer odd3,footer11,footer odd11,footer51,footer odd41,footer odd21,footer21,footer12,footer odd12,footer52,footer odd42,footer odd22,footer22"/>
    <w:basedOn w:val="Normal"/>
    <w:link w:val="FooterChar1"/>
    <w:rsid w:val="00696704"/>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aliases w:val="footer odd Char,fo Char,pie de página Char,footer1 Char,footer odd1 Char,footer5 Char,footer odd4 Char,footer odd2 Char,footer2 Char,footer odd3 Char,footer11 Char,footer odd11 Char,footer51 Char,footer odd41 Char,footer odd21 Char"/>
    <w:basedOn w:val="DefaultParagraphFont"/>
    <w:rsid w:val="00696704"/>
    <w:rPr>
      <w:sz w:val="24"/>
      <w:lang w:val="en-GB"/>
    </w:rPr>
  </w:style>
  <w:style w:type="paragraph" w:customStyle="1" w:styleId="FirstFooter">
    <w:name w:val="FirstFooter"/>
    <w:basedOn w:val="Footer"/>
    <w:uiPriority w:val="99"/>
    <w:rsid w:val="00696704"/>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rsid w:val="00696704"/>
    <w:rPr>
      <w:rFonts w:cs="Times New Roman"/>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
    <w:basedOn w:val="Normal"/>
    <w:link w:val="FootnoteTextChar"/>
    <w:rsid w:val="00696704"/>
    <w:pPr>
      <w:keepLines/>
      <w:tabs>
        <w:tab w:val="left" w:pos="255"/>
      </w:tabs>
    </w:p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 Char"/>
    <w:basedOn w:val="DefaultParagraphFont"/>
    <w:link w:val="FootnoteText"/>
    <w:rsid w:val="00696704"/>
    <w:rPr>
      <w:sz w:val="24"/>
      <w:lang w:val="en-GB"/>
    </w:rPr>
  </w:style>
  <w:style w:type="paragraph" w:customStyle="1" w:styleId="Note">
    <w:name w:val="Note"/>
    <w:basedOn w:val="Normal"/>
    <w:link w:val="NoteChar"/>
    <w:rsid w:val="00696704"/>
    <w:pPr>
      <w:tabs>
        <w:tab w:val="left" w:pos="284"/>
      </w:tabs>
      <w:spacing w:before="80"/>
    </w:pPr>
  </w:style>
  <w:style w:type="paragraph" w:styleId="Header">
    <w:name w:val="header"/>
    <w:aliases w:val="ho"/>
    <w:basedOn w:val="Normal"/>
    <w:link w:val="HeaderChar"/>
    <w:uiPriority w:val="99"/>
    <w:rsid w:val="00696704"/>
    <w:pPr>
      <w:spacing w:before="0"/>
      <w:jc w:val="center"/>
    </w:pPr>
    <w:rPr>
      <w:sz w:val="18"/>
    </w:rPr>
  </w:style>
  <w:style w:type="character" w:customStyle="1" w:styleId="HeaderChar">
    <w:name w:val="Header Char"/>
    <w:aliases w:val="ho Char"/>
    <w:basedOn w:val="DefaultParagraphFont"/>
    <w:link w:val="Header"/>
    <w:uiPriority w:val="99"/>
    <w:rsid w:val="00696704"/>
    <w:rPr>
      <w:sz w:val="18"/>
      <w:lang w:val="en-GB"/>
    </w:rPr>
  </w:style>
  <w:style w:type="paragraph" w:styleId="Index1">
    <w:name w:val="index 1"/>
    <w:basedOn w:val="Normal"/>
    <w:next w:val="Normal"/>
    <w:uiPriority w:val="99"/>
    <w:rsid w:val="00696704"/>
  </w:style>
  <w:style w:type="paragraph" w:styleId="Index2">
    <w:name w:val="index 2"/>
    <w:basedOn w:val="Normal"/>
    <w:next w:val="Normal"/>
    <w:uiPriority w:val="99"/>
    <w:rsid w:val="00696704"/>
    <w:pPr>
      <w:ind w:left="283"/>
    </w:pPr>
  </w:style>
  <w:style w:type="paragraph" w:styleId="Index3">
    <w:name w:val="index 3"/>
    <w:basedOn w:val="Normal"/>
    <w:next w:val="Normal"/>
    <w:uiPriority w:val="99"/>
    <w:rsid w:val="00696704"/>
    <w:pPr>
      <w:ind w:left="566"/>
    </w:pPr>
  </w:style>
  <w:style w:type="paragraph" w:customStyle="1" w:styleId="PartNo">
    <w:name w:val="Part_No"/>
    <w:basedOn w:val="AnnexNo"/>
    <w:next w:val="Partref"/>
    <w:uiPriority w:val="99"/>
    <w:rsid w:val="00696704"/>
  </w:style>
  <w:style w:type="paragraph" w:customStyle="1" w:styleId="Partref">
    <w:name w:val="Part_ref"/>
    <w:basedOn w:val="Annexref"/>
    <w:next w:val="Parttitle"/>
    <w:uiPriority w:val="99"/>
    <w:rsid w:val="00696704"/>
  </w:style>
  <w:style w:type="paragraph" w:customStyle="1" w:styleId="Parttitle">
    <w:name w:val="Part_title"/>
    <w:basedOn w:val="Annextitle"/>
    <w:next w:val="Normalaftertitle0"/>
    <w:uiPriority w:val="99"/>
    <w:rsid w:val="00696704"/>
  </w:style>
  <w:style w:type="paragraph" w:customStyle="1" w:styleId="RecNo">
    <w:name w:val="Rec_No"/>
    <w:basedOn w:val="Normal"/>
    <w:next w:val="Rectitle"/>
    <w:uiPriority w:val="99"/>
    <w:rsid w:val="00696704"/>
    <w:pPr>
      <w:keepNext/>
      <w:keepLines/>
      <w:spacing w:before="480"/>
      <w:jc w:val="center"/>
    </w:pPr>
    <w:rPr>
      <w:caps/>
      <w:sz w:val="28"/>
    </w:rPr>
  </w:style>
  <w:style w:type="paragraph" w:customStyle="1" w:styleId="Rectitle">
    <w:name w:val="Rec_title"/>
    <w:basedOn w:val="RecNo"/>
    <w:next w:val="Recref"/>
    <w:uiPriority w:val="99"/>
    <w:rsid w:val="00696704"/>
    <w:pPr>
      <w:spacing w:before="240"/>
    </w:pPr>
    <w:rPr>
      <w:rFonts w:ascii="Times New Roman Bold" w:hAnsi="Times New Roman Bold"/>
      <w:b/>
      <w:caps w:val="0"/>
    </w:rPr>
  </w:style>
  <w:style w:type="paragraph" w:customStyle="1" w:styleId="Recref">
    <w:name w:val="Rec_ref"/>
    <w:basedOn w:val="Rectitle"/>
    <w:next w:val="Recdate"/>
    <w:uiPriority w:val="99"/>
    <w:rsid w:val="00696704"/>
    <w:pPr>
      <w:spacing w:before="120"/>
    </w:pPr>
    <w:rPr>
      <w:rFonts w:ascii="Times New Roman" w:hAnsi="Times New Roman"/>
      <w:b w:val="0"/>
      <w:sz w:val="24"/>
    </w:rPr>
  </w:style>
  <w:style w:type="paragraph" w:customStyle="1" w:styleId="Recdate">
    <w:name w:val="Rec_date"/>
    <w:basedOn w:val="Recref"/>
    <w:next w:val="Normalaftertitle0"/>
    <w:uiPriority w:val="99"/>
    <w:rsid w:val="00696704"/>
    <w:pPr>
      <w:jc w:val="right"/>
    </w:pPr>
    <w:rPr>
      <w:sz w:val="22"/>
    </w:rPr>
  </w:style>
  <w:style w:type="paragraph" w:customStyle="1" w:styleId="Questiondate">
    <w:name w:val="Question_date"/>
    <w:basedOn w:val="Recdate"/>
    <w:next w:val="Normalaftertitle0"/>
    <w:uiPriority w:val="99"/>
    <w:rsid w:val="00696704"/>
  </w:style>
  <w:style w:type="paragraph" w:customStyle="1" w:styleId="QuestionNo">
    <w:name w:val="Question_No"/>
    <w:basedOn w:val="RecNo"/>
    <w:next w:val="Questiontitle"/>
    <w:uiPriority w:val="99"/>
    <w:rsid w:val="00696704"/>
  </w:style>
  <w:style w:type="paragraph" w:customStyle="1" w:styleId="Questiontitle">
    <w:name w:val="Question_title"/>
    <w:basedOn w:val="Rectitle"/>
    <w:next w:val="Questionref"/>
    <w:uiPriority w:val="99"/>
    <w:rsid w:val="00696704"/>
  </w:style>
  <w:style w:type="paragraph" w:customStyle="1" w:styleId="Questionref">
    <w:name w:val="Question_ref"/>
    <w:basedOn w:val="Recref"/>
    <w:next w:val="Questiondate"/>
    <w:uiPriority w:val="99"/>
    <w:rsid w:val="00696704"/>
  </w:style>
  <w:style w:type="paragraph" w:customStyle="1" w:styleId="Reftext">
    <w:name w:val="Ref_text"/>
    <w:basedOn w:val="Normal"/>
    <w:uiPriority w:val="99"/>
    <w:rsid w:val="00696704"/>
    <w:pPr>
      <w:ind w:left="1134" w:hanging="1134"/>
    </w:pPr>
  </w:style>
  <w:style w:type="paragraph" w:customStyle="1" w:styleId="Reftitle">
    <w:name w:val="Ref_title"/>
    <w:basedOn w:val="Normal"/>
    <w:next w:val="Reftext"/>
    <w:uiPriority w:val="99"/>
    <w:rsid w:val="00696704"/>
    <w:pPr>
      <w:spacing w:before="480"/>
      <w:jc w:val="center"/>
    </w:pPr>
    <w:rPr>
      <w:caps/>
    </w:rPr>
  </w:style>
  <w:style w:type="paragraph" w:customStyle="1" w:styleId="Repdate">
    <w:name w:val="Rep_date"/>
    <w:basedOn w:val="Recdate"/>
    <w:next w:val="Normalaftertitle0"/>
    <w:uiPriority w:val="99"/>
    <w:rsid w:val="00696704"/>
  </w:style>
  <w:style w:type="paragraph" w:customStyle="1" w:styleId="RepNo">
    <w:name w:val="Rep_No"/>
    <w:basedOn w:val="RecNo"/>
    <w:next w:val="Reptitle"/>
    <w:uiPriority w:val="99"/>
    <w:rsid w:val="00696704"/>
  </w:style>
  <w:style w:type="paragraph" w:customStyle="1" w:styleId="Reptitle">
    <w:name w:val="Rep_title"/>
    <w:basedOn w:val="Rectitle"/>
    <w:next w:val="Repref"/>
    <w:uiPriority w:val="99"/>
    <w:rsid w:val="00696704"/>
  </w:style>
  <w:style w:type="paragraph" w:customStyle="1" w:styleId="Repref">
    <w:name w:val="Rep_ref"/>
    <w:basedOn w:val="Recref"/>
    <w:next w:val="Repdate"/>
    <w:uiPriority w:val="99"/>
    <w:rsid w:val="00696704"/>
  </w:style>
  <w:style w:type="paragraph" w:customStyle="1" w:styleId="Resdate">
    <w:name w:val="Res_date"/>
    <w:basedOn w:val="Recdate"/>
    <w:next w:val="Normalaftertitle0"/>
    <w:uiPriority w:val="99"/>
    <w:rsid w:val="00696704"/>
  </w:style>
  <w:style w:type="paragraph" w:customStyle="1" w:styleId="ResNo">
    <w:name w:val="Res_No"/>
    <w:basedOn w:val="RecNo"/>
    <w:next w:val="Restitle"/>
    <w:rsid w:val="00696704"/>
  </w:style>
  <w:style w:type="paragraph" w:customStyle="1" w:styleId="Restitle">
    <w:name w:val="Res_title"/>
    <w:basedOn w:val="Rectitle"/>
    <w:next w:val="Resref"/>
    <w:rsid w:val="00696704"/>
  </w:style>
  <w:style w:type="paragraph" w:customStyle="1" w:styleId="Resref">
    <w:name w:val="Res_ref"/>
    <w:basedOn w:val="Recref"/>
    <w:next w:val="Resdate"/>
    <w:uiPriority w:val="99"/>
    <w:rsid w:val="00696704"/>
  </w:style>
  <w:style w:type="paragraph" w:customStyle="1" w:styleId="SectionNo">
    <w:name w:val="Section_No"/>
    <w:basedOn w:val="AnnexNo"/>
    <w:next w:val="Sectiontitle"/>
    <w:uiPriority w:val="99"/>
    <w:rsid w:val="00696704"/>
  </w:style>
  <w:style w:type="paragraph" w:customStyle="1" w:styleId="Sectiontitle">
    <w:name w:val="Section_title"/>
    <w:basedOn w:val="Annextitle"/>
    <w:next w:val="Normalaftertitle0"/>
    <w:uiPriority w:val="99"/>
    <w:rsid w:val="00696704"/>
  </w:style>
  <w:style w:type="paragraph" w:customStyle="1" w:styleId="Source">
    <w:name w:val="Source"/>
    <w:basedOn w:val="Normal"/>
    <w:next w:val="Normal"/>
    <w:rsid w:val="00696704"/>
    <w:pPr>
      <w:spacing w:before="840"/>
      <w:jc w:val="center"/>
    </w:pPr>
    <w:rPr>
      <w:b/>
      <w:sz w:val="28"/>
    </w:rPr>
  </w:style>
  <w:style w:type="paragraph" w:customStyle="1" w:styleId="SpecialFooter">
    <w:name w:val="Special Footer"/>
    <w:basedOn w:val="Footer"/>
    <w:rsid w:val="00696704"/>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rsid w:val="00696704"/>
    <w:pPr>
      <w:keepNext/>
      <w:spacing w:before="80" w:after="80"/>
      <w:jc w:val="center"/>
    </w:pPr>
    <w:rPr>
      <w:rFonts w:ascii="Times New Roman Bold" w:hAnsi="Times New Roman Bold"/>
      <w:b/>
    </w:rPr>
  </w:style>
  <w:style w:type="paragraph" w:customStyle="1" w:styleId="Tablelegend">
    <w:name w:val="Table_legend"/>
    <w:basedOn w:val="Tabletext"/>
    <w:uiPriority w:val="99"/>
    <w:rsid w:val="00696704"/>
    <w:pPr>
      <w:tabs>
        <w:tab w:val="clear" w:pos="284"/>
      </w:tabs>
      <w:spacing w:before="120"/>
    </w:pPr>
  </w:style>
  <w:style w:type="paragraph" w:customStyle="1" w:styleId="TableNo">
    <w:name w:val="Table_No"/>
    <w:basedOn w:val="Normal"/>
    <w:next w:val="Tabletitle"/>
    <w:link w:val="TableNoChar"/>
    <w:uiPriority w:val="99"/>
    <w:rsid w:val="00696704"/>
    <w:pPr>
      <w:keepNext/>
      <w:spacing w:before="560" w:after="120"/>
      <w:jc w:val="center"/>
    </w:pPr>
    <w:rPr>
      <w:caps/>
      <w:sz w:val="20"/>
    </w:rPr>
  </w:style>
  <w:style w:type="paragraph" w:customStyle="1" w:styleId="Tabletitle">
    <w:name w:val="Table_title"/>
    <w:basedOn w:val="Normal"/>
    <w:next w:val="Tabletext"/>
    <w:link w:val="TabletitleChar"/>
    <w:rsid w:val="00696704"/>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uiPriority w:val="99"/>
    <w:rsid w:val="00696704"/>
    <w:pPr>
      <w:keepNext/>
      <w:spacing w:before="560"/>
      <w:jc w:val="center"/>
    </w:pPr>
    <w:rPr>
      <w:sz w:val="20"/>
    </w:rPr>
  </w:style>
  <w:style w:type="paragraph" w:customStyle="1" w:styleId="Title1">
    <w:name w:val="Title 1"/>
    <w:basedOn w:val="Source"/>
    <w:next w:val="Title2"/>
    <w:rsid w:val="00696704"/>
    <w:pPr>
      <w:tabs>
        <w:tab w:val="left" w:pos="567"/>
        <w:tab w:val="left" w:pos="1701"/>
        <w:tab w:val="left" w:pos="2835"/>
      </w:tabs>
      <w:spacing w:before="240"/>
    </w:pPr>
    <w:rPr>
      <w:b w:val="0"/>
      <w:caps/>
    </w:rPr>
  </w:style>
  <w:style w:type="paragraph" w:customStyle="1" w:styleId="Title2">
    <w:name w:val="Title 2"/>
    <w:basedOn w:val="Source"/>
    <w:next w:val="Title3"/>
    <w:uiPriority w:val="99"/>
    <w:rsid w:val="00696704"/>
    <w:pPr>
      <w:overflowPunct/>
      <w:autoSpaceDE/>
      <w:autoSpaceDN/>
      <w:adjustRightInd/>
      <w:spacing w:before="480"/>
      <w:textAlignment w:val="auto"/>
    </w:pPr>
    <w:rPr>
      <w:b w:val="0"/>
      <w:caps/>
    </w:rPr>
  </w:style>
  <w:style w:type="paragraph" w:customStyle="1" w:styleId="Title3">
    <w:name w:val="Title 3"/>
    <w:basedOn w:val="Title2"/>
    <w:next w:val="Title4"/>
    <w:uiPriority w:val="99"/>
    <w:rsid w:val="00696704"/>
    <w:pPr>
      <w:spacing w:before="240"/>
    </w:pPr>
    <w:rPr>
      <w:caps w:val="0"/>
    </w:rPr>
  </w:style>
  <w:style w:type="paragraph" w:customStyle="1" w:styleId="Title4">
    <w:name w:val="Title 4"/>
    <w:basedOn w:val="Title3"/>
    <w:next w:val="Heading1"/>
    <w:uiPriority w:val="99"/>
    <w:rsid w:val="00696704"/>
    <w:rPr>
      <w:b/>
    </w:rPr>
  </w:style>
  <w:style w:type="paragraph" w:customStyle="1" w:styleId="toc0">
    <w:name w:val="toc 0"/>
    <w:basedOn w:val="Normal"/>
    <w:next w:val="TOC1"/>
    <w:uiPriority w:val="99"/>
    <w:rsid w:val="00696704"/>
    <w:pPr>
      <w:tabs>
        <w:tab w:val="clear" w:pos="1134"/>
        <w:tab w:val="clear" w:pos="1871"/>
        <w:tab w:val="clear" w:pos="2268"/>
        <w:tab w:val="right" w:pos="9781"/>
      </w:tabs>
    </w:pPr>
    <w:rPr>
      <w:b/>
    </w:rPr>
  </w:style>
  <w:style w:type="paragraph" w:styleId="TOC1">
    <w:name w:val="toc 1"/>
    <w:basedOn w:val="Normal"/>
    <w:uiPriority w:val="99"/>
    <w:rsid w:val="00696704"/>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99"/>
    <w:rsid w:val="00696704"/>
    <w:pPr>
      <w:spacing w:before="120"/>
    </w:pPr>
  </w:style>
  <w:style w:type="paragraph" w:styleId="TOC3">
    <w:name w:val="toc 3"/>
    <w:basedOn w:val="TOC2"/>
    <w:uiPriority w:val="99"/>
    <w:rsid w:val="00696704"/>
  </w:style>
  <w:style w:type="paragraph" w:styleId="TOC4">
    <w:name w:val="toc 4"/>
    <w:basedOn w:val="TOC3"/>
    <w:uiPriority w:val="99"/>
    <w:rsid w:val="00696704"/>
  </w:style>
  <w:style w:type="paragraph" w:styleId="TOC5">
    <w:name w:val="toc 5"/>
    <w:basedOn w:val="TOC4"/>
    <w:uiPriority w:val="99"/>
    <w:rsid w:val="00696704"/>
  </w:style>
  <w:style w:type="paragraph" w:styleId="TOC6">
    <w:name w:val="toc 6"/>
    <w:basedOn w:val="TOC4"/>
    <w:uiPriority w:val="99"/>
    <w:rsid w:val="00696704"/>
  </w:style>
  <w:style w:type="paragraph" w:styleId="TOC7">
    <w:name w:val="toc 7"/>
    <w:basedOn w:val="TOC4"/>
    <w:uiPriority w:val="99"/>
    <w:rsid w:val="00696704"/>
  </w:style>
  <w:style w:type="paragraph" w:styleId="TOC8">
    <w:name w:val="toc 8"/>
    <w:basedOn w:val="TOC4"/>
    <w:uiPriority w:val="99"/>
    <w:rsid w:val="00696704"/>
  </w:style>
  <w:style w:type="character" w:customStyle="1" w:styleId="Appdef">
    <w:name w:val="App_def"/>
    <w:uiPriority w:val="99"/>
    <w:rsid w:val="00696704"/>
    <w:rPr>
      <w:rFonts w:ascii="Times New Roman" w:hAnsi="Times New Roman" w:cs="Times New Roman"/>
      <w:b/>
    </w:rPr>
  </w:style>
  <w:style w:type="character" w:customStyle="1" w:styleId="Appref">
    <w:name w:val="App_ref"/>
    <w:uiPriority w:val="99"/>
    <w:rsid w:val="00696704"/>
    <w:rPr>
      <w:rFonts w:cs="Times New Roman"/>
    </w:rPr>
  </w:style>
  <w:style w:type="character" w:customStyle="1" w:styleId="Artdef">
    <w:name w:val="Art_def"/>
    <w:rsid w:val="00696704"/>
    <w:rPr>
      <w:rFonts w:ascii="Times New Roman" w:hAnsi="Times New Roman" w:cs="Times New Roman"/>
      <w:b/>
    </w:rPr>
  </w:style>
  <w:style w:type="character" w:customStyle="1" w:styleId="Artref">
    <w:name w:val="Art_ref"/>
    <w:rsid w:val="00696704"/>
    <w:rPr>
      <w:rFonts w:cs="Times New Roman"/>
    </w:rPr>
  </w:style>
  <w:style w:type="character" w:customStyle="1" w:styleId="Recdef">
    <w:name w:val="Rec_def"/>
    <w:uiPriority w:val="99"/>
    <w:rsid w:val="00696704"/>
    <w:rPr>
      <w:rFonts w:cs="Times New Roman"/>
      <w:b/>
    </w:rPr>
  </w:style>
  <w:style w:type="character" w:customStyle="1" w:styleId="Resdef">
    <w:name w:val="Res_def"/>
    <w:uiPriority w:val="99"/>
    <w:rsid w:val="00696704"/>
    <w:rPr>
      <w:rFonts w:ascii="Times New Roman" w:hAnsi="Times New Roman" w:cs="Times New Roman"/>
      <w:b/>
    </w:rPr>
  </w:style>
  <w:style w:type="character" w:customStyle="1" w:styleId="Tablefreq">
    <w:name w:val="Table_freq"/>
    <w:rsid w:val="00696704"/>
    <w:rPr>
      <w:rFonts w:cs="Times New Roman"/>
      <w:b/>
      <w:color w:val="auto"/>
      <w:sz w:val="20"/>
    </w:rPr>
  </w:style>
  <w:style w:type="paragraph" w:customStyle="1" w:styleId="Formal">
    <w:name w:val="Formal"/>
    <w:basedOn w:val="ASN1"/>
    <w:uiPriority w:val="99"/>
    <w:rsid w:val="00696704"/>
    <w:rPr>
      <w:b w:val="0"/>
    </w:rPr>
  </w:style>
  <w:style w:type="paragraph" w:customStyle="1" w:styleId="Section1">
    <w:name w:val="Section_1"/>
    <w:basedOn w:val="Normal"/>
    <w:link w:val="Section1Char"/>
    <w:rsid w:val="00696704"/>
    <w:pPr>
      <w:tabs>
        <w:tab w:val="clear" w:pos="1134"/>
        <w:tab w:val="clear" w:pos="1871"/>
        <w:tab w:val="clear" w:pos="2268"/>
        <w:tab w:val="center" w:pos="4820"/>
      </w:tabs>
      <w:spacing w:before="360"/>
      <w:jc w:val="center"/>
    </w:pPr>
    <w:rPr>
      <w:b/>
    </w:rPr>
  </w:style>
  <w:style w:type="paragraph" w:customStyle="1" w:styleId="Section2">
    <w:name w:val="Section_2"/>
    <w:basedOn w:val="Section1"/>
    <w:uiPriority w:val="99"/>
    <w:rsid w:val="00696704"/>
    <w:rPr>
      <w:b w:val="0"/>
      <w:i/>
    </w:rPr>
  </w:style>
  <w:style w:type="paragraph" w:customStyle="1" w:styleId="Headingi">
    <w:name w:val="Heading_i"/>
    <w:basedOn w:val="Normal"/>
    <w:next w:val="Normal"/>
    <w:uiPriority w:val="99"/>
    <w:rsid w:val="00696704"/>
    <w:pPr>
      <w:keepNext/>
      <w:spacing w:before="160"/>
    </w:pPr>
    <w:rPr>
      <w:rFonts w:ascii="Times" w:hAnsi="Times"/>
      <w:i/>
    </w:rPr>
  </w:style>
  <w:style w:type="paragraph" w:customStyle="1" w:styleId="Headingb">
    <w:name w:val="Heading_b"/>
    <w:basedOn w:val="Normal"/>
    <w:next w:val="Normal"/>
    <w:link w:val="HeadingbChar"/>
    <w:uiPriority w:val="99"/>
    <w:rsid w:val="00696704"/>
    <w:pPr>
      <w:keepNext/>
      <w:spacing w:before="160"/>
    </w:pPr>
    <w:rPr>
      <w:rFonts w:ascii="Times" w:hAnsi="Times"/>
      <w:b/>
    </w:rPr>
  </w:style>
  <w:style w:type="paragraph" w:customStyle="1" w:styleId="Figure">
    <w:name w:val="Figure"/>
    <w:aliases w:val="fig"/>
    <w:basedOn w:val="Normal"/>
    <w:next w:val="Figuretitle"/>
    <w:uiPriority w:val="99"/>
    <w:rsid w:val="00696704"/>
    <w:pPr>
      <w:keepNext/>
      <w:keepLines/>
      <w:jc w:val="center"/>
    </w:pPr>
  </w:style>
  <w:style w:type="character" w:styleId="PageNumber">
    <w:name w:val="page number"/>
    <w:uiPriority w:val="99"/>
    <w:rsid w:val="00696704"/>
    <w:rPr>
      <w:rFonts w:cs="Times New Roman"/>
    </w:rPr>
  </w:style>
  <w:style w:type="paragraph" w:customStyle="1" w:styleId="Figuretitle">
    <w:name w:val="Figure_title"/>
    <w:basedOn w:val="Tabletitle"/>
    <w:next w:val="Normal"/>
    <w:link w:val="FiguretitleChar"/>
    <w:uiPriority w:val="99"/>
    <w:rsid w:val="00696704"/>
    <w:pPr>
      <w:spacing w:after="480"/>
    </w:pPr>
  </w:style>
  <w:style w:type="paragraph" w:customStyle="1" w:styleId="FigureNo">
    <w:name w:val="Figure_No"/>
    <w:basedOn w:val="Normal"/>
    <w:next w:val="Figuretitle"/>
    <w:link w:val="FigureNoChar"/>
    <w:uiPriority w:val="99"/>
    <w:rsid w:val="00696704"/>
    <w:pPr>
      <w:keepNext/>
      <w:keepLines/>
      <w:spacing w:before="480" w:after="120"/>
      <w:jc w:val="center"/>
    </w:pPr>
    <w:rPr>
      <w:caps/>
      <w:sz w:val="20"/>
    </w:rPr>
  </w:style>
  <w:style w:type="paragraph" w:customStyle="1" w:styleId="AnnexNo">
    <w:name w:val="Annex_No"/>
    <w:basedOn w:val="Normal"/>
    <w:next w:val="Normal"/>
    <w:rsid w:val="00696704"/>
    <w:pPr>
      <w:keepNext/>
      <w:keepLines/>
      <w:spacing w:before="480" w:after="80"/>
      <w:jc w:val="center"/>
    </w:pPr>
    <w:rPr>
      <w:caps/>
      <w:sz w:val="28"/>
    </w:rPr>
  </w:style>
  <w:style w:type="paragraph" w:customStyle="1" w:styleId="Annexref">
    <w:name w:val="Annex_ref"/>
    <w:basedOn w:val="Normal"/>
    <w:next w:val="Normal"/>
    <w:uiPriority w:val="99"/>
    <w:rsid w:val="00696704"/>
    <w:pPr>
      <w:keepNext/>
      <w:keepLines/>
      <w:spacing w:after="280"/>
      <w:jc w:val="center"/>
    </w:pPr>
  </w:style>
  <w:style w:type="paragraph" w:customStyle="1" w:styleId="Annextitle">
    <w:name w:val="Annex_title"/>
    <w:basedOn w:val="Normal"/>
    <w:next w:val="Normal"/>
    <w:rsid w:val="00696704"/>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696704"/>
  </w:style>
  <w:style w:type="paragraph" w:customStyle="1" w:styleId="Appendixref">
    <w:name w:val="Appendix_ref"/>
    <w:basedOn w:val="Annexref"/>
    <w:next w:val="Annextitle"/>
    <w:uiPriority w:val="99"/>
    <w:rsid w:val="00696704"/>
  </w:style>
  <w:style w:type="paragraph" w:customStyle="1" w:styleId="Appendixtitle">
    <w:name w:val="Appendix_title"/>
    <w:basedOn w:val="Annextitle"/>
    <w:next w:val="Normal"/>
    <w:uiPriority w:val="99"/>
    <w:rsid w:val="00696704"/>
  </w:style>
  <w:style w:type="paragraph" w:customStyle="1" w:styleId="Border">
    <w:name w:val="Border"/>
    <w:basedOn w:val="Tabletext"/>
    <w:uiPriority w:val="99"/>
    <w:rsid w:val="00696704"/>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uiPriority w:val="99"/>
    <w:rsid w:val="00696704"/>
    <w:pPr>
      <w:ind w:left="1134"/>
    </w:pPr>
  </w:style>
  <w:style w:type="paragraph" w:styleId="Index4">
    <w:name w:val="index 4"/>
    <w:basedOn w:val="Normal"/>
    <w:next w:val="Normal"/>
    <w:uiPriority w:val="99"/>
    <w:rsid w:val="00696704"/>
    <w:pPr>
      <w:ind w:left="849"/>
    </w:pPr>
  </w:style>
  <w:style w:type="paragraph" w:styleId="Index5">
    <w:name w:val="index 5"/>
    <w:basedOn w:val="Normal"/>
    <w:next w:val="Normal"/>
    <w:uiPriority w:val="99"/>
    <w:rsid w:val="00696704"/>
    <w:pPr>
      <w:ind w:left="1132"/>
    </w:pPr>
  </w:style>
  <w:style w:type="paragraph" w:styleId="Index6">
    <w:name w:val="index 6"/>
    <w:basedOn w:val="Normal"/>
    <w:next w:val="Normal"/>
    <w:uiPriority w:val="99"/>
    <w:rsid w:val="00696704"/>
    <w:pPr>
      <w:ind w:left="1415"/>
    </w:pPr>
  </w:style>
  <w:style w:type="paragraph" w:styleId="Index7">
    <w:name w:val="index 7"/>
    <w:basedOn w:val="Normal"/>
    <w:next w:val="Normal"/>
    <w:uiPriority w:val="99"/>
    <w:rsid w:val="00696704"/>
    <w:pPr>
      <w:ind w:left="1698"/>
    </w:pPr>
  </w:style>
  <w:style w:type="paragraph" w:styleId="IndexHeading">
    <w:name w:val="index heading"/>
    <w:basedOn w:val="Normal"/>
    <w:next w:val="Index1"/>
    <w:uiPriority w:val="99"/>
    <w:rsid w:val="00696704"/>
  </w:style>
  <w:style w:type="character" w:styleId="LineNumber">
    <w:name w:val="line number"/>
    <w:uiPriority w:val="99"/>
    <w:rsid w:val="00696704"/>
    <w:rPr>
      <w:rFonts w:cs="Times New Roman"/>
    </w:rPr>
  </w:style>
  <w:style w:type="paragraph" w:customStyle="1" w:styleId="Normalaftertitle0">
    <w:name w:val="Normal after title"/>
    <w:basedOn w:val="Normal"/>
    <w:next w:val="Normal"/>
    <w:rsid w:val="00696704"/>
    <w:pPr>
      <w:spacing w:before="280"/>
    </w:pPr>
  </w:style>
  <w:style w:type="paragraph" w:customStyle="1" w:styleId="Proposal">
    <w:name w:val="Proposal"/>
    <w:basedOn w:val="Normal"/>
    <w:next w:val="Normal"/>
    <w:link w:val="ProposalChar"/>
    <w:rsid w:val="00696704"/>
    <w:pPr>
      <w:keepNext/>
      <w:spacing w:before="240"/>
    </w:pPr>
    <w:rPr>
      <w:rFonts w:hAnsi="Times New Roman Bold"/>
    </w:rPr>
  </w:style>
  <w:style w:type="paragraph" w:customStyle="1" w:styleId="Reasons">
    <w:name w:val="Reasons"/>
    <w:basedOn w:val="Normal"/>
    <w:link w:val="ReasonsChar"/>
    <w:qFormat/>
    <w:rsid w:val="00696704"/>
    <w:pPr>
      <w:tabs>
        <w:tab w:val="clear" w:pos="1871"/>
        <w:tab w:val="clear" w:pos="2268"/>
        <w:tab w:val="left" w:pos="1588"/>
        <w:tab w:val="left" w:pos="1985"/>
      </w:tabs>
    </w:pPr>
  </w:style>
  <w:style w:type="paragraph" w:customStyle="1" w:styleId="Section3">
    <w:name w:val="Section_3"/>
    <w:basedOn w:val="Section1"/>
    <w:uiPriority w:val="99"/>
    <w:rsid w:val="00696704"/>
    <w:rPr>
      <w:b w:val="0"/>
    </w:rPr>
  </w:style>
  <w:style w:type="paragraph" w:customStyle="1" w:styleId="TableTextS5">
    <w:name w:val="Table_TextS5"/>
    <w:basedOn w:val="Normal"/>
    <w:rsid w:val="00696704"/>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FooterChar1">
    <w:name w:val="Footer Char1"/>
    <w:aliases w:val="footer odd Char1,fo Char1,pie de página Char1,footer1 Char1,footer odd1 Char1,footer5 Char1,footer odd4 Char1,footer odd2 Char1,footer2 Char1,footer odd3 Char1,footer11 Char1,footer odd11 Char1,footer51 Char1,footer odd41 Char1"/>
    <w:link w:val="Footer"/>
    <w:locked/>
    <w:rsid w:val="00696704"/>
    <w:rPr>
      <w:caps/>
      <w:noProof/>
      <w:sz w:val="16"/>
      <w:lang w:val="en-GB"/>
    </w:rPr>
  </w:style>
  <w:style w:type="character" w:customStyle="1" w:styleId="enumlev1Char">
    <w:name w:val="enumlev1 Char"/>
    <w:link w:val="enumlev1"/>
    <w:uiPriority w:val="99"/>
    <w:locked/>
    <w:rsid w:val="00696704"/>
    <w:rPr>
      <w:sz w:val="24"/>
      <w:lang w:val="en-GB"/>
    </w:rPr>
  </w:style>
  <w:style w:type="character" w:customStyle="1" w:styleId="TabletextChar">
    <w:name w:val="Table_text Char"/>
    <w:link w:val="Tabletext"/>
    <w:locked/>
    <w:rsid w:val="00696704"/>
    <w:rPr>
      <w:lang w:val="en-GB"/>
    </w:rPr>
  </w:style>
  <w:style w:type="character" w:customStyle="1" w:styleId="TableheadChar">
    <w:name w:val="Table_head Char"/>
    <w:link w:val="Tablehead"/>
    <w:locked/>
    <w:rsid w:val="00696704"/>
    <w:rPr>
      <w:rFonts w:ascii="Times New Roman Bold" w:hAnsi="Times New Roman Bold"/>
      <w:b/>
      <w:lang w:val="en-GB"/>
    </w:rPr>
  </w:style>
  <w:style w:type="character" w:customStyle="1" w:styleId="HeadingbChar">
    <w:name w:val="Heading_b Char"/>
    <w:link w:val="Headingb"/>
    <w:uiPriority w:val="99"/>
    <w:locked/>
    <w:rsid w:val="00696704"/>
    <w:rPr>
      <w:rFonts w:ascii="Times" w:hAnsi="Times"/>
      <w:b/>
      <w:sz w:val="24"/>
      <w:lang w:val="en-GB"/>
    </w:rPr>
  </w:style>
  <w:style w:type="character" w:styleId="Hyperlink">
    <w:name w:val="Hyperlink"/>
    <w:uiPriority w:val="99"/>
    <w:rsid w:val="00696704"/>
    <w:rPr>
      <w:rFonts w:cs="Times New Roman"/>
      <w:color w:val="0000FF"/>
      <w:u w:val="single"/>
    </w:rPr>
  </w:style>
  <w:style w:type="paragraph" w:styleId="BalloonText">
    <w:name w:val="Balloon Text"/>
    <w:basedOn w:val="Normal"/>
    <w:link w:val="BalloonTextChar"/>
    <w:uiPriority w:val="99"/>
    <w:rsid w:val="008B7C41"/>
    <w:rPr>
      <w:sz w:val="20"/>
    </w:rPr>
  </w:style>
  <w:style w:type="character" w:customStyle="1" w:styleId="BalloonTextChar">
    <w:name w:val="Balloon Text Char"/>
    <w:basedOn w:val="DefaultParagraphFont"/>
    <w:link w:val="BalloonText"/>
    <w:uiPriority w:val="99"/>
    <w:rsid w:val="008B7C41"/>
    <w:rPr>
      <w:lang w:val="en-GB"/>
    </w:rPr>
  </w:style>
  <w:style w:type="paragraph" w:styleId="NoSpacing">
    <w:name w:val="No Spacing"/>
    <w:uiPriority w:val="99"/>
    <w:qFormat/>
    <w:rsid w:val="00696704"/>
    <w:pPr>
      <w:jc w:val="center"/>
    </w:pPr>
  </w:style>
  <w:style w:type="character" w:customStyle="1" w:styleId="TableNoChar">
    <w:name w:val="Table_No Char"/>
    <w:link w:val="TableNo"/>
    <w:uiPriority w:val="99"/>
    <w:locked/>
    <w:rsid w:val="00696704"/>
    <w:rPr>
      <w:caps/>
      <w:lang w:val="en-GB"/>
    </w:rPr>
  </w:style>
  <w:style w:type="character" w:customStyle="1" w:styleId="TabletitleChar">
    <w:name w:val="Table_title Char"/>
    <w:link w:val="Tabletitle"/>
    <w:uiPriority w:val="99"/>
    <w:locked/>
    <w:rsid w:val="00696704"/>
    <w:rPr>
      <w:rFonts w:ascii="Times New Roman Bold" w:hAnsi="Times New Roman Bold"/>
      <w:b/>
      <w:lang w:val="en-GB"/>
    </w:rPr>
  </w:style>
  <w:style w:type="character" w:customStyle="1" w:styleId="Tabletitle0">
    <w:name w:val="Table_title Знак"/>
    <w:locked/>
    <w:rsid w:val="00696704"/>
    <w:rPr>
      <w:rFonts w:ascii="Times New Roman Bold" w:hAnsi="Times New Roman Bold"/>
      <w:b/>
      <w:lang w:val="en-GB" w:eastAsia="en-US"/>
    </w:rPr>
  </w:style>
  <w:style w:type="character" w:customStyle="1" w:styleId="FiguretitleChar">
    <w:name w:val="Figure_title Char"/>
    <w:link w:val="Figuretitle"/>
    <w:uiPriority w:val="99"/>
    <w:locked/>
    <w:rsid w:val="00696704"/>
    <w:rPr>
      <w:rFonts w:ascii="Times New Roman Bold" w:hAnsi="Times New Roman Bold"/>
      <w:b/>
      <w:lang w:val="en-GB"/>
    </w:rPr>
  </w:style>
  <w:style w:type="character" w:customStyle="1" w:styleId="FigureNoChar">
    <w:name w:val="Figure_No Char"/>
    <w:link w:val="FigureNo"/>
    <w:uiPriority w:val="99"/>
    <w:locked/>
    <w:rsid w:val="00696704"/>
    <w:rPr>
      <w:caps/>
      <w:lang w:val="en-GB"/>
    </w:rPr>
  </w:style>
  <w:style w:type="paragraph" w:customStyle="1" w:styleId="Tablefin">
    <w:name w:val="Table_fin"/>
    <w:basedOn w:val="Normal"/>
    <w:next w:val="Normal"/>
    <w:uiPriority w:val="99"/>
    <w:rsid w:val="00696704"/>
    <w:pPr>
      <w:tabs>
        <w:tab w:val="clear" w:pos="1134"/>
        <w:tab w:val="clear" w:pos="1871"/>
        <w:tab w:val="clear" w:pos="2268"/>
        <w:tab w:val="left" w:pos="794"/>
        <w:tab w:val="left" w:pos="1191"/>
        <w:tab w:val="left" w:pos="1588"/>
        <w:tab w:val="left" w:pos="1985"/>
      </w:tabs>
      <w:spacing w:before="0"/>
      <w:jc w:val="both"/>
      <w:textAlignment w:val="auto"/>
    </w:pPr>
    <w:rPr>
      <w:sz w:val="20"/>
    </w:rPr>
  </w:style>
  <w:style w:type="paragraph" w:styleId="ListParagraph">
    <w:name w:val="List Paragraph"/>
    <w:basedOn w:val="Normal"/>
    <w:uiPriority w:val="34"/>
    <w:qFormat/>
    <w:rsid w:val="00696704"/>
    <w:pPr>
      <w:ind w:left="720"/>
      <w:contextualSpacing/>
    </w:pPr>
  </w:style>
  <w:style w:type="character" w:styleId="FollowedHyperlink">
    <w:name w:val="FollowedHyperlink"/>
    <w:uiPriority w:val="99"/>
    <w:rsid w:val="00696704"/>
    <w:rPr>
      <w:rFonts w:cs="Times New Roman"/>
      <w:color w:val="800080"/>
      <w:u w:val="single"/>
    </w:rPr>
  </w:style>
  <w:style w:type="table" w:styleId="TableGrid">
    <w:name w:val="Table Grid"/>
    <w:basedOn w:val="TableNormal"/>
    <w:rsid w:val="00696704"/>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lanc">
    <w:name w:val="Blanc"/>
    <w:basedOn w:val="Normal"/>
    <w:next w:val="Normal"/>
    <w:uiPriority w:val="99"/>
    <w:rsid w:val="00696704"/>
    <w:pPr>
      <w:keepNext/>
      <w:keepLines/>
      <w:tabs>
        <w:tab w:val="clear" w:pos="1134"/>
        <w:tab w:val="clear" w:pos="1871"/>
        <w:tab w:val="clear" w:pos="2268"/>
      </w:tabs>
      <w:spacing w:before="0"/>
      <w:jc w:val="both"/>
      <w:textAlignment w:val="auto"/>
    </w:pPr>
    <w:rPr>
      <w:sz w:val="16"/>
    </w:rPr>
  </w:style>
  <w:style w:type="paragraph" w:customStyle="1" w:styleId="TableHead0">
    <w:name w:val="Table_Head"/>
    <w:uiPriority w:val="99"/>
    <w:rsid w:val="00696704"/>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spacing w:before="80" w:after="80"/>
      <w:jc w:val="center"/>
    </w:pPr>
    <w:rPr>
      <w:rFonts w:eastAsia="????"/>
      <w:b/>
      <w:bCs/>
      <w:sz w:val="22"/>
      <w:szCs w:val="22"/>
      <w:lang w:val="en-GB"/>
    </w:rPr>
  </w:style>
  <w:style w:type="paragraph" w:customStyle="1" w:styleId="ECCParagraph">
    <w:name w:val="ECC Paragraph"/>
    <w:basedOn w:val="Normal"/>
    <w:uiPriority w:val="99"/>
    <w:rsid w:val="00696704"/>
    <w:pPr>
      <w:tabs>
        <w:tab w:val="clear" w:pos="1134"/>
        <w:tab w:val="clear" w:pos="1871"/>
        <w:tab w:val="clear" w:pos="2268"/>
      </w:tabs>
      <w:overflowPunct/>
      <w:autoSpaceDE/>
      <w:autoSpaceDN/>
      <w:adjustRightInd/>
      <w:spacing w:after="240"/>
      <w:jc w:val="both"/>
      <w:textAlignment w:val="auto"/>
    </w:pPr>
    <w:rPr>
      <w:rFonts w:ascii="Arial" w:hAnsi="Arial"/>
      <w:sz w:val="20"/>
      <w:szCs w:val="24"/>
    </w:rPr>
  </w:style>
  <w:style w:type="paragraph" w:styleId="Caption">
    <w:name w:val="caption"/>
    <w:basedOn w:val="Normal"/>
    <w:next w:val="Normal"/>
    <w:uiPriority w:val="99"/>
    <w:qFormat/>
    <w:rsid w:val="00696704"/>
    <w:rPr>
      <w:b/>
      <w:bCs/>
      <w:sz w:val="20"/>
    </w:rPr>
  </w:style>
  <w:style w:type="paragraph" w:styleId="TableofFigures">
    <w:name w:val="table of figures"/>
    <w:basedOn w:val="Normal"/>
    <w:next w:val="Normal"/>
    <w:uiPriority w:val="99"/>
    <w:rsid w:val="00696704"/>
    <w:pPr>
      <w:tabs>
        <w:tab w:val="clear" w:pos="1134"/>
        <w:tab w:val="clear" w:pos="1871"/>
        <w:tab w:val="clear" w:pos="2268"/>
      </w:tabs>
      <w:spacing w:before="0"/>
      <w:ind w:left="480" w:hanging="480"/>
    </w:pPr>
    <w:rPr>
      <w:caps/>
      <w:sz w:val="20"/>
    </w:rPr>
  </w:style>
  <w:style w:type="paragraph" w:customStyle="1" w:styleId="Kopfzeile1">
    <w:name w:val="Kopfzeile1"/>
    <w:basedOn w:val="Header"/>
    <w:uiPriority w:val="99"/>
    <w:rsid w:val="00696704"/>
    <w:pPr>
      <w:tabs>
        <w:tab w:val="clear" w:pos="1134"/>
        <w:tab w:val="clear" w:pos="1871"/>
        <w:tab w:val="clear" w:pos="2268"/>
        <w:tab w:val="center" w:pos="4536"/>
        <w:tab w:val="right" w:pos="9072"/>
      </w:tabs>
      <w:overflowPunct/>
      <w:autoSpaceDE/>
      <w:autoSpaceDN/>
      <w:adjustRightInd/>
      <w:jc w:val="left"/>
      <w:textAlignment w:val="auto"/>
    </w:pPr>
    <w:rPr>
      <w:rFonts w:ascii="Arial" w:hAnsi="Arial"/>
      <w:b/>
      <w:sz w:val="22"/>
      <w:lang w:val="nb-NO" w:eastAsia="de-DE"/>
    </w:rPr>
  </w:style>
  <w:style w:type="paragraph" w:customStyle="1" w:styleId="Header1">
    <w:name w:val="Header1"/>
    <w:basedOn w:val="Header"/>
    <w:link w:val="HeaderZchnZchn"/>
    <w:uiPriority w:val="99"/>
    <w:rsid w:val="00696704"/>
    <w:pPr>
      <w:tabs>
        <w:tab w:val="clear" w:pos="1134"/>
        <w:tab w:val="clear" w:pos="1871"/>
        <w:tab w:val="clear" w:pos="2268"/>
        <w:tab w:val="center" w:pos="4536"/>
        <w:tab w:val="right" w:pos="9072"/>
      </w:tabs>
      <w:overflowPunct/>
      <w:autoSpaceDE/>
      <w:autoSpaceDN/>
      <w:adjustRightInd/>
      <w:spacing w:before="60"/>
      <w:jc w:val="left"/>
      <w:textAlignment w:val="auto"/>
    </w:pPr>
    <w:rPr>
      <w:rFonts w:ascii="Arial" w:hAnsi="Arial"/>
      <w:b/>
      <w:sz w:val="22"/>
      <w:lang w:val="nb-NO" w:eastAsia="ja-JP"/>
    </w:rPr>
  </w:style>
  <w:style w:type="character" w:customStyle="1" w:styleId="HeaderZchnZchn">
    <w:name w:val="Header Zchn Zchn"/>
    <w:link w:val="Header1"/>
    <w:uiPriority w:val="99"/>
    <w:locked/>
    <w:rsid w:val="00696704"/>
    <w:rPr>
      <w:rFonts w:ascii="Arial" w:hAnsi="Arial"/>
      <w:b/>
      <w:sz w:val="22"/>
      <w:lang w:val="nb-NO" w:eastAsia="ja-JP"/>
    </w:rPr>
  </w:style>
  <w:style w:type="paragraph" w:customStyle="1" w:styleId="Equation">
    <w:name w:val="Equation"/>
    <w:basedOn w:val="Normal"/>
    <w:uiPriority w:val="99"/>
    <w:rsid w:val="00696704"/>
    <w:pPr>
      <w:tabs>
        <w:tab w:val="clear" w:pos="1134"/>
        <w:tab w:val="clear" w:pos="1871"/>
        <w:tab w:val="clear" w:pos="2268"/>
        <w:tab w:val="left" w:pos="794"/>
        <w:tab w:val="center" w:pos="4820"/>
        <w:tab w:val="right" w:pos="9639"/>
      </w:tabs>
    </w:pPr>
  </w:style>
  <w:style w:type="paragraph" w:customStyle="1" w:styleId="Default">
    <w:name w:val="Default"/>
    <w:rsid w:val="00BE77E2"/>
    <w:pPr>
      <w:autoSpaceDE w:val="0"/>
      <w:autoSpaceDN w:val="0"/>
      <w:adjustRightInd w:val="0"/>
    </w:pPr>
    <w:rPr>
      <w:color w:val="000000"/>
      <w:sz w:val="24"/>
      <w:szCs w:val="24"/>
    </w:rPr>
  </w:style>
  <w:style w:type="paragraph" w:styleId="Revision">
    <w:name w:val="Revision"/>
    <w:hidden/>
    <w:uiPriority w:val="99"/>
    <w:semiHidden/>
    <w:rsid w:val="009F2ED2"/>
    <w:rPr>
      <w:sz w:val="24"/>
      <w:lang w:val="en-GB"/>
    </w:rPr>
  </w:style>
  <w:style w:type="character" w:styleId="CommentReference">
    <w:name w:val="annotation reference"/>
    <w:basedOn w:val="DefaultParagraphFont"/>
    <w:semiHidden/>
    <w:unhideWhenUsed/>
    <w:rsid w:val="000E4002"/>
    <w:rPr>
      <w:sz w:val="16"/>
      <w:szCs w:val="16"/>
    </w:rPr>
  </w:style>
  <w:style w:type="paragraph" w:styleId="CommentText">
    <w:name w:val="annotation text"/>
    <w:basedOn w:val="Normal"/>
    <w:link w:val="CommentTextChar"/>
    <w:semiHidden/>
    <w:unhideWhenUsed/>
    <w:rsid w:val="000E4002"/>
    <w:rPr>
      <w:sz w:val="20"/>
    </w:rPr>
  </w:style>
  <w:style w:type="character" w:customStyle="1" w:styleId="CommentTextChar">
    <w:name w:val="Comment Text Char"/>
    <w:basedOn w:val="DefaultParagraphFont"/>
    <w:link w:val="CommentText"/>
    <w:semiHidden/>
    <w:rsid w:val="000E4002"/>
    <w:rPr>
      <w:lang w:val="en-GB"/>
    </w:rPr>
  </w:style>
  <w:style w:type="paragraph" w:styleId="CommentSubject">
    <w:name w:val="annotation subject"/>
    <w:basedOn w:val="CommentText"/>
    <w:next w:val="CommentText"/>
    <w:link w:val="CommentSubjectChar"/>
    <w:semiHidden/>
    <w:unhideWhenUsed/>
    <w:rsid w:val="000E4002"/>
    <w:rPr>
      <w:b/>
      <w:bCs/>
    </w:rPr>
  </w:style>
  <w:style w:type="character" w:customStyle="1" w:styleId="CommentSubjectChar">
    <w:name w:val="Comment Subject Char"/>
    <w:basedOn w:val="CommentTextChar"/>
    <w:link w:val="CommentSubject"/>
    <w:semiHidden/>
    <w:rsid w:val="000E4002"/>
    <w:rPr>
      <w:b/>
      <w:bCs/>
      <w:lang w:val="en-GB"/>
    </w:rPr>
  </w:style>
  <w:style w:type="character" w:customStyle="1" w:styleId="UnresolvedMention1">
    <w:name w:val="Unresolved Mention1"/>
    <w:basedOn w:val="DefaultParagraphFont"/>
    <w:uiPriority w:val="99"/>
    <w:semiHidden/>
    <w:unhideWhenUsed/>
    <w:rsid w:val="00450D17"/>
    <w:rPr>
      <w:color w:val="808080"/>
      <w:shd w:val="clear" w:color="auto" w:fill="E6E6E6"/>
    </w:rPr>
  </w:style>
  <w:style w:type="paragraph" w:customStyle="1" w:styleId="AnnexNoTitle">
    <w:name w:val="Annex_NoTitle"/>
    <w:basedOn w:val="Normal"/>
    <w:next w:val="Normalaftertitle"/>
    <w:rsid w:val="00A931DA"/>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fr-FR"/>
    </w:rPr>
  </w:style>
  <w:style w:type="character" w:customStyle="1" w:styleId="NormalaftertitleChar">
    <w:name w:val="Normal_after_title Char"/>
    <w:basedOn w:val="DefaultParagraphFont"/>
    <w:link w:val="Normalaftertitle"/>
    <w:uiPriority w:val="99"/>
    <w:locked/>
    <w:rsid w:val="00A931DA"/>
    <w:rPr>
      <w:sz w:val="24"/>
      <w:lang w:val="en-GB"/>
    </w:rPr>
  </w:style>
  <w:style w:type="character" w:customStyle="1" w:styleId="CallChar">
    <w:name w:val="Call Char"/>
    <w:basedOn w:val="DefaultParagraphFont"/>
    <w:link w:val="Call"/>
    <w:locked/>
    <w:rsid w:val="00A931DA"/>
    <w:rPr>
      <w:i/>
      <w:sz w:val="24"/>
      <w:lang w:val="en-GB"/>
    </w:rPr>
  </w:style>
  <w:style w:type="paragraph" w:customStyle="1" w:styleId="Agendaitem">
    <w:name w:val="Agenda_item"/>
    <w:basedOn w:val="Normal"/>
    <w:next w:val="Normal"/>
    <w:qFormat/>
    <w:rsid w:val="001F56E3"/>
    <w:pPr>
      <w:overflowPunct/>
      <w:autoSpaceDE/>
      <w:autoSpaceDN/>
      <w:adjustRightInd/>
      <w:spacing w:before="240"/>
      <w:jc w:val="center"/>
      <w:textAlignment w:val="auto"/>
    </w:pPr>
    <w:rPr>
      <w:sz w:val="28"/>
      <w:lang w:val="es-ES_tradnl"/>
    </w:rPr>
  </w:style>
  <w:style w:type="paragraph" w:customStyle="1" w:styleId="Methodheading1">
    <w:name w:val="Method_heading1"/>
    <w:basedOn w:val="Heading1"/>
    <w:next w:val="Normal"/>
    <w:qFormat/>
    <w:rsid w:val="006F07D1"/>
  </w:style>
  <w:style w:type="paragraph" w:customStyle="1" w:styleId="Methodheading2">
    <w:name w:val="Method_heading2"/>
    <w:basedOn w:val="Heading2"/>
    <w:next w:val="Normal"/>
    <w:qFormat/>
    <w:rsid w:val="006F07D1"/>
  </w:style>
  <w:style w:type="paragraph" w:customStyle="1" w:styleId="EditorsNote">
    <w:name w:val="EditorsNote"/>
    <w:basedOn w:val="Normal"/>
    <w:rsid w:val="006F07D1"/>
    <w:pPr>
      <w:spacing w:before="240" w:after="240"/>
    </w:pPr>
    <w:rPr>
      <w:i/>
      <w:iCs/>
    </w:rPr>
  </w:style>
  <w:style w:type="character" w:customStyle="1" w:styleId="ProposalChar">
    <w:name w:val="Proposal Char"/>
    <w:basedOn w:val="DefaultParagraphFont"/>
    <w:link w:val="Proposal"/>
    <w:locked/>
    <w:rsid w:val="006F07D1"/>
    <w:rPr>
      <w:rFonts w:hAnsi="Times New Roman Bold"/>
      <w:sz w:val="24"/>
      <w:lang w:val="en-GB"/>
    </w:rPr>
  </w:style>
  <w:style w:type="character" w:customStyle="1" w:styleId="ReasonsChar">
    <w:name w:val="Reasons Char"/>
    <w:basedOn w:val="DefaultParagraphFont"/>
    <w:link w:val="Reasons"/>
    <w:locked/>
    <w:rsid w:val="006F07D1"/>
    <w:rPr>
      <w:sz w:val="24"/>
      <w:lang w:val="en-GB"/>
    </w:rPr>
  </w:style>
  <w:style w:type="character" w:customStyle="1" w:styleId="ArtNoChar">
    <w:name w:val="Art_No Char"/>
    <w:basedOn w:val="DefaultParagraphFont"/>
    <w:link w:val="ArtNo"/>
    <w:locked/>
    <w:rsid w:val="006F07D1"/>
    <w:rPr>
      <w:caps/>
      <w:sz w:val="28"/>
      <w:lang w:val="en-GB"/>
    </w:rPr>
  </w:style>
  <w:style w:type="character" w:customStyle="1" w:styleId="ArttitleCar">
    <w:name w:val="Art_title Car"/>
    <w:basedOn w:val="DefaultParagraphFont"/>
    <w:link w:val="Arttitle"/>
    <w:locked/>
    <w:rsid w:val="006F07D1"/>
    <w:rPr>
      <w:b/>
      <w:sz w:val="28"/>
      <w:lang w:val="en-GB"/>
    </w:rPr>
  </w:style>
  <w:style w:type="character" w:customStyle="1" w:styleId="Section1Char">
    <w:name w:val="Section_1 Char"/>
    <w:basedOn w:val="DefaultParagraphFont"/>
    <w:link w:val="Section1"/>
    <w:locked/>
    <w:rsid w:val="006F07D1"/>
    <w:rPr>
      <w:b/>
      <w:sz w:val="24"/>
      <w:lang w:val="en-GB"/>
    </w:rPr>
  </w:style>
  <w:style w:type="character" w:customStyle="1" w:styleId="NoteChar">
    <w:name w:val="Note Char"/>
    <w:basedOn w:val="DefaultParagraphFont"/>
    <w:link w:val="Note"/>
    <w:locked/>
    <w:rsid w:val="006F07D1"/>
    <w:rPr>
      <w:sz w:val="24"/>
      <w:lang w:val="en-GB"/>
    </w:rPr>
  </w:style>
  <w:style w:type="character" w:customStyle="1" w:styleId="href">
    <w:name w:val="href"/>
    <w:basedOn w:val="DefaultParagraphFont"/>
    <w:rsid w:val="006F07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tu.int/rec/R-REC-M.1232/en" TargetMode="External"/><Relationship Id="rId18" Type="http://schemas.openxmlformats.org/officeDocument/2006/relationships/hyperlink" Target="https://www.itu.int/rec/R-REC-SA.1027/en"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itu.int/rec/R-REC-M.1231/en" TargetMode="External"/><Relationship Id="rId17" Type="http://schemas.openxmlformats.org/officeDocument/2006/relationships/hyperlink" Target="https://www.itu.int/rec/R-REC-SA.609/en" TargetMode="External"/><Relationship Id="rId2" Type="http://schemas.openxmlformats.org/officeDocument/2006/relationships/customXml" Target="../customXml/item2.xml"/><Relationship Id="rId16" Type="http://schemas.openxmlformats.org/officeDocument/2006/relationships/hyperlink" Target="https://www.itu.int/rec/R-REC-SA.363/en"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itu.int/rec/R-REC-P.531/en"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itu.int/rec/R-REC-SA.1743/en"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tu.int/rec/R-REC-M.2092/en" TargetMode="External"/><Relationship Id="rId22" Type="http://schemas.microsoft.com/office/2011/relationships/people" Target="people.xml"/></Relationships>
</file>

<file path=word/_rels/footnotes.xml.rels><?xml version="1.0" encoding="UTF-8" standalone="yes"?>
<Relationships xmlns="http://schemas.openxmlformats.org/package/2006/relationships"><Relationship Id="rId1" Type="http://schemas.openxmlformats.org/officeDocument/2006/relationships/hyperlink" Target="https://www.itu.int/md/R00-CA-CIR-0251/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CC3FFBB2D66ED4EB6949DF71F814434" ma:contentTypeVersion="13" ma:contentTypeDescription="Create a new document." ma:contentTypeScope="" ma:versionID="5061963ad62110e9c43b3ebb9528c8ef">
  <xsd:schema xmlns:xsd="http://www.w3.org/2001/XMLSchema" xmlns:xs="http://www.w3.org/2001/XMLSchema" xmlns:p="http://schemas.microsoft.com/office/2006/metadata/properties" xmlns:ns3="71f32d46-6d44-42df-9bf9-b69fba183449" xmlns:ns4="e4df6fb9-7f5d-4876-9a99-8ab4fa680755" targetNamespace="http://schemas.microsoft.com/office/2006/metadata/properties" ma:root="true" ma:fieldsID="630ed6cb61b8dc3e1cc7f71ca7552026" ns3:_="" ns4:_="">
    <xsd:import namespace="71f32d46-6d44-42df-9bf9-b69fba183449"/>
    <xsd:import namespace="e4df6fb9-7f5d-4876-9a99-8ab4fa68075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f32d46-6d44-42df-9bf9-b69fba1834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4df6fb9-7f5d-4876-9a99-8ab4fa68075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A0B7462-D242-41B4-A1F6-4D52D6C76785}">
  <ds:schemaRefs>
    <ds:schemaRef ds:uri="http://schemas.openxmlformats.org/officeDocument/2006/bibliography"/>
  </ds:schemaRefs>
</ds:datastoreItem>
</file>

<file path=customXml/itemProps2.xml><?xml version="1.0" encoding="utf-8"?>
<ds:datastoreItem xmlns:ds="http://schemas.openxmlformats.org/officeDocument/2006/customXml" ds:itemID="{CB138912-6C6B-4CDF-9D12-2DF89D925170}">
  <ds:schemaRefs>
    <ds:schemaRef ds:uri="http://schemas.microsoft.com/sharepoint/v3/contenttype/forms"/>
  </ds:schemaRefs>
</ds:datastoreItem>
</file>

<file path=customXml/itemProps3.xml><?xml version="1.0" encoding="utf-8"?>
<ds:datastoreItem xmlns:ds="http://schemas.openxmlformats.org/officeDocument/2006/customXml" ds:itemID="{E62C3B09-9D05-474F-92B6-584056BA01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f32d46-6d44-42df-9bf9-b69fba183449"/>
    <ds:schemaRef ds:uri="e4df6fb9-7f5d-4876-9a99-8ab4fa6807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43D6A8A-8831-4DB6-AC86-D47E1E4B904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10</Pages>
  <Words>2989</Words>
  <Characters>17043</Characters>
  <Application>Microsoft Office Word</Application>
  <DocSecurity>0</DocSecurity>
  <Lines>142</Lines>
  <Paragraphs>39</Paragraphs>
  <ScaleCrop>false</ScaleCrop>
  <HeadingPairs>
    <vt:vector size="4" baseType="variant">
      <vt:variant>
        <vt:lpstr>Title</vt:lpstr>
      </vt:variant>
      <vt:variant>
        <vt:i4>1</vt:i4>
      </vt:variant>
      <vt:variant>
        <vt:lpstr>Headings</vt:lpstr>
      </vt:variant>
      <vt:variant>
        <vt:i4>19</vt:i4>
      </vt:variant>
    </vt:vector>
  </HeadingPairs>
  <TitlesOfParts>
    <vt:vector size="20" baseType="lpstr">
      <vt:lpstr/>
      <vt:lpstr>2/1.7/1		Executive summary</vt:lpstr>
      <vt:lpstr>2/1.7/2		Background</vt:lpstr>
      <vt:lpstr>2/1.7/3		Summary and analysis of the results of ITU-R studies</vt:lpstr>
      <vt:lpstr>    2/1.7/3.1		Summary of technical and operational studies</vt:lpstr>
      <vt:lpstr>    2/1.7/3.2		Relevant ITU-R Recommendations and Reports</vt:lpstr>
      <vt:lpstr>    2/1.7/3.3		Analysis of the results of studies</vt:lpstr>
      <vt:lpstr>        2/1.7/3.3.1		In-band sharing between the systems operating in the aeronautical m</vt:lpstr>
      <vt:lpstr>        2/1.7/3.3.2		Adjacent band compatibility between systems operating in the aerona</vt:lpstr>
      <vt:lpstr>        2/1.7/3.3.3	Adjacent band compatibility with non-ICAOother services above 137 MH</vt:lpstr>
      <vt:lpstr>        2/1.7/3.3.4		In-band sharing with non-ICAOother services</vt:lpstr>
      <vt:lpstr>2/1.7/4		Methods to satisfy the agenda item</vt:lpstr>
      <vt:lpstr>    2/1.7/4.1		Method A: No change </vt:lpstr>
      <vt:lpstr>    2/1.7/4.2		Method B: New allocation to the aeronautical mobile satellite (route)</vt:lpstr>
      <vt:lpstr>    2/1.7/4.3		Method C: New allocation to the aeronautical mobile satellite (route)</vt:lpstr>
      <vt:lpstr>2/1.7/5		Regulatory and procedural considerations</vt:lpstr>
      <vt:lpstr>    2/1.7/5.1		For Method A: NOC</vt:lpstr>
      <vt:lpstr>    2/1.7/5.2		For Method B: New allocation to the aeronautical mobile satellite (ro</vt:lpstr>
      <vt:lpstr>    2/1.7/5.3		For Method C: New allocation to the aeronautical mobile satellite (ro</vt:lpstr>
      <vt:lpstr>    2/1.7/5.3		For both Methods A and , B, and C: SUP Resolution 428 (WRC-19)</vt:lpstr>
    </vt:vector>
  </TitlesOfParts>
  <Manager/>
  <Company/>
  <LinksUpToDate>false</LinksUpToDate>
  <CharactersWithSpaces>19993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CT</dc:creator>
  <cp:keywords>Update WD</cp:keywords>
  <cp:lastModifiedBy>USA</cp:lastModifiedBy>
  <cp:revision>5</cp:revision>
  <dcterms:created xsi:type="dcterms:W3CDTF">2022-06-13T11:30:00Z</dcterms:created>
  <dcterms:modified xsi:type="dcterms:W3CDTF">2022-06-13T14:52:00Z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0x010100FCC3FFBB2D66ED4EB6949DF71F814434</vt:lpwstr>
  </property>
</Properties>
</file>