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A5C7C" w14:textId="77777777" w:rsidR="0014518E" w:rsidRDefault="0014518E" w:rsidP="0014518E">
      <w:pPr>
        <w:overflowPunct/>
        <w:autoSpaceDE/>
        <w:autoSpaceDN/>
        <w:adjustRightInd/>
        <w:spacing w:before="0"/>
        <w:textAlignment w:val="auto"/>
        <w:rPr>
          <w:szCs w:val="24"/>
        </w:rPr>
      </w:pPr>
      <w:bookmarkStart w:id="0" w:name="dnum" w:colFirst="1" w:colLast="1"/>
    </w:p>
    <w:p w14:paraId="7D308E10" w14:textId="43B6D60F" w:rsidR="00B50E78" w:rsidRDefault="00B50E78">
      <w:pPr>
        <w:tabs>
          <w:tab w:val="clear" w:pos="1134"/>
          <w:tab w:val="clear" w:pos="1871"/>
          <w:tab w:val="clear" w:pos="2268"/>
        </w:tabs>
        <w:overflowPunct/>
        <w:autoSpaceDE/>
        <w:autoSpaceDN/>
        <w:adjustRightInd/>
        <w:spacing w:before="0"/>
        <w:textAlignment w:val="auto"/>
      </w:pPr>
      <w:bookmarkStart w:id="1" w:name="_GoBack"/>
      <w:bookmarkEnd w:id="1"/>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B50E78" w14:paraId="25D0D90A" w14:textId="77777777" w:rsidTr="00B50E78">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24EBF71F" w14:textId="77777777" w:rsidR="00B50E78" w:rsidRDefault="00B50E78">
            <w:pPr>
              <w:overflowPunct/>
              <w:autoSpaceDE/>
              <w:adjustRightInd/>
              <w:spacing w:before="0" w:line="256" w:lineRule="auto"/>
              <w:ind w:left="144" w:right="144"/>
              <w:jc w:val="center"/>
              <w:rPr>
                <w:b/>
                <w:szCs w:val="24"/>
                <w:lang w:val="en-US" w:eastAsia="zh-CN"/>
              </w:rPr>
            </w:pPr>
            <w:r>
              <w:rPr>
                <w:lang w:val="en-US"/>
              </w:rPr>
              <w:br w:type="page"/>
            </w:r>
            <w:r>
              <w:br w:type="page"/>
            </w:r>
          </w:p>
          <w:p w14:paraId="0B74383B" w14:textId="77777777" w:rsidR="00B50E78" w:rsidRDefault="00B50E78">
            <w:pPr>
              <w:overflowPunct/>
              <w:autoSpaceDE/>
              <w:adjustRightInd/>
              <w:spacing w:before="0" w:line="256" w:lineRule="auto"/>
              <w:ind w:left="144" w:right="144"/>
              <w:jc w:val="center"/>
              <w:rPr>
                <w:b/>
                <w:szCs w:val="24"/>
                <w:lang w:val="en-US" w:eastAsia="zh-CN"/>
              </w:rPr>
            </w:pPr>
            <w:r>
              <w:rPr>
                <w:b/>
                <w:szCs w:val="24"/>
                <w:lang w:val="en-US" w:eastAsia="zh-CN"/>
              </w:rPr>
              <w:t xml:space="preserve">US </w:t>
            </w:r>
            <w:proofErr w:type="spellStart"/>
            <w:r>
              <w:rPr>
                <w:b/>
                <w:szCs w:val="24"/>
                <w:lang w:val="en-US" w:eastAsia="zh-CN"/>
              </w:rPr>
              <w:t>Radiocommunications</w:t>
            </w:r>
            <w:proofErr w:type="spellEnd"/>
            <w:r>
              <w:rPr>
                <w:b/>
                <w:szCs w:val="24"/>
                <w:lang w:val="en-US" w:eastAsia="zh-CN"/>
              </w:rPr>
              <w:t xml:space="preserve"> Sector</w:t>
            </w:r>
          </w:p>
          <w:p w14:paraId="049DEC5B" w14:textId="77777777" w:rsidR="00B50E78" w:rsidRDefault="00B50E78">
            <w:pPr>
              <w:overflowPunct/>
              <w:autoSpaceDE/>
              <w:adjustRightInd/>
              <w:spacing w:before="0" w:line="256" w:lineRule="auto"/>
              <w:ind w:left="144" w:right="144"/>
              <w:jc w:val="center"/>
              <w:rPr>
                <w:b/>
                <w:szCs w:val="24"/>
                <w:lang w:val="en-US" w:eastAsia="zh-CN"/>
              </w:rPr>
            </w:pPr>
            <w:r>
              <w:rPr>
                <w:b/>
                <w:szCs w:val="24"/>
                <w:lang w:val="en-US" w:eastAsia="zh-CN"/>
              </w:rPr>
              <w:t>Fact Sheet</w:t>
            </w:r>
          </w:p>
          <w:p w14:paraId="39810606" w14:textId="77777777" w:rsidR="00B50E78" w:rsidRDefault="00B50E78">
            <w:pPr>
              <w:overflowPunct/>
              <w:autoSpaceDE/>
              <w:adjustRightInd/>
              <w:spacing w:before="0" w:line="256" w:lineRule="auto"/>
              <w:ind w:left="144" w:right="144"/>
              <w:rPr>
                <w:b/>
                <w:szCs w:val="24"/>
                <w:lang w:val="en-US" w:eastAsia="zh-CN"/>
              </w:rPr>
            </w:pPr>
          </w:p>
        </w:tc>
      </w:tr>
      <w:tr w:rsidR="00B50E78" w14:paraId="1BDD10ED" w14:textId="77777777" w:rsidTr="00B50E78">
        <w:trPr>
          <w:jc w:val="center"/>
        </w:trPr>
        <w:tc>
          <w:tcPr>
            <w:tcW w:w="4657" w:type="dxa"/>
            <w:tcBorders>
              <w:top w:val="single" w:sz="6" w:space="0" w:color="auto"/>
              <w:left w:val="double" w:sz="6" w:space="0" w:color="auto"/>
              <w:bottom w:val="single" w:sz="6" w:space="0" w:color="auto"/>
              <w:right w:val="single" w:sz="6" w:space="0" w:color="auto"/>
            </w:tcBorders>
            <w:hideMark/>
          </w:tcPr>
          <w:p w14:paraId="58232BB3" w14:textId="77777777" w:rsidR="00B50E78" w:rsidRDefault="00B50E78">
            <w:pPr>
              <w:overflowPunct/>
              <w:autoSpaceDE/>
              <w:adjustRightInd/>
              <w:spacing w:before="0" w:line="256" w:lineRule="auto"/>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58504E6A" w14:textId="77777777" w:rsidR="00B50E78" w:rsidRDefault="00B50E78">
            <w:pPr>
              <w:overflowPunct/>
              <w:autoSpaceDE/>
              <w:adjustRightInd/>
              <w:spacing w:before="0" w:line="256" w:lineRule="auto"/>
              <w:ind w:left="144" w:right="144"/>
              <w:rPr>
                <w:szCs w:val="24"/>
                <w:lang w:val="en-US" w:eastAsia="zh-CN"/>
              </w:rPr>
            </w:pPr>
            <w:r>
              <w:rPr>
                <w:b/>
                <w:szCs w:val="24"/>
                <w:lang w:val="en-US" w:eastAsia="zh-CN"/>
              </w:rPr>
              <w:t>Document No:</w:t>
            </w:r>
            <w:r>
              <w:rPr>
                <w:szCs w:val="24"/>
                <w:lang w:val="en-US" w:eastAsia="zh-CN"/>
              </w:rPr>
              <w:t xml:space="preserve">  USWP5B29-02-Final</w:t>
            </w:r>
          </w:p>
        </w:tc>
      </w:tr>
      <w:tr w:rsidR="00B50E78" w14:paraId="3712502B" w14:textId="77777777" w:rsidTr="00B50E78">
        <w:trPr>
          <w:jc w:val="center"/>
        </w:trPr>
        <w:tc>
          <w:tcPr>
            <w:tcW w:w="4657" w:type="dxa"/>
            <w:tcBorders>
              <w:top w:val="single" w:sz="6" w:space="0" w:color="auto"/>
              <w:left w:val="double" w:sz="6" w:space="0" w:color="auto"/>
              <w:bottom w:val="single" w:sz="6" w:space="0" w:color="auto"/>
              <w:right w:val="single" w:sz="6" w:space="0" w:color="auto"/>
            </w:tcBorders>
          </w:tcPr>
          <w:p w14:paraId="0ADF1477" w14:textId="77777777" w:rsidR="00B50E78" w:rsidRDefault="00B50E78">
            <w:pPr>
              <w:spacing w:before="0" w:line="256" w:lineRule="auto"/>
              <w:ind w:left="144" w:right="144"/>
              <w:rPr>
                <w:szCs w:val="24"/>
                <w:lang w:val="en-CA" w:eastAsia="zh-CN"/>
              </w:rPr>
            </w:pPr>
            <w:r>
              <w:rPr>
                <w:b/>
                <w:szCs w:val="24"/>
                <w:lang w:val="en-CA" w:eastAsia="zh-CN"/>
              </w:rPr>
              <w:t>Ref:</w:t>
            </w:r>
            <w:r>
              <w:rPr>
                <w:szCs w:val="24"/>
                <w:lang w:val="en-CA" w:eastAsia="zh-CN"/>
              </w:rPr>
              <w:t xml:space="preserve"> Annex 6 to Document 5B/531-E</w:t>
            </w:r>
          </w:p>
          <w:p w14:paraId="2B20CDD5" w14:textId="77777777" w:rsidR="00B50E78" w:rsidRDefault="00B50E78">
            <w:pPr>
              <w:overflowPunct/>
              <w:autoSpaceDE/>
              <w:adjustRightInd/>
              <w:spacing w:before="0" w:line="256" w:lineRule="auto"/>
              <w:ind w:left="144" w:right="144"/>
              <w:rPr>
                <w:bCs/>
                <w:szCs w:val="24"/>
                <w:lang w:val="en-CA" w:eastAsia="zh-CN"/>
              </w:rPr>
            </w:pPr>
            <w:r>
              <w:rPr>
                <w:b/>
                <w:szCs w:val="24"/>
                <w:lang w:val="en-CA" w:eastAsia="zh-CN"/>
              </w:rPr>
              <w:t xml:space="preserve">        </w:t>
            </w:r>
          </w:p>
          <w:p w14:paraId="24852B7D" w14:textId="77777777" w:rsidR="00B50E78" w:rsidRDefault="00B50E78">
            <w:pPr>
              <w:overflowPunct/>
              <w:autoSpaceDE/>
              <w:adjustRightInd/>
              <w:spacing w:before="0" w:line="256" w:lineRule="auto"/>
              <w:ind w:left="144" w:right="144"/>
              <w:rPr>
                <w:bCs/>
                <w:szCs w:val="24"/>
                <w:lang w:val="en-CA" w:eastAsia="zh-CN"/>
              </w:rPr>
            </w:pPr>
          </w:p>
          <w:p w14:paraId="23E21C59" w14:textId="77777777" w:rsidR="00B50E78" w:rsidRDefault="00B50E78">
            <w:pPr>
              <w:overflowPunct/>
              <w:autoSpaceDE/>
              <w:adjustRightInd/>
              <w:spacing w:before="0" w:line="256" w:lineRule="auto"/>
              <w:ind w:left="144" w:right="144"/>
              <w:rPr>
                <w:szCs w:val="24"/>
                <w:lang w:val="en-CA" w:eastAsia="zh-CN"/>
              </w:rPr>
            </w:pPr>
          </w:p>
        </w:tc>
        <w:tc>
          <w:tcPr>
            <w:tcW w:w="4721" w:type="dxa"/>
            <w:tcBorders>
              <w:top w:val="single" w:sz="6" w:space="0" w:color="auto"/>
              <w:left w:val="single" w:sz="6" w:space="0" w:color="auto"/>
              <w:bottom w:val="single" w:sz="6" w:space="0" w:color="auto"/>
              <w:right w:val="double" w:sz="6" w:space="0" w:color="auto"/>
            </w:tcBorders>
          </w:tcPr>
          <w:p w14:paraId="3466562E" w14:textId="77777777" w:rsidR="00B50E78" w:rsidRDefault="00B50E78">
            <w:pPr>
              <w:tabs>
                <w:tab w:val="left" w:pos="162"/>
              </w:tabs>
              <w:overflowPunct/>
              <w:autoSpaceDE/>
              <w:adjustRightInd/>
              <w:spacing w:before="0" w:line="256" w:lineRule="auto"/>
              <w:ind w:left="612" w:right="144" w:hanging="468"/>
              <w:rPr>
                <w:szCs w:val="24"/>
                <w:lang w:val="en-US" w:eastAsia="zh-CN"/>
              </w:rPr>
            </w:pPr>
            <w:r>
              <w:rPr>
                <w:b/>
                <w:szCs w:val="24"/>
                <w:lang w:val="en-US" w:eastAsia="zh-CN"/>
              </w:rPr>
              <w:t>Date:</w:t>
            </w:r>
            <w:r>
              <w:rPr>
                <w:szCs w:val="24"/>
                <w:lang w:val="en-US" w:eastAsia="zh-CN"/>
              </w:rPr>
              <w:t xml:space="preserve">   15 June 2022</w:t>
            </w:r>
          </w:p>
          <w:p w14:paraId="5504E000" w14:textId="77777777" w:rsidR="00B50E78" w:rsidRDefault="00B50E78">
            <w:pPr>
              <w:overflowPunct/>
              <w:autoSpaceDE/>
              <w:adjustRightInd/>
              <w:spacing w:before="0" w:line="256" w:lineRule="auto"/>
              <w:ind w:left="882" w:right="144" w:hanging="738"/>
              <w:rPr>
                <w:szCs w:val="24"/>
                <w:lang w:val="en-US" w:eastAsia="zh-CN"/>
              </w:rPr>
            </w:pPr>
          </w:p>
        </w:tc>
      </w:tr>
      <w:tr w:rsidR="00B50E78" w14:paraId="3DC2B139" w14:textId="77777777" w:rsidTr="00B50E78">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549A583D" w14:textId="77777777" w:rsidR="00B50E78" w:rsidRDefault="00B50E78">
            <w:pPr>
              <w:overflowPunct/>
              <w:autoSpaceDE/>
              <w:adjustRightInd/>
              <w:spacing w:before="0" w:line="256" w:lineRule="auto"/>
              <w:ind w:left="2160" w:right="144" w:hanging="2016"/>
              <w:rPr>
                <w:b/>
                <w:szCs w:val="24"/>
                <w:lang w:val="en-US" w:eastAsia="zh-CN"/>
              </w:rPr>
            </w:pPr>
          </w:p>
          <w:p w14:paraId="4037F51A" w14:textId="77777777" w:rsidR="00B50E78" w:rsidRDefault="00B50E78">
            <w:pPr>
              <w:keepNext/>
              <w:keepLines/>
              <w:spacing w:before="0" w:line="256" w:lineRule="auto"/>
              <w:rPr>
                <w:bCs/>
                <w:szCs w:val="24"/>
                <w:lang w:val="en-US" w:eastAsia="zh-CN"/>
              </w:rPr>
            </w:pPr>
            <w:r>
              <w:rPr>
                <w:b/>
                <w:szCs w:val="24"/>
                <w:lang w:val="en-US" w:eastAsia="zh-CN"/>
              </w:rPr>
              <w:t xml:space="preserve">Document Title: </w:t>
            </w:r>
            <w:r>
              <w:t xml:space="preserve">Proposed modifications to Draft CPM text for WRC-23 agenda item 1.11 to satisfy WRC-23 Resolution 361 </w:t>
            </w:r>
          </w:p>
        </w:tc>
      </w:tr>
      <w:tr w:rsidR="00B50E78" w14:paraId="0E87C6FF" w14:textId="77777777" w:rsidTr="00B50E78">
        <w:trPr>
          <w:jc w:val="center"/>
        </w:trPr>
        <w:tc>
          <w:tcPr>
            <w:tcW w:w="4657" w:type="dxa"/>
            <w:tcBorders>
              <w:top w:val="single" w:sz="6" w:space="0" w:color="auto"/>
              <w:left w:val="double" w:sz="6" w:space="0" w:color="auto"/>
              <w:bottom w:val="single" w:sz="6" w:space="0" w:color="auto"/>
              <w:right w:val="single" w:sz="6" w:space="0" w:color="auto"/>
            </w:tcBorders>
          </w:tcPr>
          <w:p w14:paraId="7115BC2F" w14:textId="77777777" w:rsidR="00B50E78" w:rsidRDefault="00B50E78">
            <w:pPr>
              <w:overflowPunct/>
              <w:autoSpaceDE/>
              <w:adjustRightInd/>
              <w:spacing w:before="0" w:line="256" w:lineRule="auto"/>
              <w:rPr>
                <w:b/>
                <w:szCs w:val="24"/>
                <w:lang w:val="en-US" w:eastAsia="zh-CN"/>
              </w:rPr>
            </w:pPr>
          </w:p>
          <w:p w14:paraId="69E1472A" w14:textId="77777777" w:rsidR="00B50E78" w:rsidRDefault="00B50E78">
            <w:pPr>
              <w:overflowPunct/>
              <w:autoSpaceDE/>
              <w:adjustRightInd/>
              <w:spacing w:before="0" w:line="256" w:lineRule="auto"/>
              <w:rPr>
                <w:b/>
                <w:szCs w:val="24"/>
                <w:lang w:val="en-US" w:eastAsia="zh-CN"/>
              </w:rPr>
            </w:pPr>
            <w:r>
              <w:rPr>
                <w:b/>
                <w:szCs w:val="24"/>
                <w:lang w:val="en-US" w:eastAsia="zh-CN"/>
              </w:rPr>
              <w:t>Author(s)/Contributors(s):</w:t>
            </w:r>
          </w:p>
          <w:p w14:paraId="02740C46" w14:textId="77777777" w:rsidR="00B50E78" w:rsidRDefault="00B50E78">
            <w:pPr>
              <w:overflowPunct/>
              <w:autoSpaceDE/>
              <w:adjustRightInd/>
              <w:spacing w:before="0" w:line="256" w:lineRule="auto"/>
              <w:rPr>
                <w:b/>
                <w:szCs w:val="24"/>
                <w:lang w:val="en-US" w:eastAsia="zh-CN"/>
              </w:rPr>
            </w:pPr>
          </w:p>
          <w:p w14:paraId="39079021" w14:textId="77777777" w:rsidR="00B50E78" w:rsidRDefault="00B50E78">
            <w:pPr>
              <w:spacing w:before="0" w:line="256" w:lineRule="auto"/>
              <w:ind w:right="144"/>
              <w:rPr>
                <w:bCs/>
                <w:iCs/>
                <w:szCs w:val="24"/>
                <w:lang w:val="en-US" w:eastAsia="zh-CN"/>
              </w:rPr>
            </w:pPr>
            <w:r>
              <w:rPr>
                <w:bCs/>
                <w:iCs/>
                <w:szCs w:val="24"/>
                <w:lang w:val="en-US" w:eastAsia="zh-CN"/>
              </w:rPr>
              <w:t>Bruce Lamb</w:t>
            </w:r>
          </w:p>
          <w:p w14:paraId="72310C64" w14:textId="77777777" w:rsidR="00B50E78" w:rsidRDefault="00B50E78">
            <w:pPr>
              <w:spacing w:before="0" w:line="256" w:lineRule="auto"/>
              <w:ind w:right="144"/>
              <w:rPr>
                <w:bCs/>
                <w:iCs/>
                <w:szCs w:val="24"/>
                <w:lang w:val="en-US" w:eastAsia="zh-CN"/>
              </w:rPr>
            </w:pPr>
            <w:r>
              <w:rPr>
                <w:bCs/>
                <w:iCs/>
                <w:szCs w:val="24"/>
                <w:lang w:val="en-US" w:eastAsia="zh-CN"/>
              </w:rPr>
              <w:t>NTIA</w:t>
            </w:r>
          </w:p>
          <w:p w14:paraId="5EB55754" w14:textId="77777777" w:rsidR="00B50E78" w:rsidRDefault="00B50E78">
            <w:pPr>
              <w:spacing w:before="0" w:line="256" w:lineRule="auto"/>
              <w:ind w:right="144"/>
              <w:rPr>
                <w:bCs/>
                <w:iCs/>
                <w:szCs w:val="24"/>
                <w:lang w:val="en-US" w:eastAsia="zh-CN"/>
              </w:rPr>
            </w:pPr>
          </w:p>
          <w:p w14:paraId="6DE42D38" w14:textId="77777777" w:rsidR="00B50E78" w:rsidRDefault="00B50E78">
            <w:pPr>
              <w:spacing w:before="0" w:line="256" w:lineRule="auto"/>
              <w:ind w:right="144"/>
              <w:rPr>
                <w:bCs/>
                <w:iCs/>
                <w:szCs w:val="24"/>
                <w:lang w:val="en-US" w:eastAsia="zh-CN"/>
              </w:rPr>
            </w:pPr>
          </w:p>
          <w:p w14:paraId="65A7B946" w14:textId="77777777" w:rsidR="00B50E78" w:rsidRDefault="00B50E78">
            <w:pPr>
              <w:spacing w:before="0" w:line="256" w:lineRule="auto"/>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6E7B9D0D" w14:textId="77777777" w:rsidR="00B50E78" w:rsidRDefault="00B50E78">
            <w:pPr>
              <w:overflowPunct/>
              <w:autoSpaceDE/>
              <w:adjustRightInd/>
              <w:spacing w:before="0" w:line="256" w:lineRule="auto"/>
              <w:rPr>
                <w:b/>
                <w:szCs w:val="24"/>
                <w:lang w:val="en-CA" w:eastAsia="zh-CN"/>
              </w:rPr>
            </w:pPr>
          </w:p>
          <w:p w14:paraId="1744E7C6" w14:textId="77777777" w:rsidR="00B50E78" w:rsidRDefault="00B50E78">
            <w:pPr>
              <w:overflowPunct/>
              <w:autoSpaceDE/>
              <w:adjustRightInd/>
              <w:spacing w:before="0" w:line="256" w:lineRule="auto"/>
              <w:rPr>
                <w:b/>
                <w:szCs w:val="24"/>
                <w:lang w:val="en-CA" w:eastAsia="zh-CN"/>
              </w:rPr>
            </w:pPr>
          </w:p>
          <w:p w14:paraId="497C47B5" w14:textId="77777777" w:rsidR="00B50E78" w:rsidRDefault="00B50E78">
            <w:pPr>
              <w:overflowPunct/>
              <w:autoSpaceDE/>
              <w:adjustRightInd/>
              <w:spacing w:before="0" w:line="256" w:lineRule="auto"/>
              <w:rPr>
                <w:b/>
                <w:szCs w:val="24"/>
                <w:lang w:val="en-CA" w:eastAsia="zh-CN"/>
              </w:rPr>
            </w:pPr>
          </w:p>
          <w:p w14:paraId="3FD7CE1C" w14:textId="77777777" w:rsidR="00B50E78" w:rsidRDefault="00B50E78">
            <w:pPr>
              <w:spacing w:before="0" w:line="256" w:lineRule="auto"/>
              <w:ind w:right="144"/>
              <w:rPr>
                <w:bCs/>
                <w:color w:val="000000"/>
                <w:szCs w:val="24"/>
                <w:lang w:val="fr-CH" w:eastAsia="zh-CN"/>
              </w:rPr>
            </w:pPr>
            <w:r>
              <w:rPr>
                <w:bCs/>
                <w:color w:val="000000"/>
                <w:szCs w:val="24"/>
                <w:lang w:val="fr-CH" w:eastAsia="zh-CN"/>
              </w:rPr>
              <w:t>Phone : (202) 317-0036</w:t>
            </w:r>
          </w:p>
          <w:p w14:paraId="550ADC77" w14:textId="77777777" w:rsidR="00B50E78" w:rsidRDefault="00B50E78">
            <w:pPr>
              <w:spacing w:before="0" w:line="256" w:lineRule="auto"/>
              <w:ind w:right="144"/>
              <w:rPr>
                <w:bCs/>
                <w:color w:val="000000"/>
                <w:szCs w:val="24"/>
                <w:lang w:val="fr-CH" w:eastAsia="zh-CN"/>
              </w:rPr>
            </w:pPr>
            <w:r>
              <w:rPr>
                <w:bCs/>
                <w:color w:val="000000"/>
                <w:szCs w:val="24"/>
                <w:lang w:val="fr-CH" w:eastAsia="zh-CN"/>
              </w:rPr>
              <w:t>E-mail: blamb@ntia.gov</w:t>
            </w:r>
          </w:p>
          <w:p w14:paraId="1CB8A856" w14:textId="77777777" w:rsidR="00B50E78" w:rsidRDefault="00B50E78">
            <w:pPr>
              <w:spacing w:before="0" w:line="256" w:lineRule="auto"/>
              <w:ind w:right="144"/>
              <w:rPr>
                <w:bCs/>
                <w:color w:val="000000"/>
                <w:szCs w:val="24"/>
                <w:lang w:val="fr-CH" w:eastAsia="zh-CN"/>
              </w:rPr>
            </w:pPr>
          </w:p>
          <w:p w14:paraId="731E9C51" w14:textId="77777777" w:rsidR="00B50E78" w:rsidRDefault="00B50E78">
            <w:pPr>
              <w:spacing w:before="0" w:line="256" w:lineRule="auto"/>
              <w:ind w:right="144"/>
              <w:rPr>
                <w:bCs/>
                <w:color w:val="000000"/>
                <w:szCs w:val="24"/>
                <w:lang w:val="fr-CH" w:eastAsia="zh-CN"/>
              </w:rPr>
            </w:pPr>
          </w:p>
          <w:p w14:paraId="785FCEA7" w14:textId="77777777" w:rsidR="00B50E78" w:rsidRDefault="00B50E78">
            <w:pPr>
              <w:spacing w:before="0" w:line="256" w:lineRule="auto"/>
              <w:ind w:right="144"/>
              <w:rPr>
                <w:bCs/>
                <w:color w:val="000000"/>
                <w:szCs w:val="24"/>
                <w:lang w:val="fr-CH" w:eastAsia="zh-CN"/>
              </w:rPr>
            </w:pPr>
          </w:p>
        </w:tc>
      </w:tr>
      <w:tr w:rsidR="00B50E78" w14:paraId="69A4B2C2" w14:textId="77777777" w:rsidTr="00B50E78">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09E9CE86" w14:textId="77777777" w:rsidR="00B50E78" w:rsidRDefault="00B50E78">
            <w:pPr>
              <w:spacing w:after="160" w:line="254" w:lineRule="auto"/>
              <w:rPr>
                <w:lang w:eastAsia="zh-CN"/>
              </w:rPr>
            </w:pPr>
            <w:r>
              <w:rPr>
                <w:b/>
                <w:lang w:val="en-US" w:eastAsia="zh-CN"/>
              </w:rPr>
              <w:t>Purpose/Objective:</w:t>
            </w:r>
            <w:r>
              <w:rPr>
                <w:lang w:val="en-US" w:eastAsia="zh-CN"/>
              </w:rPr>
              <w:t xml:space="preserve">  The purpose of this document to provide U.S. input to the development of CPM text for WRC-23 agenda item 1.11 (GMDSS Modernization). </w:t>
            </w:r>
          </w:p>
        </w:tc>
      </w:tr>
      <w:tr w:rsidR="00B50E78" w14:paraId="47E5BA24" w14:textId="77777777" w:rsidTr="00B50E78">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6E6AB2A3" w14:textId="77777777" w:rsidR="00B50E78" w:rsidRDefault="00B50E78">
            <w:pPr>
              <w:overflowPunct/>
              <w:autoSpaceDE/>
              <w:adjustRightInd/>
              <w:spacing w:before="0" w:line="256" w:lineRule="auto"/>
              <w:ind w:left="144" w:right="144"/>
              <w:rPr>
                <w:b/>
                <w:szCs w:val="24"/>
                <w:lang w:val="en-US" w:eastAsia="zh-CN"/>
              </w:rPr>
            </w:pPr>
          </w:p>
          <w:p w14:paraId="0E540237" w14:textId="77777777" w:rsidR="00B50E78" w:rsidRDefault="00B50E78">
            <w:pPr>
              <w:overflowPunct/>
              <w:autoSpaceDE/>
              <w:adjustRightInd/>
              <w:spacing w:before="0" w:line="256" w:lineRule="auto"/>
              <w:ind w:right="144"/>
              <w:rPr>
                <w:szCs w:val="24"/>
                <w:lang w:val="en-US" w:eastAsia="zh-CN"/>
              </w:rPr>
            </w:pPr>
            <w:r>
              <w:rPr>
                <w:b/>
                <w:szCs w:val="24"/>
                <w:lang w:val="en-US" w:eastAsia="zh-CN"/>
              </w:rPr>
              <w:t>Abstract:</w:t>
            </w:r>
            <w:r>
              <w:rPr>
                <w:szCs w:val="24"/>
                <w:lang w:val="en-US" w:eastAsia="zh-CN"/>
              </w:rPr>
              <w:t xml:space="preserve">  This document provides U.S. input to address </w:t>
            </w:r>
            <w:r>
              <w:rPr>
                <w:i/>
                <w:szCs w:val="24"/>
                <w:lang w:val="en-US" w:eastAsia="zh-CN"/>
              </w:rPr>
              <w:t>resolves 1</w:t>
            </w:r>
            <w:r>
              <w:rPr>
                <w:szCs w:val="24"/>
                <w:lang w:val="en-US" w:eastAsia="zh-CN"/>
              </w:rPr>
              <w:t xml:space="preserve"> and </w:t>
            </w:r>
            <w:r>
              <w:rPr>
                <w:i/>
                <w:szCs w:val="24"/>
                <w:lang w:val="en-US" w:eastAsia="zh-CN"/>
              </w:rPr>
              <w:t>resolves 2</w:t>
            </w:r>
            <w:r>
              <w:rPr>
                <w:szCs w:val="24"/>
                <w:lang w:val="en-US" w:eastAsia="zh-CN"/>
              </w:rPr>
              <w:t xml:space="preserve"> of WRC-23 agenda item 1.11 (WRC-23 Resolution 361) Draft CPM text.  Specifically, this document will address text in the current Method A regarding the 1645.5-1646.5 MHz band subsequent to the IMO decision to discontinue the use of satellite EPIRBs in this frequency band.  In addition, this document will provide input to ITU-R RR Articles 32 and 33 pertaining to the use of Narrow Band Direct Printing (NBDP).  </w:t>
            </w:r>
            <w:r>
              <w:rPr>
                <w:i/>
                <w:szCs w:val="24"/>
                <w:lang w:val="en-US" w:eastAsia="zh-CN"/>
              </w:rPr>
              <w:t xml:space="preserve">Resolves 3 </w:t>
            </w:r>
            <w:r>
              <w:rPr>
                <w:szCs w:val="24"/>
                <w:lang w:val="en-US" w:eastAsia="zh-CN"/>
              </w:rPr>
              <w:t>of WRC-23 Resolution 361 is under the remit of ITU-R WP 4C and will not be addressed in this document.</w:t>
            </w:r>
          </w:p>
        </w:tc>
      </w:tr>
    </w:tbl>
    <w:p w14:paraId="68006C51" w14:textId="072A4F4A" w:rsidR="0014518E" w:rsidRDefault="0014518E">
      <w:pPr>
        <w:tabs>
          <w:tab w:val="clear" w:pos="1134"/>
          <w:tab w:val="clear" w:pos="1871"/>
          <w:tab w:val="clear" w:pos="2268"/>
        </w:tabs>
        <w:overflowPunct/>
        <w:autoSpaceDE/>
        <w:autoSpaceDN/>
        <w:adjustRightInd/>
        <w:spacing w:before="0"/>
        <w:textAlignment w:val="auto"/>
      </w:pPr>
      <w:r>
        <w:br w:type="page"/>
      </w:r>
    </w:p>
    <w:p w14:paraId="3D95B1A2" w14:textId="77777777" w:rsidR="00C1266E" w:rsidRDefault="00C1266E"/>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069D4" w14:paraId="1EAFB50E" w14:textId="77777777" w:rsidTr="00876A8A">
        <w:trPr>
          <w:cantSplit/>
        </w:trPr>
        <w:tc>
          <w:tcPr>
            <w:tcW w:w="6487" w:type="dxa"/>
            <w:vMerge w:val="restart"/>
          </w:tcPr>
          <w:p w14:paraId="07CD6990" w14:textId="0EE40B2E" w:rsidR="00D94D0B" w:rsidRDefault="00D94D0B" w:rsidP="005140DE">
            <w:pPr>
              <w:tabs>
                <w:tab w:val="left" w:pos="-2552"/>
              </w:tabs>
              <w:spacing w:after="120"/>
              <w:ind w:left="709" w:hanging="709"/>
              <w:rPr>
                <w:rFonts w:ascii="Verdana" w:hAnsi="Verdana"/>
                <w:sz w:val="20"/>
                <w:lang w:val="fr-FR"/>
              </w:rPr>
            </w:pPr>
          </w:p>
          <w:p w14:paraId="0537814A" w14:textId="77777777" w:rsidR="00D94D0B" w:rsidRDefault="00D94D0B" w:rsidP="005140DE">
            <w:pPr>
              <w:tabs>
                <w:tab w:val="left" w:pos="-2552"/>
              </w:tabs>
              <w:spacing w:after="120"/>
              <w:ind w:left="709" w:hanging="709"/>
              <w:rPr>
                <w:rFonts w:ascii="Verdana" w:hAnsi="Verdana"/>
                <w:sz w:val="20"/>
                <w:lang w:val="fr-FR"/>
              </w:rPr>
            </w:pPr>
          </w:p>
          <w:p w14:paraId="3AA07959" w14:textId="3D65D654" w:rsidR="005140DE" w:rsidRPr="00427AC6" w:rsidRDefault="005140DE" w:rsidP="005140DE">
            <w:pPr>
              <w:tabs>
                <w:tab w:val="left" w:pos="-2552"/>
              </w:tabs>
              <w:spacing w:after="120"/>
              <w:ind w:left="709" w:hanging="709"/>
              <w:rPr>
                <w:rFonts w:ascii="Verdana" w:hAnsi="Verdana"/>
                <w:sz w:val="20"/>
                <w:lang w:val="fr-FR"/>
              </w:rPr>
            </w:pPr>
            <w:r w:rsidRPr="00427AC6">
              <w:rPr>
                <w:rFonts w:ascii="Verdana" w:hAnsi="Verdana"/>
                <w:sz w:val="20"/>
                <w:lang w:val="fr-FR"/>
              </w:rPr>
              <w:t>Source:</w:t>
            </w:r>
            <w:r>
              <w:rPr>
                <w:rFonts w:ascii="Verdana" w:hAnsi="Verdana"/>
                <w:sz w:val="20"/>
                <w:lang w:val="fr-FR"/>
              </w:rPr>
              <w:tab/>
            </w:r>
            <w:r w:rsidRPr="00427AC6">
              <w:rPr>
                <w:rFonts w:ascii="Verdana" w:hAnsi="Verdana"/>
                <w:sz w:val="20"/>
                <w:lang w:val="fr-FR"/>
              </w:rPr>
              <w:t>Document</w:t>
            </w:r>
            <w:r w:rsidR="009D7709">
              <w:rPr>
                <w:rFonts w:ascii="Verdana" w:hAnsi="Verdana"/>
                <w:sz w:val="20"/>
                <w:lang w:val="fr-FR"/>
              </w:rPr>
              <w:t xml:space="preserve"> 5B/</w:t>
            </w:r>
            <w:r w:rsidR="0014518E">
              <w:rPr>
                <w:rFonts w:ascii="Verdana" w:hAnsi="Verdana"/>
                <w:sz w:val="20"/>
                <w:lang w:val="fr-FR"/>
              </w:rPr>
              <w:t>531</w:t>
            </w:r>
          </w:p>
          <w:p w14:paraId="1F051AEB" w14:textId="793CEBAC" w:rsidR="009E0EC3" w:rsidRPr="00982084" w:rsidRDefault="005140DE" w:rsidP="005140DE">
            <w:pPr>
              <w:shd w:val="solid" w:color="FFFFFF" w:fill="FFFFFF"/>
              <w:tabs>
                <w:tab w:val="clear" w:pos="1134"/>
                <w:tab w:val="clear" w:pos="1871"/>
                <w:tab w:val="clear" w:pos="2268"/>
              </w:tabs>
              <w:spacing w:after="120"/>
              <w:ind w:left="1134" w:hanging="1134"/>
              <w:rPr>
                <w:rFonts w:ascii="Verdana" w:hAnsi="Verdana"/>
                <w:sz w:val="20"/>
              </w:rPr>
            </w:pPr>
            <w:proofErr w:type="spellStart"/>
            <w:r w:rsidRPr="00427AC6">
              <w:rPr>
                <w:rFonts w:ascii="Verdana" w:hAnsi="Verdana"/>
                <w:sz w:val="20"/>
                <w:lang w:val="fr-FR"/>
              </w:rPr>
              <w:t>Subject</w:t>
            </w:r>
            <w:proofErr w:type="spellEnd"/>
            <w:r w:rsidRPr="00427AC6">
              <w:rPr>
                <w:rFonts w:ascii="Verdana" w:hAnsi="Verdana"/>
                <w:sz w:val="20"/>
                <w:lang w:val="fr-FR"/>
              </w:rPr>
              <w:t>:</w:t>
            </w:r>
            <w:r w:rsidRPr="00427AC6">
              <w:rPr>
                <w:rFonts w:ascii="Verdana" w:hAnsi="Verdana"/>
                <w:sz w:val="20"/>
                <w:lang w:val="fr-FR"/>
              </w:rPr>
              <w:tab/>
              <w:t>WRC-23 agenda item 1.11</w:t>
            </w:r>
            <w:r w:rsidR="009D7709">
              <w:rPr>
                <w:rFonts w:ascii="Verdana" w:hAnsi="Verdana"/>
                <w:sz w:val="20"/>
                <w:lang w:val="fr-FR"/>
              </w:rPr>
              <w:t xml:space="preserve"> </w:t>
            </w:r>
            <w:proofErr w:type="spellStart"/>
            <w:r w:rsidR="009D7709">
              <w:rPr>
                <w:rFonts w:ascii="Verdana" w:hAnsi="Verdana"/>
                <w:sz w:val="20"/>
                <w:lang w:val="fr-FR"/>
              </w:rPr>
              <w:t>draft</w:t>
            </w:r>
            <w:proofErr w:type="spellEnd"/>
            <w:r w:rsidR="009D7709">
              <w:rPr>
                <w:rFonts w:ascii="Verdana" w:hAnsi="Verdana"/>
                <w:sz w:val="20"/>
                <w:lang w:val="fr-FR"/>
              </w:rPr>
              <w:t xml:space="preserve"> CPM </w:t>
            </w:r>
            <w:proofErr w:type="spellStart"/>
            <w:r w:rsidR="009D7709">
              <w:rPr>
                <w:rFonts w:ascii="Verdana" w:hAnsi="Verdana"/>
                <w:sz w:val="20"/>
                <w:lang w:val="fr-FR"/>
              </w:rPr>
              <w:t>text</w:t>
            </w:r>
            <w:proofErr w:type="spellEnd"/>
          </w:p>
        </w:tc>
        <w:tc>
          <w:tcPr>
            <w:tcW w:w="3402" w:type="dxa"/>
          </w:tcPr>
          <w:p w14:paraId="7DF6B5F3" w14:textId="77777777" w:rsidR="00D94D0B" w:rsidRDefault="00D94D0B" w:rsidP="00A5173C">
            <w:pPr>
              <w:shd w:val="solid" w:color="FFFFFF" w:fill="FFFFFF"/>
              <w:spacing w:before="0" w:line="240" w:lineRule="atLeast"/>
              <w:rPr>
                <w:rFonts w:ascii="Verdana" w:hAnsi="Verdana"/>
                <w:b/>
                <w:sz w:val="20"/>
                <w:lang w:eastAsia="zh-CN"/>
              </w:rPr>
            </w:pPr>
          </w:p>
          <w:p w14:paraId="26754B7F" w14:textId="77777777" w:rsidR="00D94D0B" w:rsidRDefault="00D94D0B" w:rsidP="00A5173C">
            <w:pPr>
              <w:shd w:val="solid" w:color="FFFFFF" w:fill="FFFFFF"/>
              <w:spacing w:before="0" w:line="240" w:lineRule="atLeast"/>
              <w:rPr>
                <w:rFonts w:ascii="Verdana" w:hAnsi="Verdana"/>
                <w:b/>
                <w:sz w:val="20"/>
                <w:lang w:eastAsia="zh-CN"/>
              </w:rPr>
            </w:pPr>
          </w:p>
          <w:p w14:paraId="5BF75FC7" w14:textId="77777777" w:rsidR="00D94D0B" w:rsidRDefault="00D94D0B" w:rsidP="00A5173C">
            <w:pPr>
              <w:shd w:val="solid" w:color="FFFFFF" w:fill="FFFFFF"/>
              <w:spacing w:before="0" w:line="240" w:lineRule="atLeast"/>
              <w:rPr>
                <w:rFonts w:ascii="Verdana" w:hAnsi="Verdana"/>
                <w:b/>
                <w:sz w:val="20"/>
                <w:lang w:eastAsia="zh-CN"/>
              </w:rPr>
            </w:pPr>
          </w:p>
          <w:p w14:paraId="61BC2874" w14:textId="77777777" w:rsidR="00D94D0B" w:rsidRDefault="00D94D0B" w:rsidP="00A5173C">
            <w:pPr>
              <w:shd w:val="solid" w:color="FFFFFF" w:fill="FFFFFF"/>
              <w:spacing w:before="0" w:line="240" w:lineRule="atLeast"/>
              <w:rPr>
                <w:rFonts w:ascii="Verdana" w:hAnsi="Verdana"/>
                <w:b/>
                <w:sz w:val="20"/>
                <w:lang w:eastAsia="zh-CN"/>
              </w:rPr>
            </w:pPr>
          </w:p>
          <w:p w14:paraId="21E664A4" w14:textId="5EF7C136" w:rsidR="000069D4" w:rsidRPr="009E0EC3" w:rsidRDefault="009D7709" w:rsidP="00A5173C">
            <w:pPr>
              <w:shd w:val="solid" w:color="FFFFFF" w:fill="FFFFFF"/>
              <w:spacing w:before="0" w:line="240" w:lineRule="atLeast"/>
              <w:rPr>
                <w:rFonts w:ascii="Verdana" w:hAnsi="Verdana"/>
                <w:sz w:val="20"/>
                <w:lang w:eastAsia="zh-CN"/>
              </w:rPr>
            </w:pPr>
            <w:r>
              <w:rPr>
                <w:rFonts w:ascii="Verdana" w:hAnsi="Verdana"/>
                <w:b/>
                <w:sz w:val="20"/>
                <w:lang w:eastAsia="zh-CN"/>
              </w:rPr>
              <w:t>Annex 6 to</w:t>
            </w:r>
            <w:r>
              <w:rPr>
                <w:rFonts w:ascii="Verdana" w:hAnsi="Verdana"/>
                <w:b/>
                <w:sz w:val="20"/>
                <w:lang w:eastAsia="zh-CN"/>
              </w:rPr>
              <w:br/>
            </w:r>
            <w:r w:rsidR="009E0EC3">
              <w:rPr>
                <w:rFonts w:ascii="Verdana" w:hAnsi="Verdana"/>
                <w:b/>
                <w:sz w:val="20"/>
                <w:lang w:eastAsia="zh-CN"/>
              </w:rPr>
              <w:t>Document 5B/</w:t>
            </w:r>
            <w:r>
              <w:rPr>
                <w:rFonts w:ascii="Verdana" w:hAnsi="Verdana"/>
                <w:b/>
                <w:sz w:val="20"/>
                <w:lang w:eastAsia="zh-CN"/>
              </w:rPr>
              <w:t>531</w:t>
            </w:r>
            <w:r w:rsidR="009E0EC3">
              <w:rPr>
                <w:rFonts w:ascii="Verdana" w:hAnsi="Verdana"/>
                <w:b/>
                <w:sz w:val="20"/>
                <w:lang w:eastAsia="zh-CN"/>
              </w:rPr>
              <w:t>-E</w:t>
            </w:r>
          </w:p>
        </w:tc>
      </w:tr>
      <w:tr w:rsidR="000069D4" w14:paraId="0DB8E93D" w14:textId="77777777" w:rsidTr="00876A8A">
        <w:trPr>
          <w:cantSplit/>
        </w:trPr>
        <w:tc>
          <w:tcPr>
            <w:tcW w:w="6487" w:type="dxa"/>
            <w:vMerge/>
          </w:tcPr>
          <w:p w14:paraId="55C1ACE1" w14:textId="77777777" w:rsidR="000069D4" w:rsidRDefault="000069D4" w:rsidP="00A5173C">
            <w:pPr>
              <w:spacing w:before="60"/>
              <w:jc w:val="center"/>
              <w:rPr>
                <w:b/>
                <w:smallCaps/>
                <w:sz w:val="32"/>
                <w:lang w:eastAsia="zh-CN"/>
              </w:rPr>
            </w:pPr>
            <w:bookmarkStart w:id="2" w:name="ddate" w:colFirst="1" w:colLast="1"/>
            <w:bookmarkEnd w:id="0"/>
          </w:p>
        </w:tc>
        <w:tc>
          <w:tcPr>
            <w:tcW w:w="3402" w:type="dxa"/>
          </w:tcPr>
          <w:p w14:paraId="021228EE" w14:textId="6D88B8FF" w:rsidR="000069D4" w:rsidRPr="009E0EC3" w:rsidRDefault="008F413C"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14 </w:t>
            </w:r>
            <w:r w:rsidR="009E0EC3">
              <w:rPr>
                <w:rFonts w:ascii="Verdana" w:hAnsi="Verdana"/>
                <w:b/>
                <w:sz w:val="20"/>
                <w:lang w:eastAsia="zh-CN"/>
              </w:rPr>
              <w:t>April 2022</w:t>
            </w:r>
          </w:p>
        </w:tc>
      </w:tr>
      <w:tr w:rsidR="000069D4" w14:paraId="67CD7A81" w14:textId="77777777" w:rsidTr="00876A8A">
        <w:trPr>
          <w:cantSplit/>
        </w:trPr>
        <w:tc>
          <w:tcPr>
            <w:tcW w:w="6487" w:type="dxa"/>
            <w:vMerge/>
          </w:tcPr>
          <w:p w14:paraId="09D8742D" w14:textId="77777777" w:rsidR="000069D4" w:rsidRDefault="000069D4" w:rsidP="00A5173C">
            <w:pPr>
              <w:spacing w:before="60"/>
              <w:jc w:val="center"/>
              <w:rPr>
                <w:b/>
                <w:smallCaps/>
                <w:sz w:val="32"/>
                <w:lang w:eastAsia="zh-CN"/>
              </w:rPr>
            </w:pPr>
            <w:bookmarkStart w:id="3" w:name="dorlang" w:colFirst="1" w:colLast="1"/>
            <w:bookmarkEnd w:id="2"/>
          </w:p>
        </w:tc>
        <w:tc>
          <w:tcPr>
            <w:tcW w:w="3402" w:type="dxa"/>
          </w:tcPr>
          <w:p w14:paraId="4FED9081" w14:textId="77777777" w:rsidR="000069D4" w:rsidRPr="009E0EC3" w:rsidRDefault="009E0EC3"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799CC252" w14:textId="77777777" w:rsidTr="00D046A7">
        <w:trPr>
          <w:cantSplit/>
        </w:trPr>
        <w:tc>
          <w:tcPr>
            <w:tcW w:w="9889" w:type="dxa"/>
            <w:gridSpan w:val="2"/>
          </w:tcPr>
          <w:p w14:paraId="50E1984E" w14:textId="293812A1" w:rsidR="000069D4" w:rsidRDefault="009D7709" w:rsidP="005140DE">
            <w:pPr>
              <w:pStyle w:val="Source"/>
              <w:rPr>
                <w:lang w:eastAsia="zh-CN"/>
              </w:rPr>
            </w:pPr>
            <w:bookmarkStart w:id="4" w:name="dsource" w:colFirst="0" w:colLast="0"/>
            <w:bookmarkEnd w:id="3"/>
            <w:r>
              <w:rPr>
                <w:lang w:eastAsia="zh-CN"/>
              </w:rPr>
              <w:t xml:space="preserve">Annex 6 to the </w:t>
            </w:r>
            <w:r w:rsidR="005140DE" w:rsidRPr="00585CA2">
              <w:rPr>
                <w:lang w:eastAsia="zh-CN"/>
              </w:rPr>
              <w:t>Working Party 5B</w:t>
            </w:r>
            <w:r>
              <w:rPr>
                <w:lang w:eastAsia="zh-CN"/>
              </w:rPr>
              <w:t xml:space="preserve"> Chairman’s Report</w:t>
            </w:r>
          </w:p>
        </w:tc>
      </w:tr>
      <w:tr w:rsidR="000069D4" w14:paraId="2A640EFD" w14:textId="77777777" w:rsidTr="00D046A7">
        <w:trPr>
          <w:cantSplit/>
        </w:trPr>
        <w:tc>
          <w:tcPr>
            <w:tcW w:w="9889" w:type="dxa"/>
            <w:gridSpan w:val="2"/>
          </w:tcPr>
          <w:p w14:paraId="0DD7C9C4" w14:textId="71C92FC5" w:rsidR="000069D4" w:rsidRDefault="005140DE" w:rsidP="00A5173C">
            <w:pPr>
              <w:pStyle w:val="Title1"/>
              <w:rPr>
                <w:lang w:eastAsia="zh-CN"/>
              </w:rPr>
            </w:pPr>
            <w:bookmarkStart w:id="5" w:name="drec" w:colFirst="0" w:colLast="0"/>
            <w:bookmarkEnd w:id="4"/>
            <w:r w:rsidRPr="00C37CCA">
              <w:rPr>
                <w:caps w:val="0"/>
              </w:rPr>
              <w:t xml:space="preserve">WORKING DOCUMENT TOWARDS </w:t>
            </w:r>
            <w:r w:rsidRPr="00584A01">
              <w:rPr>
                <w:caps w:val="0"/>
              </w:rPr>
              <w:t>THE</w:t>
            </w:r>
            <w:r>
              <w:rPr>
                <w:caps w:val="0"/>
              </w:rPr>
              <w:t xml:space="preserve"> </w:t>
            </w:r>
            <w:r w:rsidRPr="00C37CCA">
              <w:rPr>
                <w:caps w:val="0"/>
              </w:rPr>
              <w:t xml:space="preserve">DRAFT CPM TEXT </w:t>
            </w:r>
            <w:r w:rsidRPr="00C37CCA">
              <w:rPr>
                <w:caps w:val="0"/>
              </w:rPr>
              <w:br/>
            </w:r>
            <w:r w:rsidRPr="00584A01">
              <w:rPr>
                <w:caps w:val="0"/>
              </w:rPr>
              <w:t>ON WRC-23</w:t>
            </w:r>
            <w:r>
              <w:rPr>
                <w:caps w:val="0"/>
              </w:rPr>
              <w:t xml:space="preserve"> </w:t>
            </w:r>
            <w:r w:rsidRPr="00C37CCA">
              <w:rPr>
                <w:caps w:val="0"/>
              </w:rPr>
              <w:t>AGENDA ITEM 1.11</w:t>
            </w:r>
          </w:p>
        </w:tc>
      </w:tr>
      <w:tr w:rsidR="000069D4" w14:paraId="1CD09F2D" w14:textId="77777777" w:rsidTr="00D046A7">
        <w:trPr>
          <w:cantSplit/>
        </w:trPr>
        <w:tc>
          <w:tcPr>
            <w:tcW w:w="9889" w:type="dxa"/>
            <w:gridSpan w:val="2"/>
          </w:tcPr>
          <w:p w14:paraId="5B9FCEE2" w14:textId="77777777" w:rsidR="000069D4" w:rsidRDefault="000069D4" w:rsidP="00A5173C">
            <w:pPr>
              <w:pStyle w:val="Title1"/>
              <w:rPr>
                <w:lang w:eastAsia="zh-CN"/>
              </w:rPr>
            </w:pPr>
            <w:bookmarkStart w:id="6" w:name="dtitle1" w:colFirst="0" w:colLast="0"/>
            <w:bookmarkEnd w:id="5"/>
          </w:p>
        </w:tc>
      </w:tr>
    </w:tbl>
    <w:p w14:paraId="30FFD61F" w14:textId="77777777" w:rsidR="005140DE" w:rsidRPr="00C37CCA" w:rsidRDefault="005140DE" w:rsidP="005140DE">
      <w:pPr>
        <w:pStyle w:val="ChapNo"/>
        <w:rPr>
          <w:rFonts w:ascii="Times New Roman" w:hAnsi="Times New Roman"/>
        </w:rPr>
      </w:pPr>
      <w:bookmarkStart w:id="7" w:name="dbreak"/>
      <w:bookmarkEnd w:id="6"/>
      <w:bookmarkEnd w:id="7"/>
      <w:r w:rsidRPr="00C37CCA">
        <w:rPr>
          <w:rFonts w:ascii="Times New Roman" w:hAnsi="Times New Roman"/>
        </w:rPr>
        <w:t>CHAPTER 2</w:t>
      </w:r>
    </w:p>
    <w:p w14:paraId="61C62B57" w14:textId="77777777" w:rsidR="005140DE" w:rsidRPr="00C37CCA" w:rsidRDefault="005140DE" w:rsidP="005140DE">
      <w:pPr>
        <w:pStyle w:val="Chaptitle"/>
      </w:pPr>
      <w:r w:rsidRPr="00C37CCA">
        <w:t>Aeronautical and maritime issues</w:t>
      </w:r>
    </w:p>
    <w:p w14:paraId="0A799EC5" w14:textId="77777777" w:rsidR="005140DE" w:rsidRPr="00C37CCA" w:rsidRDefault="005140DE" w:rsidP="005140DE">
      <w:pPr>
        <w:spacing w:before="0"/>
        <w:jc w:val="center"/>
      </w:pPr>
      <w:r w:rsidRPr="00C37CCA">
        <w:t>(Agenda items 1.6, 1.7, 1.8, 1.9, 1.10 and 1.11)</w:t>
      </w:r>
    </w:p>
    <w:p w14:paraId="76CCB033" w14:textId="77777777" w:rsidR="005140DE" w:rsidRPr="00C37CCA" w:rsidRDefault="005140DE" w:rsidP="005140DE">
      <w:pPr>
        <w:pStyle w:val="Agendaitem"/>
      </w:pPr>
      <w:r w:rsidRPr="00C37CCA">
        <w:t>Agenda item 1.11</w:t>
      </w:r>
    </w:p>
    <w:p w14:paraId="25907D0E" w14:textId="77777777" w:rsidR="005140DE" w:rsidRPr="00C37CCA" w:rsidRDefault="005140DE" w:rsidP="005140DE">
      <w:pPr>
        <w:jc w:val="center"/>
        <w:rPr>
          <w:b/>
          <w:bCs/>
        </w:rPr>
      </w:pPr>
      <w:r w:rsidRPr="00C37CCA">
        <w:rPr>
          <w:b/>
          <w:bCs/>
        </w:rPr>
        <w:t>(WP 5B</w:t>
      </w:r>
      <w:r w:rsidRPr="00C37CCA">
        <w:rPr>
          <w:rStyle w:val="FootnoteReference"/>
          <w:b/>
          <w:bCs/>
        </w:rPr>
        <w:footnoteReference w:customMarkFollows="1" w:id="1"/>
        <w:t>*</w:t>
      </w:r>
      <w:r w:rsidRPr="00C37CCA">
        <w:rPr>
          <w:b/>
          <w:bCs/>
        </w:rPr>
        <w:t xml:space="preserve"> / WP 4C</w:t>
      </w:r>
      <w:r w:rsidRPr="00C37CCA">
        <w:rPr>
          <w:rStyle w:val="FootnoteReference"/>
          <w:b/>
          <w:bCs/>
        </w:rPr>
        <w:footnoteReference w:customMarkFollows="1" w:id="2"/>
        <w:t>**</w:t>
      </w:r>
      <w:r w:rsidRPr="00C37CCA">
        <w:rPr>
          <w:b/>
          <w:bCs/>
        </w:rPr>
        <w:t>, WP 7D)</w:t>
      </w:r>
    </w:p>
    <w:p w14:paraId="331A448C" w14:textId="77777777" w:rsidR="005140DE" w:rsidRPr="00C37CCA" w:rsidRDefault="005140DE" w:rsidP="005140DE">
      <w:pPr>
        <w:pStyle w:val="Normalaftertitle"/>
        <w:jc w:val="both"/>
        <w:rPr>
          <w:i/>
          <w:iCs/>
        </w:rPr>
      </w:pPr>
      <w:r w:rsidRPr="00C37CCA">
        <w:rPr>
          <w:i/>
          <w:iCs/>
        </w:rPr>
        <w:t>1.11</w:t>
      </w:r>
      <w:r w:rsidRPr="00C37CCA">
        <w:rPr>
          <w:i/>
          <w:iCs/>
        </w:rPr>
        <w:tab/>
      </w:r>
      <w:r w:rsidRPr="00C37CCA">
        <w:rPr>
          <w:i/>
          <w:szCs w:val="24"/>
        </w:rPr>
        <w:t xml:space="preserve">to </w:t>
      </w:r>
      <w:r w:rsidRPr="00C37CCA">
        <w:rPr>
          <w:i/>
          <w:szCs w:val="24"/>
          <w:lang w:eastAsia="zh-CN"/>
        </w:rPr>
        <w:t>consider</w:t>
      </w:r>
      <w:r w:rsidRPr="00C37CCA">
        <w:rPr>
          <w:i/>
          <w:szCs w:val="24"/>
        </w:rPr>
        <w:t xml:space="preserve"> possible regulatory actions to support the modernization of the Global Maritime Distress and Safety System and the implementation of e</w:t>
      </w:r>
      <w:r w:rsidRPr="00C37CCA">
        <w:rPr>
          <w:i/>
          <w:szCs w:val="24"/>
        </w:rPr>
        <w:noBreakHyphen/>
        <w:t xml:space="preserve">navigation, in accordance with Resolution </w:t>
      </w:r>
      <w:r w:rsidRPr="00C37CCA">
        <w:rPr>
          <w:b/>
          <w:i/>
          <w:szCs w:val="24"/>
        </w:rPr>
        <w:t>361 (Rev.WRC</w:t>
      </w:r>
      <w:r w:rsidRPr="00C37CCA">
        <w:rPr>
          <w:b/>
          <w:i/>
          <w:szCs w:val="24"/>
        </w:rPr>
        <w:noBreakHyphen/>
        <w:t>19)</w:t>
      </w:r>
      <w:r w:rsidRPr="00C37CCA">
        <w:rPr>
          <w:i/>
          <w:szCs w:val="24"/>
        </w:rPr>
        <w:t>;</w:t>
      </w:r>
    </w:p>
    <w:p w14:paraId="11C48D1F" w14:textId="77777777" w:rsidR="005140DE" w:rsidRPr="00C37CCA" w:rsidRDefault="005140DE" w:rsidP="005140DE">
      <w:pPr>
        <w:jc w:val="both"/>
        <w:rPr>
          <w:i/>
          <w:iCs/>
        </w:rPr>
      </w:pPr>
      <w:r w:rsidRPr="00C37CCA">
        <w:t xml:space="preserve">Resolution </w:t>
      </w:r>
      <w:r w:rsidRPr="00C37CCA">
        <w:rPr>
          <w:b/>
          <w:bCs/>
        </w:rPr>
        <w:t>361 (Rev.WRC-19)</w:t>
      </w:r>
      <w:r w:rsidRPr="00C37CCA">
        <w:t xml:space="preserve"> – </w:t>
      </w:r>
      <w:r w:rsidRPr="00C37CCA">
        <w:rPr>
          <w:rFonts w:eastAsia="SimSun"/>
          <w:i/>
          <w:iCs/>
        </w:rPr>
        <w:t>Consideration of possible regulatory actions to support the modernization of the Global Maritime Distress and Safety System and the implementation of e</w:t>
      </w:r>
      <w:r w:rsidRPr="00C37CCA">
        <w:rPr>
          <w:rFonts w:eastAsia="SimSun"/>
          <w:i/>
          <w:iCs/>
        </w:rPr>
        <w:noBreakHyphen/>
        <w:t>navigation</w:t>
      </w:r>
    </w:p>
    <w:p w14:paraId="3C66A512" w14:textId="77777777" w:rsidR="005140DE" w:rsidRPr="00C37CCA" w:rsidRDefault="005140DE" w:rsidP="005140DE">
      <w:pPr>
        <w:pStyle w:val="Heading1"/>
      </w:pPr>
      <w:r w:rsidRPr="00C37CCA">
        <w:t>2/1.11/1</w:t>
      </w:r>
      <w:r w:rsidRPr="00C37CCA">
        <w:tab/>
      </w:r>
      <w:r w:rsidRPr="00C37CCA">
        <w:tab/>
        <w:t>Executive summary</w:t>
      </w:r>
    </w:p>
    <w:p w14:paraId="48D76FF7" w14:textId="77777777" w:rsidR="005140DE" w:rsidRPr="00C37CCA" w:rsidRDefault="005140DE" w:rsidP="005140DE">
      <w:pPr>
        <w:pStyle w:val="EditorsNote"/>
        <w:spacing w:before="120" w:after="0"/>
        <w:jc w:val="both"/>
      </w:pPr>
      <w:r w:rsidRPr="00C37CCA">
        <w:t xml:space="preserve">[Text of the executive summary, not more than half a page of text to describe briefly the purpose of the agenda item, summarize the results of the studies carried out and, most importantly, provide a brief description of the method(s) identified that may satisfy the agenda item. See also § A2.1 of Annex 2 to </w:t>
      </w:r>
      <w:hyperlink r:id="rId8" w:history="1">
        <w:r w:rsidRPr="009E63E6">
          <w:rPr>
            <w:rStyle w:val="Hyperlink"/>
            <w:color w:val="000000" w:themeColor="text1"/>
            <w:u w:val="none"/>
          </w:rPr>
          <w:t xml:space="preserve">Resolution </w:t>
        </w:r>
        <w:r w:rsidRPr="00C37CCA">
          <w:rPr>
            <w:rStyle w:val="Hyperlink"/>
          </w:rPr>
          <w:t>ITU-R 2-8</w:t>
        </w:r>
      </w:hyperlink>
      <w:r w:rsidRPr="00C37CCA">
        <w:t>.]</w:t>
      </w:r>
    </w:p>
    <w:p w14:paraId="0BEF3B10" w14:textId="77777777" w:rsidR="005140DE" w:rsidRPr="00C37CCA" w:rsidRDefault="005140DE" w:rsidP="005140DE">
      <w:pPr>
        <w:pStyle w:val="Heading1"/>
      </w:pPr>
      <w:r w:rsidRPr="00C37CCA">
        <w:lastRenderedPageBreak/>
        <w:t>2/1.11/2</w:t>
      </w:r>
      <w:r w:rsidRPr="00C37CCA">
        <w:tab/>
      </w:r>
      <w:r w:rsidRPr="00C37CCA">
        <w:tab/>
        <w:t>Background</w:t>
      </w:r>
    </w:p>
    <w:p w14:paraId="73B9909A" w14:textId="77777777" w:rsidR="005140DE" w:rsidRPr="00C37CCA" w:rsidRDefault="005140DE" w:rsidP="005140DE">
      <w:pPr>
        <w:jc w:val="both"/>
        <w:rPr>
          <w:i/>
          <w:iCs/>
        </w:rPr>
      </w:pPr>
      <w:r w:rsidRPr="00C37CCA">
        <w:rPr>
          <w:i/>
          <w:iCs/>
        </w:rPr>
        <w:t xml:space="preserve">[Text of the background, not more than half a page of text to provide general information in a concise manner, in order to describe the rationale of the agenda items (or issue(s)). See also § A2.2 of Annex 2 to </w:t>
      </w:r>
      <w:hyperlink r:id="rId9" w:history="1">
        <w:r w:rsidRPr="009E63E6">
          <w:rPr>
            <w:rStyle w:val="Hyperlink"/>
            <w:i/>
            <w:iCs/>
            <w:color w:val="000000" w:themeColor="text1"/>
            <w:u w:val="none"/>
          </w:rPr>
          <w:t xml:space="preserve">Resolution </w:t>
        </w:r>
        <w:r w:rsidRPr="00C37CCA">
          <w:rPr>
            <w:rStyle w:val="Hyperlink"/>
            <w:i/>
            <w:iCs/>
          </w:rPr>
          <w:t>ITU-R 2-8</w:t>
        </w:r>
      </w:hyperlink>
      <w:r w:rsidRPr="00C37CCA">
        <w:rPr>
          <w:i/>
          <w:iCs/>
        </w:rPr>
        <w:t>.]</w:t>
      </w:r>
    </w:p>
    <w:p w14:paraId="30ED6233" w14:textId="77777777" w:rsidR="005140DE" w:rsidRPr="00C37CCA" w:rsidRDefault="005140DE" w:rsidP="005140DE">
      <w:pPr>
        <w:jc w:val="both"/>
        <w:rPr>
          <w:rFonts w:eastAsia="TimesNewRoman,Italic"/>
          <w:b/>
          <w:spacing w:val="-2"/>
          <w:lang w:eastAsia="zh-CN"/>
        </w:rPr>
      </w:pPr>
      <w:r w:rsidRPr="00C37CCA">
        <w:rPr>
          <w:bCs/>
          <w:spacing w:val="-2"/>
        </w:rPr>
        <w:t xml:space="preserve">Resolution </w:t>
      </w:r>
      <w:r w:rsidRPr="00C37CCA">
        <w:rPr>
          <w:b/>
          <w:spacing w:val="-2"/>
        </w:rPr>
        <w:t>361 (Rev.WRC-19)</w:t>
      </w:r>
      <w:r w:rsidRPr="00C37CCA">
        <w:rPr>
          <w:bCs/>
          <w:spacing w:val="-2"/>
        </w:rPr>
        <w:t xml:space="preserve"> through the section </w:t>
      </w:r>
      <w:r w:rsidRPr="00C37CCA">
        <w:rPr>
          <w:rFonts w:eastAsia="TimesNewRoman,Italic"/>
          <w:i/>
          <w:spacing w:val="-2"/>
          <w:lang w:eastAsia="zh-CN"/>
        </w:rPr>
        <w:t xml:space="preserve">resolves to invite the 2023 World </w:t>
      </w:r>
      <w:proofErr w:type="spellStart"/>
      <w:r w:rsidRPr="00C37CCA">
        <w:rPr>
          <w:rFonts w:eastAsia="TimesNewRoman,Italic"/>
          <w:i/>
          <w:spacing w:val="-2"/>
          <w:lang w:eastAsia="zh-CN"/>
        </w:rPr>
        <w:t>Radiocommunication</w:t>
      </w:r>
      <w:proofErr w:type="spellEnd"/>
      <w:r w:rsidRPr="00C37CCA">
        <w:rPr>
          <w:rFonts w:eastAsia="TimesNewRoman,Italic"/>
          <w:i/>
          <w:spacing w:val="-2"/>
          <w:lang w:eastAsia="zh-CN"/>
        </w:rPr>
        <w:t xml:space="preserve"> Conference </w:t>
      </w:r>
      <w:r w:rsidRPr="00C37CCA">
        <w:rPr>
          <w:rFonts w:eastAsia="TimesNewRoman,Italic"/>
          <w:spacing w:val="-2"/>
          <w:lang w:eastAsia="zh-CN"/>
        </w:rPr>
        <w:t>identifies three topics which are studied and solved independently.</w:t>
      </w:r>
    </w:p>
    <w:p w14:paraId="1DDD1AEB" w14:textId="77777777" w:rsidR="005140DE" w:rsidRPr="00C37CCA" w:rsidRDefault="005140DE" w:rsidP="005140DE">
      <w:pPr>
        <w:pStyle w:val="Heading2"/>
        <w:rPr>
          <w:lang w:eastAsia="zh-CN"/>
        </w:rPr>
      </w:pPr>
      <w:r w:rsidRPr="00C37CCA">
        <w:t>2/1.11/2.1</w:t>
      </w:r>
      <w:r w:rsidRPr="00C37CCA">
        <w:tab/>
      </w:r>
      <w:r w:rsidRPr="00C37CCA">
        <w:tab/>
        <w:t>Global maritime distress and safety system modernization</w:t>
      </w:r>
    </w:p>
    <w:p w14:paraId="465E5B6C" w14:textId="77777777" w:rsidR="005140DE" w:rsidRPr="00C37CCA" w:rsidRDefault="005140DE" w:rsidP="005140DE">
      <w:pPr>
        <w:jc w:val="both"/>
        <w:rPr>
          <w:snapToGrid w:val="0"/>
        </w:rPr>
      </w:pPr>
      <w:r w:rsidRPr="00C37CCA">
        <w:t>This topic is the continuation of the agenda item</w:t>
      </w:r>
      <w:r>
        <w:t xml:space="preserve"> (AI)</w:t>
      </w:r>
      <w:r w:rsidRPr="00C37CCA">
        <w:t xml:space="preserve"> 1.8, Issue </w:t>
      </w:r>
      <w:proofErr w:type="gramStart"/>
      <w:r w:rsidRPr="00C37CCA">
        <w:t>A</w:t>
      </w:r>
      <w:proofErr w:type="gramEnd"/>
      <w:r w:rsidRPr="00C37CCA">
        <w:t xml:space="preserve"> of WRC-19. The modernization of global maritime distress and safety system (GMDSS), for which the work is undertaken by the International Maritime Organization (IMO) was not finalized at the time of WRC-19. That Conference has solely been able to take some preliminary decision regarding the NAVDAT in the MF and HF bands. In 2022 IMO has adopted </w:t>
      </w:r>
      <w:r w:rsidRPr="00C37CCA">
        <w:rPr>
          <w:snapToGrid w:val="0"/>
        </w:rPr>
        <w:t>amendments to the 1974 Safety of Life at Sea (SOLAS) Convention Chapters III and IV</w:t>
      </w:r>
      <w:r w:rsidRPr="00C37CCA">
        <w:t xml:space="preserve">, together with </w:t>
      </w:r>
      <w:r w:rsidRPr="00C37CCA">
        <w:rPr>
          <w:snapToGrid w:val="0"/>
        </w:rPr>
        <w:t>related and consequential amendments to existing instruments other than SOLAS. These amendments will enter into force in 2024 and concluded the IMO work on modernization of the GMDSS.</w:t>
      </w:r>
    </w:p>
    <w:p w14:paraId="2CE624F6" w14:textId="52E7A3BC" w:rsidR="005140DE" w:rsidRPr="00C37CCA" w:rsidRDefault="005140DE" w:rsidP="005140DE">
      <w:pPr>
        <w:jc w:val="both"/>
        <w:rPr>
          <w:snapToGrid w:val="0"/>
        </w:rPr>
      </w:pPr>
      <w:r w:rsidRPr="00C37CCA">
        <w:rPr>
          <w:snapToGrid w:val="0"/>
        </w:rPr>
        <w:t xml:space="preserve">One of the changes to the SOLAS Convention is the removal of non-406 MHz satellite emergency position indicating radio beacons (EPIRBs), leaving only </w:t>
      </w:r>
      <w:r>
        <w:rPr>
          <w:snapToGrid w:val="0"/>
        </w:rPr>
        <w:t xml:space="preserve">satellite </w:t>
      </w:r>
      <w:r w:rsidRPr="00C37CCA">
        <w:rPr>
          <w:snapToGrid w:val="0"/>
        </w:rPr>
        <w:t xml:space="preserve">EPIRBs operating on 406 </w:t>
      </w:r>
      <w:proofErr w:type="spellStart"/>
      <w:r w:rsidRPr="00C37CCA">
        <w:rPr>
          <w:snapToGrid w:val="0"/>
        </w:rPr>
        <w:t>MHz.</w:t>
      </w:r>
      <w:proofErr w:type="spellEnd"/>
      <w:r w:rsidRPr="00C37CCA">
        <w:rPr>
          <w:snapToGrid w:val="0"/>
        </w:rPr>
        <w:t xml:space="preserve"> Consequently, satellite EPIRBs operating on 1.6 GHz (</w:t>
      </w:r>
      <w:r w:rsidRPr="00C37CCA">
        <w:t>1 645.5-1 646.5 MHz</w:t>
      </w:r>
      <w:r w:rsidRPr="00C37CCA">
        <w:rPr>
          <w:snapToGrid w:val="0"/>
        </w:rPr>
        <w:t xml:space="preserve">) and EPIRBs using </w:t>
      </w:r>
      <w:r w:rsidR="009D7709">
        <w:rPr>
          <w:snapToGrid w:val="0"/>
        </w:rPr>
        <w:t>v</w:t>
      </w:r>
      <w:r w:rsidRPr="00C37CCA">
        <w:rPr>
          <w:snapToGrid w:val="0"/>
        </w:rPr>
        <w:t xml:space="preserve">ery </w:t>
      </w:r>
      <w:r w:rsidR="009D7709">
        <w:rPr>
          <w:snapToGrid w:val="0"/>
        </w:rPr>
        <w:t>h</w:t>
      </w:r>
      <w:r w:rsidRPr="00C37CCA">
        <w:rPr>
          <w:snapToGrid w:val="0"/>
        </w:rPr>
        <w:t xml:space="preserve">igh </w:t>
      </w:r>
      <w:r w:rsidR="009D7709">
        <w:rPr>
          <w:snapToGrid w:val="0"/>
        </w:rPr>
        <w:t>f</w:t>
      </w:r>
      <w:r w:rsidRPr="00C37CCA">
        <w:rPr>
          <w:snapToGrid w:val="0"/>
        </w:rPr>
        <w:t xml:space="preserve">requency </w:t>
      </w:r>
      <w:r w:rsidR="009D7709">
        <w:rPr>
          <w:snapToGrid w:val="0"/>
        </w:rPr>
        <w:t>d</w:t>
      </w:r>
      <w:r w:rsidRPr="00C37CCA">
        <w:rPr>
          <w:snapToGrid w:val="0"/>
        </w:rPr>
        <w:t>igital S</w:t>
      </w:r>
      <w:r w:rsidR="009D7709">
        <w:rPr>
          <w:snapToGrid w:val="0"/>
        </w:rPr>
        <w:t>e</w:t>
      </w:r>
      <w:r w:rsidRPr="00C37CCA">
        <w:rPr>
          <w:snapToGrid w:val="0"/>
        </w:rPr>
        <w:t xml:space="preserve">lective </w:t>
      </w:r>
      <w:r w:rsidR="009D7709">
        <w:rPr>
          <w:snapToGrid w:val="0"/>
        </w:rPr>
        <w:t>c</w:t>
      </w:r>
      <w:r w:rsidRPr="00C37CCA">
        <w:rPr>
          <w:snapToGrid w:val="0"/>
        </w:rPr>
        <w:t>alling</w:t>
      </w:r>
      <w:r w:rsidR="009D7709">
        <w:rPr>
          <w:snapToGrid w:val="0"/>
        </w:rPr>
        <w:t xml:space="preserve"> (VHF DSC</w:t>
      </w:r>
      <w:r w:rsidRPr="00C37CCA">
        <w:rPr>
          <w:snapToGrid w:val="0"/>
        </w:rPr>
        <w:t>) operating at 156.525</w:t>
      </w:r>
      <w:r>
        <w:rPr>
          <w:snapToGrid w:val="0"/>
        </w:rPr>
        <w:t> </w:t>
      </w:r>
      <w:r w:rsidRPr="00C37CCA">
        <w:rPr>
          <w:snapToGrid w:val="0"/>
        </w:rPr>
        <w:t>MHz no longer form a part of the GMDSS. Given the removal of 1.6 GHz EPIRBs by the IMO, and noting that the use of the 1.6 GHz EPIRB has already ceased operation, WRC-</w:t>
      </w:r>
      <w:r w:rsidRPr="00A44999">
        <w:rPr>
          <w:snapToGrid w:val="0"/>
        </w:rPr>
        <w:t xml:space="preserve">23 may consider possible changes to the RR related to use of the band </w:t>
      </w:r>
      <w:r w:rsidRPr="00A44999">
        <w:t>1 645.5-1 646.5 MHz (Earth-to-space) for EPIRBs</w:t>
      </w:r>
      <w:r w:rsidRPr="00A44999">
        <w:rPr>
          <w:snapToGrid w:val="0"/>
        </w:rPr>
        <w:t xml:space="preserve"> under issue A of AI 1.11.</w:t>
      </w:r>
      <w:r w:rsidRPr="00C37CCA">
        <w:rPr>
          <w:snapToGrid w:val="0"/>
        </w:rPr>
        <w:t xml:space="preserve"> </w:t>
      </w:r>
    </w:p>
    <w:p w14:paraId="1424CC55" w14:textId="77777777" w:rsidR="005140DE" w:rsidRPr="00C37CCA" w:rsidRDefault="005140DE" w:rsidP="005140DE">
      <w:pPr>
        <w:pStyle w:val="Heading2"/>
      </w:pPr>
      <w:r w:rsidRPr="00C37CCA">
        <w:t>2/1.11/2.2</w:t>
      </w:r>
      <w:r w:rsidRPr="00C37CCA">
        <w:tab/>
      </w:r>
      <w:r w:rsidRPr="00C37CCA">
        <w:tab/>
        <w:t>E-navigation</w:t>
      </w:r>
    </w:p>
    <w:p w14:paraId="62BF9FFC" w14:textId="77777777" w:rsidR="005140DE" w:rsidRPr="00C37CCA" w:rsidRDefault="005140DE" w:rsidP="005140DE">
      <w:pPr>
        <w:jc w:val="both"/>
      </w:pPr>
      <w:r w:rsidRPr="00C37CCA">
        <w:t>The e-navigation is a concept under study at IMO since the MSC 81 in 2005. The definition of e</w:t>
      </w:r>
      <w:r w:rsidRPr="00C37CCA">
        <w:noBreakHyphen/>
        <w:t>navigation is given by IMO:</w:t>
      </w:r>
    </w:p>
    <w:p w14:paraId="6C696ED8" w14:textId="77777777" w:rsidR="005140DE" w:rsidRPr="00C37CCA" w:rsidRDefault="005140DE" w:rsidP="005140DE">
      <w:pPr>
        <w:pStyle w:val="enumlev1"/>
        <w:jc w:val="both"/>
        <w:rPr>
          <w:lang w:eastAsia="zh-CN"/>
        </w:rPr>
      </w:pPr>
      <w:r w:rsidRPr="00C37CCA">
        <w:rPr>
          <w:lang w:eastAsia="zh-CN"/>
        </w:rPr>
        <w:tab/>
        <w:t>“E-navigation is the harmonized collection, integration, exchange, presentation and analysis of marine information on board and ashore by electronic means to enhance berth to berth navigation and related services for safety and security at sea and protection of the marine environment.”</w:t>
      </w:r>
    </w:p>
    <w:p w14:paraId="23CE4EAE" w14:textId="77777777" w:rsidR="005140DE" w:rsidRPr="00C37CCA" w:rsidRDefault="005140DE" w:rsidP="005140DE">
      <w:pPr>
        <w:jc w:val="both"/>
      </w:pPr>
      <w:r w:rsidRPr="00C37CCA">
        <w:t>As shipping moves into the digital world, e-navigation is expected to provide digital communications and digital information for the benefit of maritime safety, security and protection of the marine environment, reducing the administrative burden and increasing the efficiency of maritime trade and transport.</w:t>
      </w:r>
    </w:p>
    <w:p w14:paraId="3CAD2694" w14:textId="77777777" w:rsidR="005140DE" w:rsidRPr="00C37CCA" w:rsidRDefault="005140DE" w:rsidP="005140DE">
      <w:pPr>
        <w:jc w:val="both"/>
      </w:pPr>
      <w:r w:rsidRPr="00C37CCA">
        <w:t>Among the objectives of the e-navigation, quoting the strategy implementation plan (SIP) of the IMO, there are the improvements of communications in general, the standardization and automation of ship’s reporting and the integration and presentation of available information in graphical displays received via communication equipment.</w:t>
      </w:r>
    </w:p>
    <w:p w14:paraId="59ADCC89" w14:textId="77777777" w:rsidR="005140DE" w:rsidRPr="00C37CCA" w:rsidRDefault="005140DE" w:rsidP="005140DE">
      <w:pPr>
        <w:jc w:val="both"/>
      </w:pPr>
      <w:r w:rsidRPr="00C37CCA">
        <w:t>Communication is a key element for e-navigation. Future communication systems should be digital and could include VHF data exchange system (VDES) and in the future NAVDAT and be developed to facilitate wide information management solutions.</w:t>
      </w:r>
    </w:p>
    <w:p w14:paraId="7B8C9CA0" w14:textId="77777777" w:rsidR="005140DE" w:rsidRPr="00C37CCA" w:rsidRDefault="005140DE" w:rsidP="005140DE">
      <w:pPr>
        <w:pStyle w:val="Heading2"/>
        <w:tabs>
          <w:tab w:val="clear" w:pos="1134"/>
        </w:tabs>
        <w:ind w:left="1843" w:hanging="1843"/>
        <w:rPr>
          <w:lang w:eastAsia="fr-FR"/>
        </w:rPr>
      </w:pPr>
      <w:r w:rsidRPr="00C37CCA">
        <w:t>2/1.11/2.3</w:t>
      </w:r>
      <w:r w:rsidRPr="00C37CCA">
        <w:tab/>
        <w:t>I</w:t>
      </w:r>
      <w:r w:rsidRPr="00C37CCA">
        <w:rPr>
          <w:lang w:eastAsia="fr-FR"/>
        </w:rPr>
        <w:t xml:space="preserve">ntroduction of additional satellite systems into the </w:t>
      </w:r>
      <w:r w:rsidRPr="00C37CCA">
        <w:t>global maritime distress and safety system</w:t>
      </w:r>
    </w:p>
    <w:p w14:paraId="5C61A5CD" w14:textId="77777777" w:rsidR="005140DE" w:rsidRPr="00C37CCA" w:rsidRDefault="005140DE" w:rsidP="005140DE">
      <w:pPr>
        <w:pStyle w:val="EditorsNote"/>
        <w:spacing w:before="120" w:after="0"/>
        <w:rPr>
          <w:color w:val="FF0000"/>
          <w:szCs w:val="24"/>
          <w:lang w:eastAsia="fr-FR"/>
        </w:rPr>
      </w:pPr>
      <w:r w:rsidRPr="00C37CCA">
        <w:rPr>
          <w:color w:val="FF0000"/>
          <w:szCs w:val="24"/>
          <w:lang w:eastAsia="fr-FR"/>
        </w:rPr>
        <w:t>[Editor’s note: This section was provided by WP 4C]</w:t>
      </w:r>
    </w:p>
    <w:p w14:paraId="29229718" w14:textId="77777777" w:rsidR="005140DE" w:rsidRPr="00C37CCA" w:rsidRDefault="005140DE" w:rsidP="005140DE">
      <w:pPr>
        <w:jc w:val="both"/>
        <w:rPr>
          <w:rFonts w:eastAsia="SimSun"/>
          <w:lang w:eastAsia="zh-CN"/>
        </w:rPr>
      </w:pPr>
      <w:r w:rsidRPr="00C37CCA">
        <w:rPr>
          <w:iCs/>
          <w:szCs w:val="24"/>
        </w:rPr>
        <w:lastRenderedPageBreak/>
        <w:t xml:space="preserve">Two satellite systems have been providing safety communication in the GMDSS. </w:t>
      </w:r>
      <w:r w:rsidRPr="00C37CCA">
        <w:t>IMO is considering introducing an additional GSO MSS system for GMDSS which may require new or modified regulatory provisions, based on the results of the ITU</w:t>
      </w:r>
      <w:r w:rsidRPr="00C37CCA">
        <w:noBreakHyphen/>
        <w:t>R studies.</w:t>
      </w:r>
    </w:p>
    <w:p w14:paraId="2F0B4398" w14:textId="77777777" w:rsidR="005140DE" w:rsidRPr="00C37CCA" w:rsidRDefault="005140DE" w:rsidP="005140DE">
      <w:pPr>
        <w:pStyle w:val="EditorsNote"/>
        <w:spacing w:before="120" w:after="0"/>
        <w:rPr>
          <w:i w:val="0"/>
          <w:lang w:eastAsia="fr-FR"/>
        </w:rPr>
      </w:pPr>
      <w:r w:rsidRPr="00C37CCA">
        <w:rPr>
          <w:i w:val="0"/>
          <w:lang w:eastAsia="fr-FR"/>
        </w:rPr>
        <w:t>…/…</w:t>
      </w:r>
    </w:p>
    <w:p w14:paraId="5E2CE9D2" w14:textId="77777777" w:rsidR="005140DE" w:rsidRPr="00C37CCA" w:rsidRDefault="005140DE" w:rsidP="005140DE">
      <w:pPr>
        <w:pStyle w:val="Heading1"/>
      </w:pPr>
      <w:r w:rsidRPr="00C37CCA">
        <w:t>2/1.11/3</w:t>
      </w:r>
      <w:r w:rsidRPr="00C37CCA">
        <w:tab/>
      </w:r>
      <w:r w:rsidRPr="00C37CCA">
        <w:tab/>
        <w:t>Summary and Analysis of the results of ITU-R studies</w:t>
      </w:r>
    </w:p>
    <w:p w14:paraId="7C1301B1" w14:textId="77777777" w:rsidR="005140DE" w:rsidRPr="00C37CCA" w:rsidRDefault="005140DE" w:rsidP="005140DE">
      <w:pPr>
        <w:pStyle w:val="EditorsNote"/>
        <w:spacing w:before="120" w:after="0"/>
        <w:jc w:val="both"/>
        <w:rPr>
          <w:i w:val="0"/>
          <w:szCs w:val="24"/>
        </w:rPr>
      </w:pPr>
      <w:r w:rsidRPr="00C37CCA">
        <w:t xml:space="preserve">[This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w:t>
      </w:r>
      <w:r w:rsidRPr="00C37CCA">
        <w:rPr>
          <w:szCs w:val="24"/>
        </w:rPr>
        <w:t xml:space="preserve">The results of the </w:t>
      </w:r>
      <w:r w:rsidRPr="00C37CCA">
        <w:t>ITU</w:t>
      </w:r>
      <w:r w:rsidRPr="00C37CCA">
        <w:rPr>
          <w:szCs w:val="24"/>
        </w:rPr>
        <w:t>-R studies should also be analysed with respect to the possible methods of satisfying the agenda item and presented in a concise manner.]</w:t>
      </w:r>
    </w:p>
    <w:p w14:paraId="0034CC6E" w14:textId="77777777" w:rsidR="005140DE" w:rsidRPr="00C37CCA" w:rsidRDefault="005140DE" w:rsidP="005140DE">
      <w:pPr>
        <w:pStyle w:val="EditorsNote"/>
        <w:spacing w:before="120" w:after="0"/>
        <w:jc w:val="both"/>
        <w:rPr>
          <w:i w:val="0"/>
          <w:szCs w:val="24"/>
        </w:rPr>
      </w:pPr>
      <w:r w:rsidRPr="00C37CCA">
        <w:rPr>
          <w:i w:val="0"/>
          <w:szCs w:val="24"/>
        </w:rPr>
        <w:t xml:space="preserve">Existing relevant ITU-R Recommendations and Reports: Recommendations </w:t>
      </w:r>
      <w:r w:rsidRPr="00C37CCA">
        <w:rPr>
          <w:rStyle w:val="Hyperlink"/>
          <w:i w:val="0"/>
          <w:iCs w:val="0"/>
        </w:rPr>
        <w:t>ITU-R </w:t>
      </w:r>
      <w:hyperlink r:id="rId10" w:history="1">
        <w:r w:rsidRPr="00C37CCA">
          <w:rPr>
            <w:rStyle w:val="Hyperlink"/>
            <w:i w:val="0"/>
            <w:iCs w:val="0"/>
            <w:szCs w:val="24"/>
          </w:rPr>
          <w:t>M.476</w:t>
        </w:r>
      </w:hyperlink>
      <w:r w:rsidRPr="00C37CCA">
        <w:rPr>
          <w:i w:val="0"/>
          <w:szCs w:val="24"/>
        </w:rPr>
        <w:t xml:space="preserve">, </w:t>
      </w:r>
      <w:r w:rsidRPr="00C37CCA">
        <w:rPr>
          <w:rStyle w:val="Hyperlink"/>
          <w:i w:val="0"/>
        </w:rPr>
        <w:t>ITU</w:t>
      </w:r>
      <w:r w:rsidRPr="00C37CCA">
        <w:rPr>
          <w:rStyle w:val="Hyperlink"/>
          <w:i w:val="0"/>
        </w:rPr>
        <w:noBreakHyphen/>
        <w:t>R </w:t>
      </w:r>
      <w:hyperlink r:id="rId11" w:history="1">
        <w:r w:rsidRPr="00C37CCA">
          <w:rPr>
            <w:rStyle w:val="Hyperlink"/>
            <w:i w:val="0"/>
          </w:rPr>
          <w:t>M.492</w:t>
        </w:r>
      </w:hyperlink>
      <w:r w:rsidRPr="00C37CCA">
        <w:rPr>
          <w:i w:val="0"/>
          <w:szCs w:val="24"/>
        </w:rPr>
        <w:t xml:space="preserve">, </w:t>
      </w:r>
      <w:r w:rsidRPr="00C37CCA">
        <w:rPr>
          <w:rStyle w:val="Hyperlink"/>
          <w:i w:val="0"/>
        </w:rPr>
        <w:t>ITU-R </w:t>
      </w:r>
      <w:hyperlink r:id="rId12" w:history="1">
        <w:r w:rsidRPr="00C37CCA">
          <w:rPr>
            <w:rStyle w:val="Hyperlink"/>
            <w:i w:val="0"/>
          </w:rPr>
          <w:t>M.493</w:t>
        </w:r>
      </w:hyperlink>
      <w:r w:rsidRPr="00C37CCA">
        <w:rPr>
          <w:i w:val="0"/>
          <w:szCs w:val="24"/>
        </w:rPr>
        <w:t xml:space="preserve">, </w:t>
      </w:r>
      <w:r w:rsidRPr="00C37CCA">
        <w:rPr>
          <w:rStyle w:val="Hyperlink"/>
          <w:i w:val="0"/>
        </w:rPr>
        <w:t>ITU-R </w:t>
      </w:r>
      <w:hyperlink r:id="rId13" w:history="1">
        <w:r w:rsidRPr="00C37CCA">
          <w:rPr>
            <w:rStyle w:val="Hyperlink"/>
            <w:i w:val="0"/>
          </w:rPr>
          <w:t>M.541</w:t>
        </w:r>
      </w:hyperlink>
      <w:r w:rsidRPr="00C37CCA">
        <w:rPr>
          <w:i w:val="0"/>
          <w:szCs w:val="24"/>
        </w:rPr>
        <w:t xml:space="preserve">, </w:t>
      </w:r>
      <w:r w:rsidRPr="00C37CCA">
        <w:rPr>
          <w:rStyle w:val="Hyperlink"/>
          <w:i w:val="0"/>
        </w:rPr>
        <w:t>ITU-R </w:t>
      </w:r>
      <w:hyperlink r:id="rId14" w:history="1">
        <w:r w:rsidRPr="00F21164">
          <w:rPr>
            <w:rStyle w:val="Hyperlink"/>
            <w:i w:val="0"/>
          </w:rPr>
          <w:t>M.625</w:t>
        </w:r>
      </w:hyperlink>
      <w:r w:rsidRPr="00F21164">
        <w:rPr>
          <w:rStyle w:val="Hyperlink"/>
          <w:i w:val="0"/>
          <w:u w:val="none"/>
        </w:rPr>
        <w:t xml:space="preserve">, </w:t>
      </w:r>
      <w:hyperlink r:id="rId15" w:history="1">
        <w:r w:rsidRPr="00F21164">
          <w:rPr>
            <w:rStyle w:val="Hyperlink"/>
            <w:i w:val="0"/>
          </w:rPr>
          <w:t>ITU-R M.1798</w:t>
        </w:r>
      </w:hyperlink>
      <w:r w:rsidRPr="00F21164">
        <w:rPr>
          <w:rStyle w:val="Hyperlink"/>
          <w:i w:val="0"/>
          <w:u w:val="none"/>
        </w:rPr>
        <w:t xml:space="preserve">, </w:t>
      </w:r>
      <w:hyperlink r:id="rId16" w:history="1">
        <w:r w:rsidRPr="00F21164">
          <w:rPr>
            <w:rStyle w:val="Hyperlink"/>
            <w:i w:val="0"/>
            <w:szCs w:val="24"/>
          </w:rPr>
          <w:t>ITU-R M.2010</w:t>
        </w:r>
      </w:hyperlink>
      <w:r w:rsidRPr="00F21164">
        <w:rPr>
          <w:i w:val="0"/>
          <w:szCs w:val="24"/>
        </w:rPr>
        <w:t xml:space="preserve">, </w:t>
      </w:r>
      <w:hyperlink r:id="rId17" w:history="1">
        <w:r w:rsidRPr="00F21164">
          <w:rPr>
            <w:rStyle w:val="Hyperlink"/>
            <w:i w:val="0"/>
            <w:szCs w:val="24"/>
          </w:rPr>
          <w:t>ITU-R M.2058</w:t>
        </w:r>
      </w:hyperlink>
      <w:r w:rsidRPr="00F21164">
        <w:rPr>
          <w:i w:val="0"/>
          <w:szCs w:val="24"/>
        </w:rPr>
        <w:t>.</w:t>
      </w:r>
      <w:r>
        <w:rPr>
          <w:i w:val="0"/>
          <w:szCs w:val="24"/>
        </w:rPr>
        <w:t xml:space="preserve"> </w:t>
      </w:r>
    </w:p>
    <w:p w14:paraId="04934572" w14:textId="77777777" w:rsidR="005140DE" w:rsidRPr="00C37CCA" w:rsidRDefault="005140DE" w:rsidP="005140DE">
      <w:pPr>
        <w:pStyle w:val="EditorsNote"/>
        <w:spacing w:before="120" w:after="0"/>
        <w:rPr>
          <w:color w:val="FF0000"/>
          <w:szCs w:val="24"/>
          <w:lang w:eastAsia="fr-FR"/>
        </w:rPr>
      </w:pPr>
      <w:r w:rsidRPr="00C37CCA">
        <w:rPr>
          <w:color w:val="FF0000"/>
          <w:szCs w:val="24"/>
          <w:lang w:eastAsia="fr-FR"/>
        </w:rPr>
        <w:t>[Editor’s note: relevant Recommendations and Reports for issue C was provided by WP 4C]</w:t>
      </w:r>
    </w:p>
    <w:p w14:paraId="20DBE3B6" w14:textId="77777777" w:rsidR="005140DE" w:rsidRPr="00C37CCA" w:rsidRDefault="005140DE" w:rsidP="005140DE">
      <w:pPr>
        <w:rPr>
          <w:rFonts w:eastAsia="SimSun"/>
        </w:rPr>
      </w:pPr>
      <w:r w:rsidRPr="00C37CCA">
        <w:rPr>
          <w:rFonts w:eastAsia="SimSun"/>
        </w:rPr>
        <w:t xml:space="preserve">Existing relevant Recommendations and Reports for Issue </w:t>
      </w:r>
      <w:r w:rsidRPr="00C37CCA">
        <w:rPr>
          <w:rFonts w:eastAsia="SimSun"/>
          <w:lang w:eastAsia="zh-CN"/>
        </w:rPr>
        <w:t>C</w:t>
      </w:r>
      <w:r w:rsidRPr="00C37CCA">
        <w:rPr>
          <w:rFonts w:eastAsia="SimSun"/>
        </w:rPr>
        <w:t xml:space="preserve">: </w:t>
      </w:r>
    </w:p>
    <w:p w14:paraId="2EBB6EEF" w14:textId="77777777" w:rsidR="005140DE" w:rsidRPr="00EE7D68" w:rsidRDefault="005140DE" w:rsidP="005140DE">
      <w:pPr>
        <w:pStyle w:val="enumlev1"/>
        <w:jc w:val="both"/>
        <w:rPr>
          <w:rFonts w:eastAsia="SimSun"/>
          <w:spacing w:val="-4"/>
          <w:lang w:val="fr-FR"/>
        </w:rPr>
      </w:pPr>
      <w:r w:rsidRPr="00C37CCA">
        <w:rPr>
          <w:rFonts w:eastAsia="SimSun"/>
        </w:rPr>
        <w:tab/>
      </w:r>
      <w:proofErr w:type="spellStart"/>
      <w:r w:rsidRPr="00EE7D68">
        <w:rPr>
          <w:rFonts w:eastAsia="SimSun"/>
          <w:spacing w:val="-4"/>
          <w:lang w:val="fr-FR"/>
        </w:rPr>
        <w:t>Recommendations</w:t>
      </w:r>
      <w:proofErr w:type="spellEnd"/>
      <w:r w:rsidRPr="00EE7D68">
        <w:rPr>
          <w:rFonts w:eastAsia="SimSun"/>
          <w:spacing w:val="-4"/>
          <w:lang w:val="fr-FR"/>
        </w:rPr>
        <w:t xml:space="preserve"> </w:t>
      </w:r>
      <w:hyperlink r:id="rId18" w:history="1">
        <w:r w:rsidRPr="00EE7D68">
          <w:rPr>
            <w:rFonts w:eastAsia="SimSun"/>
            <w:color w:val="0000FF"/>
            <w:spacing w:val="-4"/>
            <w:u w:val="single"/>
            <w:lang w:val="fr-FR"/>
          </w:rPr>
          <w:t>ITU-R M.1184-</w:t>
        </w:r>
        <w:r w:rsidRPr="00EE7D68">
          <w:rPr>
            <w:rFonts w:eastAsia="SimSun"/>
            <w:color w:val="0000FF"/>
            <w:spacing w:val="-4"/>
            <w:u w:val="single"/>
            <w:lang w:val="fr-FR" w:eastAsia="zh-CN"/>
          </w:rPr>
          <w:t>3</w:t>
        </w:r>
      </w:hyperlink>
      <w:r w:rsidRPr="00EE7D68">
        <w:rPr>
          <w:rFonts w:eastAsia="SimSun"/>
          <w:spacing w:val="-4"/>
          <w:lang w:val="fr-FR"/>
        </w:rPr>
        <w:t xml:space="preserve">, </w:t>
      </w:r>
      <w:r w:rsidRPr="00EE7D68">
        <w:rPr>
          <w:rFonts w:eastAsia="SimSun"/>
          <w:color w:val="0000FF"/>
          <w:spacing w:val="-4"/>
          <w:u w:val="single"/>
          <w:lang w:val="fr-FR"/>
        </w:rPr>
        <w:t>ITU-R </w:t>
      </w:r>
      <w:hyperlink r:id="rId19" w:history="1">
        <w:r w:rsidRPr="00EE7D68">
          <w:rPr>
            <w:rFonts w:eastAsia="SimSun"/>
            <w:color w:val="0000FF"/>
            <w:spacing w:val="-4"/>
            <w:lang w:val="fr-FR"/>
          </w:rPr>
          <w:t>M.1188-1</w:t>
        </w:r>
      </w:hyperlink>
      <w:r w:rsidRPr="00EE7D68">
        <w:rPr>
          <w:spacing w:val="-4"/>
          <w:lang w:val="fr-FR"/>
        </w:rPr>
        <w:t xml:space="preserve">, </w:t>
      </w:r>
      <w:hyperlink r:id="rId20" w:history="1">
        <w:r w:rsidRPr="00EE7D68">
          <w:rPr>
            <w:rFonts w:eastAsia="SimSun"/>
            <w:color w:val="0000FF"/>
            <w:spacing w:val="-4"/>
            <w:u w:val="single"/>
            <w:lang w:val="fr-FR"/>
          </w:rPr>
          <w:t>ITU-</w:t>
        </w:r>
        <w:r w:rsidRPr="00EE7D68">
          <w:rPr>
            <w:rStyle w:val="Hyperlink"/>
            <w:spacing w:val="-4"/>
            <w:lang w:val="fr-FR"/>
          </w:rPr>
          <w:t>R RA.769</w:t>
        </w:r>
      </w:hyperlink>
      <w:r w:rsidRPr="00EE7D68">
        <w:rPr>
          <w:rStyle w:val="Hyperlink"/>
          <w:spacing w:val="-4"/>
          <w:lang w:val="fr-FR"/>
        </w:rPr>
        <w:t>-2</w:t>
      </w:r>
      <w:r w:rsidRPr="00EE7D68">
        <w:rPr>
          <w:spacing w:val="-4"/>
          <w:lang w:val="fr-FR"/>
        </w:rPr>
        <w:t xml:space="preserve">, </w:t>
      </w:r>
      <w:hyperlink r:id="rId21" w:history="1">
        <w:r w:rsidRPr="00EE7D68">
          <w:rPr>
            <w:rFonts w:eastAsia="SimSun"/>
            <w:color w:val="0000FF"/>
            <w:spacing w:val="-4"/>
            <w:u w:val="single"/>
            <w:lang w:val="fr-FR"/>
          </w:rPr>
          <w:t>ITU-R</w:t>
        </w:r>
        <w:r w:rsidRPr="00EE7D68">
          <w:rPr>
            <w:rStyle w:val="Hyperlink"/>
            <w:spacing w:val="-4"/>
            <w:lang w:val="fr-FR"/>
          </w:rPr>
          <w:t> RA.1513</w:t>
        </w:r>
      </w:hyperlink>
      <w:r w:rsidRPr="00EE7D68">
        <w:rPr>
          <w:rStyle w:val="Hyperlink"/>
          <w:spacing w:val="-4"/>
          <w:lang w:val="fr-FR"/>
        </w:rPr>
        <w:t>-2</w:t>
      </w:r>
      <w:r w:rsidRPr="00EE7D68">
        <w:rPr>
          <w:spacing w:val="-4"/>
          <w:lang w:val="fr-FR"/>
        </w:rPr>
        <w:t>, [</w:t>
      </w:r>
      <w:hyperlink r:id="rId22" w:history="1">
        <w:r w:rsidRPr="00EE7D68">
          <w:rPr>
            <w:rStyle w:val="Hyperlink"/>
            <w:spacing w:val="-4"/>
            <w:lang w:val="fr-FR"/>
          </w:rPr>
          <w:t>ITU-R RA.1631-0</w:t>
        </w:r>
      </w:hyperlink>
      <w:r w:rsidRPr="00EE7D68">
        <w:rPr>
          <w:rStyle w:val="Hyperlink"/>
          <w:spacing w:val="-4"/>
          <w:lang w:val="fr-FR"/>
        </w:rPr>
        <w:t>/SA.509-3]</w:t>
      </w:r>
    </w:p>
    <w:p w14:paraId="679B81C1" w14:textId="77777777" w:rsidR="005140DE" w:rsidRPr="00C37CCA" w:rsidRDefault="005140DE" w:rsidP="005140DE">
      <w:pPr>
        <w:pStyle w:val="enumlev1"/>
        <w:jc w:val="both"/>
        <w:rPr>
          <w:i/>
          <w:iCs/>
          <w:szCs w:val="24"/>
        </w:rPr>
      </w:pPr>
      <w:r w:rsidRPr="00EE7D68">
        <w:rPr>
          <w:rFonts w:eastAsia="SimSun"/>
          <w:lang w:val="fr-FR"/>
        </w:rPr>
        <w:tab/>
      </w:r>
      <w:r w:rsidRPr="00C37CCA">
        <w:rPr>
          <w:rFonts w:eastAsia="SimSun"/>
        </w:rPr>
        <w:t xml:space="preserve">Report </w:t>
      </w:r>
      <w:r w:rsidRPr="00C37CCA">
        <w:rPr>
          <w:rStyle w:val="Hyperlink"/>
        </w:rPr>
        <w:t>ITU-R </w:t>
      </w:r>
      <w:hyperlink r:id="rId23" w:history="1">
        <w:r w:rsidRPr="00C37CCA">
          <w:rPr>
            <w:rStyle w:val="Hyperlink"/>
          </w:rPr>
          <w:t>M.2369-0</w:t>
        </w:r>
      </w:hyperlink>
      <w:r w:rsidRPr="00C37CCA">
        <w:rPr>
          <w:rFonts w:eastAsia="SimSun"/>
        </w:rPr>
        <w:t>; WDPDN Report ITU-R M</w:t>
      </w:r>
      <w:proofErr w:type="gramStart"/>
      <w:r w:rsidRPr="00C37CCA">
        <w:rPr>
          <w:rFonts w:eastAsia="SimSun"/>
        </w:rPr>
        <w:t>.[</w:t>
      </w:r>
      <w:proofErr w:type="gramEnd"/>
      <w:r w:rsidRPr="00C37CCA">
        <w:rPr>
          <w:rFonts w:eastAsia="SimSun"/>
          <w:lang w:eastAsia="zh-CN"/>
        </w:rPr>
        <w:t>ADD</w:t>
      </w:r>
      <w:r w:rsidRPr="00C37CCA">
        <w:rPr>
          <w:rFonts w:eastAsia="SimSun"/>
        </w:rPr>
        <w:noBreakHyphen/>
      </w:r>
      <w:r w:rsidRPr="00C37CCA">
        <w:rPr>
          <w:rFonts w:eastAsia="SimSun"/>
          <w:lang w:eastAsia="zh-CN"/>
        </w:rPr>
        <w:t>GSO-GMDSS</w:t>
      </w:r>
      <w:r w:rsidRPr="00C37CCA">
        <w:rPr>
          <w:rFonts w:eastAsia="SimSun"/>
        </w:rPr>
        <w:t>].</w:t>
      </w:r>
      <w:r w:rsidRPr="00C37CCA">
        <w:rPr>
          <w:rFonts w:eastAsia="SimSun"/>
          <w:i/>
        </w:rPr>
        <w:t xml:space="preserve"> </w:t>
      </w:r>
    </w:p>
    <w:p w14:paraId="53CDB0C7" w14:textId="77777777" w:rsidR="005140DE" w:rsidRPr="00C37CCA" w:rsidRDefault="005140DE" w:rsidP="005140DE">
      <w:pPr>
        <w:pStyle w:val="Heading2"/>
      </w:pPr>
      <w:r w:rsidRPr="00C37CCA">
        <w:t>2/1.11/3.1</w:t>
      </w:r>
      <w:r w:rsidRPr="00C37CCA">
        <w:tab/>
      </w:r>
      <w:r w:rsidRPr="00C37CCA">
        <w:tab/>
        <w:t>Global maritime distress and safety system modernization</w:t>
      </w:r>
    </w:p>
    <w:p w14:paraId="1503946B" w14:textId="77777777" w:rsidR="005140DE" w:rsidRPr="00C37CCA" w:rsidRDefault="005140DE" w:rsidP="005140DE">
      <w:pPr>
        <w:pStyle w:val="Heading3"/>
        <w:ind w:left="1871" w:hanging="1871"/>
      </w:pPr>
      <w:r w:rsidRPr="00C37CCA">
        <w:t>2/1.11/3.1.1</w:t>
      </w:r>
      <w:r w:rsidRPr="00C37CCA">
        <w:tab/>
        <w:t>Current regulatory status of narrow band direct printing for global maritime distress and safety system</w:t>
      </w:r>
    </w:p>
    <w:p w14:paraId="45618358" w14:textId="77777777" w:rsidR="005140DE" w:rsidRPr="00C37CCA" w:rsidRDefault="005140DE" w:rsidP="005140DE">
      <w:pPr>
        <w:jc w:val="both"/>
      </w:pPr>
      <w:r w:rsidRPr="00C37CCA">
        <w:t xml:space="preserve">Technical characteristics of narrow band direct printing (NBDP) in the maritime mobile service (MMS) are provided by Recommendations ITU-R M.476-5 and ITU-R M.625-4, which are incorporated by reference in the RR. In Recommendation ITU-R M.625-4 direct printing telegraphy is explicitly considered as part of the GMDSS. Further characteristics are given in Recommendation ITU-R M.627 (referenced by RR No. </w:t>
      </w:r>
      <w:r w:rsidRPr="00C37CCA">
        <w:rPr>
          <w:b/>
        </w:rPr>
        <w:t>51.41</w:t>
      </w:r>
      <w:r w:rsidRPr="00C37CCA">
        <w:t>).</w:t>
      </w:r>
    </w:p>
    <w:p w14:paraId="48F8A2D5" w14:textId="77777777" w:rsidR="005140DE" w:rsidRPr="00C37CCA" w:rsidRDefault="005140DE" w:rsidP="005140DE">
      <w:pPr>
        <w:pStyle w:val="Heading3"/>
      </w:pPr>
      <w:r w:rsidRPr="00C37CCA">
        <w:t>2/1.11/3.1.2</w:t>
      </w:r>
      <w:r w:rsidRPr="00C37CCA">
        <w:tab/>
      </w:r>
      <w:proofErr w:type="gramStart"/>
      <w:r w:rsidRPr="00C37CCA">
        <w:t>An</w:t>
      </w:r>
      <w:proofErr w:type="gramEnd"/>
      <w:r w:rsidRPr="00C37CCA">
        <w:t xml:space="preserve"> automatic connection system for MF and HF</w:t>
      </w:r>
    </w:p>
    <w:p w14:paraId="058B9362" w14:textId="77777777" w:rsidR="005140DE" w:rsidRPr="00C37CCA" w:rsidRDefault="005140DE" w:rsidP="005140DE">
      <w:pPr>
        <w:jc w:val="both"/>
      </w:pPr>
      <w:r w:rsidRPr="00C37CCA">
        <w:t>Recommendations ITU-R M.493 and ITU-R M.541 have been revised in order to allow the introduction of an automatic connection system (ACS) based on DSC for communication in the MF and HF bands. Communication by MF/HF remains an integral part of the GMDSS. The implementation of ACS will ensure simple and reliable access to the required radio links for the mariner.</w:t>
      </w:r>
    </w:p>
    <w:p w14:paraId="56A1CD73" w14:textId="77777777" w:rsidR="005140DE" w:rsidRPr="00C37CCA" w:rsidRDefault="005140DE" w:rsidP="005140DE">
      <w:pPr>
        <w:pStyle w:val="Heading3"/>
      </w:pPr>
      <w:r w:rsidRPr="00C37CCA">
        <w:t>2/1.11/3.1.3</w:t>
      </w:r>
      <w:r w:rsidRPr="00C37CCA">
        <w:tab/>
        <w:t>NAVDAT</w:t>
      </w:r>
    </w:p>
    <w:p w14:paraId="18538D1F" w14:textId="77777777" w:rsidR="005140DE" w:rsidRPr="00C37CCA" w:rsidRDefault="005140DE" w:rsidP="005140DE">
      <w:pPr>
        <w:keepNext/>
        <w:keepLines/>
        <w:jc w:val="both"/>
        <w:rPr>
          <w:b/>
          <w:snapToGrid w:val="0"/>
        </w:rPr>
      </w:pPr>
      <w:r w:rsidRPr="00C37CCA">
        <w:t xml:space="preserve">The </w:t>
      </w:r>
      <w:r w:rsidRPr="00C37CCA">
        <w:rPr>
          <w:snapToGrid w:val="0"/>
        </w:rPr>
        <w:t xml:space="preserve">amendments to the 1974 Safety of Life at Sea (SOLAS) Convention chapters III and IV made it possible for NAVDAT to become an element of the modernized GMDSS. The frequencies for NAVDAT in MF and HF have been identified in RR Article </w:t>
      </w:r>
      <w:r w:rsidRPr="00C37CCA">
        <w:rPr>
          <w:b/>
          <w:snapToGrid w:val="0"/>
        </w:rPr>
        <w:t>5</w:t>
      </w:r>
      <w:r w:rsidRPr="00C37CCA">
        <w:rPr>
          <w:snapToGrid w:val="0"/>
        </w:rPr>
        <w:t xml:space="preserve"> and Appendix </w:t>
      </w:r>
      <w:r w:rsidRPr="00C37CCA">
        <w:rPr>
          <w:b/>
          <w:snapToGrid w:val="0"/>
        </w:rPr>
        <w:t>17</w:t>
      </w:r>
      <w:r w:rsidRPr="00C37CCA">
        <w:rPr>
          <w:snapToGrid w:val="0"/>
        </w:rPr>
        <w:t xml:space="preserve"> by the WRC-19. These frequencies need now to be inserted in RR Appendix </w:t>
      </w:r>
      <w:r w:rsidRPr="00C37CCA">
        <w:rPr>
          <w:b/>
          <w:snapToGrid w:val="0"/>
        </w:rPr>
        <w:t>15.</w:t>
      </w:r>
    </w:p>
    <w:p w14:paraId="585997A8" w14:textId="77777777" w:rsidR="005140DE" w:rsidRPr="00C37CCA" w:rsidRDefault="005140DE" w:rsidP="005140DE">
      <w:pPr>
        <w:pStyle w:val="Heading3"/>
      </w:pPr>
      <w:r w:rsidRPr="00C37CCA">
        <w:t>2/1.11/3.1.4</w:t>
      </w:r>
      <w:r w:rsidRPr="00C37CCA">
        <w:tab/>
        <w:t>1.6 GHz E</w:t>
      </w:r>
      <w:r w:rsidRPr="00C37CCA">
        <w:rPr>
          <w:snapToGrid w:val="0"/>
        </w:rPr>
        <w:t>mergency position indicating radio beacons</w:t>
      </w:r>
    </w:p>
    <w:p w14:paraId="001BE71F" w14:textId="4C476990" w:rsidR="005140DE" w:rsidRPr="00C37CCA" w:rsidRDefault="005140DE" w:rsidP="005140DE">
      <w:pPr>
        <w:jc w:val="both"/>
      </w:pPr>
      <w:r w:rsidRPr="00C37CCA">
        <w:t xml:space="preserve">The frequency band 1 645.5-1 646.5 MHz is allocated to the MSS (Earth-to-space) and was previously used by </w:t>
      </w:r>
      <w:r>
        <w:t xml:space="preserve">satellite </w:t>
      </w:r>
      <w:r w:rsidRPr="00C37CCA">
        <w:t xml:space="preserve">EPIRBs (“1.6 GHz EPIRBs”) operating with GSO MSS networks. Recommendation ITU-R M.632-3, last revised in 1997, provides technical characteristics. The </w:t>
      </w:r>
      <w:r w:rsidRPr="00C37CCA">
        <w:lastRenderedPageBreak/>
        <w:t>1.6</w:t>
      </w:r>
      <w:r>
        <w:t> </w:t>
      </w:r>
      <w:r w:rsidRPr="00C37CCA">
        <w:t xml:space="preserve">GHz EPIRB service has </w:t>
      </w:r>
      <w:del w:id="8" w:author="USA" w:date="2022-06-07T11:22:00Z">
        <w:r w:rsidRPr="00A45F56" w:rsidDel="00A45F56">
          <w:rPr>
            <w:highlight w:val="cyan"/>
            <w:rPrChange w:id="9" w:author="USA" w:date="2022-06-07T11:22:00Z">
              <w:rPr/>
            </w:rPrChange>
          </w:rPr>
          <w:delText>already</w:delText>
        </w:r>
        <w:r w:rsidRPr="00C37CCA" w:rsidDel="00A45F56">
          <w:delText xml:space="preserve"> </w:delText>
        </w:r>
      </w:del>
      <w:r w:rsidRPr="00C37CCA">
        <w:t xml:space="preserve">been withdrawn </w:t>
      </w:r>
      <w:ins w:id="10" w:author="USA" w:date="2022-05-02T08:12:00Z">
        <w:r w:rsidR="00856C3F" w:rsidRPr="00566183">
          <w:rPr>
            <w:highlight w:val="magenta"/>
            <w:rPrChange w:id="11" w:author="USA" w:date="2022-06-08T07:01:00Z">
              <w:rPr/>
            </w:rPrChange>
          </w:rPr>
          <w:t xml:space="preserve">from GMDSS </w:t>
        </w:r>
      </w:ins>
      <w:ins w:id="12" w:author="USA" w:date="2022-05-02T08:11:00Z">
        <w:r w:rsidR="00856C3F" w:rsidRPr="00566183">
          <w:rPr>
            <w:highlight w:val="magenta"/>
            <w:rPrChange w:id="13" w:author="USA" w:date="2022-06-08T07:01:00Z">
              <w:rPr/>
            </w:rPrChange>
          </w:rPr>
          <w:t>by the IMO</w:t>
        </w:r>
      </w:ins>
      <w:ins w:id="14" w:author="USA" w:date="2022-06-06T10:23:00Z">
        <w:r w:rsidR="003A78BA" w:rsidRPr="00566183">
          <w:rPr>
            <w:highlight w:val="magenta"/>
            <w:rPrChange w:id="15" w:author="USA" w:date="2022-06-08T07:01:00Z">
              <w:rPr/>
            </w:rPrChange>
          </w:rPr>
          <w:t>.</w:t>
        </w:r>
      </w:ins>
      <w:ins w:id="16" w:author="USA" w:date="2022-05-02T08:11:00Z">
        <w:r w:rsidR="00856C3F" w:rsidRPr="00566183">
          <w:rPr>
            <w:highlight w:val="magenta"/>
            <w:rPrChange w:id="17" w:author="USA" w:date="2022-06-08T07:01:00Z">
              <w:rPr/>
            </w:rPrChange>
          </w:rPr>
          <w:t xml:space="preserve"> </w:t>
        </w:r>
      </w:ins>
      <w:del w:id="18" w:author="USA" w:date="2022-06-06T10:24:00Z">
        <w:r w:rsidRPr="00566183" w:rsidDel="003A78BA">
          <w:rPr>
            <w:highlight w:val="magenta"/>
            <w:rPrChange w:id="19" w:author="USA" w:date="2022-06-08T07:01:00Z">
              <w:rPr/>
            </w:rPrChange>
          </w:rPr>
          <w:delText>and as far as can be determined; this band is currently unused</w:delText>
        </w:r>
      </w:del>
      <w:ins w:id="20" w:author="USA" w:date="2022-05-02T08:10:00Z">
        <w:del w:id="21" w:author="USA" w:date="2022-06-06T10:24:00Z">
          <w:r w:rsidR="00856C3F" w:rsidRPr="00566183" w:rsidDel="003A78BA">
            <w:rPr>
              <w:highlight w:val="magenta"/>
              <w:rPrChange w:id="22" w:author="USA" w:date="2022-06-08T07:01:00Z">
                <w:rPr/>
              </w:rPrChange>
            </w:rPr>
            <w:delText xml:space="preserve"> and might be considered for re-allocation by </w:delText>
          </w:r>
        </w:del>
      </w:ins>
      <w:ins w:id="23" w:author="USA" w:date="2022-05-18T15:02:00Z">
        <w:del w:id="24" w:author="USA" w:date="2022-06-06T10:24:00Z">
          <w:r w:rsidR="00B50AB9" w:rsidRPr="00566183" w:rsidDel="003A78BA">
            <w:rPr>
              <w:highlight w:val="magenta"/>
              <w:rPrChange w:id="25" w:author="USA" w:date="2022-06-08T07:01:00Z">
                <w:rPr/>
              </w:rPrChange>
            </w:rPr>
            <w:delText xml:space="preserve">a </w:delText>
          </w:r>
        </w:del>
      </w:ins>
      <w:ins w:id="26" w:author="USA" w:date="2022-05-19T07:38:00Z">
        <w:del w:id="27" w:author="USA" w:date="2022-06-06T10:24:00Z">
          <w:r w:rsidR="00C61478" w:rsidRPr="00566183" w:rsidDel="003A78BA">
            <w:rPr>
              <w:highlight w:val="magenta"/>
            </w:rPr>
            <w:delText xml:space="preserve">future </w:delText>
          </w:r>
        </w:del>
      </w:ins>
      <w:ins w:id="28" w:author="USA" w:date="2022-05-18T15:02:00Z">
        <w:del w:id="29" w:author="USA" w:date="2022-06-06T10:24:00Z">
          <w:r w:rsidR="00B50AB9" w:rsidRPr="00566183" w:rsidDel="003A78BA">
            <w:rPr>
              <w:highlight w:val="magenta"/>
              <w:rPrChange w:id="30" w:author="USA" w:date="2022-06-08T07:01:00Z">
                <w:rPr/>
              </w:rPrChange>
            </w:rPr>
            <w:delText>WRC</w:delText>
          </w:r>
        </w:del>
      </w:ins>
      <w:del w:id="31" w:author="USA" w:date="2022-06-06T10:24:00Z">
        <w:r w:rsidRPr="00566183" w:rsidDel="003A78BA">
          <w:rPr>
            <w:highlight w:val="magenta"/>
            <w:rPrChange w:id="32" w:author="USA" w:date="2022-06-08T07:01:00Z">
              <w:rPr/>
            </w:rPrChange>
          </w:rPr>
          <w:delText xml:space="preserve">.  </w:delText>
        </w:r>
      </w:del>
      <w:r w:rsidRPr="00566183">
        <w:rPr>
          <w:highlight w:val="magenta"/>
          <w:rPrChange w:id="33" w:author="USA" w:date="2022-06-08T07:01:00Z">
            <w:rPr>
              <w:highlight w:val="yellow"/>
            </w:rPr>
          </w:rPrChange>
        </w:rPr>
        <w:t xml:space="preserve">The adjacent frequency band, 1 626.5-1 645.5 MHz is allocated to the MSS and is used to provide MSS </w:t>
      </w:r>
      <w:proofErr w:type="gramStart"/>
      <w:r w:rsidRPr="00566183">
        <w:rPr>
          <w:highlight w:val="magenta"/>
          <w:rPrChange w:id="34" w:author="USA" w:date="2022-06-08T07:01:00Z">
            <w:rPr>
              <w:highlight w:val="yellow"/>
            </w:rPr>
          </w:rPrChange>
        </w:rPr>
        <w:t>service</w:t>
      </w:r>
      <w:proofErr w:type="gramEnd"/>
      <w:r w:rsidRPr="00566183">
        <w:rPr>
          <w:highlight w:val="magenta"/>
          <w:rPrChange w:id="35" w:author="USA" w:date="2022-06-08T07:01:00Z">
            <w:rPr>
              <w:highlight w:val="yellow"/>
            </w:rPr>
          </w:rPrChange>
        </w:rPr>
        <w:t xml:space="preserve"> (Earth-to-space) for ships, including GMDSS </w:t>
      </w:r>
      <w:ins w:id="36" w:author="USA" w:date="2022-06-07T11:23:00Z">
        <w:r w:rsidR="00A45F56" w:rsidRPr="00566183">
          <w:rPr>
            <w:highlight w:val="magenta"/>
            <w:rPrChange w:id="37" w:author="USA" w:date="2022-06-08T07:01:00Z">
              <w:rPr>
                <w:highlight w:val="cyan"/>
              </w:rPr>
            </w:rPrChange>
          </w:rPr>
          <w:t xml:space="preserve">SAT-COM </w:t>
        </w:r>
      </w:ins>
      <w:r w:rsidRPr="00566183">
        <w:rPr>
          <w:highlight w:val="magenta"/>
          <w:rPrChange w:id="38" w:author="USA" w:date="2022-06-08T07:01:00Z">
            <w:rPr>
              <w:highlight w:val="yellow"/>
            </w:rPr>
          </w:rPrChange>
        </w:rPr>
        <w:t>communications.</w:t>
      </w:r>
      <w:r w:rsidRPr="00566183">
        <w:rPr>
          <w:highlight w:val="magenta"/>
          <w:rPrChange w:id="39" w:author="USA" w:date="2022-06-06T10:44:00Z">
            <w:rPr>
              <w:highlight w:val="yellow"/>
            </w:rPr>
          </w:rPrChange>
        </w:rPr>
        <w:t xml:space="preserve"> The use of the frequency band 1 645.5-1 646.5 MHz in the Earth-to-space direction for GMDSS SAT</w:t>
      </w:r>
      <w:r w:rsidRPr="00566183">
        <w:rPr>
          <w:highlight w:val="magenta"/>
          <w:rPrChange w:id="40" w:author="USA" w:date="2022-06-06T10:44:00Z">
            <w:rPr>
              <w:highlight w:val="yellow"/>
            </w:rPr>
          </w:rPrChange>
        </w:rPr>
        <w:noBreakHyphen/>
        <w:t xml:space="preserve">COM </w:t>
      </w:r>
      <w:del w:id="41" w:author="USA" w:date="2022-06-06T10:42:00Z">
        <w:r w:rsidRPr="00566183" w:rsidDel="00251FBA">
          <w:rPr>
            <w:highlight w:val="magenta"/>
            <w:rPrChange w:id="42" w:author="USA" w:date="2022-06-06T10:44:00Z">
              <w:rPr>
                <w:highlight w:val="yellow"/>
              </w:rPr>
            </w:rPrChange>
          </w:rPr>
          <w:delText xml:space="preserve">including the transmission of safety messages and for general maritime radiocommunications </w:delText>
        </w:r>
      </w:del>
      <w:r w:rsidRPr="00566183">
        <w:rPr>
          <w:highlight w:val="magenta"/>
          <w:rPrChange w:id="43" w:author="USA" w:date="2022-06-06T10:44:00Z">
            <w:rPr>
              <w:highlight w:val="yellow"/>
            </w:rPr>
          </w:rPrChange>
        </w:rPr>
        <w:t xml:space="preserve">would provide additional spectrum to support new GMDSS </w:t>
      </w:r>
      <w:ins w:id="44" w:author="USA" w:date="2022-06-07T11:22:00Z">
        <w:r w:rsidR="00A45F56" w:rsidRPr="00566183">
          <w:rPr>
            <w:highlight w:val="magenta"/>
          </w:rPr>
          <w:t>S</w:t>
        </w:r>
      </w:ins>
      <w:ins w:id="45" w:author="USA" w:date="2022-06-07T11:23:00Z">
        <w:r w:rsidR="00A45F56" w:rsidRPr="00566183">
          <w:rPr>
            <w:highlight w:val="magenta"/>
          </w:rPr>
          <w:t xml:space="preserve">AT-COM </w:t>
        </w:r>
      </w:ins>
      <w:r w:rsidRPr="00566183">
        <w:rPr>
          <w:highlight w:val="magenta"/>
          <w:rPrChange w:id="46" w:author="USA" w:date="2022-06-06T10:44:00Z">
            <w:rPr>
              <w:highlight w:val="yellow"/>
            </w:rPr>
          </w:rPrChange>
        </w:rPr>
        <w:t>requirements</w:t>
      </w:r>
      <w:ins w:id="47" w:author="USA" w:date="2022-06-06T10:43:00Z">
        <w:r w:rsidR="00251FBA" w:rsidRPr="00566183">
          <w:rPr>
            <w:highlight w:val="magenta"/>
            <w:rPrChange w:id="48" w:author="USA" w:date="2022-06-06T10:44:00Z">
              <w:rPr/>
            </w:rPrChange>
          </w:rPr>
          <w:t>.</w:t>
        </w:r>
      </w:ins>
      <w:r w:rsidRPr="00566183">
        <w:rPr>
          <w:highlight w:val="magenta"/>
          <w:rPrChange w:id="49" w:author="USA" w:date="2022-06-06T10:44:00Z">
            <w:rPr>
              <w:highlight w:val="yellow"/>
            </w:rPr>
          </w:rPrChange>
        </w:rPr>
        <w:t xml:space="preserve"> </w:t>
      </w:r>
      <w:del w:id="50" w:author="USA" w:date="2022-06-06T10:43:00Z">
        <w:r w:rsidRPr="00251FBA" w:rsidDel="00251FBA">
          <w:rPr>
            <w:highlight w:val="cyan"/>
            <w:rPrChange w:id="51" w:author="USA" w:date="2022-06-06T10:44:00Z">
              <w:rPr>
                <w:highlight w:val="yellow"/>
              </w:rPr>
            </w:rPrChange>
          </w:rPr>
          <w:delText>using GSO satellite networks, potentially also supporting e-navigation and autonomous surface ships.</w:delText>
        </w:r>
        <w:r w:rsidRPr="00C37CCA" w:rsidDel="00251FBA">
          <w:delText xml:space="preserve">  </w:delText>
        </w:r>
      </w:del>
    </w:p>
    <w:p w14:paraId="497E30A1" w14:textId="77777777" w:rsidR="005140DE" w:rsidRPr="00C37CCA" w:rsidRDefault="005140DE" w:rsidP="005140DE">
      <w:pPr>
        <w:pStyle w:val="Heading2"/>
      </w:pPr>
      <w:r w:rsidRPr="00C37CCA">
        <w:t>2/1.11/3.2</w:t>
      </w:r>
      <w:r w:rsidRPr="00C37CCA">
        <w:tab/>
      </w:r>
      <w:r w:rsidRPr="00C37CCA">
        <w:tab/>
        <w:t>E-navigation</w:t>
      </w:r>
    </w:p>
    <w:p w14:paraId="091C7C51" w14:textId="77777777" w:rsidR="005140DE" w:rsidRPr="00C37CCA" w:rsidRDefault="005140DE" w:rsidP="005140DE">
      <w:pPr>
        <w:jc w:val="both"/>
      </w:pPr>
      <w:r w:rsidRPr="00C37CCA">
        <w:t xml:space="preserve">The study in IMO has not introduced e-navigation in the GMDSS. NAVDAT may become part of the GMDSS as a result of the modernization and thereby potentially become one of the systems that support e-navigation; however, it will not change the regulatory status of e-navigation.  </w:t>
      </w:r>
    </w:p>
    <w:p w14:paraId="24D9D98A" w14:textId="77777777" w:rsidR="005140DE" w:rsidRPr="00C37CCA" w:rsidRDefault="005140DE" w:rsidP="005140DE">
      <w:pPr>
        <w:jc w:val="both"/>
      </w:pPr>
      <w:r w:rsidRPr="00C37CCA">
        <w:t>Various existing satellite networks</w:t>
      </w:r>
      <w:r>
        <w:t xml:space="preserve">, NAVDAT and VDES could </w:t>
      </w:r>
      <w:r w:rsidRPr="00C37CCA">
        <w:t>support e-</w:t>
      </w:r>
      <w:proofErr w:type="gramStart"/>
      <w:r w:rsidRPr="00C37CCA">
        <w:t>navigation .</w:t>
      </w:r>
      <w:proofErr w:type="gramEnd"/>
    </w:p>
    <w:p w14:paraId="547B39C1" w14:textId="77777777" w:rsidR="005140DE" w:rsidRPr="00C37CCA" w:rsidRDefault="005140DE" w:rsidP="005140DE">
      <w:pPr>
        <w:jc w:val="both"/>
      </w:pPr>
      <w:r w:rsidRPr="00C37CCA">
        <w:t>The NAVDAT system is described in the Recommendation</w:t>
      </w:r>
      <w:r>
        <w:t>s</w:t>
      </w:r>
      <w:r w:rsidRPr="00C37CCA">
        <w:t xml:space="preserve"> ITU-R M.2010 for the MF band and ITU-R M.2058 for the HF band. The VDES is described in the Recommendation ITU-R M.2092.</w:t>
      </w:r>
    </w:p>
    <w:p w14:paraId="16638AEA" w14:textId="77777777" w:rsidR="005140DE" w:rsidRPr="00C37CCA" w:rsidRDefault="005140DE" w:rsidP="005140DE">
      <w:pPr>
        <w:pStyle w:val="Heading2"/>
        <w:ind w:left="1871" w:hanging="1871"/>
        <w:rPr>
          <w:lang w:eastAsia="fr-FR"/>
        </w:rPr>
      </w:pPr>
      <w:r w:rsidRPr="00C37CCA">
        <w:t>2/1.11/3.3</w:t>
      </w:r>
      <w:r w:rsidRPr="00C37CCA">
        <w:tab/>
      </w:r>
      <w:r w:rsidRPr="00C37CCA">
        <w:tab/>
        <w:t>Introduction</w:t>
      </w:r>
      <w:r w:rsidRPr="00C37CCA">
        <w:rPr>
          <w:lang w:eastAsia="fr-FR"/>
        </w:rPr>
        <w:t xml:space="preserve"> of additional satellite systems into the global maritime distress and safety system</w:t>
      </w:r>
    </w:p>
    <w:p w14:paraId="03D4F8C5" w14:textId="77777777" w:rsidR="005140DE" w:rsidRPr="00C37CCA" w:rsidRDefault="005140DE" w:rsidP="005140DE">
      <w:pPr>
        <w:pStyle w:val="EditorsNote"/>
        <w:spacing w:before="120" w:after="0"/>
        <w:rPr>
          <w:color w:val="FF0000"/>
          <w:szCs w:val="24"/>
          <w:lang w:eastAsia="fr-FR"/>
        </w:rPr>
      </w:pPr>
      <w:r w:rsidRPr="00C37CCA">
        <w:rPr>
          <w:color w:val="FF0000"/>
          <w:szCs w:val="24"/>
          <w:lang w:eastAsia="fr-FR"/>
        </w:rPr>
        <w:t>[Editor’s note: This section to be fill in by WP 4C]</w:t>
      </w:r>
    </w:p>
    <w:p w14:paraId="1C58552A" w14:textId="77777777" w:rsidR="005140DE" w:rsidRPr="00C37CCA" w:rsidRDefault="005140DE" w:rsidP="005140DE">
      <w:pPr>
        <w:jc w:val="both"/>
        <w:rPr>
          <w:rFonts w:eastAsia="SimSun"/>
        </w:rPr>
      </w:pPr>
      <w:bookmarkStart w:id="52" w:name="_Hlk49412055"/>
      <w:r w:rsidRPr="00C37CCA">
        <w:rPr>
          <w:rFonts w:eastAsia="SimSun"/>
        </w:rPr>
        <w:t xml:space="preserve">One </w:t>
      </w:r>
      <w:r w:rsidRPr="00C37CCA">
        <w:rPr>
          <w:rFonts w:eastAsia="SimSun"/>
          <w:lang w:eastAsia="zh-CN"/>
        </w:rPr>
        <w:t xml:space="preserve">additional GSO MSS </w:t>
      </w:r>
      <w:r w:rsidRPr="00C37CCA">
        <w:rPr>
          <w:rFonts w:eastAsia="SimSun"/>
        </w:rPr>
        <w:t>system</w:t>
      </w:r>
      <w:r w:rsidRPr="00C37CCA">
        <w:rPr>
          <w:rFonts w:eastAsia="SimSun"/>
          <w:lang w:eastAsia="zh-CN"/>
        </w:rPr>
        <w:t xml:space="preserve">, which consists of five GSO satellites located at </w:t>
      </w:r>
      <w:r w:rsidRPr="00C37CCA">
        <w:rPr>
          <w:rFonts w:eastAsia="SimSun"/>
          <w:spacing w:val="-2"/>
          <w:lang w:eastAsia="zh-CN"/>
        </w:rPr>
        <w:t>58.75E, 80E, 110.5E, 140E and 160E,</w:t>
      </w:r>
      <w:r w:rsidRPr="00C37CCA">
        <w:rPr>
          <w:rFonts w:eastAsia="SimSun"/>
        </w:rPr>
        <w:t xml:space="preserve"> being considered by the IMO to provide GMDSS uses MSS </w:t>
      </w:r>
      <w:r w:rsidRPr="00C37CCA">
        <w:rPr>
          <w:rFonts w:eastAsia="SimSun"/>
          <w:lang w:eastAsia="zh-CN"/>
        </w:rPr>
        <w:t>allocations with</w:t>
      </w:r>
      <w:bookmarkStart w:id="53" w:name="OLE_LINK28"/>
      <w:bookmarkStart w:id="54" w:name="OLE_LINK25"/>
      <w:r w:rsidRPr="00C37CCA">
        <w:rPr>
          <w:rFonts w:eastAsia="SimSun"/>
        </w:rPr>
        <w:t>in the frequency band</w:t>
      </w:r>
      <w:r w:rsidRPr="00C37CCA">
        <w:rPr>
          <w:rFonts w:eastAsia="SimSun"/>
          <w:lang w:eastAsia="zh-CN"/>
        </w:rPr>
        <w:t>s</w:t>
      </w:r>
      <w:r w:rsidRPr="00C37CCA">
        <w:rPr>
          <w:rFonts w:eastAsia="SimSun"/>
        </w:rPr>
        <w:t xml:space="preserve"> 1 61</w:t>
      </w:r>
      <w:r w:rsidRPr="00C37CCA">
        <w:rPr>
          <w:rFonts w:eastAsia="SimSun"/>
          <w:lang w:eastAsia="zh-CN"/>
        </w:rPr>
        <w:t>0</w:t>
      </w:r>
      <w:r w:rsidRPr="00C37CCA">
        <w:rPr>
          <w:rFonts w:eastAsia="SimSun"/>
        </w:rPr>
        <w:t>-1 626.5 MHz</w:t>
      </w:r>
      <w:bookmarkEnd w:id="53"/>
      <w:bookmarkEnd w:id="54"/>
      <w:r w:rsidRPr="00C37CCA">
        <w:rPr>
          <w:rFonts w:eastAsia="SimSun"/>
          <w:lang w:eastAsia="zh-CN"/>
        </w:rPr>
        <w:t xml:space="preserve"> and 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w:t>
      </w:r>
      <w:proofErr w:type="spellStart"/>
      <w:r w:rsidRPr="00C37CCA">
        <w:rPr>
          <w:rFonts w:eastAsia="SimSun"/>
          <w:lang w:eastAsia="zh-CN"/>
        </w:rPr>
        <w:t>MHz</w:t>
      </w:r>
      <w:r w:rsidRPr="00C37CCA">
        <w:rPr>
          <w:rFonts w:eastAsia="SimSun"/>
        </w:rPr>
        <w:t>.</w:t>
      </w:r>
      <w:proofErr w:type="spellEnd"/>
      <w:r w:rsidRPr="00C37CCA">
        <w:rPr>
          <w:rFonts w:eastAsia="SimSun"/>
        </w:rPr>
        <w:t xml:space="preserve"> </w:t>
      </w:r>
    </w:p>
    <w:p w14:paraId="03C7FD8F" w14:textId="77777777" w:rsidR="005140DE" w:rsidRPr="00C37CCA" w:rsidRDefault="005140DE" w:rsidP="005140DE">
      <w:pPr>
        <w:jc w:val="both"/>
        <w:rPr>
          <w:rFonts w:eastAsia="SimSun"/>
          <w:lang w:eastAsia="zh-CN"/>
        </w:rPr>
      </w:pPr>
      <w:r w:rsidRPr="00C37CCA">
        <w:rPr>
          <w:rFonts w:eastAsia="SimSun"/>
          <w:lang w:eastAsia="zh-CN"/>
        </w:rPr>
        <w:t>This system</w:t>
      </w:r>
      <w:r w:rsidRPr="00C37CCA">
        <w:rPr>
          <w:rFonts w:eastAsia="SimSun"/>
          <w:spacing w:val="-2"/>
          <w:lang w:eastAsia="zh-CN"/>
        </w:rPr>
        <w:t xml:space="preserve"> could </w:t>
      </w:r>
      <w:r w:rsidRPr="00C37CCA">
        <w:rPr>
          <w:rFonts w:eastAsia="SimSun"/>
          <w:lang w:eastAsia="zh-CN"/>
        </w:rPr>
        <w:t xml:space="preserve">provide two-way communication services for Asia and Western Pacific region with overlapping coverage. The filings used by the GSO system includes CHINASAT-31 (80E), -32 (140E), -33 (110.5E) and COMPASS-58.75E, -80E, -110.5E, -140E, -160E, which are recorded in the ITU MIFR under RR No. </w:t>
      </w:r>
      <w:r w:rsidRPr="00C37CCA">
        <w:rPr>
          <w:rFonts w:eastAsia="SimSun"/>
          <w:b/>
          <w:bCs/>
          <w:lang w:eastAsia="zh-CN"/>
        </w:rPr>
        <w:t>11.41</w:t>
      </w:r>
      <w:r w:rsidRPr="00C37CCA">
        <w:rPr>
          <w:rFonts w:eastAsia="SimSun"/>
          <w:lang w:eastAsia="zh-CN"/>
        </w:rPr>
        <w:t>.</w:t>
      </w:r>
    </w:p>
    <w:p w14:paraId="2A570D80" w14:textId="77777777" w:rsidR="005140DE" w:rsidRPr="00C37CCA" w:rsidRDefault="005140DE" w:rsidP="005140DE">
      <w:pPr>
        <w:jc w:val="both"/>
        <w:rPr>
          <w:rFonts w:eastAsia="SimSun"/>
          <w:lang w:eastAsia="zh-CN"/>
        </w:rPr>
      </w:pPr>
      <w:r w:rsidRPr="00C37CCA">
        <w:rPr>
          <w:rFonts w:eastAsia="SimSun"/>
          <w:lang w:eastAsia="zh-CN"/>
        </w:rPr>
        <w:t xml:space="preserve">[The band </w:t>
      </w:r>
      <w:r w:rsidRPr="00C37CCA">
        <w:rPr>
          <w:rFonts w:eastAsia="SimSun"/>
        </w:rPr>
        <w:t xml:space="preserve">1 610-1 626.5 MHz </w:t>
      </w:r>
      <w:r w:rsidRPr="00C37CCA">
        <w:rPr>
          <w:rFonts w:eastAsia="SimSun"/>
          <w:lang w:eastAsia="zh-CN"/>
        </w:rPr>
        <w:t>is</w:t>
      </w:r>
      <w:r w:rsidRPr="00C37CCA">
        <w:rPr>
          <w:rFonts w:eastAsia="SimSun"/>
        </w:rPr>
        <w:t xml:space="preserve"> allocated to the mobile-satellite service (MSS) (Earth-to-space) on a primary basis</w:t>
      </w:r>
      <w:r w:rsidRPr="00C37CCA">
        <w:rPr>
          <w:rFonts w:eastAsia="SimSun"/>
          <w:lang w:eastAsia="zh-CN"/>
        </w:rPr>
        <w:t>. The allocation used by this system for uplink is also used by other non-GSO MSS systems. The service uplink signals of the additional GSO MSS system have three carriers in frequency bands 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618.34</w:t>
      </w:r>
      <w:r w:rsidRPr="00C37CCA">
        <w:rPr>
          <w:rFonts w:eastAsia="SimSun"/>
        </w:rPr>
        <w:t> </w:t>
      </w:r>
      <w:r w:rsidRPr="00C37CCA">
        <w:rPr>
          <w:rFonts w:eastAsia="SimSun"/>
          <w:lang w:eastAsia="zh-CN"/>
        </w:rPr>
        <w:t>MHz, 1</w:t>
      </w:r>
      <w:r w:rsidRPr="00C37CCA">
        <w:rPr>
          <w:rFonts w:eastAsia="SimSun"/>
        </w:rPr>
        <w:t> </w:t>
      </w:r>
      <w:r w:rsidRPr="00C37CCA">
        <w:rPr>
          <w:rFonts w:eastAsia="SimSun"/>
          <w:lang w:eastAsia="zh-CN"/>
        </w:rPr>
        <w:t>614.26-1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MHz and 1</w:t>
      </w:r>
      <w:r w:rsidRPr="00C37CCA">
        <w:rPr>
          <w:rFonts w:eastAsia="SimSun"/>
        </w:rPr>
        <w:t> </w:t>
      </w:r>
      <w:r w:rsidRPr="00C37CCA">
        <w:rPr>
          <w:rFonts w:eastAsia="SimSun"/>
          <w:lang w:eastAsia="zh-CN"/>
        </w:rPr>
        <w:t>618.34-1</w:t>
      </w:r>
      <w:r w:rsidRPr="00C37CCA">
        <w:rPr>
          <w:rFonts w:eastAsia="SimSun"/>
        </w:rPr>
        <w:t> </w:t>
      </w:r>
      <w:r w:rsidRPr="00C37CCA">
        <w:rPr>
          <w:rFonts w:eastAsia="SimSun"/>
          <w:lang w:eastAsia="zh-CN"/>
        </w:rPr>
        <w:t>626.5</w:t>
      </w:r>
      <w:r w:rsidRPr="00C37CCA">
        <w:rPr>
          <w:rFonts w:eastAsia="SimSun"/>
        </w:rPr>
        <w:t> </w:t>
      </w:r>
      <w:proofErr w:type="spellStart"/>
      <w:r w:rsidRPr="00C37CCA">
        <w:rPr>
          <w:rFonts w:eastAsia="SimSun"/>
          <w:lang w:eastAsia="zh-CN"/>
        </w:rPr>
        <w:t>MHz.</w:t>
      </w:r>
      <w:proofErr w:type="spellEnd"/>
      <w:r w:rsidRPr="00C37CCA">
        <w:rPr>
          <w:rFonts w:eastAsia="SimSun"/>
          <w:lang w:eastAsia="zh-CN"/>
        </w:rPr>
        <w:t xml:space="preserve"> Frequency coordination of the GSO MSS satellite systems being considered has not been completed with the existing NGSO MSS systems with global coverage. These carriers overlap the assignments of the existing satellite systems, there is potential harmful interference caused into the existing satellite systems without the possibility of frequency avoidance. In the event that harmful interference is caused to the frequency assignments of these systems by the GSO MSS satellite systems under consideration, such interference must be immediately eliminated (see RR No. </w:t>
      </w:r>
      <w:r w:rsidRPr="00C37CCA">
        <w:rPr>
          <w:rFonts w:eastAsia="SimSun"/>
          <w:b/>
          <w:bCs/>
          <w:lang w:eastAsia="zh-CN"/>
        </w:rPr>
        <w:t>11.42</w:t>
      </w:r>
      <w:r w:rsidRPr="00C37CCA">
        <w:rPr>
          <w:rFonts w:eastAsia="SimSun"/>
          <w:lang w:eastAsia="zh-CN"/>
        </w:rPr>
        <w:t>).</w:t>
      </w:r>
      <w:r w:rsidRPr="00C37CCA">
        <w:rPr>
          <w:rFonts w:eastAsia="SimSun"/>
          <w:iCs/>
          <w:spacing w:val="-2"/>
          <w:lang w:eastAsia="zh-CN"/>
        </w:rPr>
        <w:t>]</w:t>
      </w:r>
      <w:r w:rsidRPr="00C37CCA">
        <w:rPr>
          <w:rFonts w:eastAsia="SimSun"/>
          <w:lang w:eastAsia="zh-CN"/>
        </w:rPr>
        <w:t xml:space="preserve"> </w:t>
      </w:r>
    </w:p>
    <w:p w14:paraId="68ADA3F7" w14:textId="77777777" w:rsidR="005140DE" w:rsidRPr="00C37CCA" w:rsidRDefault="005140DE" w:rsidP="005140DE">
      <w:pPr>
        <w:jc w:val="both"/>
        <w:rPr>
          <w:rFonts w:eastAsia="SimSun"/>
          <w:spacing w:val="-2"/>
          <w:lang w:eastAsia="zh-CN"/>
        </w:rPr>
      </w:pPr>
      <w:r w:rsidRPr="00C37CCA">
        <w:rPr>
          <w:rFonts w:eastAsia="SimSun"/>
          <w:lang w:eastAsia="zh-CN"/>
        </w:rPr>
        <w:t>The band 2 483.5-2 500 MHz is</w:t>
      </w:r>
      <w:r w:rsidRPr="00C37CCA">
        <w:rPr>
          <w:rFonts w:eastAsia="SimSun"/>
        </w:rPr>
        <w:t xml:space="preserve"> allocated to the mobile-satellite service (MSS) (space-to-Earth)</w:t>
      </w:r>
      <w:r w:rsidRPr="00C37CCA">
        <w:rPr>
          <w:rFonts w:eastAsia="SimSun"/>
          <w:lang w:eastAsia="zh-CN"/>
        </w:rPr>
        <w:t xml:space="preserve"> </w:t>
      </w:r>
      <w:r w:rsidRPr="00C37CCA">
        <w:rPr>
          <w:rFonts w:eastAsia="SimSun"/>
        </w:rPr>
        <w:t>on a primary basis</w:t>
      </w:r>
      <w:r w:rsidRPr="00C37CCA">
        <w:rPr>
          <w:rFonts w:eastAsia="SimSun"/>
          <w:lang w:eastAsia="zh-CN"/>
        </w:rPr>
        <w:t xml:space="preserve">. The allocation used by this system for downlink are also used by other non-GSO MSS systems. The service </w:t>
      </w:r>
      <w:r w:rsidRPr="00C37CCA">
        <w:rPr>
          <w:rFonts w:eastAsia="SimSun"/>
          <w:spacing w:val="-2"/>
          <w:lang w:eastAsia="zh-CN"/>
        </w:rPr>
        <w:t xml:space="preserve">downlink signal </w:t>
      </w:r>
      <w:r w:rsidRPr="00C37CCA">
        <w:rPr>
          <w:rFonts w:eastAsia="SimSun"/>
          <w:lang w:eastAsia="zh-CN"/>
        </w:rPr>
        <w:t xml:space="preserve">of the additional GSO MSS system has one carrier </w:t>
      </w:r>
      <w:r w:rsidRPr="00C37CCA">
        <w:rPr>
          <w:rFonts w:eastAsia="SimSun"/>
          <w:spacing w:val="-2"/>
          <w:lang w:eastAsia="zh-CN"/>
        </w:rPr>
        <w:t xml:space="preserve">in the frequency band </w:t>
      </w:r>
      <w:r w:rsidRPr="00C37CCA">
        <w:rPr>
          <w:rFonts w:eastAsia="SimSun"/>
          <w:lang w:eastAsia="zh-CN"/>
        </w:rPr>
        <w:t>2</w:t>
      </w:r>
      <w:r w:rsidRPr="00C37CCA">
        <w:rPr>
          <w:rFonts w:eastAsia="SimSun"/>
        </w:rPr>
        <w:t> </w:t>
      </w:r>
      <w:r w:rsidRPr="00C37CCA">
        <w:rPr>
          <w:rFonts w:eastAsia="SimSun"/>
          <w:lang w:eastAsia="zh-CN"/>
        </w:rPr>
        <w:t>483.59-2</w:t>
      </w:r>
      <w:r w:rsidRPr="00C37CCA">
        <w:rPr>
          <w:rFonts w:eastAsia="SimSun"/>
        </w:rPr>
        <w:t> </w:t>
      </w:r>
      <w:r w:rsidRPr="00C37CCA">
        <w:rPr>
          <w:rFonts w:eastAsia="SimSun"/>
          <w:lang w:eastAsia="zh-CN"/>
        </w:rPr>
        <w:t>499.91</w:t>
      </w:r>
      <w:r w:rsidRPr="00C37CCA">
        <w:rPr>
          <w:rFonts w:eastAsia="SimSun"/>
        </w:rPr>
        <w:t> </w:t>
      </w:r>
      <w:proofErr w:type="spellStart"/>
      <w:r w:rsidRPr="00C37CCA">
        <w:rPr>
          <w:rFonts w:eastAsia="SimSun"/>
          <w:lang w:eastAsia="zh-CN"/>
        </w:rPr>
        <w:t>MHz</w:t>
      </w:r>
      <w:r w:rsidRPr="00C37CCA">
        <w:rPr>
          <w:rFonts w:eastAsia="SimSun"/>
          <w:spacing w:val="-2"/>
          <w:lang w:eastAsia="zh-CN"/>
        </w:rPr>
        <w:t>.</w:t>
      </w:r>
      <w:proofErr w:type="spellEnd"/>
    </w:p>
    <w:p w14:paraId="68782AF9" w14:textId="77777777" w:rsidR="005140DE" w:rsidRPr="00C37CCA" w:rsidRDefault="005140DE" w:rsidP="005140DE">
      <w:pPr>
        <w:pStyle w:val="EditorsNote"/>
        <w:jc w:val="both"/>
        <w:rPr>
          <w:rFonts w:eastAsia="SimSun"/>
          <w:color w:val="FF0000"/>
          <w:lang w:eastAsia="zh-CN"/>
        </w:rPr>
      </w:pPr>
      <w:r w:rsidRPr="00C37CCA">
        <w:rPr>
          <w:rFonts w:eastAsia="SimSun"/>
          <w:color w:val="FF0000"/>
          <w:lang w:eastAsia="zh-CN"/>
        </w:rPr>
        <w:t>{Editor’s note: Further studies are needed on the subject of harmful interference and frequency overlap avoidance and possible identification of mitigation techniques, if any.}</w:t>
      </w:r>
    </w:p>
    <w:p w14:paraId="6515700A" w14:textId="77777777" w:rsidR="005140DE" w:rsidRPr="00C37CCA" w:rsidRDefault="005140DE" w:rsidP="005140DE">
      <w:pPr>
        <w:pStyle w:val="EditorsNote"/>
        <w:jc w:val="both"/>
        <w:rPr>
          <w:rFonts w:eastAsia="SimSun"/>
          <w:color w:val="FF0000"/>
          <w:lang w:eastAsia="zh-CN"/>
        </w:rPr>
      </w:pPr>
      <w:r w:rsidRPr="00C37CCA">
        <w:rPr>
          <w:rFonts w:eastAsia="SimSun"/>
          <w:color w:val="FF0000"/>
          <w:lang w:eastAsia="zh-CN"/>
        </w:rPr>
        <w:t>{Editor’s note: Add text for other systems including RAS and terrestrial systems for which coordination is not yet completed}</w:t>
      </w:r>
    </w:p>
    <w:p w14:paraId="02782AD2" w14:textId="77777777" w:rsidR="005140DE" w:rsidRPr="00C37CCA" w:rsidRDefault="005140DE" w:rsidP="005140DE">
      <w:pPr>
        <w:pStyle w:val="EditorsNote"/>
        <w:jc w:val="both"/>
        <w:rPr>
          <w:rFonts w:eastAsia="SimSun"/>
          <w:color w:val="FF0000"/>
          <w:lang w:eastAsia="zh-CN"/>
        </w:rPr>
      </w:pPr>
      <w:r w:rsidRPr="00C37CCA">
        <w:rPr>
          <w:rFonts w:eastAsia="SimSun"/>
          <w:color w:val="FF0000"/>
          <w:lang w:eastAsia="zh-CN"/>
        </w:rPr>
        <w:lastRenderedPageBreak/>
        <w:t>{Editor’s note: Spectrum requirements discussion need to be considered in this section.}</w:t>
      </w:r>
    </w:p>
    <w:p w14:paraId="570F5F14" w14:textId="77777777" w:rsidR="005140DE" w:rsidRPr="00C37CCA" w:rsidRDefault="005140DE" w:rsidP="005140DE">
      <w:pPr>
        <w:pStyle w:val="Heading3"/>
        <w:rPr>
          <w:rFonts w:eastAsia="SimSun"/>
        </w:rPr>
      </w:pPr>
      <w:r w:rsidRPr="00C37CCA">
        <w:rPr>
          <w:rFonts w:eastAsia="SimSun"/>
        </w:rPr>
        <w:t>2/1.11/3.3</w:t>
      </w:r>
      <w:r w:rsidRPr="00C37CCA">
        <w:rPr>
          <w:rFonts w:eastAsia="SimSun"/>
          <w:lang w:eastAsia="zh-CN"/>
        </w:rPr>
        <w:t>.1</w:t>
      </w:r>
      <w:r w:rsidRPr="00C37CCA">
        <w:rPr>
          <w:rFonts w:eastAsia="SimSun"/>
          <w:lang w:eastAsia="zh-CN"/>
        </w:rPr>
        <w:tab/>
      </w:r>
      <w:r w:rsidRPr="00C37CCA">
        <w:rPr>
          <w:rFonts w:eastAsia="SimSun"/>
        </w:rPr>
        <w:t>Allocations and other regulatory provisions to be taken into account</w:t>
      </w:r>
    </w:p>
    <w:p w14:paraId="03BF633B" w14:textId="77777777" w:rsidR="005140DE" w:rsidRPr="00C37CCA" w:rsidRDefault="005140DE" w:rsidP="005140DE">
      <w:pPr>
        <w:rPr>
          <w:rFonts w:eastAsia="SimSun"/>
        </w:rPr>
      </w:pPr>
      <w:r w:rsidRPr="00C37CCA">
        <w:rPr>
          <w:rFonts w:eastAsia="SimSun"/>
          <w:lang w:eastAsia="zh-CN"/>
        </w:rPr>
        <w:t>T</w:t>
      </w:r>
      <w:r w:rsidRPr="00C37CCA">
        <w:rPr>
          <w:rFonts w:eastAsia="SimSun"/>
        </w:rPr>
        <w:t>he frequency band 1 610.0-1 626.5 MHz is allocated to the following services:</w:t>
      </w:r>
    </w:p>
    <w:p w14:paraId="604E7432"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t xml:space="preserve">mobile-satellite service (MSS); </w:t>
      </w:r>
    </w:p>
    <w:p w14:paraId="3CCC90FC"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r>
      <w:proofErr w:type="spellStart"/>
      <w:r w:rsidRPr="00EE7D68">
        <w:rPr>
          <w:rFonts w:eastAsia="SimSun"/>
          <w:lang w:val="fr-FR"/>
        </w:rPr>
        <w:t>aeronautical</w:t>
      </w:r>
      <w:proofErr w:type="spellEnd"/>
      <w:r w:rsidRPr="00EE7D68">
        <w:rPr>
          <w:rFonts w:eastAsia="SimSun"/>
          <w:lang w:val="fr-FR"/>
        </w:rPr>
        <w:t xml:space="preserve"> mobile-satellite (route) service (AMS(R)S);</w:t>
      </w:r>
    </w:p>
    <w:p w14:paraId="0EE2DFD4"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r>
      <w:proofErr w:type="spellStart"/>
      <w:r w:rsidRPr="00EE7D68">
        <w:rPr>
          <w:rFonts w:eastAsia="SimSun"/>
          <w:lang w:val="fr-FR"/>
        </w:rPr>
        <w:t>aeronautical</w:t>
      </w:r>
      <w:proofErr w:type="spellEnd"/>
      <w:r w:rsidRPr="00EE7D68">
        <w:rPr>
          <w:rFonts w:eastAsia="SimSun"/>
          <w:lang w:val="fr-FR"/>
        </w:rPr>
        <w:t xml:space="preserve"> radionavigation service (ARNS);</w:t>
      </w:r>
    </w:p>
    <w:p w14:paraId="30B1780C"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t xml:space="preserve">radio </w:t>
      </w:r>
      <w:proofErr w:type="spellStart"/>
      <w:r w:rsidRPr="00EE7D68">
        <w:rPr>
          <w:rFonts w:eastAsia="SimSun"/>
          <w:lang w:val="fr-FR"/>
        </w:rPr>
        <w:t>astronomy</w:t>
      </w:r>
      <w:proofErr w:type="spellEnd"/>
      <w:r w:rsidRPr="00EE7D68">
        <w:rPr>
          <w:rFonts w:eastAsia="SimSun"/>
          <w:lang w:val="fr-FR"/>
        </w:rPr>
        <w:t xml:space="preserve"> service (RAS);</w:t>
      </w:r>
    </w:p>
    <w:p w14:paraId="23572865"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r>
      <w:proofErr w:type="spellStart"/>
      <w:r w:rsidRPr="00EE7D68">
        <w:rPr>
          <w:rFonts w:eastAsia="SimSun"/>
          <w:lang w:val="fr-FR"/>
        </w:rPr>
        <w:t>fixed</w:t>
      </w:r>
      <w:proofErr w:type="spellEnd"/>
      <w:r w:rsidRPr="00EE7D68">
        <w:rPr>
          <w:rFonts w:eastAsia="SimSun"/>
          <w:lang w:val="fr-FR"/>
        </w:rPr>
        <w:t xml:space="preserve"> service (FS);</w:t>
      </w:r>
    </w:p>
    <w:p w14:paraId="61B581D5" w14:textId="77777777" w:rsidR="005140DE" w:rsidRPr="00EE7D68" w:rsidRDefault="005140DE" w:rsidP="005140DE">
      <w:pPr>
        <w:pStyle w:val="enumlev1"/>
        <w:rPr>
          <w:rFonts w:eastAsia="SimSun"/>
          <w:lang w:val="fr-FR" w:eastAsia="zh-CN"/>
        </w:rPr>
      </w:pPr>
      <w:r w:rsidRPr="00EE7D68">
        <w:rPr>
          <w:rFonts w:eastAsia="SimSun"/>
          <w:lang w:val="fr-FR"/>
        </w:rPr>
        <w:t>–</w:t>
      </w:r>
      <w:r w:rsidRPr="00EE7D68">
        <w:rPr>
          <w:rFonts w:eastAsia="SimSun"/>
          <w:lang w:val="fr-FR"/>
        </w:rPr>
        <w:tab/>
      </w:r>
      <w:proofErr w:type="spellStart"/>
      <w:r w:rsidRPr="00EE7D68">
        <w:rPr>
          <w:rFonts w:eastAsia="SimSun"/>
          <w:lang w:val="fr-FR"/>
        </w:rPr>
        <w:t>radiodetermination</w:t>
      </w:r>
      <w:proofErr w:type="spellEnd"/>
      <w:r w:rsidRPr="00EE7D68">
        <w:rPr>
          <w:rFonts w:eastAsia="SimSun"/>
          <w:lang w:val="fr-FR"/>
        </w:rPr>
        <w:t>-satellite service (RDSS)</w:t>
      </w:r>
      <w:r w:rsidRPr="00EE7D68">
        <w:rPr>
          <w:rFonts w:eastAsia="SimSun"/>
          <w:lang w:val="fr-FR" w:eastAsia="zh-CN"/>
        </w:rPr>
        <w:t>,</w:t>
      </w:r>
      <w:r w:rsidRPr="00EE7D68">
        <w:rPr>
          <w:rFonts w:eastAsia="SimSun"/>
          <w:lang w:val="fr-FR"/>
        </w:rPr>
        <w:t xml:space="preserve"> and</w:t>
      </w:r>
    </w:p>
    <w:p w14:paraId="0B42ABBD" w14:textId="77777777" w:rsidR="005140DE" w:rsidRPr="00EE7D68" w:rsidRDefault="005140DE" w:rsidP="005140DE">
      <w:pPr>
        <w:pStyle w:val="enumlev1"/>
        <w:rPr>
          <w:rFonts w:eastAsia="SimSun"/>
          <w:lang w:val="fr-FR" w:eastAsia="zh-CN"/>
        </w:rPr>
      </w:pPr>
      <w:r w:rsidRPr="00EE7D68">
        <w:rPr>
          <w:rFonts w:eastAsia="SimSun"/>
          <w:lang w:val="fr-FR"/>
        </w:rPr>
        <w:t>–</w:t>
      </w:r>
      <w:r w:rsidRPr="00EE7D68">
        <w:rPr>
          <w:rFonts w:eastAsia="SimSun"/>
          <w:lang w:val="fr-FR"/>
        </w:rPr>
        <w:tab/>
        <w:t>m</w:t>
      </w:r>
      <w:r w:rsidRPr="00EE7D68">
        <w:rPr>
          <w:rFonts w:eastAsia="SimSun"/>
          <w:lang w:val="fr-FR" w:eastAsia="zh-CN"/>
        </w:rPr>
        <w:t>aritime mobile- satellite services (MMSS)</w:t>
      </w:r>
      <w:r w:rsidRPr="00EE7D68">
        <w:rPr>
          <w:rFonts w:eastAsia="SimSun"/>
          <w:spacing w:val="-2"/>
          <w:lang w:val="fr-FR" w:eastAsia="zh-CN"/>
        </w:rPr>
        <w:t xml:space="preserve"> (</w:t>
      </w:r>
      <w:proofErr w:type="spellStart"/>
      <w:r w:rsidRPr="00EE7D68">
        <w:rPr>
          <w:rFonts w:eastAsia="SimSun"/>
          <w:spacing w:val="-2"/>
          <w:lang w:val="fr-FR" w:eastAsia="zh-CN"/>
        </w:rPr>
        <w:t>space</w:t>
      </w:r>
      <w:proofErr w:type="spellEnd"/>
      <w:r w:rsidRPr="00EE7D68">
        <w:rPr>
          <w:rFonts w:eastAsia="SimSun"/>
          <w:spacing w:val="-2"/>
          <w:lang w:val="fr-FR" w:eastAsia="zh-CN"/>
        </w:rPr>
        <w:t>-to-</w:t>
      </w:r>
      <w:proofErr w:type="spellStart"/>
      <w:r w:rsidRPr="00EE7D68">
        <w:rPr>
          <w:rFonts w:eastAsia="SimSun"/>
          <w:spacing w:val="-2"/>
          <w:lang w:val="fr-FR" w:eastAsia="zh-CN"/>
        </w:rPr>
        <w:t>Earth</w:t>
      </w:r>
      <w:proofErr w:type="spellEnd"/>
      <w:r w:rsidRPr="00EE7D68">
        <w:rPr>
          <w:rFonts w:eastAsia="SimSun"/>
          <w:spacing w:val="-2"/>
          <w:lang w:val="fr-FR" w:eastAsia="zh-CN"/>
        </w:rPr>
        <w:t>)</w:t>
      </w:r>
      <w:r w:rsidRPr="00EE7D68">
        <w:rPr>
          <w:rFonts w:eastAsia="SimSun"/>
          <w:lang w:val="fr-FR" w:eastAsia="zh-CN"/>
        </w:rPr>
        <w:t>.</w:t>
      </w:r>
    </w:p>
    <w:p w14:paraId="17C31F98" w14:textId="77777777" w:rsidR="005140DE" w:rsidRPr="00C37CCA" w:rsidRDefault="005140DE" w:rsidP="005140DE">
      <w:pPr>
        <w:rPr>
          <w:rFonts w:eastAsia="SimSun"/>
          <w:lang w:eastAsia="zh-CN"/>
        </w:rPr>
      </w:pPr>
      <w:r w:rsidRPr="00C37CCA">
        <w:rPr>
          <w:rFonts w:eastAsia="SimSun"/>
          <w:lang w:eastAsia="zh-CN"/>
        </w:rPr>
        <w:t>The frequency band 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w:t>
      </w:r>
      <w:r w:rsidRPr="00C37CCA">
        <w:rPr>
          <w:rFonts w:eastAsia="SimSun"/>
          <w:lang w:eastAsia="zh-CN"/>
        </w:rPr>
        <w:t>MHz is allocated to the following services:</w:t>
      </w:r>
    </w:p>
    <w:p w14:paraId="339FCAF5"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t xml:space="preserve">mobile-satellite service (MSS); </w:t>
      </w:r>
    </w:p>
    <w:p w14:paraId="1439F073" w14:textId="77777777" w:rsidR="005140DE" w:rsidRPr="00EE7D68" w:rsidRDefault="005140DE" w:rsidP="005140DE">
      <w:pPr>
        <w:pStyle w:val="enumlev1"/>
        <w:rPr>
          <w:rFonts w:eastAsia="SimSun"/>
          <w:lang w:val="fr-FR" w:eastAsia="zh-CN"/>
        </w:rPr>
      </w:pPr>
      <w:r w:rsidRPr="00EE7D68">
        <w:rPr>
          <w:rFonts w:eastAsia="SimSun"/>
          <w:lang w:val="fr-FR"/>
        </w:rPr>
        <w:t>–</w:t>
      </w:r>
      <w:r w:rsidRPr="00EE7D68">
        <w:rPr>
          <w:rFonts w:eastAsia="SimSun"/>
          <w:lang w:val="fr-FR"/>
        </w:rPr>
        <w:tab/>
      </w:r>
      <w:proofErr w:type="spellStart"/>
      <w:r w:rsidRPr="00EE7D68">
        <w:rPr>
          <w:rFonts w:eastAsia="SimSun"/>
          <w:lang w:val="fr-FR"/>
        </w:rPr>
        <w:t>radiodetermination</w:t>
      </w:r>
      <w:proofErr w:type="spellEnd"/>
      <w:r w:rsidRPr="00EE7D68">
        <w:rPr>
          <w:rFonts w:eastAsia="SimSun"/>
          <w:lang w:val="fr-FR"/>
        </w:rPr>
        <w:t>-satellite service (RDSS);</w:t>
      </w:r>
    </w:p>
    <w:p w14:paraId="0DCA1E48" w14:textId="77777777" w:rsidR="005140DE" w:rsidRPr="00C37CCA" w:rsidRDefault="005140DE" w:rsidP="005140DE">
      <w:pPr>
        <w:pStyle w:val="enumlev1"/>
        <w:rPr>
          <w:rFonts w:eastAsia="SimSun"/>
        </w:rPr>
      </w:pPr>
      <w:r w:rsidRPr="00C37CCA">
        <w:rPr>
          <w:rFonts w:eastAsia="SimSun"/>
        </w:rPr>
        <w:t>–</w:t>
      </w:r>
      <w:r w:rsidRPr="00C37CCA">
        <w:rPr>
          <w:rFonts w:eastAsia="SimSun"/>
        </w:rPr>
        <w:tab/>
        <w:t>fixed service (FS);</w:t>
      </w:r>
    </w:p>
    <w:p w14:paraId="1DF873F8" w14:textId="77777777" w:rsidR="005140DE" w:rsidRPr="00C37CCA" w:rsidRDefault="005140DE" w:rsidP="005140DE">
      <w:pPr>
        <w:pStyle w:val="enumlev1"/>
        <w:rPr>
          <w:rFonts w:eastAsia="SimSun"/>
          <w:lang w:eastAsia="zh-CN"/>
        </w:rPr>
      </w:pPr>
      <w:r w:rsidRPr="00C37CCA">
        <w:rPr>
          <w:rFonts w:eastAsia="SimSun"/>
        </w:rPr>
        <w:t>–</w:t>
      </w:r>
      <w:r w:rsidRPr="00C37CCA">
        <w:rPr>
          <w:rFonts w:eastAsia="SimSun"/>
        </w:rPr>
        <w:tab/>
      </w:r>
      <w:proofErr w:type="gramStart"/>
      <w:r w:rsidRPr="00C37CCA">
        <w:rPr>
          <w:rFonts w:eastAsia="SimSun"/>
          <w:lang w:eastAsia="zh-CN"/>
        </w:rPr>
        <w:t>mobile</w:t>
      </w:r>
      <w:proofErr w:type="gramEnd"/>
      <w:r w:rsidRPr="00C37CCA">
        <w:rPr>
          <w:rFonts w:eastAsia="SimSun"/>
        </w:rPr>
        <w:t xml:space="preserve"> service (</w:t>
      </w:r>
      <w:r w:rsidRPr="00C37CCA">
        <w:rPr>
          <w:rFonts w:eastAsia="SimSun"/>
          <w:lang w:eastAsia="zh-CN"/>
        </w:rPr>
        <w:t>M</w:t>
      </w:r>
      <w:r w:rsidRPr="00C37CCA">
        <w:rPr>
          <w:rFonts w:eastAsia="SimSun"/>
        </w:rPr>
        <w:t>S),</w:t>
      </w:r>
      <w:r w:rsidRPr="00C37CCA">
        <w:rPr>
          <w:rFonts w:eastAsia="SimSun"/>
          <w:lang w:eastAsia="zh-CN"/>
        </w:rPr>
        <w:t xml:space="preserve"> and</w:t>
      </w:r>
    </w:p>
    <w:p w14:paraId="5F85B354" w14:textId="77777777" w:rsidR="005140DE" w:rsidRPr="00C37CCA" w:rsidRDefault="005140DE" w:rsidP="005140DE">
      <w:pPr>
        <w:pStyle w:val="enumlev1"/>
        <w:rPr>
          <w:rFonts w:eastAsia="SimSun"/>
          <w:lang w:eastAsia="zh-CN"/>
        </w:rPr>
      </w:pPr>
      <w:r w:rsidRPr="00C37CCA">
        <w:rPr>
          <w:rFonts w:eastAsia="SimSun"/>
        </w:rPr>
        <w:t>–</w:t>
      </w:r>
      <w:r w:rsidRPr="00C37CCA">
        <w:rPr>
          <w:rFonts w:eastAsia="SimSun"/>
        </w:rPr>
        <w:tab/>
      </w:r>
      <w:proofErr w:type="gramStart"/>
      <w:r w:rsidRPr="00C37CCA">
        <w:rPr>
          <w:rFonts w:eastAsia="SimSun"/>
          <w:lang w:eastAsia="zh-CN"/>
        </w:rPr>
        <w:t>radiolocation</w:t>
      </w:r>
      <w:proofErr w:type="gramEnd"/>
      <w:r w:rsidRPr="00C37CCA">
        <w:rPr>
          <w:rFonts w:eastAsia="SimSun"/>
        </w:rPr>
        <w:t xml:space="preserve"> service (</w:t>
      </w:r>
      <w:r w:rsidRPr="00C37CCA">
        <w:rPr>
          <w:rFonts w:eastAsia="SimSun"/>
          <w:lang w:eastAsia="zh-CN"/>
        </w:rPr>
        <w:t>RLS</w:t>
      </w:r>
      <w:r w:rsidRPr="00C37CCA">
        <w:rPr>
          <w:rFonts w:eastAsia="SimSun"/>
        </w:rPr>
        <w:t>)</w:t>
      </w:r>
      <w:r w:rsidRPr="00C37CCA">
        <w:rPr>
          <w:rFonts w:eastAsia="SimSun"/>
          <w:lang w:eastAsia="zh-CN"/>
        </w:rPr>
        <w:t>.</w:t>
      </w:r>
    </w:p>
    <w:p w14:paraId="273D8D3C" w14:textId="77777777" w:rsidR="005140DE" w:rsidRPr="00C37CCA" w:rsidRDefault="005140DE" w:rsidP="005140DE">
      <w:pPr>
        <w:pStyle w:val="Heading4"/>
        <w:rPr>
          <w:rFonts w:eastAsia="SimSun"/>
        </w:rPr>
      </w:pPr>
      <w:r w:rsidRPr="00C37CCA">
        <w:rPr>
          <w:rFonts w:eastAsia="SimSun"/>
          <w:lang w:eastAsia="zh-CN"/>
        </w:rPr>
        <w:t>2</w:t>
      </w:r>
      <w:r w:rsidRPr="00C37CCA">
        <w:rPr>
          <w:rFonts w:eastAsia="SimSun"/>
        </w:rPr>
        <w:t>/1.</w:t>
      </w:r>
      <w:r w:rsidRPr="00C37CCA">
        <w:rPr>
          <w:rFonts w:eastAsia="SimSun"/>
          <w:lang w:eastAsia="zh-CN"/>
        </w:rPr>
        <w:t>11</w:t>
      </w:r>
      <w:r w:rsidRPr="00C37CCA">
        <w:rPr>
          <w:rFonts w:eastAsia="SimSun"/>
        </w:rPr>
        <w:t>/3.</w:t>
      </w:r>
      <w:r w:rsidRPr="00C37CCA">
        <w:rPr>
          <w:rFonts w:eastAsia="SimSun"/>
          <w:lang w:eastAsia="zh-CN"/>
        </w:rPr>
        <w:t>3</w:t>
      </w:r>
      <w:r w:rsidRPr="00C37CCA">
        <w:rPr>
          <w:rFonts w:eastAsia="SimSun"/>
        </w:rPr>
        <w:t>.1.1</w:t>
      </w:r>
      <w:r w:rsidRPr="00C37CCA">
        <w:rPr>
          <w:rFonts w:eastAsia="SimSun"/>
        </w:rPr>
        <w:tab/>
        <w:t>Allocations and the status of the current operational use</w:t>
      </w:r>
    </w:p>
    <w:p w14:paraId="7F6009F7" w14:textId="77777777" w:rsidR="005140DE" w:rsidRPr="00C37CCA" w:rsidRDefault="005140DE" w:rsidP="005140DE">
      <w:pPr>
        <w:jc w:val="both"/>
        <w:rPr>
          <w:rFonts w:eastAsia="SimSun"/>
        </w:rPr>
      </w:pPr>
      <w:r w:rsidRPr="00C37CCA">
        <w:rPr>
          <w:rFonts w:eastAsia="SimSun"/>
          <w:lang w:eastAsia="zh-CN"/>
        </w:rPr>
        <w:t xml:space="preserve">The </w:t>
      </w:r>
      <w:r w:rsidRPr="00C37CCA">
        <w:rPr>
          <w:rFonts w:eastAsia="SimSun"/>
        </w:rPr>
        <w:t xml:space="preserve">allocations </w:t>
      </w:r>
      <w:r w:rsidRPr="00C37CCA">
        <w:rPr>
          <w:rFonts w:eastAsia="SimSun"/>
          <w:lang w:eastAsia="zh-CN"/>
        </w:rPr>
        <w:t xml:space="preserve">of the frequency band </w:t>
      </w:r>
      <w:r w:rsidRPr="00C37CCA">
        <w:rPr>
          <w:rFonts w:eastAsia="SimSun"/>
        </w:rPr>
        <w:t>1 610.0-1 626.5 MHz and their current operational status are described below</w:t>
      </w:r>
      <w:r w:rsidRPr="00C37CCA">
        <w:rPr>
          <w:rFonts w:eastAsia="SimSun"/>
          <w:lang w:eastAsia="zh-CN"/>
        </w:rPr>
        <w:t>:</w:t>
      </w:r>
    </w:p>
    <w:p w14:paraId="226B3A66" w14:textId="77777777" w:rsidR="005140DE" w:rsidRPr="00C37CCA" w:rsidRDefault="005140DE" w:rsidP="005140DE">
      <w:pPr>
        <w:pStyle w:val="enumlev1"/>
        <w:jc w:val="both"/>
        <w:rPr>
          <w:lang w:eastAsia="zh-CN"/>
        </w:rPr>
      </w:pPr>
      <w:r w:rsidRPr="00C37CCA">
        <w:t>–</w:t>
      </w:r>
      <w:r w:rsidRPr="00C37CCA">
        <w:rPr>
          <w:rFonts w:eastAsia="SimSun"/>
        </w:rPr>
        <w:tab/>
      </w:r>
      <w:r w:rsidRPr="00C37CCA">
        <w:t xml:space="preserve">The frequency band 1 610.0-1 626.5 MHz is allocated to MSS (Earth to space) </w:t>
      </w:r>
      <w:r w:rsidRPr="00C37CCA">
        <w:rPr>
          <w:lang w:eastAsia="zh-CN"/>
        </w:rPr>
        <w:t>on a primary basis, as well as the sub-band 1 613.8-1 626.5 MHz on a secondary basis to MSS (space-to-Earth). These allocations are currently in use by two non-GSO global satellite systems and one regional satellite system.</w:t>
      </w:r>
    </w:p>
    <w:p w14:paraId="06AC23AA"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r w:rsidRPr="00C37CCA">
        <w:rPr>
          <w:rFonts w:eastAsia="SimSun"/>
          <w:szCs w:val="24"/>
        </w:rPr>
        <w:t xml:space="preserve">Pursuant to </w:t>
      </w:r>
      <w:r w:rsidRPr="00C37CCA">
        <w:rPr>
          <w:rFonts w:eastAsia="SimSun"/>
        </w:rPr>
        <w:t xml:space="preserve">RR </w:t>
      </w:r>
      <w:r w:rsidRPr="00C37CCA">
        <w:rPr>
          <w:rFonts w:eastAsia="SimSun"/>
          <w:szCs w:val="24"/>
        </w:rPr>
        <w:t xml:space="preserve">No. </w:t>
      </w:r>
      <w:r w:rsidRPr="00C37CCA">
        <w:rPr>
          <w:rFonts w:eastAsia="SimSun"/>
          <w:b/>
          <w:szCs w:val="24"/>
        </w:rPr>
        <w:t>5.367</w:t>
      </w:r>
      <w:r w:rsidRPr="00C37CCA">
        <w:rPr>
          <w:rFonts w:eastAsia="SimSun"/>
          <w:bCs/>
          <w:szCs w:val="24"/>
          <w:lang w:eastAsia="zh-CN"/>
        </w:rPr>
        <w:t>,</w:t>
      </w:r>
      <w:r w:rsidRPr="00C37CCA">
        <w:rPr>
          <w:rFonts w:eastAsia="SimSun"/>
          <w:b/>
          <w:szCs w:val="24"/>
        </w:rPr>
        <w:t xml:space="preserve"> </w:t>
      </w:r>
      <w:r w:rsidRPr="00C37CCA">
        <w:rPr>
          <w:rFonts w:eastAsia="SimSun"/>
          <w:szCs w:val="24"/>
        </w:rPr>
        <w:t>AMS(R)S is allocated</w:t>
      </w:r>
      <w:r w:rsidRPr="00C37CCA">
        <w:rPr>
          <w:rFonts w:eastAsia="SimSun"/>
        </w:rPr>
        <w:t xml:space="preserve"> </w:t>
      </w:r>
      <w:r w:rsidRPr="00C37CCA">
        <w:rPr>
          <w:rFonts w:eastAsia="SimSun"/>
          <w:lang w:eastAsia="zh-CN"/>
        </w:rPr>
        <w:t xml:space="preserve">on a primary basis in the frequency band </w:t>
      </w:r>
      <w:r w:rsidRPr="00C37CCA">
        <w:rPr>
          <w:rFonts w:eastAsia="SimSun"/>
        </w:rPr>
        <w:t>1 610.0</w:t>
      </w:r>
      <w:r w:rsidRPr="00C37CCA">
        <w:rPr>
          <w:rFonts w:eastAsia="SimSun"/>
        </w:rPr>
        <w:noBreakHyphen/>
        <w:t xml:space="preserve">1 626.5 MHz </w:t>
      </w:r>
      <w:r w:rsidRPr="00C37CCA">
        <w:rPr>
          <w:rFonts w:eastAsia="SimSun"/>
          <w:lang w:eastAsia="zh-CN"/>
        </w:rPr>
        <w:t>in both uplink and downlink directions, subject t</w:t>
      </w:r>
      <w:r w:rsidRPr="00C37CCA">
        <w:rPr>
          <w:rFonts w:eastAsia="SimSun"/>
        </w:rPr>
        <w:t xml:space="preserve">o the coordination provisions of RR No. </w:t>
      </w:r>
      <w:r w:rsidRPr="00C37CCA">
        <w:rPr>
          <w:rFonts w:eastAsia="SimSun"/>
          <w:b/>
          <w:bCs/>
        </w:rPr>
        <w:t>9.21</w:t>
      </w:r>
      <w:r w:rsidRPr="00C37CCA">
        <w:rPr>
          <w:rFonts w:eastAsia="SimSun"/>
          <w:lang w:eastAsia="zh-CN"/>
        </w:rPr>
        <w:t xml:space="preserve">. At least one satellite system has notified assignments that operate under this allocation.  It is worth to mention that RR No. </w:t>
      </w:r>
      <w:r w:rsidRPr="00C37CCA">
        <w:rPr>
          <w:rFonts w:eastAsia="SimSun"/>
          <w:b/>
          <w:bCs/>
          <w:lang w:eastAsia="zh-CN"/>
        </w:rPr>
        <w:t>43.1</w:t>
      </w:r>
      <w:r w:rsidRPr="00C37CCA">
        <w:rPr>
          <w:rFonts w:eastAsia="SimSun"/>
          <w:lang w:eastAsia="zh-CN"/>
        </w:rPr>
        <w:t xml:space="preserve"> identifies AMS(R</w:t>
      </w:r>
      <w:proofErr w:type="gramStart"/>
      <w:r w:rsidRPr="00C37CCA">
        <w:rPr>
          <w:rFonts w:eastAsia="SimSun"/>
          <w:lang w:eastAsia="zh-CN"/>
        </w:rPr>
        <w:t>)S</w:t>
      </w:r>
      <w:proofErr w:type="gramEnd"/>
      <w:r w:rsidRPr="00C37CCA">
        <w:rPr>
          <w:rFonts w:eastAsia="SimSun"/>
          <w:lang w:eastAsia="zh-CN"/>
        </w:rPr>
        <w:t xml:space="preserve"> allocations are reserved for communications related to safety and regulatory of flight.</w:t>
      </w:r>
    </w:p>
    <w:p w14:paraId="14E0E49C"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r w:rsidRPr="00C37CCA">
        <w:rPr>
          <w:rFonts w:eastAsia="SimSun"/>
          <w:lang w:eastAsia="zh-CN"/>
        </w:rPr>
        <w:t xml:space="preserve">ARNS is allocated in the frequency band </w:t>
      </w:r>
      <w:r w:rsidRPr="00C37CCA">
        <w:rPr>
          <w:rFonts w:eastAsia="SimSun"/>
        </w:rPr>
        <w:t>1 610.0-1 626.5 </w:t>
      </w:r>
      <w:proofErr w:type="spellStart"/>
      <w:r w:rsidRPr="00C37CCA">
        <w:rPr>
          <w:rFonts w:eastAsia="SimSun"/>
        </w:rPr>
        <w:t>MHz</w:t>
      </w:r>
      <w:r w:rsidRPr="00C37CCA">
        <w:rPr>
          <w:rFonts w:eastAsia="SimSun"/>
          <w:lang w:eastAsia="zh-CN"/>
        </w:rPr>
        <w:t>.</w:t>
      </w:r>
      <w:proofErr w:type="spellEnd"/>
      <w:r w:rsidRPr="00C37CCA">
        <w:rPr>
          <w:rFonts w:eastAsia="SimSun"/>
          <w:lang w:eastAsia="zh-CN"/>
        </w:rPr>
        <w:t xml:space="preserve"> </w:t>
      </w:r>
      <w:r w:rsidRPr="00C37CCA">
        <w:rPr>
          <w:rFonts w:eastAsia="SimSun"/>
        </w:rPr>
        <w:t>Some countries use this frequency band for ARNS operations and have plans for its further use.</w:t>
      </w:r>
    </w:p>
    <w:p w14:paraId="12AF02D3"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r>
      <w:r w:rsidRPr="00C37CCA">
        <w:rPr>
          <w:rFonts w:eastAsia="SimSun"/>
          <w:lang w:eastAsia="zh-CN"/>
        </w:rPr>
        <w:t xml:space="preserve">The frequency </w:t>
      </w:r>
      <w:r w:rsidRPr="00C37CCA">
        <w:rPr>
          <w:rFonts w:eastAsia="SimSun"/>
        </w:rPr>
        <w:t>band 1 610.6-1 613.8 MHz is allocated to the RA service and used for RA observations.</w:t>
      </w:r>
    </w:p>
    <w:p w14:paraId="5F0C1D6F"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t xml:space="preserve">RR No. </w:t>
      </w:r>
      <w:r w:rsidRPr="00C37CCA">
        <w:rPr>
          <w:rFonts w:eastAsia="SimSun"/>
          <w:b/>
          <w:bCs/>
        </w:rPr>
        <w:t>5.359</w:t>
      </w:r>
      <w:r w:rsidRPr="00C37CCA">
        <w:rPr>
          <w:rFonts w:eastAsia="SimSun"/>
        </w:rPr>
        <w:t xml:space="preserve"> provides an additional allocation to FS to the 27 countries listed in the footnote. Implementation of new FS station in this band is discouraged to the extent practicable in that footnote.</w:t>
      </w:r>
    </w:p>
    <w:p w14:paraId="6ED221C9" w14:textId="77777777" w:rsidR="005140DE" w:rsidRPr="00C37CCA" w:rsidRDefault="005140DE" w:rsidP="005140DE">
      <w:pPr>
        <w:pStyle w:val="EditorsNote"/>
        <w:rPr>
          <w:color w:val="FF0000"/>
          <w:lang w:eastAsia="zh-CN"/>
        </w:rPr>
      </w:pPr>
      <w:r w:rsidRPr="00C37CCA">
        <w:rPr>
          <w:color w:val="FF0000"/>
          <w:lang w:eastAsia="zh-CN"/>
        </w:rPr>
        <w:t>{Editor’s note: The rest of the document need to be drafted taking into account the formulation in the indent above (kindly suggested by NZL) and discussed at the next WP 4C meeting.}</w:t>
      </w:r>
    </w:p>
    <w:p w14:paraId="0E66FC88" w14:textId="77777777" w:rsidR="005140DE" w:rsidRPr="00C37CCA" w:rsidRDefault="005140DE" w:rsidP="005140DE">
      <w:pPr>
        <w:pStyle w:val="Note"/>
        <w:spacing w:before="120" w:after="120"/>
        <w:rPr>
          <w:b/>
          <w:bCs/>
          <w:i/>
          <w:iCs/>
        </w:rPr>
      </w:pPr>
      <w:r w:rsidRPr="00C37CCA">
        <w:rPr>
          <w:b/>
          <w:bCs/>
          <w:i/>
          <w:iCs/>
        </w:rPr>
        <w:t xml:space="preserve">Note: </w:t>
      </w:r>
      <w:bookmarkStart w:id="55" w:name="_Hlk86227075"/>
      <w:r w:rsidRPr="00C37CCA">
        <w:rPr>
          <w:b/>
          <w:bCs/>
          <w:i/>
          <w:iCs/>
        </w:rPr>
        <w:t>The rest of the document was not discussed at the WP 4C meeting in October 2021.</w:t>
      </w:r>
    </w:p>
    <w:bookmarkEnd w:id="55"/>
    <w:p w14:paraId="1FF29F16" w14:textId="77777777" w:rsidR="005140DE" w:rsidRPr="00C37CCA" w:rsidRDefault="005140DE" w:rsidP="005140DE">
      <w:pPr>
        <w:pStyle w:val="enumlev1"/>
        <w:jc w:val="both"/>
        <w:rPr>
          <w:rFonts w:eastAsia="SimSun"/>
        </w:rPr>
      </w:pPr>
      <w:r w:rsidRPr="00C37CCA">
        <w:rPr>
          <w:rFonts w:eastAsia="SimSun"/>
        </w:rPr>
        <w:lastRenderedPageBreak/>
        <w:t>–</w:t>
      </w:r>
      <w:r w:rsidRPr="00C37CCA">
        <w:rPr>
          <w:rFonts w:eastAsia="SimSun"/>
        </w:rPr>
        <w:tab/>
      </w:r>
      <w:bookmarkStart w:id="56" w:name="OLE_LINK2"/>
      <w:r w:rsidRPr="00C37CCA">
        <w:rPr>
          <w:rFonts w:eastAsia="SimSun"/>
        </w:rPr>
        <w:t>The RDSS is allocated in the frequency band 1 610-1 626.5 MHz on a primary basis in Region 2, and on a secondary basis in Regions</w:t>
      </w:r>
      <w:r w:rsidRPr="00C37CCA">
        <w:rPr>
          <w:rFonts w:eastAsia="SimSun"/>
          <w:lang w:eastAsia="zh-CN"/>
        </w:rPr>
        <w:t xml:space="preserve"> 1 and</w:t>
      </w:r>
      <w:r w:rsidRPr="00C37CCA">
        <w:rPr>
          <w:rFonts w:eastAsia="SimSun"/>
        </w:rPr>
        <w:t xml:space="preserve"> 3 and under RR No. </w:t>
      </w:r>
      <w:r w:rsidRPr="00C37CCA">
        <w:rPr>
          <w:rFonts w:eastAsia="SimSun"/>
          <w:b/>
        </w:rPr>
        <w:t>5.364</w:t>
      </w:r>
      <w:r w:rsidRPr="00C37CCA">
        <w:rPr>
          <w:rFonts w:eastAsia="SimSun"/>
        </w:rPr>
        <w:t xml:space="preserve"> is subject to coordination under RR No. </w:t>
      </w:r>
      <w:r w:rsidRPr="00C37CCA">
        <w:rPr>
          <w:rFonts w:eastAsia="SimSun"/>
          <w:b/>
        </w:rPr>
        <w:t>9.11A</w:t>
      </w:r>
      <w:r w:rsidRPr="00C37CCA">
        <w:rPr>
          <w:rFonts w:eastAsia="SimSun"/>
        </w:rPr>
        <w:t xml:space="preserve">. [In addition, RR No. </w:t>
      </w:r>
      <w:r w:rsidRPr="00C37CCA">
        <w:rPr>
          <w:rFonts w:eastAsia="SimSun"/>
          <w:b/>
        </w:rPr>
        <w:t>5.369</w:t>
      </w:r>
      <w:r w:rsidRPr="00C37CCA">
        <w:rPr>
          <w:rFonts w:eastAsia="SimSun"/>
        </w:rPr>
        <w:t xml:space="preserve"> provides for the RDSS (Earth-to-space) in the frequency band 1 610-1 626.5 MHz on a primary basis for countries identified in the footnote, subject to agreement under RR No. </w:t>
      </w:r>
      <w:r w:rsidRPr="00C37CCA">
        <w:rPr>
          <w:rFonts w:eastAsia="SimSun"/>
          <w:b/>
        </w:rPr>
        <w:t>9.21</w:t>
      </w:r>
      <w:r w:rsidRPr="00C37CCA">
        <w:rPr>
          <w:rFonts w:eastAsia="SimSun"/>
        </w:rPr>
        <w:t xml:space="preserve"> from countries not listed in this provision. </w:t>
      </w:r>
      <w:bookmarkEnd w:id="56"/>
      <w:r w:rsidRPr="00C37CCA">
        <w:rPr>
          <w:rFonts w:eastAsia="SimSun"/>
        </w:rPr>
        <w:t xml:space="preserve">/Also see RR No. </w:t>
      </w:r>
      <w:r w:rsidRPr="00C37CCA">
        <w:rPr>
          <w:rFonts w:eastAsia="SimSun"/>
          <w:b/>
          <w:bCs/>
        </w:rPr>
        <w:t>5.369</w:t>
      </w:r>
      <w:r w:rsidRPr="00C37CCA">
        <w:rPr>
          <w:rFonts w:eastAsia="SimSun"/>
        </w:rPr>
        <w:t>.]</w:t>
      </w:r>
    </w:p>
    <w:p w14:paraId="39CDD2E1"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bookmarkStart w:id="57" w:name="OLE_LINK3"/>
      <w:r w:rsidRPr="00C37CCA">
        <w:rPr>
          <w:rFonts w:eastAsia="SimSun"/>
        </w:rPr>
        <w:t xml:space="preserve">MMSS (space-to-Earth) is allocated on a primary basis in the frequency band </w:t>
      </w:r>
      <w:bookmarkStart w:id="58" w:name="OLE_LINK68"/>
      <w:bookmarkStart w:id="59" w:name="OLE_LINK71"/>
      <w:r w:rsidRPr="00C37CCA">
        <w:rPr>
          <w:rFonts w:eastAsia="SimSun"/>
        </w:rPr>
        <w:t>1 621.35</w:t>
      </w:r>
      <w:r w:rsidRPr="00C37CCA">
        <w:rPr>
          <w:rFonts w:eastAsia="SimSun"/>
        </w:rPr>
        <w:noBreakHyphen/>
        <w:t xml:space="preserve">1 626.5 </w:t>
      </w:r>
      <w:proofErr w:type="spellStart"/>
      <w:r w:rsidRPr="00C37CCA">
        <w:rPr>
          <w:rFonts w:eastAsia="SimSun"/>
        </w:rPr>
        <w:t>MHz</w:t>
      </w:r>
      <w:bookmarkEnd w:id="58"/>
      <w:bookmarkEnd w:id="59"/>
      <w:r w:rsidRPr="00C37CCA">
        <w:rPr>
          <w:rFonts w:eastAsia="SimSun"/>
        </w:rPr>
        <w:t>.</w:t>
      </w:r>
      <w:proofErr w:type="spellEnd"/>
      <w:r w:rsidRPr="00C37CCA">
        <w:rPr>
          <w:rFonts w:eastAsia="SimSun"/>
        </w:rPr>
        <w:t xml:space="preserve"> This allocation is </w:t>
      </w:r>
      <w:r w:rsidRPr="00C37CCA">
        <w:rPr>
          <w:lang w:eastAsia="zh-CN"/>
        </w:rPr>
        <w:t>currently in use by one non-GSO global satellite system for provision GMDSS. [</w:t>
      </w:r>
      <w:r w:rsidRPr="00C37CCA">
        <w:rPr>
          <w:rFonts w:eastAsia="SimSun"/>
        </w:rPr>
        <w:t>It is noted that “</w:t>
      </w:r>
      <w:r w:rsidRPr="00C37CCA">
        <w:rPr>
          <w:rFonts w:eastAsia="SimSun"/>
          <w:i/>
          <w:iCs/>
        </w:rPr>
        <w:t xml:space="preserve">RR No. </w:t>
      </w:r>
      <w:r w:rsidRPr="00C37CCA">
        <w:rPr>
          <w:rFonts w:eastAsia="SimSun"/>
          <w:b/>
          <w:bCs/>
          <w:i/>
          <w:iCs/>
        </w:rPr>
        <w:t>5.373A</w:t>
      </w:r>
      <w:r w:rsidRPr="00C37CCA">
        <w:rPr>
          <w:rFonts w:eastAsia="SimSun"/>
          <w:i/>
          <w:iCs/>
        </w:rPr>
        <w:t xml:space="preserve"> and No. </w:t>
      </w:r>
      <w:r w:rsidRPr="00C37CCA">
        <w:rPr>
          <w:rFonts w:eastAsia="SimSun"/>
          <w:b/>
          <w:bCs/>
          <w:i/>
          <w:iCs/>
        </w:rPr>
        <w:t>5.373</w:t>
      </w:r>
      <w:r w:rsidRPr="00C37CCA">
        <w:rPr>
          <w:rFonts w:eastAsia="SimSun"/>
          <w:i/>
          <w:iCs/>
        </w:rPr>
        <w:t>,</w:t>
      </w:r>
      <w:r w:rsidRPr="00C37CCA">
        <w:rPr>
          <w:rFonts w:eastAsia="SimSun"/>
          <w:i/>
          <w:iCs/>
          <w:lang w:eastAsia="zh-CN"/>
        </w:rPr>
        <w:t xml:space="preserve"> the maritime mobile earth stations receiving in the frequency band 1 621.35-1 626.5 MHz shall not impose constraints on the mobile earth stations of the additional GSOs system operating in the frequency band 1 621.35-1 626.5 MHz and shall not </w:t>
      </w:r>
      <w:r w:rsidRPr="00C37CCA">
        <w:rPr>
          <w:rFonts w:eastAsia="SimSun"/>
          <w:i/>
          <w:iCs/>
          <w:szCs w:val="24"/>
        </w:rPr>
        <w:t xml:space="preserve">impose </w:t>
      </w:r>
      <w:r w:rsidRPr="00C37CCA">
        <w:rPr>
          <w:rFonts w:eastAsia="SimSun"/>
          <w:i/>
          <w:iCs/>
        </w:rPr>
        <w:t xml:space="preserve">additional constraints on </w:t>
      </w:r>
      <w:r w:rsidRPr="00C37CCA">
        <w:rPr>
          <w:rFonts w:eastAsia="SimSun"/>
          <w:i/>
          <w:iCs/>
          <w:lang w:eastAsia="zh-CN"/>
        </w:rPr>
        <w:t xml:space="preserve">maritime mobile </w:t>
      </w:r>
      <w:r w:rsidRPr="00C37CCA">
        <w:rPr>
          <w:rFonts w:eastAsia="SimSun"/>
          <w:i/>
          <w:iCs/>
        </w:rPr>
        <w:t xml:space="preserve">earth stations </w:t>
      </w:r>
      <w:r w:rsidRPr="00C37CCA">
        <w:rPr>
          <w:rFonts w:eastAsia="SimSun"/>
          <w:i/>
          <w:iCs/>
          <w:lang w:eastAsia="zh-CN"/>
        </w:rPr>
        <w:t xml:space="preserve">of the system </w:t>
      </w:r>
      <w:r w:rsidRPr="00C37CCA">
        <w:rPr>
          <w:rFonts w:eastAsia="SimSun"/>
          <w:i/>
          <w:iCs/>
        </w:rPr>
        <w:t xml:space="preserve">operating in the frequency band 1 610-1 621.35 MHz”/ </w:t>
      </w:r>
      <w:r w:rsidRPr="00C37CCA">
        <w:rPr>
          <w:lang w:eastAsia="zh-CN"/>
        </w:rPr>
        <w:t xml:space="preserve">It is worth to mention that RR Nos. </w:t>
      </w:r>
      <w:r w:rsidRPr="00C37CCA">
        <w:rPr>
          <w:b/>
          <w:bCs/>
          <w:lang w:eastAsia="zh-CN"/>
        </w:rPr>
        <w:t>5.373</w:t>
      </w:r>
      <w:r w:rsidRPr="00C37CCA">
        <w:rPr>
          <w:lang w:eastAsia="zh-CN"/>
        </w:rPr>
        <w:t xml:space="preserve"> and </w:t>
      </w:r>
      <w:r w:rsidRPr="00C37CCA">
        <w:rPr>
          <w:b/>
          <w:bCs/>
          <w:lang w:eastAsia="zh-CN"/>
        </w:rPr>
        <w:t>5.373A</w:t>
      </w:r>
      <w:r w:rsidRPr="00C37CCA">
        <w:rPr>
          <w:lang w:eastAsia="zh-CN"/>
        </w:rPr>
        <w:t xml:space="preserve"> identify the status between MMSS (space-to-Earth) in the band </w:t>
      </w:r>
      <w:r w:rsidRPr="00C37CCA">
        <w:rPr>
          <w:rFonts w:eastAsia="SimSun"/>
        </w:rPr>
        <w:t>1 621.35</w:t>
      </w:r>
      <w:r w:rsidRPr="00C37CCA">
        <w:rPr>
          <w:rFonts w:eastAsia="SimSun"/>
        </w:rPr>
        <w:noBreakHyphen/>
        <w:t>1 626.5 MHz</w:t>
      </w:r>
      <w:r w:rsidRPr="00C37CCA">
        <w:rPr>
          <w:lang w:eastAsia="zh-CN"/>
        </w:rPr>
        <w:t xml:space="preserve"> and MSS and RDSS in the direction Earth to space in the band </w:t>
      </w:r>
      <w:r w:rsidRPr="00C37CCA">
        <w:rPr>
          <w:rFonts w:eastAsia="SimSun"/>
        </w:rPr>
        <w:t>1 610</w:t>
      </w:r>
      <w:r w:rsidRPr="00C37CCA">
        <w:rPr>
          <w:rFonts w:eastAsia="SimSun"/>
        </w:rPr>
        <w:noBreakHyphen/>
        <w:t>1 626.5 MHz</w:t>
      </w:r>
      <w:bookmarkEnd w:id="57"/>
      <w:r w:rsidRPr="00C37CCA">
        <w:rPr>
          <w:rFonts w:eastAsia="SimSun"/>
        </w:rPr>
        <w:t>/</w:t>
      </w:r>
      <w:r w:rsidRPr="00C37CCA">
        <w:rPr>
          <w:rFonts w:eastAsia="SimSun"/>
          <w:lang w:eastAsia="zh-CN"/>
        </w:rPr>
        <w:t>.</w:t>
      </w:r>
    </w:p>
    <w:p w14:paraId="281FCAF2" w14:textId="77777777" w:rsidR="005140DE" w:rsidRPr="00C37CCA" w:rsidRDefault="005140DE" w:rsidP="005140DE">
      <w:pPr>
        <w:pStyle w:val="EditorsNote"/>
        <w:rPr>
          <w:color w:val="FF0000"/>
          <w:lang w:eastAsia="zh-CN"/>
        </w:rPr>
      </w:pPr>
      <w:r w:rsidRPr="00C37CCA">
        <w:rPr>
          <w:rFonts w:eastAsia="MS Mincho"/>
          <w:color w:val="FF0000"/>
          <w:lang w:eastAsia="zh-CN"/>
        </w:rPr>
        <w:t>{Editor’s note</w:t>
      </w:r>
      <w:r w:rsidRPr="00C37CCA">
        <w:rPr>
          <w:color w:val="FF0000"/>
          <w:lang w:eastAsia="zh-CN"/>
        </w:rPr>
        <w:t xml:space="preserve">: Look at </w:t>
      </w:r>
      <w:r w:rsidRPr="00C37CCA">
        <w:rPr>
          <w:rFonts w:eastAsia="MS Mincho"/>
          <w:color w:val="FF0000"/>
          <w:lang w:eastAsia="zh-CN"/>
        </w:rPr>
        <w:t xml:space="preserve">RR No. </w:t>
      </w:r>
      <w:r w:rsidRPr="00C37CCA">
        <w:rPr>
          <w:rFonts w:eastAsia="MS Mincho"/>
          <w:b/>
          <w:bCs/>
          <w:color w:val="FF0000"/>
          <w:lang w:eastAsia="zh-CN"/>
        </w:rPr>
        <w:t>5.368</w:t>
      </w:r>
      <w:r w:rsidRPr="00C37CCA">
        <w:rPr>
          <w:rFonts w:eastAsia="MS Mincho"/>
          <w:color w:val="FF0000"/>
          <w:lang w:eastAsia="zh-CN"/>
        </w:rPr>
        <w:t xml:space="preserve"> and </w:t>
      </w:r>
      <w:proofErr w:type="gramStart"/>
      <w:r w:rsidRPr="00C37CCA">
        <w:rPr>
          <w:rFonts w:eastAsia="MS Mincho"/>
          <w:color w:val="FF0000"/>
          <w:lang w:eastAsia="zh-CN"/>
        </w:rPr>
        <w:t>ARNSS }</w:t>
      </w:r>
      <w:proofErr w:type="gramEnd"/>
    </w:p>
    <w:p w14:paraId="66B96B25" w14:textId="77777777" w:rsidR="005140DE" w:rsidRPr="00C37CCA" w:rsidRDefault="005140DE" w:rsidP="005140DE">
      <w:pPr>
        <w:jc w:val="both"/>
        <w:rPr>
          <w:rFonts w:eastAsia="SimSun"/>
        </w:rPr>
      </w:pPr>
      <w:r w:rsidRPr="00C37CCA">
        <w:rPr>
          <w:rFonts w:eastAsia="SimSun"/>
          <w:lang w:eastAsia="zh-CN"/>
        </w:rPr>
        <w:t xml:space="preserve">The </w:t>
      </w:r>
      <w:r w:rsidRPr="00C37CCA">
        <w:rPr>
          <w:rFonts w:eastAsia="SimSun"/>
        </w:rPr>
        <w:t xml:space="preserve">allocations </w:t>
      </w:r>
      <w:r w:rsidRPr="00C37CCA">
        <w:rPr>
          <w:rFonts w:eastAsia="SimSun"/>
          <w:lang w:eastAsia="zh-CN"/>
        </w:rPr>
        <w:t>of the band 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MHz and their current operational status are described below:</w:t>
      </w:r>
    </w:p>
    <w:p w14:paraId="72506459" w14:textId="77777777" w:rsidR="005140DE" w:rsidRPr="00C37CCA" w:rsidRDefault="005140DE" w:rsidP="005140DE">
      <w:pPr>
        <w:pStyle w:val="enumlev1"/>
        <w:rPr>
          <w:rFonts w:eastAsia="SimSun"/>
        </w:rPr>
      </w:pPr>
      <w:r w:rsidRPr="00C37CCA">
        <w:rPr>
          <w:rFonts w:eastAsia="SimSun"/>
        </w:rPr>
        <w:t>–</w:t>
      </w:r>
      <w:r w:rsidRPr="00C37CCA">
        <w:rPr>
          <w:rFonts w:eastAsia="SimSun"/>
        </w:rPr>
        <w:tab/>
      </w:r>
      <w:r w:rsidRPr="00C37CCA">
        <w:t>The frequency band 2 483.5-2 500 MHz is allocated to MSS (space to Earth) on a primary basis. This allocation is currently in use by at least one NGSO global satellite system and one regional satellite system.</w:t>
      </w:r>
      <w:r w:rsidRPr="00C37CCA" w:rsidDel="00E05F99">
        <w:t xml:space="preserve"> </w:t>
      </w:r>
    </w:p>
    <w:p w14:paraId="1126987B" w14:textId="77777777" w:rsidR="005140DE" w:rsidRPr="00C37CCA" w:rsidRDefault="005140DE" w:rsidP="005140DE">
      <w:pPr>
        <w:tabs>
          <w:tab w:val="clear" w:pos="2268"/>
          <w:tab w:val="left" w:pos="2608"/>
          <w:tab w:val="left" w:pos="3345"/>
        </w:tabs>
        <w:spacing w:before="80"/>
        <w:ind w:left="1134" w:hanging="1134"/>
        <w:jc w:val="both"/>
        <w:rPr>
          <w:rFonts w:eastAsia="SimSun"/>
          <w:lang w:eastAsia="zh-CN"/>
        </w:rPr>
      </w:pPr>
      <w:r w:rsidRPr="00C37CCA">
        <w:rPr>
          <w:rFonts w:eastAsia="SimSun"/>
        </w:rPr>
        <w:tab/>
        <w:t xml:space="preserve">RDSS is allocated in the frequency band </w:t>
      </w:r>
      <w:r w:rsidRPr="00C37CCA">
        <w:rPr>
          <w:rFonts w:eastAsia="SimSun"/>
          <w:lang w:eastAsia="zh-CN"/>
        </w:rPr>
        <w:t>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MHz on a primary basis</w:t>
      </w:r>
      <w:r w:rsidRPr="00C37CCA">
        <w:rPr>
          <w:rFonts w:eastAsia="SimSun"/>
          <w:lang w:eastAsia="zh-CN"/>
        </w:rPr>
        <w:t xml:space="preserve">. </w:t>
      </w:r>
      <w:bookmarkStart w:id="60" w:name="OLE_LINK5"/>
      <w:bookmarkStart w:id="61" w:name="OLE_LINK6"/>
      <w:r w:rsidRPr="00C37CCA">
        <w:rPr>
          <w:rFonts w:eastAsia="SimSun"/>
          <w:lang w:eastAsia="zh-CN"/>
        </w:rPr>
        <w:t xml:space="preserve">[It is noted that RR No. </w:t>
      </w:r>
      <w:r w:rsidRPr="00C37CCA">
        <w:rPr>
          <w:rFonts w:eastAsia="SimSun"/>
          <w:b/>
          <w:bCs/>
          <w:lang w:eastAsia="zh-CN"/>
        </w:rPr>
        <w:t>5.401</w:t>
      </w:r>
      <w:r w:rsidRPr="00C37CCA">
        <w:rPr>
          <w:rFonts w:eastAsia="SimSun"/>
          <w:lang w:eastAsia="zh-CN"/>
        </w:rPr>
        <w:t xml:space="preserve">, </w:t>
      </w:r>
      <w:r w:rsidRPr="00C37CCA">
        <w:rPr>
          <w:rFonts w:eastAsia="SimSun"/>
        </w:rPr>
        <w:t xml:space="preserve">RDSS </w:t>
      </w:r>
      <w:r w:rsidRPr="00C37CCA">
        <w:rPr>
          <w:rFonts w:eastAsia="SimSun"/>
          <w:lang w:eastAsia="zh-CN"/>
        </w:rPr>
        <w:t xml:space="preserve">is allocated on a </w:t>
      </w:r>
      <w:r w:rsidRPr="00C37CCA">
        <w:rPr>
          <w:rFonts w:eastAsia="SimSun"/>
        </w:rPr>
        <w:t xml:space="preserve">primary basis </w:t>
      </w:r>
      <w:r w:rsidRPr="00C37CCA">
        <w:rPr>
          <w:rFonts w:eastAsia="SimSun"/>
          <w:lang w:eastAsia="zh-CN"/>
        </w:rPr>
        <w:t>for</w:t>
      </w:r>
      <w:r w:rsidRPr="00C37CCA">
        <w:rPr>
          <w:rFonts w:eastAsia="SimSun"/>
        </w:rPr>
        <w:t xml:space="preserve"> </w:t>
      </w:r>
      <w:r w:rsidRPr="00C37CCA">
        <w:rPr>
          <w:rFonts w:eastAsia="SimSun"/>
          <w:lang w:eastAsia="zh-CN"/>
        </w:rPr>
        <w:t xml:space="preserve">countries </w:t>
      </w:r>
      <w:r w:rsidRPr="00C37CCA">
        <w:rPr>
          <w:rFonts w:eastAsia="SimSun"/>
        </w:rPr>
        <w:t>identified in the footnote</w:t>
      </w:r>
      <w:r w:rsidRPr="00C37CCA">
        <w:rPr>
          <w:rFonts w:eastAsia="SimSun"/>
          <w:lang w:eastAsia="zh-CN"/>
        </w:rPr>
        <w:t xml:space="preserve"> </w:t>
      </w:r>
      <w:r w:rsidRPr="00C37CCA">
        <w:rPr>
          <w:rFonts w:eastAsia="SimSun"/>
        </w:rPr>
        <w:t xml:space="preserve">in the </w:t>
      </w:r>
      <w:r w:rsidRPr="00C37CCA">
        <w:rPr>
          <w:rFonts w:eastAsia="SimSun"/>
          <w:lang w:eastAsia="zh-CN"/>
        </w:rPr>
        <w:t>space</w:t>
      </w:r>
      <w:r w:rsidRPr="00C37CCA">
        <w:rPr>
          <w:rFonts w:eastAsia="SimSun"/>
        </w:rPr>
        <w:t>-to-</w:t>
      </w:r>
      <w:r w:rsidRPr="00C37CCA">
        <w:rPr>
          <w:rFonts w:eastAsia="SimSun"/>
          <w:lang w:eastAsia="zh-CN"/>
        </w:rPr>
        <w:t>Earth</w:t>
      </w:r>
      <w:r w:rsidRPr="00C37CCA">
        <w:rPr>
          <w:rFonts w:eastAsia="SimSun"/>
        </w:rPr>
        <w:t xml:space="preserve"> direction</w:t>
      </w:r>
      <w:r w:rsidRPr="00C37CCA">
        <w:rPr>
          <w:rFonts w:eastAsia="SimSun"/>
          <w:lang w:eastAsia="zh-CN"/>
        </w:rPr>
        <w:t xml:space="preserve"> before WRC-12,</w:t>
      </w:r>
      <w:r w:rsidRPr="00C37CCA">
        <w:rPr>
          <w:rFonts w:eastAsia="SimSun"/>
        </w:rPr>
        <w:t xml:space="preserve"> subject to agreement </w:t>
      </w:r>
      <w:r w:rsidRPr="00C37CCA">
        <w:rPr>
          <w:rFonts w:eastAsia="SimSun"/>
          <w:lang w:eastAsia="zh-CN"/>
        </w:rPr>
        <w:t xml:space="preserve">obtained </w:t>
      </w:r>
      <w:r w:rsidRPr="00C37CCA">
        <w:rPr>
          <w:rFonts w:eastAsia="SimSun"/>
        </w:rPr>
        <w:t xml:space="preserve">under RR No. </w:t>
      </w:r>
      <w:r w:rsidRPr="00C37CCA">
        <w:rPr>
          <w:rFonts w:eastAsia="SimSun"/>
          <w:b/>
          <w:bCs/>
        </w:rPr>
        <w:t>9.21</w:t>
      </w:r>
      <w:r w:rsidRPr="00C37CCA">
        <w:rPr>
          <w:rFonts w:eastAsia="SimSun"/>
        </w:rPr>
        <w:t>,</w:t>
      </w:r>
      <w:r w:rsidRPr="00C37CCA">
        <w:rPr>
          <w:rFonts w:eastAsia="SimSun"/>
          <w:lang w:eastAsia="zh-CN"/>
        </w:rPr>
        <w:t xml:space="preserve"> fro</w:t>
      </w:r>
      <w:r w:rsidRPr="00C37CCA">
        <w:rPr>
          <w:rFonts w:eastAsia="SimSun"/>
        </w:rPr>
        <w:t>m countries</w:t>
      </w:r>
      <w:r w:rsidRPr="00C37CCA">
        <w:rPr>
          <w:rFonts w:eastAsia="SimSun"/>
          <w:lang w:eastAsia="zh-CN"/>
        </w:rPr>
        <w:t xml:space="preserve"> </w:t>
      </w:r>
      <w:r w:rsidRPr="00C37CCA">
        <w:rPr>
          <w:rFonts w:eastAsia="SimSun"/>
        </w:rPr>
        <w:t>not included in the footnote</w:t>
      </w:r>
      <w:bookmarkEnd w:id="60"/>
      <w:bookmarkEnd w:id="61"/>
      <w:r w:rsidRPr="00C37CCA">
        <w:rPr>
          <w:rFonts w:eastAsia="SimSun"/>
        </w:rPr>
        <w:t xml:space="preserve"> /</w:t>
      </w:r>
      <w:r w:rsidRPr="00C37CCA">
        <w:rPr>
          <w:rFonts w:eastAsia="SimSun"/>
          <w:lang w:eastAsia="zh-CN"/>
        </w:rPr>
        <w:t xml:space="preserve"> [Also see RR No. </w:t>
      </w:r>
      <w:r w:rsidRPr="00C37CCA">
        <w:rPr>
          <w:rFonts w:eastAsia="SimSun"/>
          <w:b/>
          <w:bCs/>
          <w:lang w:eastAsia="zh-CN"/>
        </w:rPr>
        <w:t>5.401</w:t>
      </w:r>
      <w:r w:rsidRPr="00C37CCA">
        <w:rPr>
          <w:rFonts w:eastAsia="SimSun"/>
          <w:lang w:eastAsia="zh-CN"/>
        </w:rPr>
        <w:t>/</w:t>
      </w:r>
      <w:r w:rsidRPr="00C37CCA">
        <w:rPr>
          <w:rFonts w:eastAsia="SimSun"/>
        </w:rPr>
        <w:t>]</w:t>
      </w:r>
      <w:r w:rsidRPr="00C37CCA">
        <w:rPr>
          <w:rFonts w:eastAsia="SimSun"/>
          <w:lang w:eastAsia="zh-CN"/>
        </w:rPr>
        <w:t xml:space="preserve">. </w:t>
      </w:r>
    </w:p>
    <w:p w14:paraId="10B45AC3" w14:textId="77777777" w:rsidR="005140DE" w:rsidRPr="00C37CCA" w:rsidRDefault="005140DE" w:rsidP="005140DE">
      <w:pPr>
        <w:tabs>
          <w:tab w:val="clear" w:pos="2268"/>
          <w:tab w:val="left" w:pos="2608"/>
          <w:tab w:val="left" w:pos="3345"/>
        </w:tabs>
        <w:spacing w:before="80"/>
        <w:ind w:left="1134" w:hanging="1134"/>
        <w:jc w:val="both"/>
        <w:rPr>
          <w:rFonts w:eastAsia="SimSun"/>
          <w:lang w:eastAsia="zh-CN"/>
        </w:rPr>
      </w:pPr>
      <w:r w:rsidRPr="00C37CCA">
        <w:rPr>
          <w:rFonts w:eastAsia="SimSun"/>
        </w:rPr>
        <w:t>–</w:t>
      </w:r>
      <w:r w:rsidRPr="00C37CCA">
        <w:rPr>
          <w:rFonts w:eastAsia="SimSun"/>
        </w:rPr>
        <w:tab/>
      </w:r>
      <w:r w:rsidRPr="00C37CCA">
        <w:rPr>
          <w:rFonts w:eastAsia="SimSun"/>
          <w:lang w:eastAsia="zh-CN"/>
        </w:rPr>
        <w:t xml:space="preserve">FS is allocated in the frequency band </w:t>
      </w:r>
      <w:r w:rsidRPr="00C37CCA">
        <w:rPr>
          <w:rFonts w:eastAsia="SimSun"/>
        </w:rPr>
        <w:t>2 483.5-2 500 MHz</w:t>
      </w:r>
      <w:r w:rsidRPr="00C37CCA">
        <w:rPr>
          <w:rFonts w:eastAsia="SimSun"/>
          <w:lang w:eastAsia="zh-CN"/>
        </w:rPr>
        <w:t xml:space="preserve"> on a primary</w:t>
      </w:r>
      <w:bookmarkStart w:id="62" w:name="_Hlk75861595"/>
      <w:r w:rsidRPr="00C37CCA">
        <w:rPr>
          <w:rFonts w:eastAsia="SimSun"/>
          <w:lang w:eastAsia="zh-CN"/>
        </w:rPr>
        <w:t xml:space="preserve"> </w:t>
      </w:r>
      <w:bookmarkEnd w:id="62"/>
      <w:r w:rsidRPr="00C37CCA">
        <w:rPr>
          <w:rFonts w:eastAsia="SimSun"/>
          <w:lang w:eastAsia="zh-CN"/>
        </w:rPr>
        <w:t>basis</w:t>
      </w:r>
      <w:r w:rsidRPr="00C37CCA">
        <w:rPr>
          <w:rFonts w:eastAsia="SimSun"/>
        </w:rPr>
        <w:t>.</w:t>
      </w:r>
      <w:r w:rsidRPr="00C37CCA">
        <w:rPr>
          <w:rFonts w:eastAsia="SimSun"/>
          <w:lang w:eastAsia="zh-CN"/>
        </w:rPr>
        <w:t xml:space="preserve"> </w:t>
      </w:r>
      <w:r w:rsidRPr="00C37CCA">
        <w:rPr>
          <w:rFonts w:eastAsia="SimSun"/>
        </w:rPr>
        <w:t>The typical applications in the band</w:t>
      </w:r>
      <w:r w:rsidRPr="00C37CCA">
        <w:rPr>
          <w:rFonts w:eastAsia="SimSun"/>
          <w:lang w:eastAsia="zh-CN"/>
        </w:rPr>
        <w:t xml:space="preserve"> include point-to-point fixed service, S</w:t>
      </w:r>
      <w:r w:rsidRPr="00C37CCA">
        <w:rPr>
          <w:rFonts w:eastAsia="SimSun"/>
        </w:rPr>
        <w:t>AP/SAB (Ancillary applications used to support programme making, or broadcasting (i.e. wireless video camera links), operating in the fixed service or mobile service.)</w:t>
      </w:r>
    </w:p>
    <w:p w14:paraId="720AA787" w14:textId="77777777" w:rsidR="005140DE" w:rsidRPr="00C37CCA" w:rsidRDefault="005140DE" w:rsidP="005140DE">
      <w:pPr>
        <w:tabs>
          <w:tab w:val="clear" w:pos="2268"/>
          <w:tab w:val="left" w:pos="2608"/>
          <w:tab w:val="left" w:pos="3345"/>
        </w:tabs>
        <w:spacing w:before="80"/>
        <w:ind w:left="1134" w:hanging="1134"/>
        <w:jc w:val="both"/>
        <w:rPr>
          <w:rFonts w:eastAsia="SimSun"/>
        </w:rPr>
      </w:pPr>
      <w:r w:rsidRPr="00C37CCA">
        <w:rPr>
          <w:rFonts w:eastAsia="SimSun"/>
        </w:rPr>
        <w:t>–</w:t>
      </w:r>
      <w:r w:rsidRPr="00C37CCA">
        <w:rPr>
          <w:rFonts w:eastAsia="SimSun"/>
        </w:rPr>
        <w:tab/>
      </w:r>
      <w:r w:rsidRPr="00C37CCA">
        <w:rPr>
          <w:rFonts w:eastAsia="SimSun"/>
          <w:szCs w:val="24"/>
          <w:lang w:eastAsia="zh-CN"/>
        </w:rPr>
        <w:t xml:space="preserve">MS is </w:t>
      </w:r>
      <w:r w:rsidRPr="00C37CCA">
        <w:rPr>
          <w:rFonts w:eastAsia="SimSun"/>
          <w:lang w:eastAsia="zh-CN"/>
        </w:rPr>
        <w:t>allocated</w:t>
      </w:r>
      <w:r w:rsidRPr="00C37CCA">
        <w:rPr>
          <w:rFonts w:eastAsia="SimSun"/>
          <w:szCs w:val="24"/>
          <w:lang w:eastAsia="zh-CN"/>
        </w:rPr>
        <w:t xml:space="preserve"> in the frequency band </w:t>
      </w:r>
      <w:r w:rsidRPr="00C37CCA">
        <w:rPr>
          <w:rFonts w:eastAsia="SimSun"/>
          <w:szCs w:val="24"/>
        </w:rPr>
        <w:t>2 483.5-2 500 MHz</w:t>
      </w:r>
      <w:r w:rsidRPr="00C37CCA">
        <w:rPr>
          <w:rFonts w:eastAsia="SimSun"/>
          <w:szCs w:val="24"/>
          <w:lang w:eastAsia="zh-CN"/>
        </w:rPr>
        <w:t xml:space="preserve"> on a primary basis.</w:t>
      </w:r>
      <w:r w:rsidRPr="00C37CCA">
        <w:rPr>
          <w:rFonts w:eastAsia="SimSun"/>
          <w:lang w:eastAsia="zh-CN"/>
        </w:rPr>
        <w:t xml:space="preserve"> </w:t>
      </w:r>
      <w:r w:rsidRPr="00C37CCA">
        <w:rPr>
          <w:rFonts w:eastAsia="SimSun"/>
          <w:szCs w:val="24"/>
        </w:rPr>
        <w:t xml:space="preserve">The typical applications in the frequency band in some countries </w:t>
      </w:r>
      <w:r w:rsidRPr="00C37CCA">
        <w:rPr>
          <w:rFonts w:eastAsia="SimSun"/>
          <w:szCs w:val="24"/>
          <w:lang w:eastAsia="zh-CN"/>
        </w:rPr>
        <w:t xml:space="preserve">include </w:t>
      </w:r>
      <w:r w:rsidRPr="00C37CCA">
        <w:rPr>
          <w:rFonts w:eastAsia="SimSun"/>
        </w:rPr>
        <w:t>Wireless Access, specifically IEEE 802.16e</w:t>
      </w:r>
      <w:r w:rsidRPr="00C37CCA">
        <w:rPr>
          <w:rFonts w:eastAsia="SimSun"/>
          <w:lang w:eastAsia="zh-CN"/>
        </w:rPr>
        <w:t>, I</w:t>
      </w:r>
      <w:r w:rsidRPr="00C37CCA">
        <w:rPr>
          <w:rFonts w:eastAsia="SimSun"/>
        </w:rPr>
        <w:t>ntelligent Transport Systems</w:t>
      </w:r>
      <w:r w:rsidRPr="00C37CCA">
        <w:rPr>
          <w:rFonts w:eastAsia="SimSun"/>
          <w:lang w:eastAsia="zh-CN"/>
        </w:rPr>
        <w:t xml:space="preserve">, </w:t>
      </w:r>
      <w:r w:rsidRPr="00C37CCA">
        <w:rPr>
          <w:rFonts w:eastAsia="SimSun"/>
        </w:rPr>
        <w:t>SAP/SAB systems: In some countries services ancillary to broadcasting (SAB), services ancillary to programme-making (SAP), electronic news gathering (ENG) and outside broadcasting (OB), which can be considered to operate as mobile or fixed services, extensively use the band.</w:t>
      </w:r>
    </w:p>
    <w:p w14:paraId="1DC9EB31" w14:textId="77777777" w:rsidR="005140DE" w:rsidRPr="00C37CCA" w:rsidRDefault="005140DE" w:rsidP="005140DE">
      <w:pPr>
        <w:tabs>
          <w:tab w:val="clear" w:pos="2268"/>
          <w:tab w:val="left" w:pos="2608"/>
          <w:tab w:val="left" w:pos="3345"/>
        </w:tabs>
        <w:spacing w:before="80"/>
        <w:ind w:left="1134" w:hanging="1134"/>
        <w:jc w:val="both"/>
        <w:rPr>
          <w:rFonts w:eastAsia="SimSun"/>
          <w:lang w:eastAsia="zh-CN"/>
        </w:rPr>
      </w:pPr>
      <w:r w:rsidRPr="00C37CCA">
        <w:rPr>
          <w:rFonts w:eastAsia="SimSun"/>
        </w:rPr>
        <w:t>–</w:t>
      </w:r>
      <w:r w:rsidRPr="00C37CCA">
        <w:rPr>
          <w:rFonts w:eastAsia="SimSun"/>
        </w:rPr>
        <w:tab/>
        <w:t xml:space="preserve">RLS </w:t>
      </w:r>
      <w:r w:rsidRPr="00C37CCA">
        <w:rPr>
          <w:rFonts w:eastAsia="SimSun"/>
          <w:szCs w:val="24"/>
          <w:lang w:eastAsia="zh-CN"/>
        </w:rPr>
        <w:t xml:space="preserve">is </w:t>
      </w:r>
      <w:r w:rsidRPr="00C37CCA">
        <w:rPr>
          <w:rFonts w:eastAsia="SimSun"/>
          <w:lang w:eastAsia="zh-CN"/>
        </w:rPr>
        <w:t>allocated</w:t>
      </w:r>
      <w:r w:rsidRPr="00C37CCA">
        <w:rPr>
          <w:rFonts w:eastAsia="SimSun"/>
          <w:szCs w:val="24"/>
          <w:lang w:eastAsia="zh-CN"/>
        </w:rPr>
        <w:t xml:space="preserve"> in the frequency band </w:t>
      </w:r>
      <w:r w:rsidRPr="00C37CCA">
        <w:rPr>
          <w:rFonts w:eastAsia="SimSun"/>
          <w:szCs w:val="24"/>
        </w:rPr>
        <w:t>2 483.5-2 500 MHz</w:t>
      </w:r>
      <w:r w:rsidRPr="00C37CCA">
        <w:rPr>
          <w:rFonts w:eastAsia="SimSun"/>
          <w:szCs w:val="24"/>
          <w:lang w:eastAsia="zh-CN"/>
        </w:rPr>
        <w:t xml:space="preserve"> on a primary basis</w:t>
      </w:r>
      <w:r w:rsidRPr="00C37CCA">
        <w:rPr>
          <w:rFonts w:eastAsia="SimSun"/>
        </w:rPr>
        <w:t xml:space="preserve"> in Regions 2 and 3 and </w:t>
      </w:r>
      <w:r w:rsidRPr="00C37CCA">
        <w:rPr>
          <w:rFonts w:eastAsia="SimSun"/>
          <w:lang w:eastAsia="zh-CN"/>
        </w:rPr>
        <w:t xml:space="preserve">on a </w:t>
      </w:r>
      <w:r w:rsidRPr="00C37CCA">
        <w:rPr>
          <w:rFonts w:eastAsia="SimSun"/>
        </w:rPr>
        <w:t>secondary</w:t>
      </w:r>
      <w:r w:rsidRPr="00C37CCA">
        <w:rPr>
          <w:rFonts w:eastAsia="SimSun"/>
          <w:lang w:eastAsia="zh-CN"/>
        </w:rPr>
        <w:t xml:space="preserve"> basis </w:t>
      </w:r>
      <w:r w:rsidRPr="00C37CCA">
        <w:rPr>
          <w:rFonts w:eastAsia="SimSun"/>
        </w:rPr>
        <w:t>in Region 1</w:t>
      </w:r>
      <w:r w:rsidRPr="00C37CCA">
        <w:rPr>
          <w:rFonts w:eastAsia="SimSun"/>
          <w:lang w:eastAsia="zh-CN"/>
        </w:rPr>
        <w:t xml:space="preserve">. In addition, </w:t>
      </w:r>
      <w:r w:rsidRPr="00C37CCA">
        <w:rPr>
          <w:rFonts w:eastAsia="SimSun"/>
        </w:rPr>
        <w:t xml:space="preserve">RR No. </w:t>
      </w:r>
      <w:r w:rsidRPr="00C37CCA">
        <w:rPr>
          <w:rFonts w:eastAsia="SimSun"/>
          <w:b/>
        </w:rPr>
        <w:t>5.369</w:t>
      </w:r>
      <w:r w:rsidRPr="00C37CCA">
        <w:rPr>
          <w:rFonts w:eastAsia="SimSun"/>
        </w:rPr>
        <w:t xml:space="preserve"> provides for the </w:t>
      </w:r>
      <w:r w:rsidRPr="00C37CCA">
        <w:rPr>
          <w:rFonts w:eastAsia="SimSun"/>
          <w:lang w:eastAsia="zh-CN"/>
        </w:rPr>
        <w:t>RLS</w:t>
      </w:r>
      <w:r w:rsidRPr="00C37CCA">
        <w:rPr>
          <w:rFonts w:eastAsia="SimSun"/>
        </w:rPr>
        <w:t xml:space="preserve"> in the frequency band</w:t>
      </w:r>
      <w:r w:rsidRPr="00C37CCA">
        <w:rPr>
          <w:rFonts w:eastAsia="SimSun"/>
          <w:szCs w:val="24"/>
          <w:lang w:eastAsia="zh-CN"/>
        </w:rPr>
        <w:t xml:space="preserve"> </w:t>
      </w:r>
      <w:r w:rsidRPr="00C37CCA">
        <w:rPr>
          <w:rFonts w:eastAsia="SimSun"/>
          <w:szCs w:val="24"/>
        </w:rPr>
        <w:t>2 483.5-2 500 MHz</w:t>
      </w:r>
      <w:r w:rsidRPr="00C37CCA">
        <w:rPr>
          <w:rFonts w:eastAsia="SimSun"/>
        </w:rPr>
        <w:t xml:space="preserve">  on a primary basis for countries identified in the footnote, </w:t>
      </w:r>
      <w:r w:rsidRPr="00C37CCA">
        <w:rPr>
          <w:rFonts w:eastAsia="SimSun"/>
          <w:lang w:eastAsia="zh-CN"/>
        </w:rPr>
        <w:t xml:space="preserve">which </w:t>
      </w:r>
      <w:r w:rsidRPr="00C37CCA">
        <w:rPr>
          <w:rFonts w:eastAsia="SimSun"/>
        </w:rPr>
        <w:t>shall not cause harmful interference to, or claim protection from stations of the MSS operating in the frequency band 2 483.5-2 500 </w:t>
      </w:r>
      <w:proofErr w:type="spellStart"/>
      <w:r w:rsidRPr="00C37CCA">
        <w:rPr>
          <w:rFonts w:eastAsia="SimSun"/>
        </w:rPr>
        <w:t>MHz.</w:t>
      </w:r>
      <w:proofErr w:type="spellEnd"/>
      <w:r w:rsidRPr="00C37CCA">
        <w:rPr>
          <w:rFonts w:eastAsia="SimSun"/>
        </w:rPr>
        <w:t xml:space="preserve"> The frequency band 2 483.5-2 500 MHz is allocated on a primary basis to the RLS in the countries in the RR No. </w:t>
      </w:r>
      <w:r w:rsidRPr="00C37CCA">
        <w:rPr>
          <w:rFonts w:eastAsia="SimSun"/>
          <w:b/>
          <w:bCs/>
        </w:rPr>
        <w:t>5.398A</w:t>
      </w:r>
      <w:r w:rsidRPr="00C37CCA">
        <w:rPr>
          <w:rFonts w:eastAsia="SimSun"/>
        </w:rPr>
        <w:t xml:space="preserve">. </w:t>
      </w:r>
    </w:p>
    <w:p w14:paraId="66508819" w14:textId="77777777" w:rsidR="005140DE" w:rsidRPr="00C37CCA" w:rsidRDefault="005140DE" w:rsidP="005140DE">
      <w:pPr>
        <w:pStyle w:val="Heading4"/>
        <w:rPr>
          <w:rFonts w:eastAsia="SimSun"/>
        </w:rPr>
      </w:pPr>
      <w:r w:rsidRPr="00C37CCA">
        <w:rPr>
          <w:rFonts w:eastAsia="SimSun"/>
          <w:lang w:eastAsia="zh-CN"/>
        </w:rPr>
        <w:lastRenderedPageBreak/>
        <w:t>2</w:t>
      </w:r>
      <w:r w:rsidRPr="00C37CCA">
        <w:rPr>
          <w:rFonts w:eastAsia="SimSun"/>
        </w:rPr>
        <w:t>/1.</w:t>
      </w:r>
      <w:r w:rsidRPr="00C37CCA">
        <w:rPr>
          <w:rFonts w:eastAsia="SimSun"/>
          <w:lang w:eastAsia="zh-CN"/>
        </w:rPr>
        <w:t>11</w:t>
      </w:r>
      <w:r w:rsidRPr="00C37CCA">
        <w:rPr>
          <w:rFonts w:eastAsia="SimSun"/>
        </w:rPr>
        <w:t>/3.</w:t>
      </w:r>
      <w:r w:rsidRPr="00C37CCA">
        <w:rPr>
          <w:rFonts w:eastAsia="SimSun"/>
          <w:lang w:eastAsia="zh-CN"/>
        </w:rPr>
        <w:t>3</w:t>
      </w:r>
      <w:r w:rsidRPr="00C37CCA">
        <w:rPr>
          <w:rFonts w:eastAsia="SimSun"/>
        </w:rPr>
        <w:t>.1.2</w:t>
      </w:r>
      <w:r w:rsidRPr="00C37CCA">
        <w:rPr>
          <w:rFonts w:eastAsia="SimSun"/>
        </w:rPr>
        <w:tab/>
      </w:r>
      <w:proofErr w:type="gramStart"/>
      <w:r w:rsidRPr="00C37CCA">
        <w:rPr>
          <w:rFonts w:eastAsia="SimSun"/>
        </w:rPr>
        <w:t>Other</w:t>
      </w:r>
      <w:proofErr w:type="gramEnd"/>
      <w:r w:rsidRPr="00C37CCA">
        <w:rPr>
          <w:rFonts w:eastAsia="SimSun"/>
        </w:rPr>
        <w:t xml:space="preserve"> regulatory provisions</w:t>
      </w:r>
    </w:p>
    <w:p w14:paraId="3A8203FE" w14:textId="77777777" w:rsidR="005140DE" w:rsidRPr="00C37CCA" w:rsidRDefault="005140DE" w:rsidP="005140DE">
      <w:pPr>
        <w:pStyle w:val="enumlev1"/>
        <w:keepNext/>
        <w:keepLines/>
        <w:jc w:val="both"/>
        <w:rPr>
          <w:rFonts w:eastAsia="SimSun"/>
        </w:rPr>
      </w:pPr>
      <w:r w:rsidRPr="00C37CCA">
        <w:rPr>
          <w:rFonts w:eastAsia="SimSun"/>
        </w:rPr>
        <w:t>–</w:t>
      </w:r>
      <w:r w:rsidRPr="00C37CCA">
        <w:rPr>
          <w:rFonts w:eastAsia="SimSun"/>
        </w:rPr>
        <w:tab/>
        <w:t xml:space="preserve">RR No. </w:t>
      </w:r>
      <w:r w:rsidRPr="00C37CCA">
        <w:rPr>
          <w:rFonts w:eastAsia="SimSun"/>
          <w:b/>
          <w:bCs/>
        </w:rPr>
        <w:t>1.59</w:t>
      </w:r>
      <w:r w:rsidRPr="00C37CCA">
        <w:rPr>
          <w:rFonts w:eastAsia="SimSun"/>
        </w:rPr>
        <w:t>, which defines a safety service.</w:t>
      </w:r>
    </w:p>
    <w:p w14:paraId="28E00A1B"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t xml:space="preserve">RR No. </w:t>
      </w:r>
      <w:r w:rsidRPr="00C37CCA">
        <w:rPr>
          <w:rFonts w:eastAsia="SimSun"/>
          <w:b/>
          <w:bCs/>
        </w:rPr>
        <w:t>5.368</w:t>
      </w:r>
      <w:r w:rsidRPr="00C37CCA">
        <w:rPr>
          <w:rFonts w:eastAsia="SimSun"/>
        </w:rPr>
        <w:t xml:space="preserve">, which references RR No. </w:t>
      </w:r>
      <w:r w:rsidRPr="00C37CCA">
        <w:rPr>
          <w:rFonts w:eastAsia="SimSun"/>
          <w:b/>
          <w:bCs/>
        </w:rPr>
        <w:t>4.10</w:t>
      </w:r>
      <w:r w:rsidRPr="00C37CCA">
        <w:rPr>
          <w:rFonts w:eastAsia="SimSun"/>
        </w:rPr>
        <w:t xml:space="preserve"> and its applicability (if any) to the MSS, </w:t>
      </w:r>
      <w:r w:rsidRPr="00C37CCA">
        <w:rPr>
          <w:rFonts w:eastAsia="SimSun"/>
          <w:lang w:eastAsia="zh-CN"/>
        </w:rPr>
        <w:t>MMSS, ARNS and ARNSS</w:t>
      </w:r>
      <w:r w:rsidRPr="00C37CCA">
        <w:rPr>
          <w:rFonts w:eastAsia="SimSun"/>
        </w:rPr>
        <w:t>.</w:t>
      </w:r>
      <w:r w:rsidRPr="00C37CCA">
        <w:rPr>
          <w:rFonts w:eastAsia="SimSun"/>
          <w:lang w:eastAsia="zh-CN"/>
        </w:rPr>
        <w:t xml:space="preserve"> </w:t>
      </w:r>
    </w:p>
    <w:p w14:paraId="35F077B0"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t xml:space="preserve">RR No. </w:t>
      </w:r>
      <w:r w:rsidRPr="00C37CCA">
        <w:rPr>
          <w:rFonts w:eastAsia="SimSun"/>
          <w:b/>
          <w:bCs/>
        </w:rPr>
        <w:t>9.52C</w:t>
      </w:r>
      <w:r w:rsidRPr="00C37CCA">
        <w:rPr>
          <w:rFonts w:eastAsia="SimSun"/>
        </w:rPr>
        <w:t xml:space="preserve"> including reference to RR No. </w:t>
      </w:r>
      <w:r w:rsidRPr="00C37CCA">
        <w:rPr>
          <w:rFonts w:eastAsia="SimSun"/>
          <w:b/>
          <w:bCs/>
        </w:rPr>
        <w:t>9.47</w:t>
      </w:r>
      <w:r w:rsidRPr="00C37CCA">
        <w:rPr>
          <w:rFonts w:eastAsia="SimSun"/>
        </w:rPr>
        <w:t xml:space="preserve"> and RR No. </w:t>
      </w:r>
      <w:r w:rsidRPr="00C37CCA">
        <w:rPr>
          <w:rFonts w:eastAsia="SimSun"/>
          <w:b/>
          <w:bCs/>
        </w:rPr>
        <w:t>9.48</w:t>
      </w:r>
      <w:r w:rsidRPr="00C37CCA">
        <w:rPr>
          <w:rFonts w:eastAsia="SimSun"/>
        </w:rPr>
        <w:t xml:space="preserve"> which describes the nature of coordination.</w:t>
      </w:r>
    </w:p>
    <w:p w14:paraId="652C7885" w14:textId="77777777" w:rsidR="005140DE" w:rsidRPr="00C37CCA" w:rsidRDefault="005140DE" w:rsidP="005140DE">
      <w:pPr>
        <w:pStyle w:val="enumlev1"/>
        <w:jc w:val="both"/>
        <w:rPr>
          <w:rFonts w:eastAsia="SimSun"/>
          <w:lang w:eastAsia="zh-CN" w:bidi="ar"/>
        </w:rPr>
      </w:pPr>
      <w:r w:rsidRPr="00C37CCA">
        <w:rPr>
          <w:rFonts w:eastAsia="SimSun"/>
        </w:rPr>
        <w:t>–</w:t>
      </w:r>
      <w:r w:rsidRPr="00C37CCA">
        <w:rPr>
          <w:rFonts w:eastAsia="SimSun"/>
        </w:rPr>
        <w:tab/>
      </w:r>
      <w:r w:rsidRPr="00C37CCA">
        <w:rPr>
          <w:rFonts w:eastAsia="SimSun"/>
          <w:lang w:eastAsia="zh-CN"/>
        </w:rPr>
        <w:t>RR No.</w:t>
      </w:r>
      <w:r w:rsidRPr="00C37CCA">
        <w:rPr>
          <w:rFonts w:eastAsia="SimSun"/>
        </w:rPr>
        <w:t xml:space="preserve"> </w:t>
      </w:r>
      <w:r w:rsidRPr="00C37CCA">
        <w:rPr>
          <w:rFonts w:eastAsia="SimSun"/>
          <w:b/>
          <w:bCs/>
        </w:rPr>
        <w:t>11.41</w:t>
      </w:r>
      <w:r w:rsidRPr="00C37CCA">
        <w:rPr>
          <w:rFonts w:eastAsia="SimSun"/>
        </w:rPr>
        <w:t xml:space="preserve">, </w:t>
      </w:r>
      <w:r w:rsidRPr="00C37CCA">
        <w:rPr>
          <w:rFonts w:eastAsia="SimSun"/>
          <w:lang w:eastAsia="zh-CN"/>
        </w:rPr>
        <w:t xml:space="preserve">which define an </w:t>
      </w:r>
      <w:r w:rsidRPr="00C37CCA">
        <w:rPr>
          <w:rFonts w:eastAsia="SimSun"/>
          <w:lang w:eastAsia="zh-CN" w:bidi="ar"/>
        </w:rPr>
        <w:t>entry of</w:t>
      </w:r>
      <w:r w:rsidRPr="00C37CCA">
        <w:rPr>
          <w:rFonts w:eastAsia="SimSun"/>
          <w:color w:val="231F20"/>
          <w:lang w:eastAsia="zh-CN" w:bidi="ar"/>
        </w:rPr>
        <w:t xml:space="preserve"> the assignment in the Master</w:t>
      </w:r>
      <w:r w:rsidRPr="00C37CCA">
        <w:rPr>
          <w:rFonts w:eastAsia="SimSun"/>
          <w:lang w:eastAsia="zh-CN" w:bidi="ar"/>
        </w:rPr>
        <w:t xml:space="preserve"> </w:t>
      </w:r>
      <w:r w:rsidRPr="00C37CCA">
        <w:rPr>
          <w:rFonts w:eastAsia="SimSun"/>
          <w:color w:val="231F20"/>
          <w:lang w:eastAsia="zh-CN" w:bidi="ar"/>
        </w:rPr>
        <w:t>Register</w:t>
      </w:r>
      <w:r w:rsidRPr="00C37CCA">
        <w:rPr>
          <w:rFonts w:eastAsia="SimSun"/>
          <w:lang w:eastAsia="zh-CN" w:bidi="ar"/>
        </w:rPr>
        <w:t>.</w:t>
      </w:r>
    </w:p>
    <w:p w14:paraId="7618817F" w14:textId="77777777" w:rsidR="005140DE" w:rsidRPr="00C37CCA" w:rsidRDefault="005140DE" w:rsidP="005140DE">
      <w:pPr>
        <w:pStyle w:val="enumlev1"/>
        <w:jc w:val="both"/>
        <w:rPr>
          <w:rFonts w:eastAsia="SimSun"/>
          <w:lang w:eastAsia="zh-CN" w:bidi="ar"/>
        </w:rPr>
      </w:pPr>
      <w:r w:rsidRPr="00C37CCA">
        <w:rPr>
          <w:rFonts w:eastAsia="SimSun"/>
        </w:rPr>
        <w:t>–</w:t>
      </w:r>
      <w:r w:rsidRPr="00C37CCA">
        <w:rPr>
          <w:rFonts w:eastAsia="SimSun"/>
        </w:rPr>
        <w:tab/>
      </w:r>
      <w:r w:rsidRPr="00C37CCA">
        <w:rPr>
          <w:rFonts w:eastAsia="SimSun"/>
          <w:lang w:eastAsia="zh-CN"/>
        </w:rPr>
        <w:t>RR No.</w:t>
      </w:r>
      <w:r w:rsidRPr="00C37CCA">
        <w:rPr>
          <w:rFonts w:eastAsia="SimSun"/>
        </w:rPr>
        <w:t xml:space="preserve"> </w:t>
      </w:r>
      <w:r w:rsidRPr="00C37CCA">
        <w:rPr>
          <w:rFonts w:eastAsia="SimSun"/>
          <w:b/>
          <w:bCs/>
        </w:rPr>
        <w:t>11.42</w:t>
      </w:r>
      <w:r w:rsidRPr="00C37CCA">
        <w:rPr>
          <w:rFonts w:eastAsia="SimSun"/>
          <w:lang w:eastAsia="zh-CN"/>
        </w:rPr>
        <w:t xml:space="preserve">, which defines the operation of the </w:t>
      </w:r>
      <w:r w:rsidRPr="00C37CCA">
        <w:rPr>
          <w:rFonts w:eastAsia="SimSun"/>
          <w:color w:val="231F20"/>
          <w:lang w:eastAsia="zh-CN" w:bidi="ar"/>
        </w:rPr>
        <w:t>assignment recorded under RR No. </w:t>
      </w:r>
      <w:r w:rsidRPr="00C37CCA">
        <w:rPr>
          <w:rFonts w:eastAsia="SimSun"/>
          <w:b/>
          <w:bCs/>
          <w:color w:val="231F20"/>
          <w:lang w:eastAsia="zh-CN" w:bidi="ar"/>
        </w:rPr>
        <w:t>11.41</w:t>
      </w:r>
      <w:r w:rsidRPr="00C37CCA">
        <w:rPr>
          <w:rFonts w:eastAsia="SimSun"/>
          <w:lang w:eastAsia="zh-CN" w:bidi="ar"/>
        </w:rPr>
        <w:t>.</w:t>
      </w:r>
    </w:p>
    <w:p w14:paraId="252CD6A8"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t xml:space="preserve">RR Appendix </w:t>
      </w:r>
      <w:r w:rsidRPr="00C37CCA">
        <w:rPr>
          <w:rFonts w:eastAsia="SimSun"/>
          <w:b/>
          <w:bCs/>
        </w:rPr>
        <w:t>15</w:t>
      </w:r>
      <w:r w:rsidRPr="00C37CCA">
        <w:rPr>
          <w:rFonts w:eastAsia="SimSun"/>
        </w:rPr>
        <w:t xml:space="preserve"> </w:t>
      </w:r>
      <w:r w:rsidRPr="00C37CCA">
        <w:rPr>
          <w:rFonts w:eastAsia="SimSun"/>
          <w:lang w:eastAsia="zh-CN"/>
        </w:rPr>
        <w:t>including</w:t>
      </w:r>
      <w:r w:rsidRPr="00C37CCA">
        <w:rPr>
          <w:rFonts w:eastAsia="SimSun"/>
        </w:rPr>
        <w:t xml:space="preserve"> all frequencies and frequency bands used by the GMDSS.</w:t>
      </w:r>
    </w:p>
    <w:p w14:paraId="4433A5B3"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r w:rsidRPr="00C37CCA">
        <w:rPr>
          <w:rFonts w:eastAsia="SimSun"/>
          <w:lang w:eastAsia="zh-CN"/>
        </w:rPr>
        <w:t xml:space="preserve">RR No. </w:t>
      </w:r>
      <w:r w:rsidRPr="00702E06">
        <w:rPr>
          <w:rFonts w:eastAsia="SimSun"/>
          <w:b/>
          <w:bCs/>
        </w:rPr>
        <w:t>33.50</w:t>
      </w:r>
      <w:r w:rsidRPr="00C37CCA">
        <w:rPr>
          <w:rFonts w:eastAsia="SimSun"/>
          <w:lang w:eastAsia="zh-CN"/>
        </w:rPr>
        <w:t xml:space="preserve"> including the frequencies used for transmission of </w:t>
      </w:r>
      <w:r w:rsidRPr="00C37CCA">
        <w:rPr>
          <w:rFonts w:eastAsia="SimSun"/>
          <w:color w:val="231F20"/>
          <w:lang w:eastAsia="zh-CN" w:bidi="ar"/>
        </w:rPr>
        <w:t>Maritime safety information</w:t>
      </w:r>
      <w:r w:rsidRPr="00C37CCA">
        <w:rPr>
          <w:rFonts w:eastAsia="SimSun"/>
          <w:lang w:eastAsia="zh-CN" w:bidi="ar"/>
        </w:rPr>
        <w:t>.</w:t>
      </w:r>
    </w:p>
    <w:p w14:paraId="0C68A67D"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r w:rsidRPr="00C37CCA">
        <w:rPr>
          <w:rFonts w:eastAsia="SimSun"/>
          <w:lang w:eastAsia="zh-CN"/>
        </w:rPr>
        <w:t>RR No</w:t>
      </w:r>
      <w:r w:rsidRPr="00702E06">
        <w:rPr>
          <w:rFonts w:eastAsia="SimSun"/>
          <w:lang w:eastAsia="zh-CN"/>
        </w:rPr>
        <w:t xml:space="preserve">. </w:t>
      </w:r>
      <w:r w:rsidRPr="00702E06">
        <w:rPr>
          <w:rFonts w:eastAsia="SimSun"/>
          <w:b/>
          <w:bCs/>
        </w:rPr>
        <w:t>33.5</w:t>
      </w:r>
      <w:r w:rsidRPr="00702E06">
        <w:rPr>
          <w:rFonts w:eastAsia="SimSun"/>
          <w:b/>
          <w:bCs/>
          <w:lang w:eastAsia="zh-CN"/>
        </w:rPr>
        <w:t>3</w:t>
      </w:r>
      <w:r w:rsidRPr="00C37CCA">
        <w:rPr>
          <w:rFonts w:eastAsia="SimSun"/>
          <w:lang w:eastAsia="zh-CN"/>
        </w:rPr>
        <w:t xml:space="preserve"> including the other frequencies used for safety.</w:t>
      </w:r>
    </w:p>
    <w:p w14:paraId="25C7B073" w14:textId="77777777" w:rsidR="005140DE" w:rsidRPr="00C37CCA" w:rsidRDefault="005140DE" w:rsidP="005140DE">
      <w:pPr>
        <w:pStyle w:val="Heading1"/>
      </w:pPr>
      <w:r w:rsidRPr="00C37CCA">
        <w:t>2/1.11/4</w:t>
      </w:r>
      <w:bookmarkEnd w:id="52"/>
      <w:r w:rsidRPr="00C37CCA">
        <w:tab/>
      </w:r>
      <w:r w:rsidRPr="00C37CCA">
        <w:tab/>
        <w:t>Methods to satisfy the agenda item</w:t>
      </w:r>
    </w:p>
    <w:p w14:paraId="78C8F79A" w14:textId="77777777" w:rsidR="005140DE" w:rsidRPr="00C37CCA" w:rsidRDefault="005140DE" w:rsidP="005140DE">
      <w:pPr>
        <w:pStyle w:val="EditorsNote"/>
        <w:spacing w:before="120" w:after="0"/>
        <w:rPr>
          <w:i w:val="0"/>
          <w:iCs w:val="0"/>
          <w:color w:val="000000"/>
          <w:szCs w:val="24"/>
        </w:rPr>
      </w:pPr>
      <w:r w:rsidRPr="00C37CCA">
        <w:rPr>
          <w:szCs w:val="24"/>
        </w:rPr>
        <w:t>[</w:t>
      </w:r>
      <w:r w:rsidRPr="00C37CCA">
        <w:rPr>
          <w:color w:val="000000"/>
          <w:szCs w:val="24"/>
        </w:rPr>
        <w:t xml:space="preserve">This </w:t>
      </w:r>
      <w:r w:rsidRPr="00C37CCA">
        <w:t>section</w:t>
      </w:r>
      <w:r w:rsidRPr="00C37CCA">
        <w:rPr>
          <w:color w:val="000000"/>
          <w:szCs w:val="24"/>
        </w:rPr>
        <w:t xml:space="preserve"> should contain the brief description of the Method or Methods to satisfy the agenda item as per section A2.4 of Annex 2 to </w:t>
      </w:r>
      <w:hyperlink r:id="rId24" w:history="1">
        <w:r w:rsidRPr="00F62EA1">
          <w:rPr>
            <w:rStyle w:val="Hyperlink"/>
            <w:color w:val="000000" w:themeColor="text1"/>
            <w:u w:val="none"/>
          </w:rPr>
          <w:t xml:space="preserve">Resolution </w:t>
        </w:r>
        <w:r w:rsidRPr="00C37CCA">
          <w:rPr>
            <w:rStyle w:val="Hyperlink"/>
          </w:rPr>
          <w:t>ITU-R 2-8</w:t>
        </w:r>
      </w:hyperlink>
      <w:r w:rsidRPr="00C37CCA">
        <w:rPr>
          <w:color w:val="000000"/>
          <w:szCs w:val="24"/>
        </w:rPr>
        <w:t>.]</w:t>
      </w:r>
    </w:p>
    <w:p w14:paraId="50CFC841" w14:textId="7B53B2F4" w:rsidR="005140DE" w:rsidRPr="00C37CCA" w:rsidRDefault="005140DE" w:rsidP="005140DE">
      <w:pPr>
        <w:pStyle w:val="Heading2"/>
      </w:pPr>
      <w:r w:rsidRPr="00C37CCA">
        <w:t>2/1.11/4.1</w:t>
      </w:r>
      <w:r w:rsidRPr="00C37CCA">
        <w:tab/>
      </w:r>
      <w:r w:rsidRPr="00C37CCA">
        <w:tab/>
      </w:r>
      <w:r w:rsidRPr="001B6053">
        <w:t>Unique Method A for</w:t>
      </w:r>
      <w:r>
        <w:t xml:space="preserve"> </w:t>
      </w:r>
      <w:r w:rsidRPr="00C37CCA">
        <w:t>Issue A: global maritime distress and safety system modernization</w:t>
      </w:r>
    </w:p>
    <w:p w14:paraId="4E424273" w14:textId="77777777" w:rsidR="005140DE" w:rsidRPr="00C37CCA" w:rsidRDefault="005140DE" w:rsidP="005140DE">
      <w:pPr>
        <w:rPr>
          <w:i/>
        </w:rPr>
      </w:pPr>
      <w:r w:rsidRPr="00C37CCA">
        <w:t>This method proposes:</w:t>
      </w:r>
    </w:p>
    <w:p w14:paraId="5EFC11A3" w14:textId="77777777" w:rsidR="005140DE" w:rsidRPr="00C37CCA" w:rsidRDefault="005140DE" w:rsidP="005140DE">
      <w:pPr>
        <w:pStyle w:val="enumlev1"/>
        <w:jc w:val="both"/>
      </w:pPr>
      <w:r w:rsidRPr="00C37CCA">
        <w:t>–</w:t>
      </w:r>
      <w:r w:rsidRPr="00C37CCA">
        <w:tab/>
        <w:t xml:space="preserve">The deletion of the NBDP for distress and safety communications from GMDSS in RR Appendices </w:t>
      </w:r>
      <w:r w:rsidRPr="00C37CCA">
        <w:rPr>
          <w:b/>
          <w:bCs/>
        </w:rPr>
        <w:t>15</w:t>
      </w:r>
      <w:r w:rsidRPr="00C37CCA">
        <w:t xml:space="preserve"> and </w:t>
      </w:r>
      <w:r w:rsidRPr="00C37CCA">
        <w:rPr>
          <w:b/>
          <w:bCs/>
        </w:rPr>
        <w:t>17</w:t>
      </w:r>
      <w:r w:rsidRPr="00C37CCA">
        <w:t xml:space="preserve"> for MF and HF in all bands. This is due to the fact that NBDP for such purpose has been deleted by the IMO from SOLAS Chapter IV. As NBDP is not in practical use on ships for distress alerting the deletion simplifies the operational use and reduces the burden on the administrations to maintain a system which is no longer in use. </w:t>
      </w:r>
    </w:p>
    <w:p w14:paraId="073D8E95" w14:textId="77777777" w:rsidR="005140DE" w:rsidRPr="00C37CCA" w:rsidRDefault="005140DE" w:rsidP="005140DE">
      <w:pPr>
        <w:pStyle w:val="enumlev1"/>
        <w:jc w:val="both"/>
      </w:pPr>
      <w:r w:rsidRPr="00C37CCA">
        <w:t>–</w:t>
      </w:r>
      <w:r w:rsidRPr="00C37CCA">
        <w:tab/>
        <w:t xml:space="preserve">The implementation of an ACS for MF and HF in selected bands using DSC technology as indicated by IMO in the related performance standards, taking into account studies performed within ITU-R, especially </w:t>
      </w:r>
      <w:r w:rsidRPr="00C96B60">
        <w:t>in Recommendation ITU-R M.493 and   Recommendation ITU-R M.541.</w:t>
      </w:r>
      <w:r w:rsidRPr="00C37CCA">
        <w:t xml:space="preserve"> It is proposed to implement this on the frequencies which had previously been used by NBDP for GMDSS in MF and all HF bands in RR Article </w:t>
      </w:r>
      <w:r w:rsidRPr="00F62EA1">
        <w:rPr>
          <w:b/>
          <w:bCs/>
        </w:rPr>
        <w:t>5</w:t>
      </w:r>
      <w:r w:rsidRPr="00C37CCA">
        <w:t xml:space="preserve"> and Appendix </w:t>
      </w:r>
      <w:r w:rsidRPr="00C37CCA">
        <w:rPr>
          <w:b/>
          <w:bCs/>
        </w:rPr>
        <w:t>17</w:t>
      </w:r>
      <w:r w:rsidRPr="00C37CCA">
        <w:t xml:space="preserve"> by a footnote.</w:t>
      </w:r>
    </w:p>
    <w:p w14:paraId="5F93A0FA" w14:textId="77777777" w:rsidR="005140DE" w:rsidRPr="00C37CCA" w:rsidRDefault="005140DE" w:rsidP="005140DE">
      <w:pPr>
        <w:pStyle w:val="enumlev1"/>
        <w:numPr>
          <w:ilvl w:val="0"/>
          <w:numId w:val="14"/>
        </w:numPr>
        <w:ind w:left="1134" w:hanging="1134"/>
        <w:jc w:val="both"/>
      </w:pPr>
      <w:r w:rsidRPr="00C37CCA">
        <w:t xml:space="preserve">The introduction of the NAVDAT frequencies in MF and HF in RR Appendix </w:t>
      </w:r>
      <w:r w:rsidRPr="00C37CCA">
        <w:rPr>
          <w:b/>
        </w:rPr>
        <w:t>15</w:t>
      </w:r>
      <w:r w:rsidRPr="00C37CCA">
        <w:t xml:space="preserve"> and modification of the relevant provisions in RR Articles </w:t>
      </w:r>
      <w:r w:rsidRPr="00C37CCA">
        <w:rPr>
          <w:b/>
          <w:bCs/>
        </w:rPr>
        <w:t>5</w:t>
      </w:r>
      <w:r w:rsidRPr="00C37CCA">
        <w:t xml:space="preserve">, </w:t>
      </w:r>
      <w:r w:rsidRPr="00C37CCA">
        <w:rPr>
          <w:b/>
          <w:bCs/>
        </w:rPr>
        <w:t>32</w:t>
      </w:r>
      <w:r w:rsidRPr="00C37CCA">
        <w:t xml:space="preserve">, </w:t>
      </w:r>
      <w:r w:rsidRPr="00C37CCA">
        <w:rPr>
          <w:b/>
          <w:bCs/>
        </w:rPr>
        <w:t>33</w:t>
      </w:r>
      <w:r w:rsidRPr="00C37CCA">
        <w:t xml:space="preserve"> and </w:t>
      </w:r>
      <w:r w:rsidRPr="00C37CCA">
        <w:rPr>
          <w:b/>
          <w:bCs/>
        </w:rPr>
        <w:t>52</w:t>
      </w:r>
      <w:r w:rsidRPr="00C37CCA">
        <w:t>.</w:t>
      </w:r>
    </w:p>
    <w:p w14:paraId="3D936F29" w14:textId="77777777" w:rsidR="005140DE" w:rsidRPr="00C37CCA" w:rsidRDefault="005140DE" w:rsidP="005140DE">
      <w:pPr>
        <w:pStyle w:val="enumlev1"/>
        <w:jc w:val="both"/>
      </w:pPr>
      <w:r w:rsidRPr="00C37CCA">
        <w:t>–</w:t>
      </w:r>
      <w:r w:rsidRPr="00C37CCA">
        <w:tab/>
      </w:r>
      <w:r w:rsidRPr="00F21164">
        <w:t xml:space="preserve">To implement Automatic identification system search and rescue transmitter (AIS SART) as locating equipment for which frequencies are protected by reference in RR Appendix </w:t>
      </w:r>
      <w:r w:rsidRPr="00F21164">
        <w:rPr>
          <w:b/>
          <w:bCs/>
        </w:rPr>
        <w:t xml:space="preserve">15. </w:t>
      </w:r>
      <w:r w:rsidRPr="00F21164">
        <w:rPr>
          <w:bCs/>
        </w:rPr>
        <w:t>T</w:t>
      </w:r>
      <w:r w:rsidRPr="00F21164">
        <w:t>aking into account studies performed within ITU-R, especially in Recommendation ITU-R M.1371</w:t>
      </w:r>
      <w:r>
        <w:t xml:space="preserve">, it </w:t>
      </w:r>
      <w:r w:rsidRPr="00C96B60">
        <w:t xml:space="preserve">is proposed to amend RR No. </w:t>
      </w:r>
      <w:r w:rsidRPr="00C96B60">
        <w:rPr>
          <w:b/>
          <w:bCs/>
        </w:rPr>
        <w:t>31.7</w:t>
      </w:r>
      <w:r w:rsidRPr="00C96B60">
        <w:t xml:space="preserve"> that s</w:t>
      </w:r>
      <w:r w:rsidRPr="00C37CCA">
        <w:t>urvival craft stations may carry this equipment as an alternative to the RADAR-SART to be in line with SOLAS Chapter IV.</w:t>
      </w:r>
    </w:p>
    <w:p w14:paraId="5C1C57A7" w14:textId="0DDDE681" w:rsidR="005140DE" w:rsidRPr="00C37CCA" w:rsidRDefault="005140DE" w:rsidP="005140DE">
      <w:pPr>
        <w:pStyle w:val="enumlev1"/>
        <w:jc w:val="both"/>
      </w:pPr>
      <w:r w:rsidRPr="00C37CCA">
        <w:t>–</w:t>
      </w:r>
      <w:r w:rsidRPr="00C37CCA">
        <w:tab/>
      </w:r>
      <w:r w:rsidRPr="00566183">
        <w:rPr>
          <w:highlight w:val="magenta"/>
          <w:rPrChange w:id="63" w:author="USA" w:date="2022-06-06T11:43:00Z">
            <w:rPr>
              <w:highlight w:val="yellow"/>
            </w:rPr>
          </w:rPrChange>
        </w:rPr>
        <w:t xml:space="preserve">To </w:t>
      </w:r>
      <w:del w:id="64" w:author="USA" w:date="2022-06-06T11:38:00Z">
        <w:r w:rsidRPr="00566183" w:rsidDel="002E4BF8">
          <w:rPr>
            <w:highlight w:val="magenta"/>
            <w:rPrChange w:id="65" w:author="USA" w:date="2022-06-06T11:43:00Z">
              <w:rPr>
                <w:highlight w:val="yellow"/>
              </w:rPr>
            </w:rPrChange>
          </w:rPr>
          <w:delText xml:space="preserve">modify RR No. </w:delText>
        </w:r>
        <w:r w:rsidRPr="00566183" w:rsidDel="002E4BF8">
          <w:rPr>
            <w:b/>
            <w:highlight w:val="magenta"/>
            <w:rPrChange w:id="66" w:author="USA" w:date="2022-06-06T11:43:00Z">
              <w:rPr>
                <w:b/>
                <w:highlight w:val="yellow"/>
              </w:rPr>
            </w:rPrChange>
          </w:rPr>
          <w:delText>5.375</w:delText>
        </w:r>
        <w:r w:rsidRPr="00566183" w:rsidDel="002E4BF8">
          <w:rPr>
            <w:highlight w:val="magenta"/>
            <w:rPrChange w:id="67" w:author="USA" w:date="2022-06-06T11:43:00Z">
              <w:rPr>
                <w:highlight w:val="yellow"/>
              </w:rPr>
            </w:rPrChange>
          </w:rPr>
          <w:delText xml:space="preserve"> and </w:delText>
        </w:r>
      </w:del>
      <w:ins w:id="68" w:author="USA" w:date="2022-04-27T07:50:00Z">
        <w:r w:rsidR="00FF31E1" w:rsidRPr="00566183">
          <w:rPr>
            <w:highlight w:val="magenta"/>
            <w:rPrChange w:id="69" w:author="USA" w:date="2022-06-06T11:43:00Z">
              <w:rPr>
                <w:highlight w:val="yellow"/>
              </w:rPr>
            </w:rPrChange>
          </w:rPr>
          <w:t xml:space="preserve">modify </w:t>
        </w:r>
      </w:ins>
      <w:r w:rsidRPr="00566183">
        <w:rPr>
          <w:highlight w:val="magenta"/>
          <w:rPrChange w:id="70" w:author="USA" w:date="2022-06-06T11:43:00Z">
            <w:rPr>
              <w:highlight w:val="yellow"/>
            </w:rPr>
          </w:rPrChange>
        </w:rPr>
        <w:t xml:space="preserve">Table 15-2 of RR Appendix </w:t>
      </w:r>
      <w:r w:rsidRPr="00566183">
        <w:rPr>
          <w:b/>
          <w:highlight w:val="magenta"/>
          <w:rPrChange w:id="71" w:author="USA" w:date="2022-06-06T11:43:00Z">
            <w:rPr>
              <w:b/>
              <w:highlight w:val="yellow"/>
            </w:rPr>
          </w:rPrChange>
        </w:rPr>
        <w:t>15</w:t>
      </w:r>
      <w:r w:rsidRPr="00566183">
        <w:rPr>
          <w:highlight w:val="magenta"/>
          <w:rPrChange w:id="72" w:author="USA" w:date="2022-06-06T11:43:00Z">
            <w:rPr>
              <w:highlight w:val="yellow"/>
            </w:rPr>
          </w:rPrChange>
        </w:rPr>
        <w:t xml:space="preserve"> </w:t>
      </w:r>
      <w:ins w:id="73" w:author="USA" w:date="2022-05-09T09:15:00Z">
        <w:r w:rsidR="006D6E2F" w:rsidRPr="00566183">
          <w:rPr>
            <w:highlight w:val="magenta"/>
            <w:rPrChange w:id="74" w:author="USA" w:date="2022-06-06T11:43:00Z">
              <w:rPr>
                <w:highlight w:val="yellow"/>
              </w:rPr>
            </w:rPrChange>
          </w:rPr>
          <w:t xml:space="preserve">by </w:t>
        </w:r>
      </w:ins>
      <w:ins w:id="75" w:author="USA" w:date="2022-06-06T11:40:00Z">
        <w:r w:rsidR="002E4BF8" w:rsidRPr="00566183">
          <w:rPr>
            <w:highlight w:val="magenta"/>
            <w:rPrChange w:id="76" w:author="USA" w:date="2022-06-06T11:43:00Z">
              <w:rPr/>
            </w:rPrChange>
          </w:rPr>
          <w:t>replacing the phrase “D&amp;S-OPS in column 2 with the phrase “SAT-COM</w:t>
        </w:r>
      </w:ins>
      <w:ins w:id="77" w:author="USA" w:date="2022-06-06T11:41:00Z">
        <w:r w:rsidR="002E4BF8" w:rsidRPr="00566183">
          <w:rPr>
            <w:highlight w:val="magenta"/>
            <w:rPrChange w:id="78" w:author="USA" w:date="2022-06-06T11:43:00Z">
              <w:rPr/>
            </w:rPrChange>
          </w:rPr>
          <w:t>.</w:t>
        </w:r>
      </w:ins>
      <w:ins w:id="79" w:author="USA" w:date="2022-06-06T11:40:00Z">
        <w:r w:rsidR="002E4BF8" w:rsidRPr="00566183">
          <w:rPr>
            <w:highlight w:val="magenta"/>
            <w:rPrChange w:id="80" w:author="USA" w:date="2022-06-06T11:43:00Z">
              <w:rPr/>
            </w:rPrChange>
          </w:rPr>
          <w:t xml:space="preserve">” </w:t>
        </w:r>
      </w:ins>
      <w:ins w:id="81" w:author="USA" w:date="2022-05-09T09:15:00Z">
        <w:del w:id="82" w:author="USA" w:date="2022-06-07T11:08:00Z">
          <w:r w:rsidR="006D6E2F" w:rsidRPr="00566183" w:rsidDel="004C4202">
            <w:rPr>
              <w:highlight w:val="magenta"/>
              <w:rPrChange w:id="83" w:author="USA" w:date="2022-06-08T07:02:00Z">
                <w:rPr>
                  <w:highlight w:val="yellow"/>
                </w:rPr>
              </w:rPrChange>
            </w:rPr>
            <w:delText xml:space="preserve">removing </w:delText>
          </w:r>
        </w:del>
      </w:ins>
      <w:ins w:id="84" w:author="USA" w:date="2022-06-06T11:41:00Z">
        <w:r w:rsidR="002E4BF8" w:rsidRPr="00566183">
          <w:rPr>
            <w:highlight w:val="magenta"/>
            <w:rPrChange w:id="85" w:author="USA" w:date="2022-06-08T07:02:00Z">
              <w:rPr/>
            </w:rPrChange>
          </w:rPr>
          <w:t xml:space="preserve">This action removes the </w:t>
        </w:r>
      </w:ins>
      <w:ins w:id="86" w:author="USA" w:date="2022-06-07T11:09:00Z">
        <w:r w:rsidR="004C4202" w:rsidRPr="00566183">
          <w:rPr>
            <w:highlight w:val="magenta"/>
            <w:rPrChange w:id="87" w:author="USA" w:date="2022-06-08T07:02:00Z">
              <w:rPr>
                <w:highlight w:val="cyan"/>
              </w:rPr>
            </w:rPrChange>
          </w:rPr>
          <w:t xml:space="preserve">no longer needed </w:t>
        </w:r>
      </w:ins>
      <w:ins w:id="88" w:author="USA" w:date="2022-06-06T11:41:00Z">
        <w:r w:rsidR="002E4BF8" w:rsidRPr="00566183">
          <w:rPr>
            <w:highlight w:val="magenta"/>
            <w:rPrChange w:id="89" w:author="USA" w:date="2022-06-08T07:02:00Z">
              <w:rPr/>
            </w:rPrChange>
          </w:rPr>
          <w:t>EPIRB limitati</w:t>
        </w:r>
      </w:ins>
      <w:ins w:id="90" w:author="USA" w:date="2022-06-06T11:42:00Z">
        <w:r w:rsidR="002E4BF8" w:rsidRPr="00566183">
          <w:rPr>
            <w:highlight w:val="magenta"/>
            <w:rPrChange w:id="91" w:author="USA" w:date="2022-06-08T07:02:00Z">
              <w:rPr/>
            </w:rPrChange>
          </w:rPr>
          <w:t xml:space="preserve">on in the </w:t>
        </w:r>
      </w:ins>
      <w:ins w:id="92" w:author="USA" w:date="2022-05-09T09:15:00Z">
        <w:del w:id="93" w:author="USA" w:date="2022-06-06T11:42:00Z">
          <w:r w:rsidR="006D6E2F" w:rsidRPr="00566183" w:rsidDel="002E4BF8">
            <w:rPr>
              <w:highlight w:val="magenta"/>
              <w:rPrChange w:id="94" w:author="USA" w:date="2022-06-08T07:02:00Z">
                <w:rPr>
                  <w:highlight w:val="yellow"/>
                </w:rPr>
              </w:rPrChange>
            </w:rPr>
            <w:delText xml:space="preserve">1 645.5-1 646.5 from the table </w:delText>
          </w:r>
        </w:del>
      </w:ins>
      <w:del w:id="95" w:author="USA" w:date="2022-06-06T11:42:00Z">
        <w:r w:rsidRPr="00566183" w:rsidDel="002E4BF8">
          <w:rPr>
            <w:highlight w:val="magenta"/>
            <w:rPrChange w:id="96" w:author="USA" w:date="2022-06-08T07:02:00Z">
              <w:rPr>
                <w:highlight w:val="yellow"/>
              </w:rPr>
            </w:rPrChange>
          </w:rPr>
          <w:delText xml:space="preserve">such </w:delText>
        </w:r>
        <w:r w:rsidR="00036A4D" w:rsidRPr="00566183" w:rsidDel="002E4BF8">
          <w:rPr>
            <w:highlight w:val="magenta"/>
            <w:rPrChange w:id="97" w:author="USA" w:date="2022-06-08T07:02:00Z">
              <w:rPr>
                <w:highlight w:val="yellow"/>
              </w:rPr>
            </w:rPrChange>
          </w:rPr>
          <w:delText>due to</w:delText>
        </w:r>
      </w:del>
      <w:ins w:id="98" w:author="USA" w:date="2022-04-27T07:48:00Z">
        <w:r w:rsidR="00FF31E1" w:rsidRPr="00566183">
          <w:rPr>
            <w:highlight w:val="magenta"/>
            <w:rPrChange w:id="99" w:author="USA" w:date="2022-06-08T07:02:00Z">
              <w:rPr>
                <w:highlight w:val="yellow"/>
              </w:rPr>
            </w:rPrChange>
          </w:rPr>
          <w:t xml:space="preserve"> </w:t>
        </w:r>
      </w:ins>
      <w:del w:id="100" w:author="USA" w:date="2022-04-27T07:49:00Z">
        <w:r w:rsidRPr="00566183" w:rsidDel="00FF31E1">
          <w:rPr>
            <w:highlight w:val="magenta"/>
            <w:rPrChange w:id="101" w:author="USA" w:date="2022-06-08T07:02:00Z">
              <w:rPr>
                <w:highlight w:val="yellow"/>
              </w:rPr>
            </w:rPrChange>
          </w:rPr>
          <w:delText xml:space="preserve">that </w:delText>
        </w:r>
      </w:del>
      <w:proofErr w:type="spellStart"/>
      <w:r w:rsidRPr="00566183">
        <w:rPr>
          <w:highlight w:val="magenta"/>
          <w:rPrChange w:id="102" w:author="USA" w:date="2022-06-08T07:02:00Z">
            <w:rPr>
              <w:highlight w:val="yellow"/>
            </w:rPr>
          </w:rPrChange>
        </w:rPr>
        <w:t>the</w:t>
      </w:r>
      <w:proofErr w:type="spellEnd"/>
      <w:r w:rsidRPr="00566183">
        <w:rPr>
          <w:highlight w:val="magenta"/>
          <w:rPrChange w:id="103" w:author="USA" w:date="2022-06-08T07:02:00Z">
            <w:rPr>
              <w:highlight w:val="yellow"/>
            </w:rPr>
          </w:rPrChange>
        </w:rPr>
        <w:t xml:space="preserve"> frequency band 1 645.5-1 646.5 MHz</w:t>
      </w:r>
      <w:ins w:id="104" w:author="USA" w:date="2022-06-06T11:42:00Z">
        <w:r w:rsidR="002E4BF8" w:rsidRPr="00566183">
          <w:rPr>
            <w:highlight w:val="magenta"/>
            <w:rPrChange w:id="105" w:author="USA" w:date="2022-06-08T07:02:00Z">
              <w:rPr/>
            </w:rPrChange>
          </w:rPr>
          <w:t xml:space="preserve"> </w:t>
        </w:r>
        <w:r w:rsidR="002E4BF8" w:rsidRPr="00566183">
          <w:rPr>
            <w:highlight w:val="magenta"/>
            <w:rPrChange w:id="106" w:author="USA" w:date="2022-06-06T11:43:00Z">
              <w:rPr/>
            </w:rPrChange>
          </w:rPr>
          <w:t xml:space="preserve">while </w:t>
        </w:r>
      </w:ins>
      <w:ins w:id="107" w:author="USA" w:date="2022-06-07T11:10:00Z">
        <w:r w:rsidR="00113527" w:rsidRPr="00566183">
          <w:rPr>
            <w:highlight w:val="magenta"/>
          </w:rPr>
          <w:t>leaving</w:t>
        </w:r>
      </w:ins>
      <w:ins w:id="108" w:author="USA" w:date="2022-06-06T11:42:00Z">
        <w:r w:rsidR="002E4BF8" w:rsidRPr="00566183">
          <w:rPr>
            <w:highlight w:val="magenta"/>
            <w:rPrChange w:id="109" w:author="USA" w:date="2022-06-06T11:43:00Z">
              <w:rPr/>
            </w:rPrChange>
          </w:rPr>
          <w:t xml:space="preserve"> </w:t>
        </w:r>
      </w:ins>
      <w:ins w:id="110" w:author="USA" w:date="2022-06-06T11:43:00Z">
        <w:r w:rsidR="000D52EA" w:rsidRPr="00566183">
          <w:rPr>
            <w:highlight w:val="magenta"/>
            <w:rPrChange w:id="111" w:author="USA" w:date="2022-06-06T11:43:00Z">
              <w:rPr/>
            </w:rPrChange>
          </w:rPr>
          <w:t xml:space="preserve">the band </w:t>
        </w:r>
      </w:ins>
      <w:ins w:id="112" w:author="USA" w:date="2022-06-07T11:10:00Z">
        <w:r w:rsidR="00113527" w:rsidRPr="00566183">
          <w:rPr>
            <w:highlight w:val="magenta"/>
          </w:rPr>
          <w:t xml:space="preserve">available </w:t>
        </w:r>
      </w:ins>
      <w:ins w:id="113" w:author="USA" w:date="2022-06-06T11:43:00Z">
        <w:r w:rsidR="000D52EA" w:rsidRPr="00566183">
          <w:rPr>
            <w:highlight w:val="magenta"/>
            <w:rPrChange w:id="114" w:author="USA" w:date="2022-06-06T11:43:00Z">
              <w:rPr/>
            </w:rPrChange>
          </w:rPr>
          <w:t xml:space="preserve">for GMDSS </w:t>
        </w:r>
      </w:ins>
      <w:ins w:id="115" w:author="USA" w:date="2022-06-07T11:11:00Z">
        <w:r w:rsidR="00113527" w:rsidRPr="00566183">
          <w:rPr>
            <w:highlight w:val="magenta"/>
          </w:rPr>
          <w:t xml:space="preserve">SAT-COM </w:t>
        </w:r>
      </w:ins>
      <w:ins w:id="116" w:author="USA" w:date="2022-06-06T11:43:00Z">
        <w:r w:rsidR="000D52EA" w:rsidRPr="00566183">
          <w:rPr>
            <w:highlight w:val="magenta"/>
            <w:rPrChange w:id="117" w:author="USA" w:date="2022-06-06T11:43:00Z">
              <w:rPr/>
            </w:rPrChange>
          </w:rPr>
          <w:t>communications.</w:t>
        </w:r>
      </w:ins>
      <w:r w:rsidRPr="00566183">
        <w:rPr>
          <w:highlight w:val="magenta"/>
          <w:rPrChange w:id="118" w:author="USA" w:date="2022-06-06T11:43:00Z">
            <w:rPr>
              <w:highlight w:val="yellow"/>
            </w:rPr>
          </w:rPrChange>
        </w:rPr>
        <w:t xml:space="preserve"> </w:t>
      </w:r>
      <w:del w:id="119" w:author="USA" w:date="2022-06-06T11:43:00Z">
        <w:r w:rsidRPr="00566183" w:rsidDel="000D52EA">
          <w:rPr>
            <w:highlight w:val="magenta"/>
            <w:rPrChange w:id="120" w:author="USA" w:date="2022-06-06T11:43:00Z">
              <w:rPr>
                <w:highlight w:val="yellow"/>
              </w:rPr>
            </w:rPrChange>
          </w:rPr>
          <w:delText>is no</w:delText>
        </w:r>
      </w:del>
      <w:ins w:id="121" w:author="USA" w:date="2022-05-02T09:06:00Z">
        <w:del w:id="122" w:author="USA" w:date="2022-06-06T11:43:00Z">
          <w:r w:rsidR="00892BFF" w:rsidRPr="00566183" w:rsidDel="000D52EA">
            <w:rPr>
              <w:highlight w:val="magenta"/>
              <w:rPrChange w:id="123" w:author="USA" w:date="2022-06-06T11:43:00Z">
                <w:rPr>
                  <w:highlight w:val="yellow"/>
                </w:rPr>
              </w:rPrChange>
            </w:rPr>
            <w:delText xml:space="preserve"> longer </w:delText>
          </w:r>
        </w:del>
      </w:ins>
      <w:del w:id="124" w:author="USA" w:date="2022-06-06T11:43:00Z">
        <w:r w:rsidRPr="00566183" w:rsidDel="000D52EA">
          <w:rPr>
            <w:highlight w:val="magenta"/>
            <w:rPrChange w:id="125" w:author="USA" w:date="2022-06-06T11:43:00Z">
              <w:rPr>
                <w:highlight w:val="yellow"/>
              </w:rPr>
            </w:rPrChange>
          </w:rPr>
          <w:delText xml:space="preserve"> </w:delText>
        </w:r>
      </w:del>
      <w:ins w:id="126" w:author="USA" w:date="2022-05-02T09:06:00Z">
        <w:del w:id="127" w:author="USA" w:date="2022-06-06T11:43:00Z">
          <w:r w:rsidR="00892BFF" w:rsidRPr="00566183" w:rsidDel="000D52EA">
            <w:rPr>
              <w:highlight w:val="magenta"/>
              <w:rPrChange w:id="128" w:author="USA" w:date="2022-06-06T11:43:00Z">
                <w:rPr>
                  <w:highlight w:val="yellow"/>
                </w:rPr>
              </w:rPrChange>
            </w:rPr>
            <w:delText>authorized</w:delText>
          </w:r>
        </w:del>
      </w:ins>
      <w:ins w:id="129" w:author="USA" w:date="2022-04-27T07:49:00Z">
        <w:del w:id="130" w:author="USA" w:date="2022-06-06T11:43:00Z">
          <w:r w:rsidR="00FF31E1" w:rsidRPr="00566183" w:rsidDel="000D52EA">
            <w:rPr>
              <w:highlight w:val="magenta"/>
              <w:rPrChange w:id="131" w:author="USA" w:date="2022-06-06T11:43:00Z">
                <w:rPr>
                  <w:highlight w:val="yellow"/>
                </w:rPr>
              </w:rPrChange>
            </w:rPr>
            <w:delText xml:space="preserve"> to support satellite EPIRBS under GMDSS</w:delText>
          </w:r>
        </w:del>
      </w:ins>
      <w:ins w:id="132" w:author="USA" w:date="2022-05-09T09:12:00Z">
        <w:del w:id="133" w:author="USA" w:date="2022-06-06T11:43:00Z">
          <w:r w:rsidR="006D6E2F" w:rsidRPr="00566183" w:rsidDel="000D52EA">
            <w:rPr>
              <w:highlight w:val="magenta"/>
              <w:rPrChange w:id="134" w:author="USA" w:date="2022-06-06T11:43:00Z">
                <w:rPr>
                  <w:highlight w:val="yellow"/>
                </w:rPr>
              </w:rPrChange>
            </w:rPr>
            <w:delText xml:space="preserve"> and does not require protection provided by appendix 15</w:delText>
          </w:r>
        </w:del>
      </w:ins>
      <w:ins w:id="135" w:author="USA" w:date="2022-04-27T07:49:00Z">
        <w:del w:id="136" w:author="USA" w:date="2022-06-06T11:43:00Z">
          <w:r w:rsidR="00FF31E1" w:rsidRPr="00566183" w:rsidDel="000D52EA">
            <w:rPr>
              <w:highlight w:val="magenta"/>
              <w:rPrChange w:id="137" w:author="USA" w:date="2022-06-06T11:43:00Z">
                <w:rPr>
                  <w:highlight w:val="yellow"/>
                </w:rPr>
              </w:rPrChange>
            </w:rPr>
            <w:delText>.</w:delText>
          </w:r>
        </w:del>
      </w:ins>
      <w:del w:id="138" w:author="USA" w:date="2022-06-06T11:43:00Z">
        <w:r w:rsidRPr="00566183" w:rsidDel="000D52EA">
          <w:rPr>
            <w:highlight w:val="magenta"/>
            <w:rPrChange w:id="139" w:author="USA" w:date="2022-06-06T11:43:00Z">
              <w:rPr>
                <w:highlight w:val="yellow"/>
              </w:rPr>
            </w:rPrChange>
          </w:rPr>
          <w:delText>longer</w:delText>
        </w:r>
        <w:r w:rsidRPr="00566183" w:rsidDel="000D52EA">
          <w:rPr>
            <w:highlight w:val="magenta"/>
            <w:rPrChange w:id="140" w:author="USA" w:date="2022-06-06T11:38:00Z">
              <w:rPr>
                <w:highlight w:val="yellow"/>
              </w:rPr>
            </w:rPrChange>
          </w:rPr>
          <w:delText xml:space="preserve"> </w:delText>
        </w:r>
      </w:del>
      <w:del w:id="141" w:author="USA" w:date="2022-05-02T09:07:00Z">
        <w:r w:rsidRPr="00566183" w:rsidDel="00892BFF">
          <w:rPr>
            <w:highlight w:val="magenta"/>
            <w:rPrChange w:id="142" w:author="USA" w:date="2022-06-06T11:38:00Z">
              <w:rPr>
                <w:highlight w:val="yellow"/>
              </w:rPr>
            </w:rPrChange>
          </w:rPr>
          <w:lastRenderedPageBreak/>
          <w:delText>limited to use exclusively by satellite EPIRBs</w:delText>
        </w:r>
      </w:del>
      <w:del w:id="143" w:author="USA" w:date="2022-05-02T09:08:00Z">
        <w:r w:rsidRPr="00566183" w:rsidDel="00892BFF">
          <w:rPr>
            <w:highlight w:val="magenta"/>
            <w:rPrChange w:id="144" w:author="USA" w:date="2022-06-06T11:38:00Z">
              <w:rPr>
                <w:highlight w:val="yellow"/>
              </w:rPr>
            </w:rPrChange>
          </w:rPr>
          <w:delText>.</w:delText>
        </w:r>
      </w:del>
      <w:r w:rsidRPr="00566183">
        <w:rPr>
          <w:highlight w:val="magenta"/>
          <w:rPrChange w:id="145" w:author="USA" w:date="2022-06-06T11:38:00Z">
            <w:rPr>
              <w:highlight w:val="yellow"/>
            </w:rPr>
          </w:rPrChange>
        </w:rPr>
        <w:t xml:space="preserve">  </w:t>
      </w:r>
      <w:del w:id="146" w:author="USA" w:date="2022-05-02T09:07:00Z">
        <w:r w:rsidRPr="00566183" w:rsidDel="00892BFF">
          <w:rPr>
            <w:highlight w:val="magenta"/>
            <w:rPrChange w:id="147" w:author="USA" w:date="2022-06-06T11:38:00Z">
              <w:rPr>
                <w:highlight w:val="yellow"/>
              </w:rPr>
            </w:rPrChange>
          </w:rPr>
          <w:delText>The band would be available for use for the GMDSS and for general maritime radiocommunications.  The availability of this band as an addition to the current SAT-COM band 1 626.5-1 645.5 MHz would provide additional capacity in the Earth-to-space direction for communications by ships.</w:delText>
        </w:r>
      </w:del>
    </w:p>
    <w:p w14:paraId="465B80C0" w14:textId="77777777" w:rsidR="005140DE" w:rsidRPr="00C37CCA" w:rsidRDefault="005140DE" w:rsidP="005140DE">
      <w:pPr>
        <w:pStyle w:val="Heading2"/>
      </w:pPr>
      <w:r w:rsidRPr="00C37CCA">
        <w:t>2/1.11/4.2</w:t>
      </w:r>
      <w:r w:rsidRPr="00C37CCA">
        <w:tab/>
      </w:r>
      <w:r w:rsidRPr="00C37CCA">
        <w:tab/>
      </w:r>
      <w:r w:rsidRPr="001B6053">
        <w:t>Unique Method B for</w:t>
      </w:r>
      <w:r>
        <w:t xml:space="preserve"> </w:t>
      </w:r>
      <w:r w:rsidRPr="00C37CCA">
        <w:t>Issue B: E-Navigation</w:t>
      </w:r>
    </w:p>
    <w:p w14:paraId="3F6732D9" w14:textId="77777777" w:rsidR="005140DE" w:rsidRPr="00C37CCA" w:rsidRDefault="005140DE" w:rsidP="005140DE">
      <w:pPr>
        <w:pStyle w:val="enumlev1"/>
        <w:jc w:val="both"/>
        <w:rPr>
          <w:i/>
        </w:rPr>
      </w:pPr>
      <w:r w:rsidRPr="00C37CCA">
        <w:t>–</w:t>
      </w:r>
      <w:r w:rsidRPr="00C37CCA">
        <w:tab/>
        <w:t>Previous WRCs have identified the frequency bands to be utilized for the VDES and the NAVDAT. These two systems can both support e-navigation.</w:t>
      </w:r>
    </w:p>
    <w:p w14:paraId="7516744A" w14:textId="77777777" w:rsidR="005140DE" w:rsidRPr="00C37CCA" w:rsidRDefault="005140DE" w:rsidP="005140DE">
      <w:pPr>
        <w:pStyle w:val="enumlev1"/>
        <w:jc w:val="both"/>
        <w:rPr>
          <w:i/>
        </w:rPr>
      </w:pPr>
      <w:r w:rsidRPr="00C37CCA">
        <w:t>–</w:t>
      </w:r>
      <w:r w:rsidRPr="00C37CCA">
        <w:tab/>
        <w:t xml:space="preserve">Satellite networks which would support the e-navigation have already their allocation identified in the Radio Regulation. </w:t>
      </w:r>
    </w:p>
    <w:p w14:paraId="79782354" w14:textId="77777777" w:rsidR="005140DE" w:rsidRPr="00C37CCA" w:rsidRDefault="005140DE" w:rsidP="005140DE">
      <w:pPr>
        <w:pStyle w:val="enumlev1"/>
        <w:jc w:val="both"/>
        <w:rPr>
          <w:i/>
          <w:iCs/>
        </w:rPr>
      </w:pPr>
      <w:r w:rsidRPr="00C37CCA">
        <w:t>–</w:t>
      </w:r>
      <w:r w:rsidRPr="00C37CCA">
        <w:tab/>
        <w:t>E-navigation is not part of the GMDSS.</w:t>
      </w:r>
    </w:p>
    <w:p w14:paraId="10F055D0" w14:textId="77777777" w:rsidR="005140DE" w:rsidRPr="00C37CCA" w:rsidRDefault="005140DE" w:rsidP="005140DE">
      <w:pPr>
        <w:jc w:val="both"/>
        <w:rPr>
          <w:i/>
          <w:iCs/>
        </w:rPr>
      </w:pPr>
      <w:r w:rsidRPr="00C37CCA">
        <w:t xml:space="preserve">These elements bring to the conclusion that no additional frequency allocation is necessary in RR Article </w:t>
      </w:r>
      <w:r w:rsidRPr="00C37CCA">
        <w:rPr>
          <w:b/>
          <w:bCs/>
        </w:rPr>
        <w:t>5</w:t>
      </w:r>
      <w:r w:rsidRPr="00C37CCA">
        <w:t xml:space="preserve"> for the e-navigation. Therefore</w:t>
      </w:r>
      <w:r w:rsidRPr="00C37CCA">
        <w:rPr>
          <w:i/>
        </w:rPr>
        <w:t>,</w:t>
      </w:r>
      <w:r>
        <w:rPr>
          <w:i/>
        </w:rPr>
        <w:t xml:space="preserve"> </w:t>
      </w:r>
      <w:r w:rsidRPr="00C37CCA">
        <w:t xml:space="preserve">it is proposed a no change to RR </w:t>
      </w:r>
      <w:r w:rsidRPr="00C37CCA">
        <w:rPr>
          <w:iCs/>
        </w:rPr>
        <w:t>Article</w:t>
      </w:r>
      <w:r w:rsidRPr="00C37CCA">
        <w:rPr>
          <w:i/>
        </w:rPr>
        <w:t xml:space="preserve"> </w:t>
      </w:r>
      <w:r w:rsidRPr="00C37CCA">
        <w:rPr>
          <w:b/>
          <w:bCs/>
        </w:rPr>
        <w:t>5</w:t>
      </w:r>
      <w:r w:rsidRPr="00C37CCA">
        <w:t>.</w:t>
      </w:r>
    </w:p>
    <w:p w14:paraId="6F18CF9F" w14:textId="77777777" w:rsidR="005140DE" w:rsidRPr="00C37CCA" w:rsidRDefault="005140DE" w:rsidP="005140DE">
      <w:pPr>
        <w:pStyle w:val="Heading2"/>
        <w:ind w:left="1871" w:hanging="1871"/>
      </w:pPr>
      <w:r w:rsidRPr="00C37CCA">
        <w:t>2/1.11/4.3</w:t>
      </w:r>
      <w:r w:rsidRPr="00C37CCA">
        <w:tab/>
      </w:r>
      <w:r w:rsidRPr="00C37CCA">
        <w:tab/>
        <w:t>Issue C: I</w:t>
      </w:r>
      <w:r w:rsidRPr="00C37CCA">
        <w:rPr>
          <w:lang w:eastAsia="fr-FR"/>
        </w:rPr>
        <w:t>ntroduction of additional satellite systems into the global maritime distress and safety system</w:t>
      </w:r>
    </w:p>
    <w:p w14:paraId="25E1F668" w14:textId="77777777" w:rsidR="005140DE" w:rsidRPr="00C37CCA" w:rsidRDefault="005140DE" w:rsidP="005140DE">
      <w:pPr>
        <w:pStyle w:val="EditorsNote"/>
        <w:spacing w:before="120" w:after="0"/>
        <w:rPr>
          <w:color w:val="FF0000"/>
          <w:szCs w:val="24"/>
          <w:lang w:eastAsia="fr-FR"/>
        </w:rPr>
      </w:pPr>
      <w:r w:rsidRPr="00C37CCA">
        <w:rPr>
          <w:color w:val="FF0000"/>
          <w:szCs w:val="24"/>
          <w:lang w:eastAsia="fr-FR"/>
        </w:rPr>
        <w:t>[Editor’s note: This section was provided by WP 4C]</w:t>
      </w:r>
    </w:p>
    <w:p w14:paraId="68B6C022" w14:textId="77777777" w:rsidR="005140DE" w:rsidRPr="00C37CCA" w:rsidRDefault="005140DE" w:rsidP="005140DE">
      <w:pPr>
        <w:jc w:val="both"/>
        <w:rPr>
          <w:i/>
          <w:iCs/>
          <w:color w:val="FF0000"/>
        </w:rPr>
      </w:pPr>
      <w:r w:rsidRPr="00C37CCA">
        <w:rPr>
          <w:rFonts w:eastAsia="SimSun"/>
          <w:i/>
          <w:iCs/>
          <w:color w:val="FF0000"/>
          <w:lang w:eastAsia="zh-CN"/>
        </w:rPr>
        <w:t>{Editor’s note: IMO’s action to introduce a new GMDSS satellite system is an important element in development of methods.}</w:t>
      </w:r>
    </w:p>
    <w:p w14:paraId="45F5B5B6" w14:textId="77777777" w:rsidR="005140DE" w:rsidRPr="00C37CCA" w:rsidRDefault="005140DE" w:rsidP="005140DE">
      <w:pPr>
        <w:jc w:val="both"/>
        <w:rPr>
          <w:rFonts w:eastAsia="SimSun"/>
          <w:lang w:eastAsia="zh-CN"/>
        </w:rPr>
      </w:pPr>
      <w:r w:rsidRPr="00C37CCA">
        <w:rPr>
          <w:rFonts w:eastAsia="SimSun"/>
          <w:lang w:eastAsia="zh-CN"/>
        </w:rPr>
        <w:t>One existing geostationary-satellite system operating on 1</w:t>
      </w:r>
      <w:r w:rsidRPr="00C37CCA">
        <w:rPr>
          <w:rFonts w:eastAsia="SimSun"/>
        </w:rPr>
        <w:t> </w:t>
      </w:r>
      <w:r w:rsidRPr="00C37CCA">
        <w:rPr>
          <w:rFonts w:eastAsia="SimSun"/>
          <w:lang w:eastAsia="zh-CN"/>
        </w:rPr>
        <w:t>610-1</w:t>
      </w:r>
      <w:r w:rsidRPr="00C37CCA">
        <w:rPr>
          <w:rFonts w:eastAsia="SimSun"/>
        </w:rPr>
        <w:t> </w:t>
      </w:r>
      <w:r w:rsidRPr="00C37CCA">
        <w:rPr>
          <w:rFonts w:eastAsia="SimSun"/>
          <w:lang w:eastAsia="zh-CN"/>
        </w:rPr>
        <w:t>626.5</w:t>
      </w:r>
      <w:r w:rsidRPr="00C37CCA">
        <w:rPr>
          <w:rFonts w:eastAsia="SimSun"/>
        </w:rPr>
        <w:t> </w:t>
      </w:r>
      <w:r w:rsidRPr="00C37CCA">
        <w:rPr>
          <w:rFonts w:eastAsia="SimSun"/>
          <w:lang w:eastAsia="zh-CN"/>
        </w:rPr>
        <w:t>MHz (Earth-to-space) and 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w:t>
      </w:r>
      <w:r w:rsidRPr="00C37CCA">
        <w:rPr>
          <w:rFonts w:eastAsia="SimSun"/>
          <w:lang w:eastAsia="zh-CN"/>
        </w:rPr>
        <w:t>MHz (space</w:t>
      </w:r>
      <w:r w:rsidRPr="00C37CCA">
        <w:rPr>
          <w:rFonts w:eastAsia="SimSun"/>
          <w:lang w:eastAsia="zh-CN"/>
        </w:rPr>
        <w:noBreakHyphen/>
        <w:t xml:space="preserve">to-Earth) is under consideration by IMO in order to become a new GMDSS satellite provider. </w:t>
      </w:r>
    </w:p>
    <w:p w14:paraId="7E48ED64" w14:textId="77777777" w:rsidR="005140DE" w:rsidRPr="00C37CCA" w:rsidRDefault="005140DE" w:rsidP="005140DE">
      <w:pPr>
        <w:jc w:val="both"/>
        <w:rPr>
          <w:rFonts w:eastAsia="SimSun"/>
          <w:lang w:eastAsia="zh-CN"/>
        </w:rPr>
      </w:pPr>
      <w:r w:rsidRPr="00C37CCA">
        <w:rPr>
          <w:rFonts w:eastAsia="SimSun"/>
          <w:lang w:eastAsia="zh-CN"/>
        </w:rPr>
        <w:t>These frequency bands under study contained already primary allocation for MSS, for this reason no new allocation is necessary by WRC-23 in order to accommodate the GMDSS.</w:t>
      </w:r>
    </w:p>
    <w:p w14:paraId="4EC81335" w14:textId="77777777" w:rsidR="005140DE" w:rsidRPr="00C37CCA" w:rsidRDefault="005140DE" w:rsidP="005140DE">
      <w:pPr>
        <w:jc w:val="both"/>
        <w:rPr>
          <w:rFonts w:eastAsia="SimSun"/>
          <w:lang w:eastAsia="zh-CN"/>
        </w:rPr>
      </w:pPr>
      <w:r w:rsidRPr="00C37CCA">
        <w:rPr>
          <w:rFonts w:eastAsia="SimSun"/>
          <w:lang w:eastAsia="zh-CN"/>
        </w:rPr>
        <w:t xml:space="preserve">What is needed during this study period is to determine the quantity of spectrum, among the frequency bands under consideration in the </w:t>
      </w:r>
      <w:r w:rsidRPr="00C37CCA">
        <w:rPr>
          <w:rFonts w:eastAsia="SimSun"/>
          <w:i/>
          <w:iCs/>
          <w:lang w:eastAsia="zh-CN"/>
        </w:rPr>
        <w:t>recognizing d)</w:t>
      </w:r>
      <w:r w:rsidRPr="00C37CCA">
        <w:rPr>
          <w:rFonts w:eastAsia="SimSun"/>
          <w:lang w:eastAsia="zh-CN"/>
        </w:rPr>
        <w:t>, necessary for this geostationary-satellite system to provide GMDSS functionalities, and the status of coordination with the satellite systems already operating in them as well as if the IMO has introduced the indicated satellite network.</w:t>
      </w:r>
    </w:p>
    <w:p w14:paraId="6C95B816" w14:textId="77777777" w:rsidR="005140DE" w:rsidRPr="00C37CCA" w:rsidRDefault="005140DE" w:rsidP="005140DE">
      <w:pPr>
        <w:pStyle w:val="Heading3"/>
      </w:pPr>
      <w:r w:rsidRPr="00C37CCA">
        <w:t>2/1.11/4.3.1</w:t>
      </w:r>
      <w:r w:rsidRPr="00C37CCA">
        <w:tab/>
        <w:t>Method C1: [title of Method C1, if any]</w:t>
      </w:r>
    </w:p>
    <w:p w14:paraId="46C40A0B" w14:textId="77777777" w:rsidR="005140DE" w:rsidRPr="00C37CCA" w:rsidRDefault="005140DE" w:rsidP="005140DE">
      <w:pPr>
        <w:jc w:val="both"/>
        <w:rPr>
          <w:rFonts w:eastAsia="SimSun"/>
          <w:b/>
          <w:bCs/>
          <w:lang w:eastAsia="zh-CN"/>
        </w:rPr>
      </w:pPr>
      <w:r w:rsidRPr="00C37CCA">
        <w:rPr>
          <w:rFonts w:eastAsia="SimSun"/>
          <w:szCs w:val="24"/>
        </w:rPr>
        <w:t xml:space="preserve">[In view of the above, in order to </w:t>
      </w:r>
      <w:r w:rsidRPr="00C37CCA">
        <w:rPr>
          <w:rFonts w:eastAsia="SimSun"/>
          <w:szCs w:val="24"/>
          <w:lang w:eastAsia="zh-CN"/>
        </w:rPr>
        <w:t>support t</w:t>
      </w:r>
      <w:r w:rsidRPr="00C37CCA">
        <w:rPr>
          <w:rFonts w:eastAsia="SimSun"/>
          <w:szCs w:val="24"/>
        </w:rPr>
        <w:t xml:space="preserve">he requirement of safety of life aspects by the GMDSS and implement applicable provision of RR, Method </w:t>
      </w:r>
      <w:r w:rsidRPr="00C37CCA">
        <w:rPr>
          <w:rFonts w:eastAsia="SimSun"/>
          <w:szCs w:val="24"/>
          <w:lang w:eastAsia="zh-CN"/>
        </w:rPr>
        <w:t>C1</w:t>
      </w:r>
      <w:r w:rsidRPr="00C37CCA">
        <w:rPr>
          <w:rFonts w:eastAsia="SimSun"/>
          <w:szCs w:val="24"/>
        </w:rPr>
        <w:t xml:space="preserve"> </w:t>
      </w:r>
      <w:r w:rsidRPr="00C37CCA">
        <w:rPr>
          <w:rFonts w:eastAsia="SimSun"/>
          <w:szCs w:val="24"/>
          <w:lang w:eastAsia="zh-CN"/>
        </w:rPr>
        <w:t>propose t</w:t>
      </w:r>
      <w:r w:rsidRPr="00C37CCA">
        <w:rPr>
          <w:rFonts w:eastAsia="SimSun"/>
          <w:lang w:eastAsia="zh-CN"/>
        </w:rPr>
        <w:t xml:space="preserve">he addition of the band </w:t>
      </w:r>
      <w:bookmarkStart w:id="148" w:name="OLE_LINK1"/>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MHz</w:t>
      </w:r>
      <w:bookmarkEnd w:id="148"/>
      <w:r w:rsidRPr="00C37CCA">
        <w:rPr>
          <w:rFonts w:eastAsia="SimSun"/>
          <w:lang w:eastAsia="zh-CN"/>
        </w:rPr>
        <w:t xml:space="preserve"> (Carrier 1 and Carrier 2), 2</w:t>
      </w:r>
      <w:r w:rsidRPr="00C37CCA">
        <w:rPr>
          <w:rFonts w:eastAsia="SimSun"/>
        </w:rPr>
        <w:t> </w:t>
      </w:r>
      <w:r w:rsidRPr="00C37CCA">
        <w:rPr>
          <w:rFonts w:eastAsia="SimSun"/>
          <w:lang w:eastAsia="zh-CN"/>
        </w:rPr>
        <w:t>483.59-2</w:t>
      </w:r>
      <w:r w:rsidRPr="00C37CCA">
        <w:rPr>
          <w:rFonts w:eastAsia="SimSun"/>
        </w:rPr>
        <w:t> </w:t>
      </w:r>
      <w:r w:rsidRPr="00C37CCA">
        <w:rPr>
          <w:rFonts w:eastAsia="SimSun"/>
          <w:lang w:eastAsia="zh-CN"/>
        </w:rPr>
        <w:t xml:space="preserve">499.91 MHz </w:t>
      </w:r>
      <w:r w:rsidRPr="00C37CCA">
        <w:rPr>
          <w:rFonts w:eastAsia="SimSun"/>
        </w:rPr>
        <w:t>to Table 15-2 of RR Appendix </w:t>
      </w:r>
      <w:r w:rsidRPr="00C37CCA">
        <w:rPr>
          <w:rFonts w:eastAsia="SimSun"/>
          <w:b/>
          <w:bCs/>
        </w:rPr>
        <w:t>15</w:t>
      </w:r>
      <w:r w:rsidRPr="00C37CCA">
        <w:rPr>
          <w:rFonts w:eastAsia="SimSun"/>
        </w:rPr>
        <w:t xml:space="preserve">, as well as provisions RR No. </w:t>
      </w:r>
      <w:r w:rsidRPr="00C37CCA">
        <w:rPr>
          <w:rFonts w:eastAsia="SimSun"/>
          <w:b/>
          <w:bCs/>
        </w:rPr>
        <w:t>33.50</w:t>
      </w:r>
      <w:r w:rsidRPr="00C37CCA">
        <w:rPr>
          <w:rFonts w:eastAsia="SimSun"/>
        </w:rPr>
        <w:t xml:space="preserve"> and RR No. </w:t>
      </w:r>
      <w:r w:rsidRPr="00C37CCA">
        <w:rPr>
          <w:rFonts w:eastAsia="SimSun"/>
          <w:b/>
          <w:bCs/>
        </w:rPr>
        <w:t>33.53</w:t>
      </w:r>
      <w:r w:rsidRPr="00C37CCA">
        <w:rPr>
          <w:rFonts w:eastAsia="SimSun"/>
        </w:rPr>
        <w:t xml:space="preserve"> of RR Article </w:t>
      </w:r>
      <w:r w:rsidRPr="00C37CCA">
        <w:rPr>
          <w:rFonts w:eastAsia="SimSun"/>
          <w:b/>
          <w:bCs/>
        </w:rPr>
        <w:t>33</w:t>
      </w:r>
      <w:r w:rsidRPr="00C37CCA">
        <w:rPr>
          <w:rFonts w:eastAsia="SimSun"/>
          <w:lang w:eastAsia="zh-CN"/>
        </w:rPr>
        <w:t>.</w:t>
      </w:r>
    </w:p>
    <w:p w14:paraId="69C2311E" w14:textId="77777777" w:rsidR="005140DE" w:rsidRPr="00C37CCA" w:rsidRDefault="005140DE" w:rsidP="005140DE">
      <w:pPr>
        <w:rPr>
          <w:rFonts w:eastAsia="SimSun"/>
        </w:rPr>
      </w:pPr>
      <w:r w:rsidRPr="00C37CCA">
        <w:rPr>
          <w:rFonts w:eastAsia="SimSun"/>
        </w:rPr>
        <w:t xml:space="preserve">Method C1 also propose to modify the RR No. </w:t>
      </w:r>
      <w:r w:rsidRPr="00535E53">
        <w:rPr>
          <w:rFonts w:eastAsia="SimSun"/>
          <w:b/>
        </w:rPr>
        <w:t>5.368</w:t>
      </w:r>
      <w:r w:rsidRPr="00C37CCA">
        <w:rPr>
          <w:rFonts w:eastAsia="SimSun"/>
        </w:rPr>
        <w:t xml:space="preserve"> to apply that </w:t>
      </w:r>
      <w:r w:rsidRPr="00C37CCA">
        <w:rPr>
          <w:rFonts w:eastAsia="SimSun"/>
          <w:lang w:eastAsia="zh-CN"/>
        </w:rPr>
        <w:t xml:space="preserve">MMSS (Earth-to-space) </w:t>
      </w:r>
      <w:r w:rsidRPr="00C37CCA">
        <w:rPr>
          <w:rFonts w:eastAsia="SimSun"/>
        </w:rPr>
        <w:t xml:space="preserve">in </w:t>
      </w:r>
      <w:r w:rsidRPr="00C37CCA">
        <w:rPr>
          <w:rFonts w:eastAsia="SimSun"/>
          <w:lang w:eastAsia="zh-CN"/>
        </w:rPr>
        <w:t xml:space="preserve">the band </w:t>
      </w:r>
      <w:r w:rsidRPr="00C37CCA">
        <w:rPr>
          <w:rFonts w:eastAsia="SimSun"/>
        </w:rPr>
        <w:t>1</w:t>
      </w:r>
      <w:r w:rsidRPr="00C37CCA">
        <w:rPr>
          <w:rFonts w:eastAsia="SimSun"/>
          <w:lang w:eastAsia="zh-CN"/>
        </w:rPr>
        <w:t> </w:t>
      </w:r>
      <w:r w:rsidRPr="00C37CCA">
        <w:rPr>
          <w:rFonts w:eastAsia="SimSun"/>
        </w:rPr>
        <w:t>610.18-1</w:t>
      </w:r>
      <w:r w:rsidRPr="00C37CCA">
        <w:rPr>
          <w:rFonts w:eastAsia="SimSun"/>
          <w:lang w:eastAsia="zh-CN"/>
        </w:rPr>
        <w:t> </w:t>
      </w:r>
      <w:r w:rsidRPr="00C37CCA">
        <w:rPr>
          <w:rFonts w:eastAsia="SimSun"/>
        </w:rPr>
        <w:t>622.42 MHz</w:t>
      </w:r>
      <w:r w:rsidRPr="00C37CCA">
        <w:rPr>
          <w:rFonts w:eastAsia="SimSun"/>
          <w:lang w:eastAsia="zh-CN"/>
        </w:rPr>
        <w:t xml:space="preserve"> is used for safety services</w:t>
      </w:r>
      <w:r w:rsidRPr="00C37CCA">
        <w:rPr>
          <w:rFonts w:eastAsia="SimSun"/>
        </w:rPr>
        <w:t xml:space="preserve"> and the RR No. </w:t>
      </w:r>
      <w:r w:rsidRPr="00C37CCA">
        <w:rPr>
          <w:rFonts w:eastAsia="SimSun"/>
          <w:b/>
          <w:bCs/>
        </w:rPr>
        <w:t>4.10</w:t>
      </w:r>
      <w:r w:rsidRPr="00C37CCA">
        <w:rPr>
          <w:rFonts w:eastAsia="SimSun"/>
        </w:rPr>
        <w:t xml:space="preserve"> applies.]</w:t>
      </w:r>
    </w:p>
    <w:p w14:paraId="59E34608" w14:textId="77777777" w:rsidR="005140DE" w:rsidRPr="00C37CCA" w:rsidRDefault="005140DE" w:rsidP="005140DE">
      <w:pPr>
        <w:rPr>
          <w:rFonts w:eastAsia="SimSun"/>
          <w:b/>
          <w:i/>
          <w:u w:val="single"/>
        </w:rPr>
      </w:pPr>
      <w:r w:rsidRPr="00C37CCA">
        <w:rPr>
          <w:rFonts w:eastAsia="SimSun"/>
          <w:b/>
          <w:i/>
          <w:u w:val="single"/>
        </w:rPr>
        <w:t>4C/258 (RUS)</w:t>
      </w:r>
    </w:p>
    <w:p w14:paraId="7F027D97" w14:textId="77777777" w:rsidR="005140DE" w:rsidRPr="00C37CCA" w:rsidRDefault="005140DE" w:rsidP="005140DE">
      <w:pPr>
        <w:rPr>
          <w:rFonts w:eastAsia="SimSun"/>
        </w:rPr>
      </w:pPr>
      <w:r w:rsidRPr="00C37CCA">
        <w:rPr>
          <w:rFonts w:eastAsia="SimSun"/>
        </w:rPr>
        <w:t>Proposed by CHN:</w:t>
      </w:r>
    </w:p>
    <w:p w14:paraId="1D98FE26" w14:textId="77777777" w:rsidR="005140DE" w:rsidRPr="00C37CCA" w:rsidRDefault="005140DE" w:rsidP="005140DE">
      <w:pPr>
        <w:rPr>
          <w:rFonts w:eastAsia="SimSun"/>
        </w:rPr>
      </w:pPr>
      <w:r w:rsidRPr="00C37CCA">
        <w:rPr>
          <w:rFonts w:eastAsia="SimSun"/>
        </w:rPr>
        <w:t xml:space="preserve">Method C1 also propose to modify the RR No. </w:t>
      </w:r>
      <w:r w:rsidRPr="00C37CCA">
        <w:rPr>
          <w:rFonts w:eastAsia="SimSun"/>
          <w:b/>
          <w:bCs/>
        </w:rPr>
        <w:t>5.368</w:t>
      </w:r>
      <w:r w:rsidRPr="00C37CCA">
        <w:rPr>
          <w:rFonts w:eastAsia="SimSun"/>
        </w:rPr>
        <w:t xml:space="preserve"> to apply that </w:t>
      </w:r>
      <w:r w:rsidRPr="00C37CCA">
        <w:rPr>
          <w:rFonts w:eastAsia="SimSun"/>
          <w:lang w:eastAsia="zh-CN"/>
        </w:rPr>
        <w:t xml:space="preserve">MMSS (Earth-to-space) </w:t>
      </w:r>
      <w:r w:rsidRPr="00C37CCA">
        <w:rPr>
          <w:rFonts w:eastAsia="SimSun"/>
        </w:rPr>
        <w:t xml:space="preserve">in </w:t>
      </w:r>
      <w:r w:rsidRPr="00C37CCA">
        <w:rPr>
          <w:rFonts w:eastAsia="SimSun"/>
          <w:lang w:eastAsia="zh-CN"/>
        </w:rPr>
        <w:t xml:space="preserve">the band </w:t>
      </w:r>
      <w:r w:rsidRPr="00C37CCA">
        <w:rPr>
          <w:rFonts w:eastAsia="SimSun"/>
        </w:rPr>
        <w:t>1</w:t>
      </w:r>
      <w:r w:rsidRPr="00C37CCA">
        <w:rPr>
          <w:rFonts w:eastAsia="SimSun"/>
          <w:lang w:eastAsia="zh-CN"/>
        </w:rPr>
        <w:t> </w:t>
      </w:r>
      <w:r w:rsidRPr="00C37CCA">
        <w:rPr>
          <w:rFonts w:eastAsia="SimSun"/>
        </w:rPr>
        <w:t>610.18-1</w:t>
      </w:r>
      <w:r w:rsidRPr="00C37CCA">
        <w:rPr>
          <w:rFonts w:eastAsia="SimSun"/>
          <w:lang w:eastAsia="zh-CN"/>
        </w:rPr>
        <w:t> </w:t>
      </w:r>
      <w:r w:rsidRPr="00C37CCA">
        <w:rPr>
          <w:rFonts w:eastAsia="SimSun"/>
        </w:rPr>
        <w:t>622.42 MHz</w:t>
      </w:r>
      <w:r w:rsidRPr="00C37CCA">
        <w:rPr>
          <w:rFonts w:eastAsia="SimSun"/>
          <w:lang w:eastAsia="zh-CN"/>
        </w:rPr>
        <w:t xml:space="preserve"> is used for safety services</w:t>
      </w:r>
      <w:r w:rsidRPr="00C37CCA">
        <w:rPr>
          <w:rFonts w:eastAsia="SimSun"/>
        </w:rPr>
        <w:t xml:space="preserve"> and the RR No. </w:t>
      </w:r>
      <w:r w:rsidRPr="00C37CCA">
        <w:rPr>
          <w:rFonts w:eastAsia="SimSun"/>
          <w:b/>
          <w:bCs/>
        </w:rPr>
        <w:t>4.10</w:t>
      </w:r>
      <w:r w:rsidRPr="00C37CCA">
        <w:rPr>
          <w:rFonts w:eastAsia="SimSun"/>
        </w:rPr>
        <w:t xml:space="preserve"> applies and keep the status to protect the ARNS service.</w:t>
      </w:r>
    </w:p>
    <w:p w14:paraId="115AA7B0" w14:textId="77777777" w:rsidR="005140DE" w:rsidRPr="00C37CCA" w:rsidRDefault="005140DE" w:rsidP="005140DE">
      <w:pPr>
        <w:spacing w:before="240" w:after="240"/>
        <w:rPr>
          <w:rFonts w:eastAsia="SimSun"/>
          <w:i/>
          <w:iCs/>
        </w:rPr>
      </w:pPr>
      <w:r w:rsidRPr="00C37CCA">
        <w:rPr>
          <w:b/>
          <w:i/>
          <w:iCs/>
          <w:u w:val="single"/>
          <w:lang w:eastAsia="zh-CN"/>
        </w:rPr>
        <w:t>4C/260 R1 (USA)</w:t>
      </w:r>
    </w:p>
    <w:p w14:paraId="5DDFC109" w14:textId="77777777" w:rsidR="005140DE" w:rsidRPr="00C37CCA" w:rsidRDefault="005140DE" w:rsidP="005140DE">
      <w:pPr>
        <w:pStyle w:val="Heading3"/>
        <w:ind w:left="1871" w:hanging="1871"/>
      </w:pPr>
      <w:r w:rsidRPr="00C37CCA">
        <w:lastRenderedPageBreak/>
        <w:t>2/1.11/4.3.2</w:t>
      </w:r>
      <w:r w:rsidRPr="00C37CCA">
        <w:tab/>
        <w:t>Method C2: International Maritime Organization does not approve the new global maritime distress and safety system satellite provider</w:t>
      </w:r>
    </w:p>
    <w:p w14:paraId="6BFD55A7" w14:textId="77777777" w:rsidR="005140DE" w:rsidRPr="00C37CCA" w:rsidRDefault="005140DE" w:rsidP="005140DE">
      <w:pPr>
        <w:rPr>
          <w:i/>
          <w:iCs/>
        </w:rPr>
      </w:pPr>
      <w:r w:rsidRPr="00C37CCA">
        <w:t>If the IMO does not provide Recognition of the proposed satellite network than there is no requirement to modify the Radio Regulations in any way. This Method is NO Change (NOC).</w:t>
      </w:r>
    </w:p>
    <w:p w14:paraId="70CBCA45" w14:textId="77777777" w:rsidR="005140DE" w:rsidRPr="00C37CCA" w:rsidRDefault="005140DE" w:rsidP="005140DE">
      <w:pPr>
        <w:rPr>
          <w:i/>
          <w:iCs/>
        </w:rPr>
      </w:pPr>
      <w:r w:rsidRPr="00C37CCA">
        <w:t>Another text:</w:t>
      </w:r>
    </w:p>
    <w:p w14:paraId="551BBAC4" w14:textId="77777777" w:rsidR="005140DE" w:rsidRPr="00C37CCA" w:rsidRDefault="005140DE" w:rsidP="005140DE">
      <w:pPr>
        <w:rPr>
          <w:i/>
          <w:iCs/>
          <w:lang w:eastAsia="zh-CN"/>
        </w:rPr>
      </w:pPr>
      <w:r w:rsidRPr="00C37CCA">
        <w:t>No Change (</w:t>
      </w:r>
      <w:r w:rsidRPr="00C37CCA">
        <w:rPr>
          <w:b/>
          <w:bCs/>
        </w:rPr>
        <w:t>NOC</w:t>
      </w:r>
      <w:r w:rsidRPr="00C37CCA">
        <w:t>).</w:t>
      </w:r>
    </w:p>
    <w:p w14:paraId="23D8DB3B" w14:textId="77777777" w:rsidR="005140DE" w:rsidRPr="00C37CCA" w:rsidRDefault="005140DE" w:rsidP="005140DE">
      <w:pPr>
        <w:rPr>
          <w:i/>
          <w:iCs/>
          <w:lang w:eastAsia="zh-CN"/>
        </w:rPr>
      </w:pPr>
      <w:r w:rsidRPr="00C37CCA">
        <w:t xml:space="preserve">The Radio Regulations address the use and protection of radio frequencies, including those used for provision of GMDSS. However, the Regulations do not identify or regulate systems that may provide GMDSS, which is the responsibility of the IMO. Resolution </w:t>
      </w:r>
      <w:r w:rsidRPr="00C37CCA">
        <w:rPr>
          <w:b/>
          <w:bCs/>
        </w:rPr>
        <w:t>361</w:t>
      </w:r>
      <w:r w:rsidRPr="00C37CCA">
        <w:t xml:space="preserve"> </w:t>
      </w:r>
      <w:r w:rsidRPr="0069180C">
        <w:rPr>
          <w:b/>
          <w:bCs/>
        </w:rPr>
        <w:t>(WRC-19)</w:t>
      </w:r>
      <w:r w:rsidRPr="00C37CCA">
        <w:t xml:space="preserve"> recognises that IMO is evaluating an application from an existing geostationary-satellite system to become a new GMDSS satellite provider.</w:t>
      </w:r>
    </w:p>
    <w:p w14:paraId="515F1ABC" w14:textId="77777777" w:rsidR="005140DE" w:rsidRPr="00C37CCA" w:rsidRDefault="005140DE" w:rsidP="005140DE">
      <w:r w:rsidRPr="00C37CCA">
        <w:t>If the IMO does not approve the application for the proposed satellite network, then the satellite network cannot provide GMDSS. In this case there would be no requirement to modify the Radio Regulations at this time.</w:t>
      </w:r>
    </w:p>
    <w:p w14:paraId="48916FE5" w14:textId="77777777" w:rsidR="005140DE" w:rsidRPr="00C37CCA" w:rsidRDefault="005140DE" w:rsidP="005140DE">
      <w:pPr>
        <w:pStyle w:val="EditorsNote"/>
        <w:spacing w:before="120" w:after="0"/>
        <w:rPr>
          <w:i w:val="0"/>
          <w:iCs w:val="0"/>
        </w:rPr>
      </w:pPr>
      <w:r w:rsidRPr="00C37CCA">
        <w:rPr>
          <w:b/>
          <w:iCs w:val="0"/>
          <w:u w:val="single"/>
          <w:lang w:eastAsia="zh-CN"/>
        </w:rPr>
        <w:t>4C/260 R1 (USA)</w:t>
      </w:r>
    </w:p>
    <w:p w14:paraId="0E7E769E" w14:textId="77777777" w:rsidR="005140DE" w:rsidRPr="00C37CCA" w:rsidRDefault="005140DE" w:rsidP="005140DE">
      <w:pPr>
        <w:pStyle w:val="Heading3"/>
      </w:pPr>
      <w:r w:rsidRPr="00C37CCA">
        <w:t>2/1.11/4.3.3</w:t>
      </w:r>
      <w:r w:rsidRPr="00C37CCA">
        <w:tab/>
        <w:t>Method C3: [Non Successful Coordination]</w:t>
      </w:r>
    </w:p>
    <w:p w14:paraId="24993762" w14:textId="77777777" w:rsidR="005140DE" w:rsidRPr="00C37CCA" w:rsidRDefault="005140DE" w:rsidP="005140DE">
      <w:pPr>
        <w:pStyle w:val="EditorsNote"/>
        <w:spacing w:before="120" w:after="0"/>
      </w:pPr>
      <w:r w:rsidRPr="00C37CCA">
        <w:t xml:space="preserve">Provisions of Article </w:t>
      </w:r>
      <w:r w:rsidRPr="00C37CCA">
        <w:rPr>
          <w:b/>
          <w:bCs/>
        </w:rPr>
        <w:t>9</w:t>
      </w:r>
      <w:r w:rsidRPr="00C37CCA">
        <w:t xml:space="preserve"> of the Radio Regulations require coordination resulting in protection of the MSS satellite systems operating in the same frequency bands as the proposed satellite network. If such coordination has not been successfully completed that the MSS network should not be included in the GMDSS, and no modification to the Radio Regulations is required.</w:t>
      </w:r>
    </w:p>
    <w:p w14:paraId="24EE75FB" w14:textId="77777777" w:rsidR="005140DE" w:rsidRPr="00C37CCA" w:rsidRDefault="005140DE" w:rsidP="005140DE">
      <w:pPr>
        <w:pStyle w:val="EditorsNote"/>
        <w:spacing w:before="120" w:after="0"/>
      </w:pPr>
      <w:r w:rsidRPr="00C37CCA">
        <w:t>Proposal by CHN:</w:t>
      </w:r>
    </w:p>
    <w:p w14:paraId="6B30EDAE" w14:textId="77777777" w:rsidR="005140DE" w:rsidRPr="00C37CCA" w:rsidRDefault="005140DE" w:rsidP="005140DE">
      <w:pPr>
        <w:pStyle w:val="EditorsNote"/>
        <w:spacing w:before="120" w:after="0"/>
        <w:rPr>
          <w:i w:val="0"/>
          <w:iCs w:val="0"/>
        </w:rPr>
      </w:pPr>
      <w:r w:rsidRPr="00C37CCA">
        <w:t>If the coordination has not been successfully completed, a new footnote may be considered to protect the relative satellite networks with date priority.</w:t>
      </w:r>
    </w:p>
    <w:p w14:paraId="4F1B21B3" w14:textId="77777777" w:rsidR="005140DE" w:rsidRPr="00C37CCA" w:rsidRDefault="005140DE" w:rsidP="005140DE">
      <w:pPr>
        <w:pStyle w:val="Heading1"/>
      </w:pPr>
      <w:r w:rsidRPr="00C37CCA">
        <w:lastRenderedPageBreak/>
        <w:t>2/1.11/5</w:t>
      </w:r>
      <w:r w:rsidRPr="00C37CCA">
        <w:tab/>
      </w:r>
      <w:r w:rsidRPr="00C37CCA">
        <w:tab/>
        <w:t>Regulatory and procedural considerations</w:t>
      </w:r>
    </w:p>
    <w:p w14:paraId="5EE8A2AC" w14:textId="77777777" w:rsidR="005140DE" w:rsidRPr="00C37CCA" w:rsidRDefault="005140DE" w:rsidP="005140DE">
      <w:pPr>
        <w:pStyle w:val="Methodheading2"/>
      </w:pPr>
      <w:r w:rsidRPr="00C37CCA">
        <w:t>2/1.11/5.1</w:t>
      </w:r>
      <w:r w:rsidRPr="00C37CCA">
        <w:tab/>
      </w:r>
      <w:r w:rsidRPr="00C37CCA">
        <w:tab/>
        <w:t xml:space="preserve">For </w:t>
      </w:r>
      <w:r w:rsidRPr="009B4F47">
        <w:rPr>
          <w:rPrChange w:id="149" w:author="USA" w:date="2022-06-07T14:56:00Z">
            <w:rPr>
              <w:highlight w:val="lightGray"/>
            </w:rPr>
          </w:rPrChange>
        </w:rPr>
        <w:t xml:space="preserve">Method </w:t>
      </w:r>
      <w:proofErr w:type="gramStart"/>
      <w:r w:rsidRPr="009B4F47">
        <w:rPr>
          <w:rPrChange w:id="150" w:author="USA" w:date="2022-06-07T14:56:00Z">
            <w:rPr>
              <w:highlight w:val="lightGray"/>
            </w:rPr>
          </w:rPrChange>
        </w:rPr>
        <w:t>A</w:t>
      </w:r>
      <w:proofErr w:type="gramEnd"/>
      <w:r w:rsidRPr="009B4F47">
        <w:rPr>
          <w:rPrChange w:id="151" w:author="USA" w:date="2022-06-07T14:56:00Z">
            <w:rPr>
              <w:highlight w:val="lightGray"/>
            </w:rPr>
          </w:rPrChange>
        </w:rPr>
        <w:t xml:space="preserve"> (</w:t>
      </w:r>
      <w:r w:rsidRPr="004C64AC">
        <w:t>Issue</w:t>
      </w:r>
      <w:r w:rsidRPr="00C37CCA">
        <w:t xml:space="preserve"> A</w:t>
      </w:r>
      <w:ins w:id="152" w:author="ITU" w:date="2022-04-05T16:33:00Z">
        <w:r w:rsidRPr="004C64AC">
          <w:rPr>
            <w:rPrChange w:id="153" w:author="USA" w:date="2022-06-07T14:57:00Z">
              <w:rPr>
                <w:highlight w:val="lightGray"/>
              </w:rPr>
            </w:rPrChange>
          </w:rPr>
          <w:t>)</w:t>
        </w:r>
      </w:ins>
      <w:r w:rsidRPr="00C37CCA">
        <w:t xml:space="preserve">: </w:t>
      </w:r>
      <w:r w:rsidRPr="00C37CCA">
        <w:rPr>
          <w:lang w:eastAsia="fr-FR"/>
        </w:rPr>
        <w:t>global maritime distress and safety system</w:t>
      </w:r>
      <w:r w:rsidRPr="00C37CCA">
        <w:t xml:space="preserve"> modernization</w:t>
      </w:r>
    </w:p>
    <w:p w14:paraId="1DB587BD" w14:textId="77777777" w:rsidR="005140DE" w:rsidRPr="00C37CCA" w:rsidRDefault="005140DE" w:rsidP="005140DE">
      <w:pPr>
        <w:pStyle w:val="ArtNo"/>
      </w:pPr>
      <w:bookmarkStart w:id="154" w:name="_Toc451865291"/>
      <w:bookmarkStart w:id="155" w:name="_Toc42842448"/>
      <w:r w:rsidRPr="00C37CCA">
        <w:t xml:space="preserve">ARTICLE </w:t>
      </w:r>
      <w:r w:rsidRPr="00C37CCA">
        <w:rPr>
          <w:rStyle w:val="href"/>
          <w:rFonts w:eastAsiaTheme="majorEastAsia"/>
          <w:color w:val="000000"/>
        </w:rPr>
        <w:t>5</w:t>
      </w:r>
      <w:bookmarkEnd w:id="154"/>
    </w:p>
    <w:p w14:paraId="58251CAC" w14:textId="77777777" w:rsidR="005140DE" w:rsidRPr="00C37CCA" w:rsidRDefault="005140DE" w:rsidP="005140DE">
      <w:pPr>
        <w:pStyle w:val="Arttitle"/>
      </w:pPr>
      <w:bookmarkStart w:id="156" w:name="_Toc327956583"/>
      <w:bookmarkStart w:id="157" w:name="_Toc451865292"/>
      <w:r w:rsidRPr="00C37CCA">
        <w:t>Frequency allocations</w:t>
      </w:r>
      <w:bookmarkEnd w:id="156"/>
      <w:bookmarkEnd w:id="157"/>
    </w:p>
    <w:p w14:paraId="22C9E979" w14:textId="77777777" w:rsidR="005140DE" w:rsidRPr="00C37CCA" w:rsidRDefault="005140DE" w:rsidP="005140DE">
      <w:pPr>
        <w:pStyle w:val="Section1"/>
        <w:keepNext/>
        <w:keepLines/>
      </w:pPr>
      <w:r w:rsidRPr="00C37CCA">
        <w:t xml:space="preserve">Section IV – Table of Frequency </w:t>
      </w:r>
      <w:proofErr w:type="gramStart"/>
      <w:r w:rsidRPr="00C37CCA">
        <w:t>Allocations</w:t>
      </w:r>
      <w:proofErr w:type="gramEnd"/>
      <w:r w:rsidRPr="00C37CCA">
        <w:br/>
      </w:r>
      <w:r w:rsidRPr="00C37CCA">
        <w:rPr>
          <w:b w:val="0"/>
          <w:bCs/>
        </w:rPr>
        <w:t xml:space="preserve">(See No. </w:t>
      </w:r>
      <w:r w:rsidRPr="00C37CCA">
        <w:t>2.1</w:t>
      </w:r>
      <w:r w:rsidRPr="00C37CCA">
        <w:rPr>
          <w:b w:val="0"/>
          <w:bCs/>
        </w:rPr>
        <w:t>)</w:t>
      </w:r>
      <w:r w:rsidRPr="00C37CCA">
        <w:rPr>
          <w:b w:val="0"/>
          <w:bCs/>
        </w:rPr>
        <w:br/>
      </w:r>
      <w:r w:rsidRPr="00C37CCA">
        <w:br/>
      </w:r>
    </w:p>
    <w:p w14:paraId="370E8B84" w14:textId="77777777" w:rsidR="005140DE" w:rsidRPr="00C37CCA" w:rsidRDefault="005140DE" w:rsidP="005140DE">
      <w:pPr>
        <w:pStyle w:val="Proposal"/>
        <w:keepLines/>
      </w:pPr>
      <w:r w:rsidRPr="00C37CCA">
        <w:t>MOD</w:t>
      </w:r>
    </w:p>
    <w:p w14:paraId="440B2883" w14:textId="77777777" w:rsidR="005140DE" w:rsidRPr="00C37CCA" w:rsidRDefault="005140DE" w:rsidP="005140DE">
      <w:pPr>
        <w:pStyle w:val="Tabletitle"/>
      </w:pPr>
      <w:r w:rsidRPr="00C37CCA">
        <w:t>495-1 800 </w:t>
      </w:r>
      <w:proofErr w:type="gramStart"/>
      <w:r w:rsidRPr="00C37CCA">
        <w:t>kHz</w:t>
      </w:r>
      <w:proofErr w:type="gramEnd"/>
    </w:p>
    <w:tbl>
      <w:tblPr>
        <w:tblW w:w="9304" w:type="dxa"/>
        <w:jc w:val="center"/>
        <w:tblLayout w:type="fixed"/>
        <w:tblCellMar>
          <w:left w:w="107" w:type="dxa"/>
          <w:right w:w="107" w:type="dxa"/>
        </w:tblCellMar>
        <w:tblLook w:val="04A0" w:firstRow="1" w:lastRow="0" w:firstColumn="1" w:lastColumn="0" w:noHBand="0" w:noVBand="1"/>
      </w:tblPr>
      <w:tblGrid>
        <w:gridCol w:w="3092"/>
        <w:gridCol w:w="3046"/>
        <w:gridCol w:w="3166"/>
      </w:tblGrid>
      <w:tr w:rsidR="005140DE" w:rsidRPr="00C37CCA" w14:paraId="4690C600" w14:textId="77777777" w:rsidTr="0075755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B1DF018" w14:textId="77777777" w:rsidR="005140DE" w:rsidRPr="001B6053" w:rsidRDefault="005140DE" w:rsidP="0075755B">
            <w:pPr>
              <w:pStyle w:val="Tablehead"/>
              <w:keepLines/>
            </w:pPr>
            <w:r w:rsidRPr="001B6053">
              <w:t>Allocation to services</w:t>
            </w:r>
          </w:p>
        </w:tc>
      </w:tr>
      <w:tr w:rsidR="005140DE" w:rsidRPr="00C37CCA" w14:paraId="2E5E7BFB" w14:textId="77777777" w:rsidTr="0075755B">
        <w:trPr>
          <w:cantSplit/>
          <w:jc w:val="center"/>
        </w:trPr>
        <w:tc>
          <w:tcPr>
            <w:tcW w:w="3092" w:type="dxa"/>
            <w:tcBorders>
              <w:top w:val="single" w:sz="4" w:space="0" w:color="auto"/>
              <w:left w:val="single" w:sz="6" w:space="0" w:color="auto"/>
              <w:bottom w:val="single" w:sz="6" w:space="0" w:color="auto"/>
              <w:right w:val="single" w:sz="6" w:space="0" w:color="auto"/>
            </w:tcBorders>
            <w:hideMark/>
          </w:tcPr>
          <w:p w14:paraId="3B08BC73" w14:textId="77777777" w:rsidR="005140DE" w:rsidRPr="001B6053" w:rsidRDefault="005140DE" w:rsidP="0075755B">
            <w:pPr>
              <w:pStyle w:val="Tablehead"/>
              <w:keepLines/>
            </w:pPr>
            <w:r w:rsidRPr="001B6053">
              <w:t>Region 1</w:t>
            </w:r>
          </w:p>
        </w:tc>
        <w:tc>
          <w:tcPr>
            <w:tcW w:w="3046" w:type="dxa"/>
            <w:tcBorders>
              <w:top w:val="single" w:sz="4" w:space="0" w:color="auto"/>
              <w:left w:val="single" w:sz="6" w:space="0" w:color="auto"/>
              <w:bottom w:val="single" w:sz="6" w:space="0" w:color="auto"/>
              <w:right w:val="single" w:sz="6" w:space="0" w:color="auto"/>
            </w:tcBorders>
            <w:hideMark/>
          </w:tcPr>
          <w:p w14:paraId="5932686F" w14:textId="77777777" w:rsidR="005140DE" w:rsidRPr="001B6053" w:rsidRDefault="005140DE" w:rsidP="0075755B">
            <w:pPr>
              <w:pStyle w:val="Tablehead"/>
              <w:keepLines/>
            </w:pPr>
            <w:r w:rsidRPr="001B6053">
              <w:t>Region 2</w:t>
            </w:r>
          </w:p>
        </w:tc>
        <w:tc>
          <w:tcPr>
            <w:tcW w:w="3166" w:type="dxa"/>
            <w:tcBorders>
              <w:top w:val="single" w:sz="4" w:space="0" w:color="auto"/>
              <w:left w:val="single" w:sz="6" w:space="0" w:color="auto"/>
              <w:bottom w:val="single" w:sz="6" w:space="0" w:color="auto"/>
              <w:right w:val="single" w:sz="6" w:space="0" w:color="auto"/>
            </w:tcBorders>
            <w:hideMark/>
          </w:tcPr>
          <w:p w14:paraId="7DDD504C" w14:textId="77777777" w:rsidR="005140DE" w:rsidRPr="001B6053" w:rsidRDefault="005140DE" w:rsidP="0075755B">
            <w:pPr>
              <w:pStyle w:val="Tablehead"/>
              <w:keepLines/>
            </w:pPr>
            <w:r w:rsidRPr="001B6053">
              <w:t>Region 3</w:t>
            </w:r>
          </w:p>
        </w:tc>
      </w:tr>
      <w:tr w:rsidR="005140DE" w:rsidRPr="00592E21" w14:paraId="65A92144" w14:textId="77777777" w:rsidTr="0075755B">
        <w:trPr>
          <w:cantSplit/>
          <w:jc w:val="center"/>
        </w:trPr>
        <w:tc>
          <w:tcPr>
            <w:tcW w:w="9304" w:type="dxa"/>
            <w:gridSpan w:val="3"/>
            <w:tcBorders>
              <w:top w:val="single" w:sz="6" w:space="0" w:color="auto"/>
              <w:left w:val="single" w:sz="6" w:space="0" w:color="auto"/>
              <w:bottom w:val="single" w:sz="6" w:space="0" w:color="auto"/>
              <w:right w:val="single" w:sz="6" w:space="0" w:color="auto"/>
            </w:tcBorders>
            <w:hideMark/>
          </w:tcPr>
          <w:p w14:paraId="79C71622" w14:textId="77777777" w:rsidR="005140DE" w:rsidRPr="001B6053" w:rsidRDefault="005140DE" w:rsidP="0075755B">
            <w:pPr>
              <w:pStyle w:val="TableTextS5"/>
              <w:keepNext/>
              <w:keepLines/>
              <w:tabs>
                <w:tab w:val="clear" w:pos="170"/>
                <w:tab w:val="clear" w:pos="567"/>
                <w:tab w:val="clear" w:pos="737"/>
              </w:tabs>
              <w:spacing w:before="30" w:after="30"/>
              <w:rPr>
                <w:color w:val="000000"/>
                <w:lang w:val="fr-FR"/>
              </w:rPr>
            </w:pPr>
            <w:r w:rsidRPr="001B6053">
              <w:rPr>
                <w:rStyle w:val="Tablefreq"/>
                <w:lang w:val="fr-FR"/>
              </w:rPr>
              <w:t>495-505</w:t>
            </w:r>
            <w:r w:rsidRPr="001B6053">
              <w:rPr>
                <w:lang w:val="fr-FR"/>
              </w:rPr>
              <w:tab/>
            </w:r>
            <w:r w:rsidRPr="001B6053">
              <w:rPr>
                <w:color w:val="000000"/>
                <w:lang w:val="fr-FR"/>
              </w:rPr>
              <w:t xml:space="preserve">MARITIME MOBILE  </w:t>
            </w:r>
            <w:r w:rsidRPr="001B6053">
              <w:rPr>
                <w:rStyle w:val="Artref"/>
                <w:lang w:val="fr-FR"/>
              </w:rPr>
              <w:t>5.82C</w:t>
            </w:r>
            <w:ins w:id="158" w:author="ITU - LRT -" w:date="2021-11-17T15:22:00Z">
              <w:r w:rsidRPr="001B6053">
                <w:rPr>
                  <w:rStyle w:val="Artref"/>
                  <w:lang w:val="fr-FR"/>
                </w:rPr>
                <w:t xml:space="preserve"> </w:t>
              </w:r>
            </w:ins>
            <w:ins w:id="159" w:author="ITU" w:date="2022-04-05T16:33:00Z">
              <w:r w:rsidRPr="001B6053">
                <w:rPr>
                  <w:rStyle w:val="Artref"/>
                  <w:highlight w:val="lightGray"/>
                  <w:lang w:val="fr-FR"/>
                </w:rPr>
                <w:t xml:space="preserve"> </w:t>
              </w:r>
            </w:ins>
            <w:ins w:id="160" w:author="Chair AI 1.11" w:date="2022-03-29T14:51:00Z">
              <w:r w:rsidRPr="001B6053">
                <w:rPr>
                  <w:color w:val="000000"/>
                  <w:lang w:val="fr-FR"/>
                </w:rPr>
                <w:t xml:space="preserve">ADD </w:t>
              </w:r>
              <w:r w:rsidRPr="001B6053">
                <w:rPr>
                  <w:rStyle w:val="Artref"/>
                  <w:lang w:val="fr-FR"/>
                </w:rPr>
                <w:t>5.</w:t>
              </w:r>
              <w:r w:rsidRPr="00F21164">
                <w:rPr>
                  <w:rStyle w:val="Artref"/>
                  <w:lang w:val="fr-FR"/>
                </w:rPr>
                <w:t>A11</w:t>
              </w:r>
            </w:ins>
            <w:ins w:id="161" w:author="Chair AI 1.11" w:date="2022-03-30T13:34:00Z">
              <w:r w:rsidRPr="00F21164">
                <w:rPr>
                  <w:rStyle w:val="Artref"/>
                  <w:lang w:val="fr-FR"/>
                </w:rPr>
                <w:t>1</w:t>
              </w:r>
            </w:ins>
          </w:p>
        </w:tc>
      </w:tr>
      <w:tr w:rsidR="005140DE" w:rsidRPr="00592E21" w14:paraId="4AA3C8CD" w14:textId="77777777" w:rsidTr="0075755B">
        <w:trPr>
          <w:cantSplit/>
          <w:jc w:val="center"/>
        </w:trPr>
        <w:tc>
          <w:tcPr>
            <w:tcW w:w="3092" w:type="dxa"/>
            <w:tcBorders>
              <w:top w:val="nil"/>
              <w:left w:val="single" w:sz="6" w:space="0" w:color="auto"/>
              <w:bottom w:val="single" w:sz="6" w:space="0" w:color="auto"/>
              <w:right w:val="single" w:sz="6" w:space="0" w:color="auto"/>
            </w:tcBorders>
            <w:tcMar>
              <w:top w:w="0" w:type="dxa"/>
              <w:left w:w="0" w:type="dxa"/>
              <w:bottom w:w="0" w:type="dxa"/>
              <w:right w:w="0" w:type="dxa"/>
            </w:tcMar>
          </w:tcPr>
          <w:p w14:paraId="246E24EB" w14:textId="77777777" w:rsidR="005140DE" w:rsidRPr="001B6053" w:rsidRDefault="005140DE" w:rsidP="0075755B">
            <w:pPr>
              <w:pStyle w:val="TableTextS5"/>
              <w:keepNext/>
              <w:keepLines/>
              <w:spacing w:before="30" w:after="30"/>
              <w:ind w:left="300" w:right="130"/>
              <w:rPr>
                <w:color w:val="000000"/>
                <w:highlight w:val="green"/>
              </w:rPr>
            </w:pPr>
            <w:del w:id="162" w:author="ITU" w:date="2022-04-05T16:33:00Z">
              <w:r w:rsidRPr="001B6053" w:rsidDel="00030C59">
                <w:rPr>
                  <w:color w:val="000000"/>
                  <w:highlight w:val="lightGray"/>
                </w:rPr>
                <w:delText>…</w:delText>
              </w:r>
            </w:del>
          </w:p>
        </w:tc>
        <w:tc>
          <w:tcPr>
            <w:tcW w:w="3046" w:type="dxa"/>
            <w:tcBorders>
              <w:top w:val="nil"/>
              <w:left w:val="single" w:sz="6" w:space="0" w:color="auto"/>
              <w:bottom w:val="single" w:sz="6" w:space="0" w:color="auto"/>
              <w:right w:val="single" w:sz="6" w:space="0" w:color="auto"/>
            </w:tcBorders>
            <w:tcMar>
              <w:top w:w="0" w:type="dxa"/>
              <w:left w:w="0" w:type="dxa"/>
              <w:bottom w:w="0" w:type="dxa"/>
              <w:right w:w="0" w:type="dxa"/>
            </w:tcMar>
          </w:tcPr>
          <w:p w14:paraId="308AFE79" w14:textId="77777777" w:rsidR="005140DE" w:rsidRPr="001B6053" w:rsidRDefault="005140DE" w:rsidP="0075755B">
            <w:pPr>
              <w:pStyle w:val="TableTextS5"/>
              <w:keepNext/>
              <w:keepLines/>
              <w:spacing w:before="30" w:after="30"/>
              <w:ind w:left="300" w:right="130"/>
              <w:rPr>
                <w:color w:val="000000"/>
                <w:highlight w:val="green"/>
              </w:rPr>
            </w:pPr>
          </w:p>
        </w:tc>
        <w:tc>
          <w:tcPr>
            <w:tcW w:w="3166" w:type="dxa"/>
            <w:tcBorders>
              <w:left w:val="single" w:sz="6" w:space="0" w:color="auto"/>
              <w:bottom w:val="single" w:sz="6" w:space="0" w:color="auto"/>
              <w:right w:val="single" w:sz="6" w:space="0" w:color="auto"/>
            </w:tcBorders>
            <w:tcMar>
              <w:top w:w="0" w:type="dxa"/>
              <w:left w:w="0" w:type="dxa"/>
              <w:bottom w:w="0" w:type="dxa"/>
              <w:right w:w="0" w:type="dxa"/>
            </w:tcMar>
          </w:tcPr>
          <w:p w14:paraId="5F513D26" w14:textId="77777777" w:rsidR="005140DE" w:rsidRPr="001B6053" w:rsidRDefault="005140DE" w:rsidP="0075755B">
            <w:pPr>
              <w:pStyle w:val="TableTextS5"/>
              <w:keepNext/>
              <w:keepLines/>
              <w:spacing w:before="30" w:after="30"/>
              <w:ind w:left="300" w:right="130"/>
              <w:rPr>
                <w:color w:val="000000"/>
                <w:highlight w:val="green"/>
              </w:rPr>
            </w:pPr>
          </w:p>
        </w:tc>
      </w:tr>
    </w:tbl>
    <w:p w14:paraId="085B2CD4" w14:textId="77777777" w:rsidR="005140DE" w:rsidRPr="00592E21" w:rsidRDefault="005140DE" w:rsidP="005140DE">
      <w:pPr>
        <w:pStyle w:val="Reasons"/>
      </w:pPr>
    </w:p>
    <w:p w14:paraId="2CD37804" w14:textId="77777777" w:rsidR="005140DE" w:rsidRPr="00592E21" w:rsidRDefault="005140DE" w:rsidP="005140DE">
      <w:pPr>
        <w:pStyle w:val="Proposal"/>
      </w:pPr>
      <w:r w:rsidRPr="00592E21">
        <w:t>MOD</w:t>
      </w:r>
    </w:p>
    <w:p w14:paraId="47AFF15E" w14:textId="77777777" w:rsidR="005140DE" w:rsidRPr="00592E21" w:rsidRDefault="005140DE" w:rsidP="005140DE">
      <w:pPr>
        <w:pStyle w:val="Tabletitle"/>
        <w:spacing w:before="240"/>
      </w:pPr>
      <w:r w:rsidRPr="00592E21">
        <w:t>3 230-5 003 kHz</w:t>
      </w:r>
    </w:p>
    <w:tbl>
      <w:tblPr>
        <w:tblW w:w="9304" w:type="dxa"/>
        <w:jc w:val="center"/>
        <w:tblLayout w:type="fixed"/>
        <w:tblCellMar>
          <w:left w:w="107" w:type="dxa"/>
          <w:right w:w="107" w:type="dxa"/>
        </w:tblCellMar>
        <w:tblLook w:val="04A0" w:firstRow="1" w:lastRow="0" w:firstColumn="1" w:lastColumn="0" w:noHBand="0" w:noVBand="1"/>
      </w:tblPr>
      <w:tblGrid>
        <w:gridCol w:w="3100"/>
        <w:gridCol w:w="3102"/>
        <w:gridCol w:w="3102"/>
      </w:tblGrid>
      <w:tr w:rsidR="005140DE" w:rsidRPr="00592E21" w14:paraId="702DAB97" w14:textId="77777777" w:rsidTr="0075755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3CB7AAA" w14:textId="77777777" w:rsidR="005140DE" w:rsidRPr="001B6053" w:rsidRDefault="005140DE" w:rsidP="0075755B">
            <w:pPr>
              <w:pStyle w:val="Tablehead"/>
            </w:pPr>
            <w:r w:rsidRPr="001B6053">
              <w:t>Allocation to services</w:t>
            </w:r>
          </w:p>
        </w:tc>
      </w:tr>
      <w:tr w:rsidR="005140DE" w:rsidRPr="00592E21" w14:paraId="59A930E8" w14:textId="77777777" w:rsidTr="0075755B">
        <w:trPr>
          <w:cantSplit/>
          <w:jc w:val="center"/>
        </w:trPr>
        <w:tc>
          <w:tcPr>
            <w:tcW w:w="3100" w:type="dxa"/>
            <w:tcBorders>
              <w:top w:val="single" w:sz="4" w:space="0" w:color="auto"/>
              <w:left w:val="single" w:sz="6" w:space="0" w:color="auto"/>
              <w:bottom w:val="single" w:sz="6" w:space="0" w:color="auto"/>
              <w:right w:val="single" w:sz="6" w:space="0" w:color="auto"/>
            </w:tcBorders>
            <w:hideMark/>
          </w:tcPr>
          <w:p w14:paraId="231CA5E9" w14:textId="77777777" w:rsidR="005140DE" w:rsidRPr="001B6053" w:rsidRDefault="005140DE" w:rsidP="0075755B">
            <w:pPr>
              <w:pStyle w:val="Tablehead"/>
            </w:pPr>
            <w:r w:rsidRPr="001B6053">
              <w:t>Region 1</w:t>
            </w:r>
          </w:p>
        </w:tc>
        <w:tc>
          <w:tcPr>
            <w:tcW w:w="3102" w:type="dxa"/>
            <w:tcBorders>
              <w:top w:val="single" w:sz="4" w:space="0" w:color="auto"/>
              <w:left w:val="single" w:sz="6" w:space="0" w:color="auto"/>
              <w:bottom w:val="single" w:sz="6" w:space="0" w:color="auto"/>
              <w:right w:val="single" w:sz="6" w:space="0" w:color="auto"/>
            </w:tcBorders>
            <w:hideMark/>
          </w:tcPr>
          <w:p w14:paraId="1D159E68" w14:textId="77777777" w:rsidR="005140DE" w:rsidRPr="001B6053" w:rsidRDefault="005140DE" w:rsidP="0075755B">
            <w:pPr>
              <w:pStyle w:val="Tablehead"/>
            </w:pPr>
            <w:r w:rsidRPr="001B6053">
              <w:t>Region 2</w:t>
            </w:r>
          </w:p>
        </w:tc>
        <w:tc>
          <w:tcPr>
            <w:tcW w:w="3102" w:type="dxa"/>
            <w:tcBorders>
              <w:top w:val="single" w:sz="4" w:space="0" w:color="auto"/>
              <w:left w:val="single" w:sz="6" w:space="0" w:color="auto"/>
              <w:bottom w:val="single" w:sz="6" w:space="0" w:color="auto"/>
              <w:right w:val="single" w:sz="6" w:space="0" w:color="auto"/>
            </w:tcBorders>
            <w:hideMark/>
          </w:tcPr>
          <w:p w14:paraId="616ACF8D" w14:textId="77777777" w:rsidR="005140DE" w:rsidRPr="001B6053" w:rsidRDefault="005140DE" w:rsidP="0075755B">
            <w:pPr>
              <w:pStyle w:val="Tablehead"/>
            </w:pPr>
            <w:r w:rsidRPr="001B6053">
              <w:t>Region 3</w:t>
            </w:r>
          </w:p>
        </w:tc>
      </w:tr>
      <w:tr w:rsidR="005140DE" w:rsidRPr="00592E21" w14:paraId="2F0F3F48" w14:textId="77777777" w:rsidTr="0075755B">
        <w:trPr>
          <w:cantSplit/>
          <w:jc w:val="center"/>
        </w:trPr>
        <w:tc>
          <w:tcPr>
            <w:tcW w:w="9304" w:type="dxa"/>
            <w:gridSpan w:val="3"/>
            <w:tcBorders>
              <w:top w:val="nil"/>
              <w:left w:val="single" w:sz="6" w:space="0" w:color="auto"/>
              <w:bottom w:val="single" w:sz="4" w:space="0" w:color="auto"/>
              <w:right w:val="single" w:sz="6" w:space="0" w:color="auto"/>
            </w:tcBorders>
          </w:tcPr>
          <w:p w14:paraId="4AC62892" w14:textId="77777777" w:rsidR="005140DE" w:rsidRPr="001B6053" w:rsidRDefault="005140DE" w:rsidP="0075755B">
            <w:pPr>
              <w:pStyle w:val="TableTextS5"/>
              <w:spacing w:before="20" w:after="20"/>
              <w:rPr>
                <w:color w:val="000000"/>
                <w:highlight w:val="green"/>
              </w:rPr>
            </w:pPr>
            <w:del w:id="163" w:author="ITU" w:date="2022-04-05T16:34:00Z">
              <w:r w:rsidRPr="001B6053" w:rsidDel="00030C59">
                <w:rPr>
                  <w:color w:val="000000"/>
                  <w:highlight w:val="lightGray"/>
                </w:rPr>
                <w:delText>…</w:delText>
              </w:r>
            </w:del>
          </w:p>
        </w:tc>
      </w:tr>
      <w:tr w:rsidR="005140DE" w:rsidRPr="00F21164" w14:paraId="3ADD4856" w14:textId="77777777" w:rsidTr="0075755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6FB899D" w14:textId="77777777" w:rsidR="005140DE" w:rsidRPr="001B6053" w:rsidRDefault="005140DE" w:rsidP="0075755B">
            <w:pPr>
              <w:pStyle w:val="TableTextS5"/>
              <w:spacing w:before="20" w:after="20"/>
              <w:ind w:left="3266" w:hanging="3266"/>
              <w:rPr>
                <w:color w:val="000000"/>
              </w:rPr>
            </w:pPr>
            <w:r w:rsidRPr="001B6053">
              <w:rPr>
                <w:rStyle w:val="Tablefreq"/>
              </w:rPr>
              <w:t>4 063-4 438</w:t>
            </w:r>
            <w:r w:rsidRPr="001B6053">
              <w:tab/>
            </w:r>
            <w:r w:rsidRPr="001B6053">
              <w:rPr>
                <w:color w:val="000000"/>
              </w:rPr>
              <w:t xml:space="preserve">MARITIME MOBILE  </w:t>
            </w:r>
            <w:r w:rsidRPr="001B6053">
              <w:rPr>
                <w:rStyle w:val="Artref"/>
                <w:color w:val="000000"/>
              </w:rPr>
              <w:t>5.79A</w:t>
            </w:r>
            <w:r w:rsidRPr="00030C59">
              <w:rPr>
                <w:rStyle w:val="Artref"/>
                <w:color w:val="000000"/>
              </w:rPr>
              <w:t xml:space="preserve"> </w:t>
            </w:r>
            <w:ins w:id="164" w:author="ITU" w:date="2022-04-05T16:34:00Z">
              <w:r w:rsidRPr="001B6053">
                <w:rPr>
                  <w:rStyle w:val="Artref"/>
                  <w:color w:val="000000"/>
                  <w:highlight w:val="lightGray"/>
                </w:rPr>
                <w:t xml:space="preserve"> </w:t>
              </w:r>
            </w:ins>
            <w:ins w:id="165" w:author="Chair AI 1.11" w:date="2022-03-29T14:52:00Z">
              <w:r w:rsidRPr="001B6053">
                <w:rPr>
                  <w:color w:val="000000"/>
                  <w:lang w:val="fr-FR"/>
                </w:rPr>
                <w:t xml:space="preserve">ADD </w:t>
              </w:r>
              <w:r w:rsidRPr="001B6053">
                <w:rPr>
                  <w:rStyle w:val="Artref"/>
                  <w:lang w:val="fr-FR"/>
                </w:rPr>
                <w:t>5.</w:t>
              </w:r>
              <w:r w:rsidRPr="00F21164">
                <w:rPr>
                  <w:rStyle w:val="Artref"/>
                  <w:lang w:val="fr-FR"/>
                </w:rPr>
                <w:t>A11</w:t>
              </w:r>
            </w:ins>
            <w:ins w:id="166" w:author="Chair AI 1.11" w:date="2022-03-30T13:34:00Z">
              <w:r w:rsidRPr="00F21164">
                <w:rPr>
                  <w:rStyle w:val="Artref"/>
                  <w:lang w:val="fr-FR"/>
                </w:rPr>
                <w:t>1</w:t>
              </w:r>
            </w:ins>
            <w:r w:rsidRPr="00F21164">
              <w:rPr>
                <w:color w:val="000000"/>
              </w:rPr>
              <w:t xml:space="preserve">  </w:t>
            </w:r>
            <w:r w:rsidRPr="001B6053">
              <w:rPr>
                <w:rStyle w:val="Artref"/>
                <w:color w:val="000000"/>
              </w:rPr>
              <w:t>5.109</w:t>
            </w:r>
            <w:r w:rsidRPr="00F21164">
              <w:rPr>
                <w:rStyle w:val="Artref"/>
                <w:color w:val="000000"/>
              </w:rPr>
              <w:t xml:space="preserve"> </w:t>
            </w:r>
            <w:r w:rsidRPr="001B6053">
              <w:rPr>
                <w:color w:val="000000"/>
              </w:rPr>
              <w:t xml:space="preserve"> </w:t>
            </w:r>
            <w:ins w:id="167" w:author="ITU" w:date="2022-04-05T16:35:00Z">
              <w:r w:rsidRPr="001B6053">
                <w:rPr>
                  <w:color w:val="000000"/>
                  <w:highlight w:val="lightGray"/>
                </w:rPr>
                <w:t>MOD</w:t>
              </w:r>
              <w:r>
                <w:rPr>
                  <w:color w:val="000000"/>
                </w:rPr>
                <w:t xml:space="preserve"> </w:t>
              </w:r>
            </w:ins>
            <w:r w:rsidRPr="001B6053">
              <w:rPr>
                <w:rStyle w:val="Artref"/>
                <w:color w:val="000000"/>
              </w:rPr>
              <w:t>5.110</w:t>
            </w:r>
            <w:r w:rsidRPr="001B6053">
              <w:rPr>
                <w:color w:val="000000"/>
              </w:rPr>
              <w:t xml:space="preserve">  </w:t>
            </w:r>
            <w:r w:rsidRPr="001B6053">
              <w:rPr>
                <w:rStyle w:val="Artref"/>
                <w:color w:val="000000"/>
              </w:rPr>
              <w:t>5.130</w:t>
            </w:r>
            <w:r w:rsidRPr="001B6053">
              <w:rPr>
                <w:color w:val="000000"/>
              </w:rPr>
              <w:t xml:space="preserve">  </w:t>
            </w:r>
            <w:r w:rsidRPr="001B6053">
              <w:rPr>
                <w:rStyle w:val="Artref"/>
                <w:color w:val="000000"/>
              </w:rPr>
              <w:t>5.131</w:t>
            </w:r>
            <w:r w:rsidRPr="001B6053">
              <w:rPr>
                <w:color w:val="000000"/>
              </w:rPr>
              <w:t xml:space="preserve">  </w:t>
            </w:r>
            <w:r w:rsidRPr="001B6053">
              <w:rPr>
                <w:rStyle w:val="Artref"/>
                <w:color w:val="000000"/>
              </w:rPr>
              <w:t>5.132</w:t>
            </w:r>
          </w:p>
          <w:p w14:paraId="2ADB51C9" w14:textId="77777777" w:rsidR="005140DE" w:rsidRPr="001B6053" w:rsidRDefault="005140DE" w:rsidP="0075755B">
            <w:pPr>
              <w:pStyle w:val="TableTextS5"/>
              <w:spacing w:before="20" w:after="20"/>
              <w:rPr>
                <w:color w:val="000000"/>
              </w:rPr>
            </w:pPr>
            <w:r w:rsidRPr="001B6053">
              <w:rPr>
                <w:color w:val="000000"/>
              </w:rPr>
              <w:tab/>
            </w:r>
            <w:r w:rsidRPr="001B6053">
              <w:rPr>
                <w:color w:val="000000"/>
              </w:rPr>
              <w:tab/>
            </w:r>
            <w:r w:rsidRPr="001B6053">
              <w:rPr>
                <w:color w:val="000000"/>
              </w:rPr>
              <w:tab/>
            </w:r>
            <w:r w:rsidRPr="001B6053">
              <w:rPr>
                <w:color w:val="000000"/>
              </w:rPr>
              <w:tab/>
            </w:r>
            <w:r w:rsidRPr="001B6053">
              <w:rPr>
                <w:rStyle w:val="Artref"/>
                <w:color w:val="000000"/>
              </w:rPr>
              <w:t>5.128</w:t>
            </w:r>
          </w:p>
        </w:tc>
      </w:tr>
      <w:tr w:rsidR="005140DE" w:rsidRPr="00F21164" w14:paraId="14A1F9B1" w14:textId="77777777" w:rsidTr="0075755B">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562CED8C" w14:textId="77777777" w:rsidR="005140DE" w:rsidRPr="00F21164" w:rsidRDefault="005140DE" w:rsidP="0075755B">
            <w:pPr>
              <w:pStyle w:val="TableTextS5"/>
              <w:spacing w:before="20" w:after="20"/>
              <w:rPr>
                <w:bCs/>
                <w:color w:val="000000"/>
              </w:rPr>
            </w:pPr>
            <w:del w:id="168" w:author="ITU" w:date="2022-04-05T16:34:00Z">
              <w:r w:rsidRPr="001B6053" w:rsidDel="00030C59">
                <w:rPr>
                  <w:bCs/>
                  <w:color w:val="000000"/>
                  <w:highlight w:val="lightGray"/>
                </w:rPr>
                <w:delText>…</w:delText>
              </w:r>
            </w:del>
          </w:p>
        </w:tc>
      </w:tr>
    </w:tbl>
    <w:p w14:paraId="24F4A902" w14:textId="77777777" w:rsidR="005140DE" w:rsidRPr="00F21164" w:rsidRDefault="005140DE" w:rsidP="005140DE">
      <w:pPr>
        <w:pStyle w:val="Reasons"/>
      </w:pPr>
    </w:p>
    <w:p w14:paraId="590483EC" w14:textId="77777777" w:rsidR="005140DE" w:rsidRPr="00F21164" w:rsidRDefault="005140DE" w:rsidP="005140DE">
      <w:pPr>
        <w:pStyle w:val="Proposal"/>
      </w:pPr>
      <w:r w:rsidRPr="00F21164">
        <w:t>ADD</w:t>
      </w:r>
    </w:p>
    <w:p w14:paraId="1D45D88B" w14:textId="77777777" w:rsidR="005140DE" w:rsidRPr="00C37CCA" w:rsidRDefault="005140DE" w:rsidP="005140DE">
      <w:pPr>
        <w:pStyle w:val="Note"/>
        <w:spacing w:before="0"/>
        <w:jc w:val="both"/>
        <w:rPr>
          <w:sz w:val="16"/>
        </w:rPr>
      </w:pPr>
      <w:r w:rsidRPr="00F21164">
        <w:rPr>
          <w:rStyle w:val="Artdef"/>
        </w:rPr>
        <w:t>5.A111</w:t>
      </w:r>
      <w:r w:rsidRPr="00F21164">
        <w:tab/>
      </w:r>
      <w:r w:rsidRPr="00F21164">
        <w:tab/>
        <w:t xml:space="preserve">When establishing coast stations in the NAVDAT service on the frequencies 500 kHz and 4 226 kHz, administrations are strongly recommended to coordinate the operating characteristics in accordance with the procedures of the International Maritime Organization (IMO) (see Resolution </w:t>
      </w:r>
      <w:r>
        <w:t>[</w:t>
      </w:r>
      <w:r w:rsidRPr="00F21164">
        <w:rPr>
          <w:b/>
        </w:rPr>
        <w:t>A111</w:t>
      </w:r>
      <w:r>
        <w:rPr>
          <w:b/>
        </w:rPr>
        <w:t>]</w:t>
      </w:r>
      <w:r w:rsidRPr="00F21164">
        <w:rPr>
          <w:b/>
        </w:rPr>
        <w:t xml:space="preserve"> (WRC</w:t>
      </w:r>
      <w:r w:rsidRPr="00F21164">
        <w:rPr>
          <w:b/>
        </w:rPr>
        <w:noBreakHyphen/>
        <w:t>23)</w:t>
      </w:r>
      <w:r w:rsidRPr="00F21164">
        <w:t>).     </w:t>
      </w:r>
      <w:r w:rsidRPr="00F21164">
        <w:rPr>
          <w:sz w:val="16"/>
        </w:rPr>
        <w:t>(WRC</w:t>
      </w:r>
      <w:r w:rsidRPr="00F21164">
        <w:rPr>
          <w:sz w:val="16"/>
        </w:rPr>
        <w:noBreakHyphen/>
        <w:t>23)</w:t>
      </w:r>
    </w:p>
    <w:p w14:paraId="1B90FDE0" w14:textId="77777777" w:rsidR="005140DE" w:rsidRPr="00FD2DAB" w:rsidRDefault="005140DE" w:rsidP="005140DE">
      <w:pPr>
        <w:pStyle w:val="Reasons"/>
        <w:rPr>
          <w:szCs w:val="24"/>
        </w:rPr>
      </w:pPr>
      <w:r w:rsidRPr="00A21BD4">
        <w:rPr>
          <w:b/>
        </w:rPr>
        <w:t>Reasons:</w:t>
      </w:r>
      <w:r w:rsidRPr="00A21BD4">
        <w:tab/>
        <w:t xml:space="preserve">Coordination of the </w:t>
      </w:r>
      <w:r w:rsidRPr="00A21BD4">
        <w:rPr>
          <w:szCs w:val="24"/>
        </w:rPr>
        <w:t xml:space="preserve">NAVDAT services should be done through the procedures establish by IMO, in the same way as it is done for the NAVTEX services, see Resolution </w:t>
      </w:r>
      <w:r w:rsidRPr="00A21BD4">
        <w:rPr>
          <w:b/>
          <w:bCs/>
          <w:szCs w:val="24"/>
          <w:lang w:eastAsia="zh-CN"/>
        </w:rPr>
        <w:t>339 (Rev.WRC</w:t>
      </w:r>
      <w:r w:rsidRPr="00A21BD4">
        <w:rPr>
          <w:b/>
          <w:bCs/>
          <w:szCs w:val="24"/>
          <w:lang w:eastAsia="zh-CN"/>
        </w:rPr>
        <w:noBreakHyphen/>
        <w:t>07)</w:t>
      </w:r>
      <w:r w:rsidRPr="00A21BD4">
        <w:rPr>
          <w:szCs w:val="24"/>
          <w:lang w:eastAsia="zh-CN"/>
        </w:rPr>
        <w:t>.</w:t>
      </w:r>
    </w:p>
    <w:p w14:paraId="246848C1" w14:textId="77777777" w:rsidR="005140DE" w:rsidRPr="00C37CCA" w:rsidRDefault="005140DE" w:rsidP="005140DE">
      <w:pPr>
        <w:pStyle w:val="Proposal"/>
      </w:pPr>
      <w:r w:rsidRPr="00C37CCA">
        <w:t>MOD</w:t>
      </w:r>
    </w:p>
    <w:p w14:paraId="4FBBC770" w14:textId="77777777" w:rsidR="005140DE" w:rsidRPr="00A21BD4" w:rsidRDefault="005140DE" w:rsidP="005140DE">
      <w:pPr>
        <w:pStyle w:val="Note"/>
        <w:spacing w:before="0"/>
        <w:rPr>
          <w:szCs w:val="22"/>
        </w:rPr>
      </w:pPr>
      <w:r w:rsidRPr="001B6053">
        <w:rPr>
          <w:rStyle w:val="Artdef"/>
          <w:szCs w:val="22"/>
        </w:rPr>
        <w:t>5.110</w:t>
      </w:r>
      <w:r w:rsidRPr="001B6053">
        <w:rPr>
          <w:szCs w:val="22"/>
        </w:rPr>
        <w:tab/>
        <w:t>The frequencies 2 174.5 kHz, 4 177.5 kHz, 6 268 kHz, 8 376.5 kHz, 12 520 kHz and 16 695 </w:t>
      </w:r>
      <w:proofErr w:type="gramStart"/>
      <w:r w:rsidRPr="001B6053">
        <w:rPr>
          <w:szCs w:val="22"/>
        </w:rPr>
        <w:t>kHz</w:t>
      </w:r>
      <w:proofErr w:type="gramEnd"/>
      <w:r w:rsidRPr="001B6053">
        <w:rPr>
          <w:szCs w:val="22"/>
        </w:rPr>
        <w:t xml:space="preserve"> are </w:t>
      </w:r>
      <w:ins w:id="169" w:author="ITU - LRT -" w:date="2021-11-09T08:32:00Z">
        <w:r w:rsidRPr="001B6053">
          <w:rPr>
            <w:szCs w:val="22"/>
          </w:rPr>
          <w:t xml:space="preserve">used for the automatic connection system as described in the most recent version of </w:t>
        </w:r>
        <w:r w:rsidRPr="001B6053">
          <w:rPr>
            <w:szCs w:val="22"/>
          </w:rPr>
          <w:lastRenderedPageBreak/>
          <w:t>Recommendation ITU-R M.541.</w:t>
        </w:r>
        <w:r w:rsidRPr="001B6053">
          <w:rPr>
            <w:szCs w:val="22"/>
            <w:lang w:eastAsia="zh-CN"/>
          </w:rPr>
          <w:t>     </w:t>
        </w:r>
        <w:r w:rsidRPr="001B6053">
          <w:rPr>
            <w:sz w:val="16"/>
            <w:szCs w:val="16"/>
            <w:lang w:eastAsia="zh-CN"/>
          </w:rPr>
          <w:t>(WRC</w:t>
        </w:r>
        <w:r w:rsidRPr="001B6053">
          <w:rPr>
            <w:sz w:val="16"/>
            <w:szCs w:val="16"/>
            <w:lang w:eastAsia="zh-CN"/>
          </w:rPr>
          <w:noBreakHyphen/>
          <w:t>23)</w:t>
        </w:r>
      </w:ins>
      <w:del w:id="170" w:author="ITU - LRT -" w:date="2021-11-09T08:32:00Z">
        <w:r w:rsidRPr="001B6053" w:rsidDel="00EC3E3A">
          <w:rPr>
            <w:szCs w:val="22"/>
          </w:rPr>
          <w:delText>international distress frequencies for narrow-band direct-printing telegraphy. The conditions for the use of these frequencies are prescribed in Article </w:delText>
        </w:r>
        <w:r w:rsidRPr="001B6053" w:rsidDel="00EC3E3A">
          <w:rPr>
            <w:rStyle w:val="Artref"/>
            <w:b/>
            <w:bCs/>
            <w:szCs w:val="22"/>
          </w:rPr>
          <w:delText>31</w:delText>
        </w:r>
        <w:r w:rsidRPr="001B6053" w:rsidDel="00EC3E3A">
          <w:rPr>
            <w:szCs w:val="22"/>
          </w:rPr>
          <w:delText>.</w:delText>
        </w:r>
      </w:del>
    </w:p>
    <w:p w14:paraId="71DEFDC9" w14:textId="77777777" w:rsidR="005140DE" w:rsidRPr="007E5B3F" w:rsidRDefault="005140DE" w:rsidP="005140DE">
      <w:pPr>
        <w:pStyle w:val="Reasons"/>
      </w:pPr>
      <w:r>
        <w:rPr>
          <w:b/>
        </w:rPr>
        <w:t>Reasons:</w:t>
      </w:r>
      <w:r>
        <w:tab/>
      </w:r>
      <w:r w:rsidRPr="00C37CCA">
        <w:t xml:space="preserve">NBDP has been deleted from the </w:t>
      </w:r>
      <w:r w:rsidRPr="000E6B7F">
        <w:t>GMDSS</w:t>
      </w:r>
      <w:r w:rsidRPr="007E5B3F">
        <w:t xml:space="preserve">, </w:t>
      </w:r>
      <w:r w:rsidRPr="007E5B3F">
        <w:rPr>
          <w:lang w:val="en-CA"/>
        </w:rPr>
        <w:t xml:space="preserve">with the exception of MSI on certain frequencies which are contained in </w:t>
      </w:r>
      <w:ins w:id="171" w:author="ITU" w:date="2022-04-05T16:35:00Z">
        <w:r w:rsidRPr="001B6053">
          <w:rPr>
            <w:highlight w:val="lightGray"/>
            <w:lang w:val="en-CA"/>
          </w:rPr>
          <w:t>RR</w:t>
        </w:r>
        <w:r>
          <w:rPr>
            <w:lang w:val="en-CA"/>
          </w:rPr>
          <w:t xml:space="preserve"> </w:t>
        </w:r>
      </w:ins>
      <w:r w:rsidRPr="007E5B3F">
        <w:rPr>
          <w:lang w:val="en-CA"/>
        </w:rPr>
        <w:t xml:space="preserve">Appendix </w:t>
      </w:r>
      <w:r w:rsidRPr="007E5B3F">
        <w:rPr>
          <w:b/>
          <w:lang w:val="en-CA"/>
        </w:rPr>
        <w:t>15</w:t>
      </w:r>
      <w:r w:rsidRPr="007E5B3F">
        <w:rPr>
          <w:lang w:val="en-CA"/>
        </w:rPr>
        <w:t>.</w:t>
      </w:r>
      <w:r w:rsidRPr="007E5B3F">
        <w:t xml:space="preserve"> The distress frequencies for NBDP are reused for the ACS described in Recommendation ITU-R M.541.</w:t>
      </w:r>
    </w:p>
    <w:p w14:paraId="12BAE9A7" w14:textId="77777777" w:rsidR="005140DE" w:rsidRPr="00C25115" w:rsidRDefault="005140DE" w:rsidP="005140DE">
      <w:pPr>
        <w:pStyle w:val="Proposal"/>
      </w:pPr>
      <w:r w:rsidRPr="007E5B3F">
        <w:t>MOD</w:t>
      </w:r>
    </w:p>
    <w:p w14:paraId="27A27938" w14:textId="77777777" w:rsidR="005140DE" w:rsidRPr="00C25115" w:rsidRDefault="005140DE" w:rsidP="005140DE">
      <w:pPr>
        <w:pStyle w:val="Note"/>
        <w:spacing w:before="0"/>
      </w:pPr>
      <w:r w:rsidRPr="00C25115">
        <w:rPr>
          <w:rStyle w:val="Artdef"/>
        </w:rPr>
        <w:t>5.228C</w:t>
      </w:r>
      <w:r w:rsidRPr="00C25115">
        <w:tab/>
      </w:r>
      <w:proofErr w:type="gramStart"/>
      <w:r w:rsidRPr="00C25115">
        <w:t>The</w:t>
      </w:r>
      <w:proofErr w:type="gramEnd"/>
      <w:r w:rsidRPr="00C25115">
        <w:t xml:space="preserve"> use of the frequency bands 161.9625-161.9875 MHz and 162.0125-162.0375 MHz by the maritime mobile service and the mobile-satellite (Earth-to-space) service is limited to the automatic identification system (</w:t>
      </w:r>
      <w:r w:rsidRPr="00F21164">
        <w:t>AIS)</w:t>
      </w:r>
      <w:ins w:id="172" w:author="Chair AI 1.11" w:date="2022-03-30T13:40:00Z">
        <w:r w:rsidRPr="00F21164">
          <w:t xml:space="preserve">, including </w:t>
        </w:r>
      </w:ins>
      <w:ins w:id="173" w:author="Chair AI 1.11" w:date="2022-03-30T13:48:00Z">
        <w:r w:rsidRPr="00F21164">
          <w:t xml:space="preserve">the </w:t>
        </w:r>
      </w:ins>
      <w:ins w:id="174" w:author="Chair AI 1.11" w:date="2022-03-30T16:29:00Z">
        <w:r>
          <w:t xml:space="preserve">AIS search and rescue transmitter </w:t>
        </w:r>
      </w:ins>
      <w:ins w:id="175" w:author="Chair AI 1.11" w:date="2022-03-30T16:30:00Z">
        <w:r>
          <w:t>(AIS-SART)</w:t>
        </w:r>
      </w:ins>
      <w:r w:rsidRPr="00F21164">
        <w:t>. The</w:t>
      </w:r>
      <w:r w:rsidRPr="00C25115">
        <w:t xml:space="preserve"> use of these frequency bands by the aeronautical mobile (OR) service is limited to AIS emissions from search and rescue aircraft operations. The AIS </w:t>
      </w:r>
      <w:ins w:id="176" w:author="Drafting Group" w:date="2022-02-10T15:00:00Z">
        <w:r w:rsidRPr="00C25115">
          <w:t xml:space="preserve">and AIS-SART </w:t>
        </w:r>
      </w:ins>
      <w:r w:rsidRPr="00C25115">
        <w:t>operations in these frequency bands shall not constrain the development and use of the fixed and mobile services operating in the adjacent frequency bands.</w:t>
      </w:r>
      <w:r w:rsidRPr="00C25115">
        <w:rPr>
          <w:sz w:val="16"/>
        </w:rPr>
        <w:t>    (WRC</w:t>
      </w:r>
      <w:r w:rsidRPr="00C25115">
        <w:rPr>
          <w:sz w:val="16"/>
        </w:rPr>
        <w:noBreakHyphen/>
      </w:r>
      <w:del w:id="177" w:author="Drafting Group" w:date="2022-02-10T15:00:00Z">
        <w:r w:rsidRPr="00C25115" w:rsidDel="00992080">
          <w:rPr>
            <w:sz w:val="16"/>
          </w:rPr>
          <w:delText>12</w:delText>
        </w:r>
      </w:del>
      <w:ins w:id="178" w:author="Drafting Group" w:date="2022-02-10T15:00:00Z">
        <w:r w:rsidRPr="00C25115">
          <w:rPr>
            <w:sz w:val="16"/>
          </w:rPr>
          <w:t>23</w:t>
        </w:r>
      </w:ins>
      <w:r w:rsidRPr="00C25115">
        <w:rPr>
          <w:sz w:val="16"/>
        </w:rPr>
        <w:t>)</w:t>
      </w:r>
    </w:p>
    <w:p w14:paraId="1F11331C" w14:textId="77777777" w:rsidR="005140DE" w:rsidRPr="00C25115" w:rsidRDefault="005140DE" w:rsidP="005140DE">
      <w:pPr>
        <w:pStyle w:val="Reasons"/>
      </w:pPr>
      <w:r w:rsidRPr="00C25115">
        <w:rPr>
          <w:b/>
        </w:rPr>
        <w:t>Reasons:</w:t>
      </w:r>
      <w:r w:rsidRPr="00C25115">
        <w:tab/>
        <w:t xml:space="preserve">The AIS-SART also use AIS </w:t>
      </w:r>
      <w:r w:rsidRPr="00F21164">
        <w:t>frequencies for locating</w:t>
      </w:r>
      <w:r w:rsidRPr="00C25115">
        <w:t xml:space="preserve"> signal.</w:t>
      </w:r>
    </w:p>
    <w:p w14:paraId="71E283DF" w14:textId="14E099A4" w:rsidR="005140DE" w:rsidRPr="00DA443B" w:rsidRDefault="005140DE" w:rsidP="005140DE">
      <w:pPr>
        <w:pStyle w:val="Proposal"/>
        <w:rPr>
          <w:highlight w:val="magenta"/>
          <w:rPrChange w:id="179" w:author="USA" w:date="2022-06-07T15:01:00Z">
            <w:rPr/>
          </w:rPrChange>
        </w:rPr>
      </w:pPr>
      <w:del w:id="180" w:author="USA" w:date="2022-05-02T09:23:00Z">
        <w:r w:rsidRPr="00DA443B" w:rsidDel="00A1610B">
          <w:rPr>
            <w:highlight w:val="magenta"/>
            <w:rPrChange w:id="181" w:author="USA" w:date="2022-06-07T15:01:00Z">
              <w:rPr/>
            </w:rPrChange>
          </w:rPr>
          <w:delText>MOD</w:delText>
        </w:r>
      </w:del>
    </w:p>
    <w:p w14:paraId="19EA05E3" w14:textId="252C4BCB" w:rsidR="005140DE" w:rsidRPr="00DA443B" w:rsidDel="00DA443B" w:rsidRDefault="005140DE" w:rsidP="005140DE">
      <w:pPr>
        <w:pStyle w:val="Note"/>
        <w:spacing w:before="0"/>
        <w:rPr>
          <w:del w:id="182" w:author="USA" w:date="2022-06-07T14:59:00Z"/>
          <w:highlight w:val="magenta"/>
          <w:rPrChange w:id="183" w:author="USA" w:date="2022-06-07T15:01:00Z">
            <w:rPr>
              <w:del w:id="184" w:author="USA" w:date="2022-06-07T14:59:00Z"/>
            </w:rPr>
          </w:rPrChange>
        </w:rPr>
      </w:pPr>
      <w:del w:id="185" w:author="USA" w:date="2022-06-07T14:59:00Z">
        <w:r w:rsidRPr="00DA443B" w:rsidDel="00DA443B">
          <w:rPr>
            <w:rStyle w:val="Artdef"/>
            <w:highlight w:val="magenta"/>
            <w:rPrChange w:id="186" w:author="USA" w:date="2022-06-07T15:01:00Z">
              <w:rPr>
                <w:rStyle w:val="Artdef"/>
                <w:highlight w:val="yellow"/>
              </w:rPr>
            </w:rPrChange>
          </w:rPr>
          <w:delText>5.375</w:delText>
        </w:r>
        <w:r w:rsidRPr="00DA443B" w:rsidDel="00DA443B">
          <w:rPr>
            <w:rStyle w:val="Artdef"/>
            <w:highlight w:val="magenta"/>
            <w:rPrChange w:id="187" w:author="USA" w:date="2022-06-07T15:01:00Z">
              <w:rPr>
                <w:rStyle w:val="Artdef"/>
                <w:highlight w:val="yellow"/>
              </w:rPr>
            </w:rPrChange>
          </w:rPr>
          <w:tab/>
        </w:r>
      </w:del>
      <w:del w:id="188" w:author="USA" w:date="2022-05-02T09:23:00Z">
        <w:r w:rsidRPr="00DA443B" w:rsidDel="00A1610B">
          <w:rPr>
            <w:highlight w:val="magenta"/>
            <w:rPrChange w:id="189" w:author="USA" w:date="2022-06-07T15:01:00Z">
              <w:rPr>
                <w:highlight w:val="yellow"/>
              </w:rPr>
            </w:rPrChange>
          </w:rPr>
          <w:delText xml:space="preserve">The use of the </w:delText>
        </w:r>
      </w:del>
      <w:ins w:id="190" w:author="Chair AI 1.11" w:date="2022-03-29T15:29:00Z">
        <w:del w:id="191" w:author="USA" w:date="2022-05-02T09:23:00Z">
          <w:r w:rsidRPr="00DA443B" w:rsidDel="00A1610B">
            <w:rPr>
              <w:highlight w:val="magenta"/>
              <w:rPrChange w:id="192" w:author="USA" w:date="2022-06-07T15:01:00Z">
                <w:rPr>
                  <w:highlight w:val="yellow"/>
                </w:rPr>
              </w:rPrChange>
            </w:rPr>
            <w:delText xml:space="preserve">frequency </w:delText>
          </w:r>
        </w:del>
      </w:ins>
      <w:del w:id="193" w:author="USA" w:date="2022-05-02T09:23:00Z">
        <w:r w:rsidRPr="00DA443B" w:rsidDel="00A1610B">
          <w:rPr>
            <w:highlight w:val="magenta"/>
            <w:rPrChange w:id="194" w:author="USA" w:date="2022-06-07T15:01:00Z">
              <w:rPr>
                <w:highlight w:val="yellow"/>
              </w:rPr>
            </w:rPrChange>
          </w:rPr>
          <w:delText xml:space="preserve">band 1 645.5-1 646.5 MHz by the mobile-satellite service (Earth-to-space) and for inter-satellite links is limited to </w:delText>
        </w:r>
      </w:del>
      <w:ins w:id="195" w:author="Drafting Group" w:date="2022-02-10T15:03:00Z">
        <w:del w:id="196" w:author="USA" w:date="2022-05-02T09:23:00Z">
          <w:r w:rsidRPr="00DA443B" w:rsidDel="00A1610B">
            <w:rPr>
              <w:highlight w:val="magenta"/>
              <w:rPrChange w:id="197" w:author="USA" w:date="2022-06-07T15:01:00Z">
                <w:rPr>
                  <w:highlight w:val="yellow"/>
                </w:rPr>
              </w:rPrChange>
            </w:rPr>
            <w:delText xml:space="preserve">the transmission of </w:delText>
          </w:r>
        </w:del>
      </w:ins>
      <w:del w:id="198" w:author="USA" w:date="2022-05-02T09:23:00Z">
        <w:r w:rsidRPr="00DA443B" w:rsidDel="00A1610B">
          <w:rPr>
            <w:highlight w:val="magenta"/>
            <w:rPrChange w:id="199" w:author="USA" w:date="2022-06-07T15:01:00Z">
              <w:rPr>
                <w:highlight w:val="yellow"/>
              </w:rPr>
            </w:rPrChange>
          </w:rPr>
          <w:delText xml:space="preserve">distress and safety communications </w:delText>
        </w:r>
      </w:del>
      <w:ins w:id="200" w:author="Drafting Group" w:date="2022-02-10T15:04:00Z">
        <w:del w:id="201" w:author="USA" w:date="2022-05-02T09:23:00Z">
          <w:r w:rsidRPr="00DA443B" w:rsidDel="00A1610B">
            <w:rPr>
              <w:highlight w:val="magenta"/>
              <w:rPrChange w:id="202" w:author="USA" w:date="2022-06-07T15:01:00Z">
                <w:rPr>
                  <w:highlight w:val="yellow"/>
                </w:rPr>
              </w:rPrChange>
            </w:rPr>
            <w:delText>and general maritime radiocommunication</w:delText>
          </w:r>
        </w:del>
      </w:ins>
      <w:ins w:id="203" w:author="Drafting Group" w:date="2022-02-10T15:05:00Z">
        <w:del w:id="204" w:author="USA" w:date="2022-05-02T09:23:00Z">
          <w:r w:rsidRPr="00DA443B" w:rsidDel="00A1610B">
            <w:rPr>
              <w:highlight w:val="magenta"/>
              <w:rPrChange w:id="205" w:author="USA" w:date="2022-06-07T15:01:00Z">
                <w:rPr>
                  <w:highlight w:val="yellow"/>
                </w:rPr>
              </w:rPrChange>
            </w:rPr>
            <w:delText xml:space="preserve">s from earth stations operating in the GMDSS </w:delText>
          </w:r>
        </w:del>
      </w:ins>
      <w:del w:id="206" w:author="USA" w:date="2022-05-02T09:23:00Z">
        <w:r w:rsidRPr="00DA443B" w:rsidDel="00A1610B">
          <w:rPr>
            <w:highlight w:val="magenta"/>
            <w:rPrChange w:id="207" w:author="USA" w:date="2022-06-07T15:01:00Z">
              <w:rPr>
                <w:highlight w:val="yellow"/>
              </w:rPr>
            </w:rPrChange>
          </w:rPr>
          <w:delText>(see Article </w:delText>
        </w:r>
        <w:r w:rsidRPr="00DA443B" w:rsidDel="00A1610B">
          <w:rPr>
            <w:rStyle w:val="Artref"/>
            <w:b/>
            <w:bCs/>
            <w:highlight w:val="magenta"/>
            <w:rPrChange w:id="208" w:author="USA" w:date="2022-06-07T15:01:00Z">
              <w:rPr>
                <w:rStyle w:val="Artref"/>
                <w:b/>
                <w:bCs/>
                <w:highlight w:val="yellow"/>
              </w:rPr>
            </w:rPrChange>
          </w:rPr>
          <w:delText>31</w:delText>
        </w:r>
        <w:r w:rsidRPr="00DA443B" w:rsidDel="00A1610B">
          <w:rPr>
            <w:highlight w:val="magenta"/>
            <w:rPrChange w:id="209" w:author="USA" w:date="2022-06-07T15:01:00Z">
              <w:rPr>
                <w:highlight w:val="yellow"/>
              </w:rPr>
            </w:rPrChange>
          </w:rPr>
          <w:delText>).</w:delText>
        </w:r>
      </w:del>
      <w:ins w:id="210" w:author="Fernandez Jimenez, Virginia" w:date="2022-03-22T10:29:00Z">
        <w:del w:id="211" w:author="USA" w:date="2022-05-02T09:23:00Z">
          <w:r w:rsidRPr="00DA443B" w:rsidDel="00A1610B">
            <w:rPr>
              <w:highlight w:val="magenta"/>
              <w:rPrChange w:id="212" w:author="USA" w:date="2022-06-07T15:01:00Z">
                <w:rPr>
                  <w:highlight w:val="yellow"/>
                </w:rPr>
              </w:rPrChange>
            </w:rPr>
            <w:delText>     </w:delText>
          </w:r>
        </w:del>
      </w:ins>
      <w:ins w:id="213" w:author="Drafting Group" w:date="2022-02-10T15:06:00Z">
        <w:del w:id="214" w:author="USA" w:date="2022-05-02T09:23:00Z">
          <w:r w:rsidRPr="00DA443B" w:rsidDel="00A1610B">
            <w:rPr>
              <w:sz w:val="16"/>
              <w:highlight w:val="magenta"/>
              <w:rPrChange w:id="215" w:author="USA" w:date="2022-06-07T15:01:00Z">
                <w:rPr>
                  <w:sz w:val="16"/>
                  <w:highlight w:val="yellow"/>
                </w:rPr>
              </w:rPrChange>
            </w:rPr>
            <w:delText>(WRC</w:delText>
          </w:r>
          <w:r w:rsidRPr="00DA443B" w:rsidDel="00A1610B">
            <w:rPr>
              <w:sz w:val="16"/>
              <w:highlight w:val="magenta"/>
              <w:rPrChange w:id="216" w:author="USA" w:date="2022-06-07T15:01:00Z">
                <w:rPr>
                  <w:sz w:val="16"/>
                  <w:highlight w:val="yellow"/>
                </w:rPr>
              </w:rPrChange>
            </w:rPr>
            <w:noBreakHyphen/>
            <w:delText>23)</w:delText>
          </w:r>
        </w:del>
      </w:ins>
    </w:p>
    <w:p w14:paraId="41F0A351" w14:textId="09757CBB" w:rsidR="005140DE" w:rsidRPr="00C25115" w:rsidDel="00DA443B" w:rsidRDefault="005140DE" w:rsidP="005140DE">
      <w:pPr>
        <w:pStyle w:val="Reasons"/>
        <w:rPr>
          <w:del w:id="217" w:author="USA" w:date="2022-06-07T14:59:00Z"/>
        </w:rPr>
      </w:pPr>
      <w:del w:id="218" w:author="USA" w:date="2022-06-07T14:59:00Z">
        <w:r w:rsidRPr="00DA443B" w:rsidDel="00DA443B">
          <w:rPr>
            <w:b/>
            <w:highlight w:val="magenta"/>
            <w:rPrChange w:id="219" w:author="USA" w:date="2022-06-07T15:01:00Z">
              <w:rPr>
                <w:b/>
              </w:rPr>
            </w:rPrChange>
          </w:rPr>
          <w:delText>Reasons:</w:delText>
        </w:r>
        <w:r w:rsidRPr="00DA443B" w:rsidDel="00DA443B">
          <w:rPr>
            <w:highlight w:val="magenta"/>
            <w:rPrChange w:id="220" w:author="USA" w:date="2022-06-07T15:01:00Z">
              <w:rPr/>
            </w:rPrChange>
          </w:rPr>
          <w:tab/>
        </w:r>
      </w:del>
      <w:ins w:id="221" w:author="Lamb, Bruce" w:date="2022-05-04T09:42:00Z">
        <w:del w:id="222" w:author="USA" w:date="2022-06-07T14:59:00Z">
          <w:r w:rsidR="00517CA9" w:rsidRPr="00DA443B" w:rsidDel="00DA443B">
            <w:rPr>
              <w:highlight w:val="magenta"/>
              <w:rPrChange w:id="223" w:author="USA" w:date="2022-06-07T15:01:00Z">
                <w:rPr/>
              </w:rPrChange>
            </w:rPr>
            <w:delText>.</w:delText>
          </w:r>
        </w:del>
      </w:ins>
      <w:del w:id="224" w:author="USA" w:date="2022-05-02T09:24:00Z">
        <w:r w:rsidRPr="00DA443B" w:rsidDel="00A1610B">
          <w:rPr>
            <w:highlight w:val="magenta"/>
            <w:rPrChange w:id="225" w:author="USA" w:date="2022-06-07T15:01:00Z">
              <w:rPr/>
            </w:rPrChange>
          </w:rPr>
          <w:delText xml:space="preserve">The frequency band 1 645.5-1 646.5 MHz is no longer used by EPIRBs and 1.6 GHz satellite EPIRBs are no longer part of the GMDSS.  </w:delText>
        </w:r>
        <w:r w:rsidRPr="00DA443B" w:rsidDel="00A1610B">
          <w:rPr>
            <w:highlight w:val="magenta"/>
            <w:rPrChange w:id="226" w:author="USA" w:date="2022-06-07T15:01:00Z">
              <w:rPr>
                <w:highlight w:val="yellow"/>
              </w:rPr>
            </w:rPrChange>
          </w:rPr>
          <w:delText>The band would be available for use for the GMDSS and for general maritime radiocommunications.  The availability of this band as an addition to the current SAT-COM band 1 626.5-1 645.5 MHz would provide additional capacity in the Earth-to-space direction for communications by ships.</w:delText>
        </w:r>
      </w:del>
      <w:del w:id="227" w:author="USA" w:date="2022-06-07T14:59:00Z">
        <w:r w:rsidRPr="00C25115" w:rsidDel="00DA443B">
          <w:delText xml:space="preserve"> </w:delText>
        </w:r>
      </w:del>
    </w:p>
    <w:p w14:paraId="47B629B3" w14:textId="00BE3602" w:rsidR="005140DE" w:rsidRPr="00725B2B" w:rsidDel="00AF0112" w:rsidRDefault="005140DE" w:rsidP="005140DE">
      <w:pPr>
        <w:pStyle w:val="EditorsNote"/>
        <w:rPr>
          <w:del w:id="228" w:author="USA" w:date="2022-06-06T11:46:00Z"/>
          <w:highlight w:val="magenta"/>
          <w:lang w:val="en-US"/>
        </w:rPr>
      </w:pPr>
      <w:del w:id="229" w:author="USA" w:date="2022-06-06T11:46:00Z">
        <w:r w:rsidRPr="00725B2B" w:rsidDel="00AF0112">
          <w:rPr>
            <w:b/>
            <w:highlight w:val="magenta"/>
          </w:rPr>
          <w:delText xml:space="preserve">Editor note: </w:delText>
        </w:r>
        <w:r w:rsidRPr="00725B2B" w:rsidDel="00AF0112">
          <w:rPr>
            <w:highlight w:val="magenta"/>
            <w:lang w:val="en-US"/>
          </w:rPr>
          <w:delText>There is no information available at WP 5B regarding use of the frequency band 1 645.5-1 646.5 MHz for Inter-satellite links and potential impact resulting from its deletion.  Consideration of these proposed edits may be of interest of WP 4C. </w:delText>
        </w:r>
      </w:del>
    </w:p>
    <w:p w14:paraId="326A989C" w14:textId="77777777" w:rsidR="005140DE" w:rsidRPr="00C25115" w:rsidRDefault="005140DE" w:rsidP="005140DE">
      <w:pPr>
        <w:pStyle w:val="ArtNo"/>
      </w:pPr>
      <w:r w:rsidRPr="00C25115">
        <w:t xml:space="preserve">ARTICLE </w:t>
      </w:r>
      <w:r w:rsidRPr="00C25115">
        <w:rPr>
          <w:rStyle w:val="href"/>
        </w:rPr>
        <w:t>31</w:t>
      </w:r>
    </w:p>
    <w:p w14:paraId="3E6D77AE" w14:textId="77777777" w:rsidR="005140DE" w:rsidRPr="00C25115" w:rsidRDefault="005140DE" w:rsidP="005140DE">
      <w:pPr>
        <w:pStyle w:val="Arttitle"/>
      </w:pPr>
      <w:r w:rsidRPr="00C25115">
        <w:t>Frequencies for the global maritime distress and safety system (GMDSS)</w:t>
      </w:r>
    </w:p>
    <w:p w14:paraId="08953458" w14:textId="77777777" w:rsidR="005140DE" w:rsidRPr="00C25115" w:rsidRDefault="005140DE" w:rsidP="005140DE">
      <w:pPr>
        <w:pStyle w:val="Section1"/>
        <w:keepNext/>
        <w:tabs>
          <w:tab w:val="left" w:pos="1134"/>
          <w:tab w:val="left" w:pos="1871"/>
          <w:tab w:val="left" w:pos="2268"/>
        </w:tabs>
      </w:pPr>
      <w:r w:rsidRPr="00C25115">
        <w:t>Section II − Survival craft stations</w:t>
      </w:r>
    </w:p>
    <w:p w14:paraId="5F05B72F" w14:textId="77777777" w:rsidR="005140DE" w:rsidRPr="00C25115" w:rsidRDefault="005140DE" w:rsidP="005140DE">
      <w:pPr>
        <w:pStyle w:val="Proposal"/>
      </w:pPr>
      <w:r w:rsidRPr="00C25115">
        <w:t>MOD</w:t>
      </w:r>
    </w:p>
    <w:p w14:paraId="79516E25" w14:textId="77777777" w:rsidR="005140DE" w:rsidRPr="00C25115" w:rsidRDefault="005140DE" w:rsidP="005140DE">
      <w:pPr>
        <w:spacing w:before="0"/>
        <w:jc w:val="both"/>
        <w:rPr>
          <w:szCs w:val="24"/>
        </w:rPr>
      </w:pPr>
      <w:r w:rsidRPr="00C25115">
        <w:rPr>
          <w:rStyle w:val="Artdef"/>
        </w:rPr>
        <w:t>31.7</w:t>
      </w:r>
      <w:r w:rsidRPr="00C25115">
        <w:tab/>
      </w:r>
      <w:r w:rsidRPr="00C25115">
        <w:tab/>
        <w:t>2)</w:t>
      </w:r>
      <w:r w:rsidRPr="00C25115">
        <w:tab/>
        <w:t xml:space="preserve">Equipment for transmitting locating signals from survival craft stations shall be capable of operating in the </w:t>
      </w:r>
      <w:ins w:id="230" w:author="Chairman" w:date="2021-06-02T14:44:00Z">
        <w:r w:rsidRPr="00C25115">
          <w:t xml:space="preserve">frequency band </w:t>
        </w:r>
      </w:ins>
      <w:r w:rsidRPr="00C25115">
        <w:t xml:space="preserve">9 200-9 500 MHz </w:t>
      </w:r>
      <w:del w:id="231" w:author="Chairman" w:date="2021-06-02T14:44:00Z">
        <w:r w:rsidRPr="00C25115" w:rsidDel="00D77822">
          <w:delText>band</w:delText>
        </w:r>
      </w:del>
      <w:del w:id="232" w:author="ITU - LRT" w:date="2021-06-03T08:38:00Z">
        <w:r w:rsidRPr="00C25115" w:rsidDel="008C2EFB">
          <w:delText>.</w:delText>
        </w:r>
      </w:del>
      <w:ins w:id="233" w:author="Chairman" w:date="2021-06-02T14:46:00Z">
        <w:r w:rsidRPr="00C25115">
          <w:t xml:space="preserve">or </w:t>
        </w:r>
        <w:r w:rsidRPr="00C25115">
          <w:rPr>
            <w:szCs w:val="24"/>
          </w:rPr>
          <w:t xml:space="preserve">on </w:t>
        </w:r>
        <w:r w:rsidRPr="00C25115">
          <w:rPr>
            <w:szCs w:val="24"/>
            <w:lang w:eastAsia="zh-CN"/>
          </w:rPr>
          <w:t>161.975 MHz (</w:t>
        </w:r>
        <w:r w:rsidRPr="00C25115">
          <w:rPr>
            <w:szCs w:val="24"/>
          </w:rPr>
          <w:t>AIS</w:t>
        </w:r>
      </w:ins>
      <w:ins w:id="234" w:author="ITU - LRT -" w:date="2021-11-17T13:47:00Z">
        <w:r w:rsidRPr="00C25115">
          <w:rPr>
            <w:szCs w:val="24"/>
          </w:rPr>
          <w:t> </w:t>
        </w:r>
      </w:ins>
      <w:ins w:id="235" w:author="Chairman" w:date="2021-06-02T14:46:00Z">
        <w:r w:rsidRPr="00C25115">
          <w:rPr>
            <w:szCs w:val="24"/>
          </w:rPr>
          <w:t xml:space="preserve">1 of Appendix </w:t>
        </w:r>
        <w:r w:rsidRPr="00C25115">
          <w:rPr>
            <w:rStyle w:val="Appref"/>
            <w:b/>
            <w:bCs/>
          </w:rPr>
          <w:t>18</w:t>
        </w:r>
        <w:r w:rsidRPr="00C25115">
          <w:rPr>
            <w:szCs w:val="24"/>
          </w:rPr>
          <w:t xml:space="preserve">) and </w:t>
        </w:r>
        <w:r w:rsidRPr="00C25115">
          <w:rPr>
            <w:szCs w:val="24"/>
            <w:lang w:eastAsia="zh-CN"/>
          </w:rPr>
          <w:t>162.025 MHz (</w:t>
        </w:r>
        <w:r w:rsidRPr="00C25115">
          <w:rPr>
            <w:szCs w:val="24"/>
          </w:rPr>
          <w:t xml:space="preserve">AIS 2 of Appendix </w:t>
        </w:r>
        <w:r w:rsidRPr="00C25115">
          <w:rPr>
            <w:rStyle w:val="Appref"/>
            <w:b/>
            <w:bCs/>
          </w:rPr>
          <w:t>18</w:t>
        </w:r>
        <w:r w:rsidRPr="00C25115">
          <w:rPr>
            <w:szCs w:val="24"/>
          </w:rPr>
          <w:t>)</w:t>
        </w:r>
        <w:r w:rsidRPr="00C25115">
          <w:t>.</w:t>
        </w:r>
        <w:r w:rsidRPr="00C25115">
          <w:rPr>
            <w:sz w:val="16"/>
            <w:szCs w:val="16"/>
          </w:rPr>
          <w:t xml:space="preserve">     (WRC</w:t>
        </w:r>
        <w:r w:rsidRPr="00C25115">
          <w:rPr>
            <w:sz w:val="16"/>
            <w:szCs w:val="16"/>
          </w:rPr>
          <w:noBreakHyphen/>
          <w:t>23)</w:t>
        </w:r>
      </w:ins>
    </w:p>
    <w:p w14:paraId="43FB8D1C" w14:textId="77777777" w:rsidR="005140DE" w:rsidRPr="00C37CCA" w:rsidRDefault="005140DE" w:rsidP="005140DE">
      <w:pPr>
        <w:pStyle w:val="Reasons"/>
      </w:pPr>
      <w:r w:rsidRPr="00C25115">
        <w:rPr>
          <w:b/>
        </w:rPr>
        <w:t>Reasons:</w:t>
      </w:r>
      <w:r w:rsidRPr="00C25115">
        <w:rPr>
          <w:b/>
        </w:rPr>
        <w:tab/>
      </w:r>
      <w:r w:rsidRPr="00C25115">
        <w:t>The frequencies for AIS-SART homing signal need to be included.</w:t>
      </w:r>
    </w:p>
    <w:p w14:paraId="246134D4" w14:textId="77777777" w:rsidR="005140DE" w:rsidRPr="00C37CCA" w:rsidRDefault="005140DE" w:rsidP="005140DE">
      <w:pPr>
        <w:pStyle w:val="ArtNo"/>
      </w:pPr>
      <w:r w:rsidRPr="00C37CCA">
        <w:lastRenderedPageBreak/>
        <w:t xml:space="preserve">ARTICLE </w:t>
      </w:r>
      <w:r w:rsidRPr="00C37CCA">
        <w:rPr>
          <w:rStyle w:val="href"/>
        </w:rPr>
        <w:t>32</w:t>
      </w:r>
      <w:bookmarkEnd w:id="155"/>
    </w:p>
    <w:p w14:paraId="403471B2" w14:textId="77777777" w:rsidR="005140DE" w:rsidRPr="00C37CCA" w:rsidRDefault="005140DE" w:rsidP="005140DE">
      <w:pPr>
        <w:pStyle w:val="Arttitle"/>
      </w:pPr>
      <w:bookmarkStart w:id="236" w:name="_Toc327956648"/>
      <w:bookmarkStart w:id="237" w:name="_Toc42842449"/>
      <w:r w:rsidRPr="00C37CCA">
        <w:t>Operational procedures for distress communications in the</w:t>
      </w:r>
      <w:r w:rsidRPr="00C37CCA">
        <w:br/>
        <w:t>global maritime distress and safety system (GMDSS)</w:t>
      </w:r>
      <w:r w:rsidRPr="00C37CCA">
        <w:rPr>
          <w:sz w:val="16"/>
          <w:szCs w:val="16"/>
        </w:rPr>
        <w:t>     </w:t>
      </w:r>
      <w:r w:rsidRPr="00C37CCA">
        <w:rPr>
          <w:b w:val="0"/>
          <w:bCs/>
          <w:sz w:val="16"/>
          <w:szCs w:val="16"/>
        </w:rPr>
        <w:t>(WRC</w:t>
      </w:r>
      <w:r w:rsidRPr="00C37CCA">
        <w:rPr>
          <w:b w:val="0"/>
          <w:bCs/>
          <w:sz w:val="16"/>
          <w:szCs w:val="16"/>
        </w:rPr>
        <w:noBreakHyphen/>
        <w:t>07)</w:t>
      </w:r>
      <w:bookmarkEnd w:id="236"/>
      <w:bookmarkEnd w:id="237"/>
    </w:p>
    <w:p w14:paraId="36FA9AD9" w14:textId="77777777" w:rsidR="005140DE" w:rsidRPr="00C37CCA" w:rsidRDefault="005140DE" w:rsidP="005140DE">
      <w:pPr>
        <w:pStyle w:val="Section1"/>
        <w:keepNext/>
      </w:pPr>
      <w:r w:rsidRPr="00C37CCA">
        <w:t>Section II − Distress alerting and distress calling</w:t>
      </w:r>
      <w:r w:rsidRPr="00C37CCA">
        <w:rPr>
          <w:sz w:val="16"/>
          <w:szCs w:val="16"/>
        </w:rPr>
        <w:t> </w:t>
      </w:r>
      <w:r w:rsidRPr="00C37CCA">
        <w:rPr>
          <w:b w:val="0"/>
          <w:bCs/>
          <w:sz w:val="16"/>
          <w:szCs w:val="16"/>
        </w:rPr>
        <w:t>    (WRC</w:t>
      </w:r>
      <w:r w:rsidRPr="00C37CCA">
        <w:rPr>
          <w:b w:val="0"/>
          <w:bCs/>
          <w:sz w:val="16"/>
          <w:szCs w:val="16"/>
        </w:rPr>
        <w:noBreakHyphen/>
        <w:t>07)</w:t>
      </w:r>
    </w:p>
    <w:p w14:paraId="471340DC" w14:textId="77777777" w:rsidR="005140DE" w:rsidRPr="00C37CCA" w:rsidRDefault="005140DE" w:rsidP="005140DE">
      <w:pPr>
        <w:pStyle w:val="Section2"/>
        <w:keepNext/>
        <w:jc w:val="left"/>
      </w:pPr>
      <w:r w:rsidRPr="00C37CCA">
        <w:rPr>
          <w:rStyle w:val="Artdef"/>
          <w:i w:val="0"/>
        </w:rPr>
        <w:t>32.20</w:t>
      </w:r>
      <w:r w:rsidRPr="00C37CCA">
        <w:rPr>
          <w:rStyle w:val="Artdef"/>
        </w:rPr>
        <w:tab/>
      </w:r>
      <w:r w:rsidRPr="00C37CCA">
        <w:t>C − Receipt and acknowledgement of distress alerts and distress calls</w:t>
      </w:r>
      <w:r w:rsidRPr="00C37CCA">
        <w:rPr>
          <w:i w:val="0"/>
          <w:iCs/>
          <w:sz w:val="16"/>
          <w:szCs w:val="16"/>
        </w:rPr>
        <w:t>     (WRC</w:t>
      </w:r>
      <w:r w:rsidRPr="00C37CCA">
        <w:rPr>
          <w:i w:val="0"/>
          <w:iCs/>
          <w:sz w:val="16"/>
          <w:szCs w:val="16"/>
        </w:rPr>
        <w:noBreakHyphen/>
        <w:t>07)</w:t>
      </w:r>
    </w:p>
    <w:p w14:paraId="48AC2372" w14:textId="77777777" w:rsidR="005140DE" w:rsidRPr="00C37CCA" w:rsidRDefault="005140DE" w:rsidP="005140DE">
      <w:pPr>
        <w:pStyle w:val="Section3"/>
        <w:keepNext/>
      </w:pPr>
      <w:r w:rsidRPr="00C37CCA">
        <w:t>C1 − Procedure for acknowledgement of receipt of distress alerts or a distress call</w:t>
      </w:r>
      <w:r w:rsidRPr="00C37CCA">
        <w:rPr>
          <w:sz w:val="16"/>
          <w:szCs w:val="16"/>
        </w:rPr>
        <w:t>     (WRC</w:t>
      </w:r>
      <w:r w:rsidRPr="00C37CCA">
        <w:rPr>
          <w:sz w:val="16"/>
          <w:szCs w:val="16"/>
        </w:rPr>
        <w:noBreakHyphen/>
        <w:t>07)</w:t>
      </w:r>
    </w:p>
    <w:p w14:paraId="0ED898FE" w14:textId="77777777" w:rsidR="005140DE" w:rsidRPr="00C37CCA" w:rsidRDefault="005140DE" w:rsidP="005140DE">
      <w:pPr>
        <w:pStyle w:val="Proposal"/>
      </w:pPr>
      <w:r w:rsidRPr="00C37CCA">
        <w:t>MOD</w:t>
      </w:r>
    </w:p>
    <w:p w14:paraId="2672142D" w14:textId="77777777" w:rsidR="005140DE" w:rsidRPr="00C37CCA" w:rsidRDefault="005140DE" w:rsidP="005140DE">
      <w:pPr>
        <w:spacing w:before="0"/>
        <w:jc w:val="both"/>
      </w:pPr>
      <w:r w:rsidRPr="00C37CCA">
        <w:rPr>
          <w:rStyle w:val="Artdef"/>
        </w:rPr>
        <w:t>32.21A</w:t>
      </w:r>
      <w:r w:rsidRPr="00C37CCA">
        <w:tab/>
      </w:r>
      <w:r w:rsidRPr="00C37CCA">
        <w:tab/>
        <w:t>2)</w:t>
      </w:r>
      <w:r w:rsidRPr="00C37CCA">
        <w:tab/>
        <w:t>When acknowledging receipt of a distress alert sent by DSC</w:t>
      </w:r>
      <w:r w:rsidRPr="00C37CCA">
        <w:rPr>
          <w:rStyle w:val="FootnoteReference"/>
        </w:rPr>
        <w:t>8</w:t>
      </w:r>
      <w:r w:rsidRPr="00C37CCA">
        <w:t>, the acknowledgement in the terrestrial services shall be made by DSC</w:t>
      </w:r>
      <w:del w:id="238" w:author="Chamova, Alisa" w:date="2021-12-20T09:55:00Z">
        <w:r w:rsidRPr="00C37CCA" w:rsidDel="00F16797">
          <w:delText>,</w:delText>
        </w:r>
      </w:del>
      <w:ins w:id="239" w:author="France" w:date="2021-11-17T16:23:00Z">
        <w:r w:rsidRPr="00C37CCA">
          <w:t xml:space="preserve"> </w:t>
        </w:r>
      </w:ins>
      <w:ins w:id="240" w:author="KOR" w:date="2021-10-13T12:15:00Z">
        <w:r w:rsidRPr="00C37CCA">
          <w:rPr>
            <w:lang w:eastAsia="ko-KR"/>
          </w:rPr>
          <w:t xml:space="preserve">or </w:t>
        </w:r>
      </w:ins>
      <w:r w:rsidRPr="00C37CCA">
        <w:t>radiotelephony</w:t>
      </w:r>
      <w:del w:id="241" w:author="ITU - LRT -" w:date="2021-11-17T11:55:00Z">
        <w:r w:rsidRPr="00C37CCA" w:rsidDel="00CD60CD">
          <w:delText xml:space="preserve"> or narrow-band direct-printing telegraphy as appropriate to the circumstances,</w:delText>
        </w:r>
      </w:del>
      <w:r w:rsidRPr="00C37CCA">
        <w:t xml:space="preserve"> on the associated distress and safety frequency in the same band in which the distress alert was received, taking due account of the directions given in the most recent versions of Recommendations ITU</w:t>
      </w:r>
      <w:r w:rsidRPr="00C37CCA">
        <w:noBreakHyphen/>
        <w:t>R M.493 and ITU</w:t>
      </w:r>
      <w:r w:rsidRPr="00C37CCA">
        <w:noBreakHyphen/>
        <w:t>R M.541.</w:t>
      </w:r>
      <w:r w:rsidRPr="00C37CCA">
        <w:rPr>
          <w:sz w:val="16"/>
          <w:szCs w:val="16"/>
        </w:rPr>
        <w:t>     (WRC</w:t>
      </w:r>
      <w:r w:rsidRPr="00C37CCA">
        <w:rPr>
          <w:sz w:val="16"/>
          <w:szCs w:val="16"/>
        </w:rPr>
        <w:noBreakHyphen/>
      </w:r>
      <w:del w:id="242" w:author="ITU - LRT -" w:date="2021-11-17T11:55:00Z">
        <w:r w:rsidRPr="00C37CCA" w:rsidDel="00CD60CD">
          <w:rPr>
            <w:sz w:val="16"/>
            <w:szCs w:val="16"/>
          </w:rPr>
          <w:delText>07</w:delText>
        </w:r>
      </w:del>
      <w:ins w:id="243" w:author="ITU - LRT -" w:date="2021-11-17T11:55:00Z">
        <w:r w:rsidRPr="00C37CCA">
          <w:rPr>
            <w:sz w:val="16"/>
            <w:szCs w:val="16"/>
          </w:rPr>
          <w:t>23</w:t>
        </w:r>
      </w:ins>
      <w:r w:rsidRPr="00C37CCA">
        <w:rPr>
          <w:sz w:val="16"/>
          <w:szCs w:val="16"/>
        </w:rPr>
        <w:t>)</w:t>
      </w:r>
    </w:p>
    <w:p w14:paraId="017CDC44" w14:textId="77777777" w:rsidR="005140DE" w:rsidRPr="00C37CCA" w:rsidRDefault="005140DE" w:rsidP="005140DE">
      <w:pPr>
        <w:pStyle w:val="Reasons"/>
        <w:jc w:val="both"/>
        <w:rPr>
          <w:rFonts w:eastAsia="SimSun"/>
        </w:rPr>
      </w:pPr>
      <w:r w:rsidRPr="00C37CCA">
        <w:rPr>
          <w:rFonts w:eastAsia="SimSun"/>
          <w:b/>
        </w:rPr>
        <w:t>Reasons:</w:t>
      </w:r>
      <w:r w:rsidRPr="00C37CCA">
        <w:rPr>
          <w:rFonts w:eastAsia="SimSun"/>
        </w:rPr>
        <w:tab/>
      </w:r>
      <w:r w:rsidRPr="00C37CCA">
        <w:t xml:space="preserve">NBDP has been deleted by the IMO from </w:t>
      </w:r>
      <w:r w:rsidRPr="000E6B7F">
        <w:t xml:space="preserve">the </w:t>
      </w:r>
      <w:r w:rsidRPr="007E5B3F">
        <w:t xml:space="preserve">GMDSS, </w:t>
      </w:r>
      <w:r w:rsidRPr="007E5B3F">
        <w:rPr>
          <w:lang w:val="en-CA"/>
        </w:rPr>
        <w:t xml:space="preserve">with the exception of MSI on certain frequencies which are contained in </w:t>
      </w:r>
      <w:ins w:id="244" w:author="ITU" w:date="2022-04-05T16:36:00Z">
        <w:r w:rsidRPr="001B6053">
          <w:rPr>
            <w:highlight w:val="lightGray"/>
            <w:lang w:val="en-CA"/>
          </w:rPr>
          <w:t>RR</w:t>
        </w:r>
        <w:r>
          <w:rPr>
            <w:lang w:val="en-CA"/>
          </w:rPr>
          <w:t xml:space="preserve"> </w:t>
        </w:r>
      </w:ins>
      <w:r w:rsidRPr="007E5B3F">
        <w:rPr>
          <w:lang w:val="en-CA"/>
        </w:rPr>
        <w:t xml:space="preserve">Appendix </w:t>
      </w:r>
      <w:r w:rsidRPr="007E5B3F">
        <w:rPr>
          <w:b/>
          <w:lang w:val="en-CA"/>
        </w:rPr>
        <w:t>15</w:t>
      </w:r>
      <w:r w:rsidRPr="007E5B3F">
        <w:rPr>
          <w:lang w:val="en-CA"/>
        </w:rPr>
        <w:t>.</w:t>
      </w:r>
      <w:r>
        <w:rPr>
          <w:lang w:val="en-CA"/>
        </w:rPr>
        <w:t xml:space="preserve"> T</w:t>
      </w:r>
      <w:proofErr w:type="spellStart"/>
      <w:r w:rsidRPr="007E5B3F">
        <w:t>herefore</w:t>
      </w:r>
      <w:proofErr w:type="spellEnd"/>
      <w:r w:rsidRPr="007E5B3F">
        <w:t xml:space="preserve">, </w:t>
      </w:r>
      <w:r w:rsidRPr="007E5B3F">
        <w:rPr>
          <w:rFonts w:eastAsia="SimSun"/>
        </w:rPr>
        <w:t>acknowledging receipt of a distress alert by NBDP should be excluded. However, acknowledge</w:t>
      </w:r>
      <w:r w:rsidRPr="000E6B7F">
        <w:rPr>
          <w:rFonts w:eastAsia="SimSun"/>
        </w:rPr>
        <w:t xml:space="preserve"> receipt by DSC or radiotelephony</w:t>
      </w:r>
      <w:r w:rsidRPr="00C37CCA">
        <w:rPr>
          <w:rFonts w:eastAsia="SimSun"/>
        </w:rPr>
        <w:t xml:space="preserve"> should be retained.</w:t>
      </w:r>
    </w:p>
    <w:p w14:paraId="2E1ACEFB" w14:textId="77777777" w:rsidR="005140DE" w:rsidRPr="00C37CCA" w:rsidRDefault="005140DE" w:rsidP="005140DE">
      <w:pPr>
        <w:pStyle w:val="Proposal"/>
      </w:pPr>
      <w:r w:rsidRPr="00C37CCA">
        <w:t>MOD</w:t>
      </w:r>
    </w:p>
    <w:p w14:paraId="55834874" w14:textId="77777777" w:rsidR="005140DE" w:rsidRPr="00C37CCA" w:rsidRDefault="005140DE" w:rsidP="005140DE">
      <w:pPr>
        <w:spacing w:before="0"/>
      </w:pPr>
      <w:r w:rsidRPr="00C37CCA">
        <w:rPr>
          <w:rStyle w:val="Artdef"/>
        </w:rPr>
        <w:t>32.23</w:t>
      </w:r>
      <w:r w:rsidRPr="00C37CCA">
        <w:tab/>
        <w:t>§ 15</w:t>
      </w:r>
      <w:r w:rsidRPr="00C37CCA">
        <w:tab/>
      </w:r>
      <w:del w:id="245" w:author="ITU - LRT -" w:date="2021-11-04T14:50:00Z">
        <w:r w:rsidRPr="00C37CCA" w:rsidDel="00876C83">
          <w:delText>1)</w:delText>
        </w:r>
        <w:r w:rsidRPr="00C37CCA" w:rsidDel="00876C83">
          <w:tab/>
        </w:r>
      </w:del>
      <w:r w:rsidRPr="00C37CCA">
        <w:t xml:space="preserve">When acknowledging by radiotelephony the receipt of a distress alert or a distress call from a ship station or a ship earth station, the acknowledgement should be given in the following form, taking into account Nos. </w:t>
      </w:r>
      <w:r w:rsidRPr="00C37CCA">
        <w:rPr>
          <w:rStyle w:val="Artref"/>
          <w:b/>
          <w:bCs/>
        </w:rPr>
        <w:t>32.6</w:t>
      </w:r>
      <w:r w:rsidRPr="00C37CCA">
        <w:t xml:space="preserve"> and </w:t>
      </w:r>
      <w:r w:rsidRPr="00C37CCA">
        <w:rPr>
          <w:rStyle w:val="Artref"/>
          <w:b/>
          <w:bCs/>
        </w:rPr>
        <w:t>32.7</w:t>
      </w:r>
      <w:r w:rsidRPr="00C37CCA">
        <w:t>:</w:t>
      </w:r>
    </w:p>
    <w:p w14:paraId="287F643E"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distress signal “MAYDAY”;</w:t>
      </w:r>
    </w:p>
    <w:p w14:paraId="3A357571"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name followed by the call sign, or the MMSI or other identification of the station sending the distress message;</w:t>
      </w:r>
    </w:p>
    <w:p w14:paraId="2FE73E81"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words “THIS IS”;</w:t>
      </w:r>
    </w:p>
    <w:p w14:paraId="55559528"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name and call sign or other identification of the station acknowledging receipt;</w:t>
      </w:r>
    </w:p>
    <w:p w14:paraId="4F480582"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word “RECEIVED”;</w:t>
      </w:r>
    </w:p>
    <w:p w14:paraId="19082E3C"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distress signal “MAYDAY”.</w:t>
      </w:r>
      <w:r w:rsidRPr="00C37CCA">
        <w:rPr>
          <w:sz w:val="16"/>
          <w:szCs w:val="16"/>
        </w:rPr>
        <w:t>     (WRC</w:t>
      </w:r>
      <w:r w:rsidRPr="00C37CCA">
        <w:rPr>
          <w:sz w:val="16"/>
          <w:szCs w:val="16"/>
        </w:rPr>
        <w:noBreakHyphen/>
      </w:r>
      <w:del w:id="246" w:author="ITU - LRT -" w:date="2021-11-04T14:50:00Z">
        <w:r w:rsidRPr="00C37CCA" w:rsidDel="00876C83">
          <w:rPr>
            <w:sz w:val="16"/>
            <w:szCs w:val="16"/>
          </w:rPr>
          <w:delText>12</w:delText>
        </w:r>
      </w:del>
      <w:ins w:id="247" w:author="ITU - LRT -" w:date="2021-11-04T14:50:00Z">
        <w:r w:rsidRPr="00C37CCA">
          <w:rPr>
            <w:sz w:val="16"/>
            <w:szCs w:val="16"/>
          </w:rPr>
          <w:t>23</w:t>
        </w:r>
      </w:ins>
      <w:r w:rsidRPr="00C37CCA">
        <w:rPr>
          <w:sz w:val="16"/>
          <w:szCs w:val="16"/>
        </w:rPr>
        <w:t>)</w:t>
      </w:r>
    </w:p>
    <w:p w14:paraId="69E27DC0" w14:textId="77777777" w:rsidR="005140DE" w:rsidRPr="00C37CCA" w:rsidRDefault="005140DE" w:rsidP="005140DE">
      <w:pPr>
        <w:pStyle w:val="Reasons"/>
        <w:rPr>
          <w:rFonts w:eastAsia="SimSun"/>
        </w:rPr>
      </w:pPr>
      <w:r w:rsidRPr="00C37CCA">
        <w:rPr>
          <w:rFonts w:eastAsia="SimSun"/>
          <w:b/>
        </w:rPr>
        <w:t>Reasons:</w:t>
      </w:r>
      <w:r w:rsidRPr="00C37CCA">
        <w:rPr>
          <w:rFonts w:eastAsia="SimSun"/>
        </w:rPr>
        <w:tab/>
        <w:t xml:space="preserve">Editorial changes of numbering due to the suppression of RR No. </w:t>
      </w:r>
      <w:r w:rsidRPr="00C37CCA">
        <w:rPr>
          <w:rFonts w:eastAsia="SimSun"/>
          <w:b/>
        </w:rPr>
        <w:t>32.24</w:t>
      </w:r>
      <w:r w:rsidRPr="00C37CCA">
        <w:rPr>
          <w:rFonts w:eastAsia="SimSun"/>
        </w:rPr>
        <w:t>.</w:t>
      </w:r>
    </w:p>
    <w:p w14:paraId="30FF134E" w14:textId="77777777" w:rsidR="005140DE" w:rsidRPr="00C37CCA" w:rsidRDefault="005140DE" w:rsidP="005140DE">
      <w:pPr>
        <w:pStyle w:val="Proposal"/>
      </w:pPr>
      <w:r w:rsidRPr="00C37CCA">
        <w:t>SUP</w:t>
      </w:r>
    </w:p>
    <w:p w14:paraId="44946809" w14:textId="77777777" w:rsidR="005140DE" w:rsidRPr="00C37CCA" w:rsidRDefault="005140DE" w:rsidP="005140DE">
      <w:pPr>
        <w:spacing w:before="0"/>
        <w:rPr>
          <w:rStyle w:val="Artdef"/>
        </w:rPr>
      </w:pPr>
      <w:r w:rsidRPr="00C37CCA">
        <w:rPr>
          <w:rStyle w:val="Artdef"/>
        </w:rPr>
        <w:t xml:space="preserve">32.24 </w:t>
      </w:r>
    </w:p>
    <w:p w14:paraId="0C67ECCD" w14:textId="77777777" w:rsidR="005140DE" w:rsidRPr="00C37CCA" w:rsidRDefault="005140DE" w:rsidP="005140DE">
      <w:pPr>
        <w:pStyle w:val="Reasons"/>
        <w:jc w:val="both"/>
        <w:rPr>
          <w:rFonts w:eastAsia="SimSun"/>
        </w:rPr>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 xml:space="preserve">. </w:t>
      </w:r>
      <w:r>
        <w:rPr>
          <w:lang w:val="en-CA"/>
        </w:rPr>
        <w:t>T</w:t>
      </w:r>
      <w:proofErr w:type="spellStart"/>
      <w:r w:rsidRPr="007E5B3F">
        <w:t>herefore</w:t>
      </w:r>
      <w:proofErr w:type="spellEnd"/>
      <w:r w:rsidRPr="000E6B7F">
        <w:t>, t</w:t>
      </w:r>
      <w:r w:rsidRPr="000E6B7F">
        <w:rPr>
          <w:rFonts w:eastAsia="SimSun"/>
        </w:rPr>
        <w:t>he acknowledging receipt of a</w:t>
      </w:r>
      <w:r w:rsidRPr="00C37CCA">
        <w:rPr>
          <w:rFonts w:eastAsia="SimSun"/>
        </w:rPr>
        <w:t xml:space="preserve"> distress alert by NBDP is not effective.</w:t>
      </w:r>
    </w:p>
    <w:p w14:paraId="09F42B8C" w14:textId="77777777" w:rsidR="005140DE" w:rsidRPr="00C25115" w:rsidRDefault="005140DE" w:rsidP="005140DE">
      <w:pPr>
        <w:pStyle w:val="Section3"/>
        <w:keepNext/>
        <w:tabs>
          <w:tab w:val="left" w:pos="1134"/>
          <w:tab w:val="left" w:pos="1871"/>
          <w:tab w:val="left" w:pos="2268"/>
        </w:tabs>
      </w:pPr>
      <w:r w:rsidRPr="00C25115">
        <w:lastRenderedPageBreak/>
        <w:t xml:space="preserve">C3 − Receipt and acknowledgement by a ship station or </w:t>
      </w:r>
      <w:r w:rsidRPr="00C25115">
        <w:br/>
        <w:t>ship earth station</w:t>
      </w:r>
      <w:r w:rsidRPr="00C25115">
        <w:rPr>
          <w:sz w:val="16"/>
          <w:szCs w:val="16"/>
        </w:rPr>
        <w:t>    (WRC</w:t>
      </w:r>
      <w:r w:rsidRPr="00C25115">
        <w:rPr>
          <w:sz w:val="16"/>
          <w:szCs w:val="16"/>
        </w:rPr>
        <w:noBreakHyphen/>
        <w:t>07)</w:t>
      </w:r>
    </w:p>
    <w:p w14:paraId="773760BD" w14:textId="77777777" w:rsidR="005140DE" w:rsidRPr="00C25115" w:rsidRDefault="005140DE" w:rsidP="005140DE">
      <w:pPr>
        <w:pStyle w:val="Proposal"/>
      </w:pPr>
      <w:r w:rsidRPr="00C25115">
        <w:t>MOD</w:t>
      </w:r>
    </w:p>
    <w:p w14:paraId="22872C6C" w14:textId="77777777" w:rsidR="005140DE" w:rsidRPr="00C25115" w:rsidRDefault="005140DE" w:rsidP="005140DE">
      <w:pPr>
        <w:spacing w:before="0"/>
        <w:jc w:val="both"/>
      </w:pPr>
      <w:r w:rsidRPr="00C25115">
        <w:rPr>
          <w:rStyle w:val="Artdef"/>
        </w:rPr>
        <w:t>32.31</w:t>
      </w:r>
      <w:r w:rsidRPr="00C25115">
        <w:tab/>
      </w:r>
      <w:r w:rsidRPr="00C25115">
        <w:tab/>
        <w:t>2)</w:t>
      </w:r>
      <w:r w:rsidRPr="00C25115">
        <w:tab/>
        <w:t>However, in order to avoid making unnecessary or confusing transmissions in response, a ship station, which may be at a considerable distance from the incident, receiving an HF distress alert, shall not acknowledge it but shall observe the provisions of Nos. </w:t>
      </w:r>
      <w:r w:rsidRPr="00C25115">
        <w:rPr>
          <w:rStyle w:val="ArtrefBold"/>
        </w:rPr>
        <w:t>32.36</w:t>
      </w:r>
      <w:r w:rsidRPr="00C25115">
        <w:t xml:space="preserve"> to </w:t>
      </w:r>
      <w:del w:id="248" w:author="ITU - LRT -" w:date="2021-11-04T14:54:00Z">
        <w:r w:rsidRPr="00C25115" w:rsidDel="00451C35">
          <w:rPr>
            <w:rStyle w:val="ArtrefBold"/>
          </w:rPr>
          <w:delText>32.38</w:delText>
        </w:r>
      </w:del>
      <w:ins w:id="249" w:author="ITU - LRT -" w:date="2021-11-04T14:54:00Z">
        <w:r w:rsidRPr="00C25115">
          <w:rPr>
            <w:rStyle w:val="ArtrefBold"/>
          </w:rPr>
          <w:t>32.37</w:t>
        </w:r>
      </w:ins>
      <w:r w:rsidRPr="00C25115">
        <w:t>, and shall, if the distress alert is not acknowledged by a coast station within five minutes, relay the distress alert, but only to an appropriate coast station or coast earth station (see also Nos. </w:t>
      </w:r>
      <w:r w:rsidRPr="00C25115">
        <w:rPr>
          <w:rStyle w:val="ArtrefBold"/>
        </w:rPr>
        <w:t>32.16</w:t>
      </w:r>
      <w:r w:rsidRPr="00C25115">
        <w:t xml:space="preserve"> to </w:t>
      </w:r>
      <w:r w:rsidRPr="00C25115">
        <w:rPr>
          <w:rStyle w:val="Artref"/>
          <w:b/>
          <w:bCs/>
        </w:rPr>
        <w:t>32.19H</w:t>
      </w:r>
      <w:r w:rsidRPr="00C25115">
        <w:t>).</w:t>
      </w:r>
      <w:r w:rsidRPr="00C25115">
        <w:rPr>
          <w:sz w:val="16"/>
          <w:szCs w:val="16"/>
        </w:rPr>
        <w:t>     (WRC</w:t>
      </w:r>
      <w:r w:rsidRPr="00C25115">
        <w:rPr>
          <w:sz w:val="16"/>
          <w:szCs w:val="16"/>
        </w:rPr>
        <w:noBreakHyphen/>
      </w:r>
      <w:del w:id="250" w:author="ITU - LRT -" w:date="2021-11-04T14:55:00Z">
        <w:r w:rsidRPr="00C25115" w:rsidDel="00451C35">
          <w:rPr>
            <w:sz w:val="16"/>
            <w:szCs w:val="16"/>
          </w:rPr>
          <w:delText>07</w:delText>
        </w:r>
      </w:del>
      <w:ins w:id="251" w:author="ITU - LRT -" w:date="2021-11-04T14:55:00Z">
        <w:r w:rsidRPr="00C25115">
          <w:rPr>
            <w:sz w:val="16"/>
            <w:szCs w:val="16"/>
          </w:rPr>
          <w:t>23</w:t>
        </w:r>
      </w:ins>
      <w:r w:rsidRPr="00C25115">
        <w:rPr>
          <w:sz w:val="16"/>
          <w:szCs w:val="16"/>
        </w:rPr>
        <w:t>)</w:t>
      </w:r>
    </w:p>
    <w:p w14:paraId="36BFE528" w14:textId="77777777" w:rsidR="005140DE" w:rsidRPr="00C37CCA" w:rsidRDefault="005140DE" w:rsidP="005140DE">
      <w:pPr>
        <w:pStyle w:val="Reasons"/>
        <w:jc w:val="both"/>
        <w:rPr>
          <w:rFonts w:eastAsia="SimSun"/>
        </w:rPr>
      </w:pPr>
      <w:r w:rsidRPr="00C25115">
        <w:rPr>
          <w:rFonts w:eastAsia="SimSun"/>
          <w:b/>
        </w:rPr>
        <w:t>Reasons:</w:t>
      </w:r>
      <w:r w:rsidRPr="00C25115">
        <w:rPr>
          <w:rFonts w:eastAsia="SimSun"/>
        </w:rPr>
        <w:tab/>
      </w:r>
      <w:r w:rsidRPr="00C25115">
        <w:t xml:space="preserve">NBDP has been </w:t>
      </w:r>
      <w:r w:rsidRPr="007E5B3F">
        <w:t>deleted from the GMDSS</w:t>
      </w:r>
      <w:del w:id="252" w:author="USA" w:date="2022-05-02T10:12:00Z">
        <w:r w:rsidRPr="00273AC7" w:rsidDel="00EA0558">
          <w:rPr>
            <w:highlight w:val="magenta"/>
            <w:rPrChange w:id="253" w:author="USA" w:date="2022-06-01T17:20:00Z">
              <w:rPr/>
            </w:rPrChange>
          </w:rPr>
          <w:delText>.</w:delText>
        </w:r>
      </w:del>
      <w:r w:rsidRPr="007E5B3F">
        <w:t xml:space="preserve">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Pr>
          <w:lang w:val="en-CA"/>
        </w:rPr>
        <w:t xml:space="preserve"> </w:t>
      </w:r>
      <w:r w:rsidRPr="007E5B3F">
        <w:t xml:space="preserve">If the provision of RR No. </w:t>
      </w:r>
      <w:r w:rsidRPr="007E5B3F">
        <w:rPr>
          <w:b/>
          <w:bCs/>
        </w:rPr>
        <w:t>32.38</w:t>
      </w:r>
      <w:r w:rsidRPr="007E5B3F">
        <w:t xml:space="preserve"> is deleted, this provision number should be amended.</w:t>
      </w:r>
    </w:p>
    <w:p w14:paraId="7AC6F2AA" w14:textId="77777777" w:rsidR="005140DE" w:rsidRPr="00C37CCA" w:rsidRDefault="005140DE" w:rsidP="005140DE">
      <w:pPr>
        <w:pStyle w:val="Proposal"/>
      </w:pPr>
      <w:r w:rsidRPr="00C37CCA">
        <w:t>MOD</w:t>
      </w:r>
    </w:p>
    <w:p w14:paraId="3D585A5F" w14:textId="77777777" w:rsidR="005140DE" w:rsidRPr="00C37CCA" w:rsidRDefault="005140DE" w:rsidP="005140DE">
      <w:pPr>
        <w:keepNext/>
        <w:spacing w:before="0"/>
        <w:jc w:val="both"/>
      </w:pPr>
      <w:r w:rsidRPr="00C37CCA">
        <w:rPr>
          <w:rStyle w:val="Artdef"/>
        </w:rPr>
        <w:t>32.34A</w:t>
      </w:r>
      <w:r w:rsidRPr="00C37CCA">
        <w:tab/>
        <w:t>§ 21A</w:t>
      </w:r>
      <w:r w:rsidRPr="00C37CCA">
        <w:tab/>
        <w:t>However, unless instructed to do so by a coast station or a rescue coordination centre, a ship station may only send an acknowledgement by DSC in the event that:</w:t>
      </w:r>
    </w:p>
    <w:p w14:paraId="018FB6AC" w14:textId="77777777" w:rsidR="005140DE" w:rsidRPr="00C37CCA" w:rsidRDefault="005140DE" w:rsidP="005140DE">
      <w:pPr>
        <w:pStyle w:val="enumlev2"/>
        <w:tabs>
          <w:tab w:val="left" w:pos="2268"/>
        </w:tabs>
        <w:jc w:val="both"/>
      </w:pPr>
      <w:r w:rsidRPr="00C37CCA">
        <w:rPr>
          <w:i/>
          <w:iCs/>
        </w:rPr>
        <w:t>a)</w:t>
      </w:r>
      <w:r w:rsidRPr="00C37CCA">
        <w:tab/>
      </w:r>
      <w:proofErr w:type="gramStart"/>
      <w:r w:rsidRPr="00C37CCA">
        <w:t>no</w:t>
      </w:r>
      <w:proofErr w:type="gramEnd"/>
      <w:r w:rsidRPr="00C37CCA">
        <w:t xml:space="preserve"> acknowledgement by DSC from a coast station has been observed; and</w:t>
      </w:r>
    </w:p>
    <w:p w14:paraId="015F94E4" w14:textId="77777777" w:rsidR="005140DE" w:rsidRPr="00C37CCA" w:rsidRDefault="005140DE" w:rsidP="005140DE">
      <w:pPr>
        <w:pStyle w:val="enumlev2"/>
        <w:tabs>
          <w:tab w:val="left" w:pos="2268"/>
        </w:tabs>
        <w:jc w:val="both"/>
      </w:pPr>
      <w:r w:rsidRPr="00C37CCA">
        <w:rPr>
          <w:i/>
          <w:iCs/>
        </w:rPr>
        <w:t>b)</w:t>
      </w:r>
      <w:r w:rsidRPr="00C37CCA">
        <w:tab/>
      </w:r>
      <w:proofErr w:type="gramStart"/>
      <w:r w:rsidRPr="00C37CCA">
        <w:t>no</w:t>
      </w:r>
      <w:proofErr w:type="gramEnd"/>
      <w:r w:rsidRPr="00C37CCA">
        <w:t xml:space="preserve"> other communication by radiotelephony </w:t>
      </w:r>
      <w:del w:id="254" w:author="Chairman" w:date="2021-06-02T13:55:00Z">
        <w:r w:rsidRPr="00C37CCA" w:rsidDel="00623F15">
          <w:delText xml:space="preserve">or narrow-band direct-printing telegraphy </w:delText>
        </w:r>
      </w:del>
      <w:r w:rsidRPr="00C37CCA">
        <w:t>to or from the vessel in distress has been observed; and</w:t>
      </w:r>
    </w:p>
    <w:p w14:paraId="4ADFAF58" w14:textId="77777777" w:rsidR="005140DE" w:rsidRPr="00C37CCA" w:rsidRDefault="005140DE" w:rsidP="005140DE">
      <w:pPr>
        <w:pStyle w:val="enumlev2"/>
        <w:jc w:val="both"/>
        <w:rPr>
          <w:sz w:val="16"/>
          <w:szCs w:val="16"/>
        </w:rPr>
      </w:pPr>
      <w:r w:rsidRPr="00C37CCA">
        <w:rPr>
          <w:i/>
          <w:iCs/>
        </w:rPr>
        <w:t>c)</w:t>
      </w:r>
      <w:r w:rsidRPr="00C37CCA">
        <w:tab/>
      </w:r>
      <w:proofErr w:type="gramStart"/>
      <w:r w:rsidRPr="00C37CCA">
        <w:t>at</w:t>
      </w:r>
      <w:proofErr w:type="gramEnd"/>
      <w:r w:rsidRPr="00C37CCA">
        <w:t xml:space="preserve"> least five minutes have elapsed and the distress alert by DSC has been repeated (see No. </w:t>
      </w:r>
      <w:r w:rsidRPr="00C37CCA">
        <w:rPr>
          <w:rStyle w:val="ArtrefBold"/>
        </w:rPr>
        <w:t>32.21A.1</w:t>
      </w:r>
      <w:r w:rsidRPr="00C37CCA">
        <w:t>).</w:t>
      </w:r>
      <w:r w:rsidRPr="00C37CCA">
        <w:rPr>
          <w:sz w:val="16"/>
          <w:szCs w:val="16"/>
        </w:rPr>
        <w:t>     (WRC</w:t>
      </w:r>
      <w:r w:rsidRPr="00C37CCA">
        <w:rPr>
          <w:sz w:val="16"/>
          <w:szCs w:val="16"/>
        </w:rPr>
        <w:noBreakHyphen/>
      </w:r>
      <w:del w:id="255" w:author="Chairman" w:date="2021-06-02T13:56:00Z">
        <w:r w:rsidRPr="00C37CCA" w:rsidDel="00623F15">
          <w:rPr>
            <w:sz w:val="16"/>
            <w:szCs w:val="16"/>
          </w:rPr>
          <w:delText>07</w:delText>
        </w:r>
      </w:del>
      <w:ins w:id="256" w:author="Chairman" w:date="2021-06-02T13:56:00Z">
        <w:r w:rsidRPr="00C37CCA">
          <w:rPr>
            <w:sz w:val="16"/>
            <w:szCs w:val="16"/>
          </w:rPr>
          <w:t>23</w:t>
        </w:r>
      </w:ins>
      <w:r w:rsidRPr="00C37CCA">
        <w:rPr>
          <w:sz w:val="16"/>
          <w:szCs w:val="16"/>
        </w:rPr>
        <w:t>)</w:t>
      </w:r>
    </w:p>
    <w:p w14:paraId="02569102" w14:textId="77777777" w:rsidR="005140DE" w:rsidRPr="00C37CCA" w:rsidRDefault="005140DE" w:rsidP="005140DE">
      <w:pPr>
        <w:pStyle w:val="Reasons"/>
        <w:jc w:val="both"/>
        <w:rPr>
          <w:rFonts w:eastAsia="SimSun"/>
        </w:rPr>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w:t>
      </w:r>
      <w:r w:rsidRPr="00C37CCA">
        <w:t xml:space="preserve">, </w:t>
      </w:r>
      <w:r w:rsidRPr="00C37CCA">
        <w:rPr>
          <w:lang w:eastAsia="ko-KR"/>
        </w:rPr>
        <w:t>distress communication by NBDP is not effective</w:t>
      </w:r>
      <w:r w:rsidRPr="00C37CCA">
        <w:rPr>
          <w:rFonts w:eastAsia="SimSun"/>
        </w:rPr>
        <w:t>.</w:t>
      </w:r>
    </w:p>
    <w:p w14:paraId="4E05B046" w14:textId="77777777" w:rsidR="005140DE" w:rsidRPr="00C37CCA" w:rsidRDefault="005140DE" w:rsidP="005140DE">
      <w:pPr>
        <w:pStyle w:val="Section2"/>
        <w:keepNext/>
        <w:jc w:val="left"/>
      </w:pPr>
      <w:r w:rsidRPr="00C37CCA">
        <w:rPr>
          <w:rStyle w:val="Artdef"/>
          <w:i w:val="0"/>
        </w:rPr>
        <w:t>32.36</w:t>
      </w:r>
      <w:r w:rsidRPr="00C37CCA">
        <w:rPr>
          <w:rStyle w:val="Artdef"/>
        </w:rPr>
        <w:tab/>
      </w:r>
      <w:r w:rsidRPr="00C37CCA">
        <w:t>D − Preparations for handling of distress traffic</w:t>
      </w:r>
    </w:p>
    <w:p w14:paraId="4B485043" w14:textId="77777777" w:rsidR="005140DE" w:rsidRPr="00C37CCA" w:rsidRDefault="005140DE" w:rsidP="005140DE">
      <w:pPr>
        <w:pStyle w:val="Proposal"/>
      </w:pPr>
      <w:r w:rsidRPr="00C37CCA">
        <w:t>SUP</w:t>
      </w:r>
    </w:p>
    <w:p w14:paraId="303BFB39" w14:textId="77777777" w:rsidR="005140DE" w:rsidRPr="00C37CCA" w:rsidRDefault="005140DE" w:rsidP="005140DE">
      <w:pPr>
        <w:spacing w:before="0"/>
        <w:jc w:val="both"/>
      </w:pPr>
      <w:r w:rsidRPr="00C37CCA">
        <w:rPr>
          <w:rStyle w:val="Artdef"/>
        </w:rPr>
        <w:t>32.38</w:t>
      </w:r>
    </w:p>
    <w:p w14:paraId="08218E3B"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 xml:space="preserve">NBDP has been deleted </w:t>
      </w:r>
      <w:r w:rsidRPr="007E5B3F">
        <w:t xml:space="preserve">from the 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w:t>
      </w:r>
      <w:r w:rsidRPr="00C37CCA">
        <w:t xml:space="preserve">, coast stations and ship stations need not set watch on the NBDP frequencies for GMDSS. Radio watch on the associated frequency by radiotelephony is regulated by RR No. </w:t>
      </w:r>
      <w:r w:rsidRPr="00C37CCA">
        <w:rPr>
          <w:b/>
        </w:rPr>
        <w:t>32.37</w:t>
      </w:r>
      <w:r w:rsidRPr="00C37CCA">
        <w:t>.</w:t>
      </w:r>
    </w:p>
    <w:p w14:paraId="0A5A1CB8" w14:textId="77777777" w:rsidR="005140DE" w:rsidRPr="00C37CCA" w:rsidRDefault="005140DE" w:rsidP="005140DE">
      <w:pPr>
        <w:pStyle w:val="Section1"/>
        <w:keepNext/>
        <w:tabs>
          <w:tab w:val="left" w:pos="1134"/>
          <w:tab w:val="left" w:pos="1871"/>
          <w:tab w:val="left" w:pos="2268"/>
        </w:tabs>
      </w:pPr>
      <w:r w:rsidRPr="00C37CCA">
        <w:t>Section III − Distress traffic</w:t>
      </w:r>
    </w:p>
    <w:p w14:paraId="3E0C638F" w14:textId="2530E168" w:rsidR="005140DE" w:rsidRDefault="005140DE" w:rsidP="005140DE">
      <w:pPr>
        <w:pStyle w:val="Section2"/>
        <w:keepNext/>
        <w:jc w:val="left"/>
        <w:rPr>
          <w:ins w:id="257" w:author="USA" w:date="2022-05-02T10:51:00Z"/>
        </w:rPr>
      </w:pPr>
      <w:r w:rsidRPr="00C37CCA">
        <w:rPr>
          <w:rStyle w:val="Artdef"/>
          <w:i w:val="0"/>
        </w:rPr>
        <w:t>32.39</w:t>
      </w:r>
      <w:r w:rsidRPr="00C37CCA">
        <w:rPr>
          <w:rStyle w:val="Artdef"/>
        </w:rPr>
        <w:tab/>
      </w:r>
      <w:r w:rsidRPr="00C37CCA">
        <w:t>A − General and search and rescue coordinating communications</w:t>
      </w:r>
    </w:p>
    <w:p w14:paraId="5F44194A" w14:textId="599433F0" w:rsidR="000034A8" w:rsidRPr="006346AB" w:rsidRDefault="000034A8" w:rsidP="005140DE">
      <w:pPr>
        <w:pStyle w:val="Section2"/>
        <w:keepNext/>
        <w:jc w:val="left"/>
        <w:rPr>
          <w:ins w:id="258" w:author="USA" w:date="2022-05-02T10:51:00Z"/>
          <w:b/>
          <w:i w:val="0"/>
          <w:highlight w:val="magenta"/>
        </w:rPr>
      </w:pPr>
      <w:ins w:id="259" w:author="USA" w:date="2022-05-02T10:51:00Z">
        <w:r w:rsidRPr="006346AB">
          <w:rPr>
            <w:b/>
            <w:i w:val="0"/>
            <w:highlight w:val="magenta"/>
          </w:rPr>
          <w:t>SUP</w:t>
        </w:r>
      </w:ins>
    </w:p>
    <w:p w14:paraId="1E22AABE" w14:textId="034F7589" w:rsidR="000034A8" w:rsidRDefault="000034A8" w:rsidP="000034A8">
      <w:pPr>
        <w:rPr>
          <w:ins w:id="260" w:author="USA" w:date="2022-05-02T11:00:00Z"/>
        </w:rPr>
      </w:pPr>
      <w:ins w:id="261" w:author="USA" w:date="2022-05-02T10:51:00Z">
        <w:r w:rsidRPr="006346AB">
          <w:rPr>
            <w:rStyle w:val="Artdef"/>
            <w:highlight w:val="magenta"/>
          </w:rPr>
          <w:t>32.43</w:t>
        </w:r>
        <w:r w:rsidRPr="006346AB">
          <w:rPr>
            <w:highlight w:val="magenta"/>
          </w:rPr>
          <w:tab/>
          <w:t>§ 27</w:t>
        </w:r>
        <w:r w:rsidRPr="006346AB">
          <w:rPr>
            <w:highlight w:val="magenta"/>
          </w:rPr>
          <w:tab/>
          <w:t>1)</w:t>
        </w:r>
        <w:r w:rsidRPr="006346AB">
          <w:rPr>
            <w:highlight w:val="magenta"/>
          </w:rPr>
          <w:tab/>
          <w:t>Error correction techniques in accordance with relevant ITU</w:t>
        </w:r>
        <w:r w:rsidRPr="006346AB">
          <w:rPr>
            <w:highlight w:val="magenta"/>
          </w:rPr>
          <w:noBreakHyphen/>
          <w:t>R Recommendations shall be used for distress traffic by direct-printing telegraphy. All messages shall be preceded by at least one carriage return, a line feed signal, a letter shift signal and the distress signal MAYDAY.</w:t>
        </w:r>
      </w:ins>
    </w:p>
    <w:p w14:paraId="1A5CB7D4" w14:textId="1FE92555" w:rsidR="000034A8" w:rsidRDefault="000034A8" w:rsidP="000034A8">
      <w:pPr>
        <w:rPr>
          <w:ins w:id="262" w:author="USA" w:date="2022-05-02T11:00:00Z"/>
        </w:rPr>
      </w:pPr>
    </w:p>
    <w:p w14:paraId="5AD53E4D" w14:textId="77777777" w:rsidR="000034A8" w:rsidRPr="00C37CCA" w:rsidRDefault="000034A8" w:rsidP="000034A8">
      <w:pPr>
        <w:pStyle w:val="Reasons"/>
        <w:jc w:val="both"/>
        <w:rPr>
          <w:ins w:id="263" w:author="USA" w:date="2022-05-02T11:00:00Z"/>
        </w:rPr>
      </w:pPr>
      <w:ins w:id="264" w:author="USA" w:date="2022-05-02T11:00:00Z">
        <w:r w:rsidRPr="00273AC7">
          <w:rPr>
            <w:rFonts w:eastAsia="SimSun"/>
            <w:b/>
            <w:highlight w:val="magenta"/>
            <w:rPrChange w:id="265" w:author="USA" w:date="2022-06-01T17:23:00Z">
              <w:rPr>
                <w:rFonts w:eastAsia="SimSun"/>
                <w:b/>
              </w:rPr>
            </w:rPrChange>
          </w:rPr>
          <w:lastRenderedPageBreak/>
          <w:t>Reasons:</w:t>
        </w:r>
        <w:r w:rsidRPr="00273AC7">
          <w:rPr>
            <w:rFonts w:eastAsia="SimSun"/>
            <w:highlight w:val="magenta"/>
            <w:rPrChange w:id="266" w:author="USA" w:date="2022-06-01T17:23:00Z">
              <w:rPr>
                <w:rFonts w:eastAsia="SimSun"/>
              </w:rPr>
            </w:rPrChange>
          </w:rPr>
          <w:tab/>
        </w:r>
        <w:r w:rsidRPr="00273AC7">
          <w:rPr>
            <w:highlight w:val="magenta"/>
            <w:rPrChange w:id="267" w:author="USA" w:date="2022-06-01T17:23:00Z">
              <w:rPr/>
            </w:rPrChange>
          </w:rPr>
          <w:t xml:space="preserve">NBDP has been deleted from the GMDSS, </w:t>
        </w:r>
        <w:r w:rsidRPr="00273AC7">
          <w:rPr>
            <w:highlight w:val="magenta"/>
            <w:lang w:val="en-CA"/>
            <w:rPrChange w:id="268" w:author="USA" w:date="2022-06-01T17:23:00Z">
              <w:rPr>
                <w:lang w:val="en-CA"/>
              </w:rPr>
            </w:rPrChange>
          </w:rPr>
          <w:t xml:space="preserve">with the exception of MSI on certain frequencies which are contained in RR Appendix </w:t>
        </w:r>
        <w:r w:rsidRPr="00273AC7">
          <w:rPr>
            <w:b/>
            <w:highlight w:val="magenta"/>
            <w:lang w:val="en-CA"/>
            <w:rPrChange w:id="269" w:author="USA" w:date="2022-06-01T17:23:00Z">
              <w:rPr>
                <w:b/>
                <w:lang w:val="en-CA"/>
              </w:rPr>
            </w:rPrChange>
          </w:rPr>
          <w:t>15</w:t>
        </w:r>
        <w:r w:rsidRPr="00273AC7">
          <w:rPr>
            <w:highlight w:val="magenta"/>
            <w:lang w:val="en-CA"/>
            <w:rPrChange w:id="270" w:author="USA" w:date="2022-06-01T17:23:00Z">
              <w:rPr>
                <w:lang w:val="en-CA"/>
              </w:rPr>
            </w:rPrChange>
          </w:rPr>
          <w:t>.</w:t>
        </w:r>
        <w:r w:rsidRPr="00273AC7">
          <w:rPr>
            <w:highlight w:val="magenta"/>
            <w:rPrChange w:id="271" w:author="USA" w:date="2022-06-01T17:23:00Z">
              <w:rPr/>
            </w:rPrChange>
          </w:rPr>
          <w:t xml:space="preserve"> Therefore, distress traffic by NBDP is not appropriate.</w:t>
        </w:r>
      </w:ins>
    </w:p>
    <w:p w14:paraId="4E49ED58" w14:textId="77777777" w:rsidR="000034A8" w:rsidRPr="000A2EB7" w:rsidRDefault="000034A8" w:rsidP="000034A8">
      <w:pPr>
        <w:rPr>
          <w:ins w:id="272" w:author="USA" w:date="2022-05-02T10:51:00Z"/>
        </w:rPr>
      </w:pPr>
    </w:p>
    <w:p w14:paraId="25996704" w14:textId="77777777" w:rsidR="000034A8" w:rsidRPr="000034A8" w:rsidRDefault="000034A8" w:rsidP="005140DE">
      <w:pPr>
        <w:pStyle w:val="Section2"/>
        <w:keepNext/>
        <w:jc w:val="left"/>
        <w:rPr>
          <w:b/>
          <w:i w:val="0"/>
          <w:rPrChange w:id="273" w:author="USA" w:date="2022-05-02T10:51:00Z">
            <w:rPr/>
          </w:rPrChange>
        </w:rPr>
      </w:pPr>
    </w:p>
    <w:p w14:paraId="7C543EEF" w14:textId="77777777" w:rsidR="005140DE" w:rsidRPr="00C37CCA" w:rsidRDefault="005140DE" w:rsidP="005140DE">
      <w:pPr>
        <w:pStyle w:val="Proposal"/>
      </w:pPr>
      <w:r w:rsidRPr="00C37CCA">
        <w:t>SUP</w:t>
      </w:r>
    </w:p>
    <w:p w14:paraId="46FF5CCC" w14:textId="77777777" w:rsidR="005140DE" w:rsidRPr="001B63C9" w:rsidRDefault="005140DE" w:rsidP="005140DE">
      <w:pPr>
        <w:pStyle w:val="enumlev1"/>
        <w:tabs>
          <w:tab w:val="left" w:pos="2268"/>
        </w:tabs>
        <w:spacing w:before="0"/>
        <w:ind w:left="0" w:firstLine="0"/>
        <w:jc w:val="both"/>
        <w:rPr>
          <w:rStyle w:val="Artdef"/>
        </w:rPr>
      </w:pPr>
      <w:r w:rsidRPr="001B63C9">
        <w:rPr>
          <w:rStyle w:val="Artdef"/>
        </w:rPr>
        <w:t>32.43</w:t>
      </w:r>
    </w:p>
    <w:p w14:paraId="4D97CF42"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 xml:space="preserve">NBDP has been deleted </w:t>
      </w:r>
      <w:r w:rsidRPr="007E5B3F">
        <w:t xml:space="preserve">from the 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distress traffic by NBDP is not appropriate.</w:t>
      </w:r>
    </w:p>
    <w:p w14:paraId="53F6E5F3" w14:textId="77777777" w:rsidR="005140DE" w:rsidRPr="00C37CCA" w:rsidRDefault="005140DE" w:rsidP="005140DE">
      <w:pPr>
        <w:pStyle w:val="Proposal"/>
      </w:pPr>
      <w:r w:rsidRPr="00C37CCA">
        <w:t>SUP</w:t>
      </w:r>
    </w:p>
    <w:p w14:paraId="41E0865A" w14:textId="77777777" w:rsidR="005140DE" w:rsidRPr="00C37CCA" w:rsidRDefault="005140DE" w:rsidP="005140DE">
      <w:pPr>
        <w:spacing w:before="0"/>
      </w:pPr>
      <w:r w:rsidRPr="00C37CCA">
        <w:rPr>
          <w:rStyle w:val="Artdef"/>
        </w:rPr>
        <w:t>32.44</w:t>
      </w:r>
    </w:p>
    <w:p w14:paraId="5D8EF3D3" w14:textId="77777777" w:rsidR="005140DE" w:rsidRPr="00C37CCA" w:rsidRDefault="005140DE" w:rsidP="005140DE">
      <w:pPr>
        <w:pStyle w:val="Reasons"/>
        <w:rPr>
          <w:rStyle w:val="Artdef"/>
        </w:rPr>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w:t>
      </w:r>
      <w:r w:rsidRPr="00C37CCA">
        <w:t>herefore, distress traffic by NBDP is not effective.</w:t>
      </w:r>
    </w:p>
    <w:p w14:paraId="502CCA48" w14:textId="54968CA4" w:rsidR="005140DE" w:rsidRPr="00C37CCA" w:rsidRDefault="005140DE" w:rsidP="005140DE">
      <w:pPr>
        <w:pStyle w:val="Proposal"/>
      </w:pPr>
      <w:r w:rsidRPr="00C37CCA">
        <w:t>MOD</w:t>
      </w:r>
    </w:p>
    <w:p w14:paraId="615903D2" w14:textId="249645F0" w:rsidR="005140DE" w:rsidRPr="00C37CCA" w:rsidRDefault="005140DE" w:rsidP="005140DE">
      <w:pPr>
        <w:pStyle w:val="enumlev1"/>
        <w:tabs>
          <w:tab w:val="left" w:pos="2268"/>
        </w:tabs>
        <w:spacing w:before="0"/>
        <w:jc w:val="both"/>
      </w:pPr>
      <w:r w:rsidRPr="00C37CCA">
        <w:rPr>
          <w:rStyle w:val="Artdef"/>
        </w:rPr>
        <w:t>32.47</w:t>
      </w:r>
      <w:r w:rsidRPr="00C37CCA">
        <w:tab/>
      </w:r>
      <w:r w:rsidRPr="00C37CCA">
        <w:tab/>
      </w:r>
      <w:proofErr w:type="gramStart"/>
      <w:r w:rsidRPr="00C37CCA">
        <w:t>in</w:t>
      </w:r>
      <w:proofErr w:type="gramEnd"/>
      <w:r w:rsidRPr="00C37CCA">
        <w:t xml:space="preserve"> radiotelephony, the signal SEELONCE MAYDAY, pronounced as the French expression “silence, </w:t>
      </w:r>
      <w:proofErr w:type="spellStart"/>
      <w:r w:rsidRPr="00C37CCA">
        <w:t>m’aider</w:t>
      </w:r>
      <w:proofErr w:type="spellEnd"/>
      <w:r w:rsidRPr="00C37CCA">
        <w:t>”;</w:t>
      </w:r>
      <w:r w:rsidRPr="00C37CCA">
        <w:rPr>
          <w:sz w:val="16"/>
          <w:szCs w:val="16"/>
        </w:rPr>
        <w:t>     (WRC</w:t>
      </w:r>
      <w:r w:rsidRPr="00C37CCA">
        <w:rPr>
          <w:sz w:val="16"/>
          <w:szCs w:val="16"/>
        </w:rPr>
        <w:noBreakHyphen/>
        <w:t>23)</w:t>
      </w:r>
    </w:p>
    <w:p w14:paraId="2EF47D0F" w14:textId="35957D88" w:rsidR="005140DE" w:rsidRPr="00C37CCA" w:rsidRDefault="005140DE" w:rsidP="005140DE">
      <w:pPr>
        <w:pStyle w:val="Reasons"/>
        <w:rPr>
          <w:rStyle w:val="Artdef"/>
        </w:rPr>
      </w:pPr>
      <w:r w:rsidRPr="00C37CCA">
        <w:rPr>
          <w:rFonts w:eastAsia="SimSun"/>
          <w:b/>
        </w:rPr>
        <w:t>Reasons:</w:t>
      </w:r>
      <w:r w:rsidRPr="00C37CCA">
        <w:rPr>
          <w:rFonts w:eastAsia="SimSun"/>
        </w:rPr>
        <w:tab/>
        <w:t xml:space="preserve">Editorial changes of numbering due to the suppression of RR No. </w:t>
      </w:r>
      <w:r w:rsidRPr="00C37CCA">
        <w:rPr>
          <w:rFonts w:eastAsia="SimSun"/>
          <w:b/>
        </w:rPr>
        <w:t>32.48</w:t>
      </w:r>
      <w:r w:rsidRPr="00C37CCA">
        <w:rPr>
          <w:rFonts w:eastAsia="SimSun"/>
        </w:rPr>
        <w:t>.</w:t>
      </w:r>
    </w:p>
    <w:p w14:paraId="746E8642" w14:textId="77777777" w:rsidR="005140DE" w:rsidRPr="00C37CCA" w:rsidRDefault="005140DE" w:rsidP="005140DE">
      <w:pPr>
        <w:pStyle w:val="Proposal"/>
      </w:pPr>
      <w:r w:rsidRPr="00C37CCA">
        <w:t>SUP</w:t>
      </w:r>
    </w:p>
    <w:p w14:paraId="4F217BB3" w14:textId="77777777" w:rsidR="005140DE" w:rsidRPr="00C37CCA" w:rsidRDefault="005140DE" w:rsidP="005140DE">
      <w:pPr>
        <w:pStyle w:val="enumlev1"/>
        <w:tabs>
          <w:tab w:val="left" w:pos="2268"/>
        </w:tabs>
        <w:spacing w:before="0"/>
      </w:pPr>
      <w:r w:rsidRPr="00C37CCA">
        <w:rPr>
          <w:rStyle w:val="Artdef"/>
        </w:rPr>
        <w:t>32.48</w:t>
      </w:r>
      <w:r w:rsidRPr="00C37CCA" w:rsidDel="006C04A9">
        <w:t xml:space="preserve"> </w:t>
      </w:r>
    </w:p>
    <w:p w14:paraId="52936741"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deleted from </w:t>
      </w:r>
      <w:r w:rsidRPr="007E5B3F">
        <w:t xml:space="preserve">the GMDSS, </w:t>
      </w:r>
      <w:r w:rsidRPr="007E5B3F">
        <w:rPr>
          <w:lang w:val="en-CA"/>
        </w:rPr>
        <w:t xml:space="preserve">with the exception of MSI on certain frequencies which are contained </w:t>
      </w:r>
      <w:r w:rsidRPr="00007E69">
        <w:rPr>
          <w:lang w:val="en-CA"/>
        </w:rPr>
        <w:t>in 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distress related traffic by NBDP is not effective.</w:t>
      </w:r>
    </w:p>
    <w:p w14:paraId="7BED11A9" w14:textId="77777777" w:rsidR="005140DE" w:rsidRPr="00C37CCA" w:rsidRDefault="005140DE" w:rsidP="005140DE">
      <w:pPr>
        <w:pStyle w:val="Proposal"/>
      </w:pPr>
      <w:r w:rsidRPr="00C37CCA">
        <w:t>MOD</w:t>
      </w:r>
    </w:p>
    <w:p w14:paraId="50CB738F" w14:textId="77777777" w:rsidR="005140DE" w:rsidRPr="00C37CCA" w:rsidRDefault="005140DE" w:rsidP="005140DE">
      <w:pPr>
        <w:keepNext/>
        <w:spacing w:before="0"/>
      </w:pPr>
      <w:r w:rsidRPr="00C37CCA">
        <w:rPr>
          <w:rStyle w:val="Artdef"/>
        </w:rPr>
        <w:t>32.52</w:t>
      </w:r>
      <w:r w:rsidRPr="00C37CCA">
        <w:tab/>
        <w:t>§ 32</w:t>
      </w:r>
      <w:r w:rsidRPr="00C37CCA">
        <w:tab/>
      </w:r>
      <w:del w:id="274" w:author="SWG A1 1.11" w:date="2021-12-02T15:32:00Z">
        <w:r w:rsidRPr="00C37CCA" w:rsidDel="00137587">
          <w:delText>1)</w:delText>
        </w:r>
      </w:del>
      <w:r w:rsidRPr="00C37CCA">
        <w:tab/>
      </w:r>
      <w:proofErr w:type="gramStart"/>
      <w:r w:rsidRPr="00C37CCA">
        <w:t>In</w:t>
      </w:r>
      <w:proofErr w:type="gramEnd"/>
      <w:r w:rsidRPr="00C37CCA">
        <w:t xml:space="preserve"> radiotelephony, the message referred to in No. </w:t>
      </w:r>
      <w:r w:rsidRPr="00C37CCA">
        <w:rPr>
          <w:rStyle w:val="ArtrefBold"/>
        </w:rPr>
        <w:t>32.51</w:t>
      </w:r>
      <w:r w:rsidRPr="00C37CCA">
        <w:t xml:space="preserve"> should consist of the following taking into account Nos. </w:t>
      </w:r>
      <w:r w:rsidRPr="00C37CCA">
        <w:rPr>
          <w:b/>
          <w:bCs/>
        </w:rPr>
        <w:t>32.6</w:t>
      </w:r>
      <w:r w:rsidRPr="00C37CCA">
        <w:t xml:space="preserve"> and </w:t>
      </w:r>
      <w:r w:rsidRPr="00C37CCA">
        <w:rPr>
          <w:b/>
          <w:bCs/>
        </w:rPr>
        <w:t>32.7</w:t>
      </w:r>
      <w:r w:rsidRPr="00C37CCA">
        <w:t>:</w:t>
      </w:r>
    </w:p>
    <w:p w14:paraId="281D15D5"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distress signal “MAYDAY”;</w:t>
      </w:r>
    </w:p>
    <w:p w14:paraId="7EDB60E5"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words “ALL STATIONS”, spoken three times;</w:t>
      </w:r>
    </w:p>
    <w:p w14:paraId="41212D33"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words “THIS IS”;</w:t>
      </w:r>
    </w:p>
    <w:p w14:paraId="30CFC8AF"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name of the station sending that message, spoken three times;</w:t>
      </w:r>
    </w:p>
    <w:p w14:paraId="2E529C2B"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call sign or other identification of the station sending the message;</w:t>
      </w:r>
    </w:p>
    <w:p w14:paraId="323DF91C"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time of handing in of the message;</w:t>
      </w:r>
    </w:p>
    <w:p w14:paraId="0E8A78B2"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MMSI (if the initial alert has been sent by DSC), the name and the call sign of the mobile station which was in distress;</w:t>
      </w:r>
    </w:p>
    <w:p w14:paraId="7145101D" w14:textId="77777777" w:rsidR="005140DE" w:rsidRPr="00C37CCA" w:rsidRDefault="005140DE" w:rsidP="005140DE">
      <w:pPr>
        <w:pStyle w:val="enumlev2"/>
        <w:rPr>
          <w:sz w:val="16"/>
          <w:szCs w:val="16"/>
        </w:rPr>
      </w:pPr>
      <w:r w:rsidRPr="00C37CCA">
        <w:t>–</w:t>
      </w:r>
      <w:r w:rsidRPr="00C37CCA">
        <w:tab/>
      </w:r>
      <w:proofErr w:type="gramStart"/>
      <w:r w:rsidRPr="00C37CCA">
        <w:t>the</w:t>
      </w:r>
      <w:proofErr w:type="gramEnd"/>
      <w:r w:rsidRPr="00C37CCA">
        <w:t xml:space="preserve"> words “SEELONCE FEENEE” pronounced as the French words “silence </w:t>
      </w:r>
      <w:proofErr w:type="spellStart"/>
      <w:r w:rsidRPr="00C37CCA">
        <w:t>fini</w:t>
      </w:r>
      <w:proofErr w:type="spellEnd"/>
      <w:r w:rsidRPr="00C37CCA">
        <w:t>”.</w:t>
      </w:r>
      <w:r w:rsidRPr="00C37CCA">
        <w:rPr>
          <w:sz w:val="16"/>
          <w:szCs w:val="16"/>
        </w:rPr>
        <w:t>     (WRC</w:t>
      </w:r>
      <w:r w:rsidRPr="00C37CCA">
        <w:rPr>
          <w:sz w:val="16"/>
          <w:szCs w:val="16"/>
        </w:rPr>
        <w:noBreakHyphen/>
      </w:r>
      <w:del w:id="275" w:author="SWG A1 1.11" w:date="2021-12-02T15:32:00Z">
        <w:r w:rsidRPr="00C37CCA" w:rsidDel="00137587">
          <w:rPr>
            <w:sz w:val="16"/>
            <w:szCs w:val="16"/>
          </w:rPr>
          <w:delText>12</w:delText>
        </w:r>
      </w:del>
      <w:ins w:id="276" w:author="SWG A1 1.11" w:date="2021-12-02T15:32:00Z">
        <w:r w:rsidRPr="00C37CCA">
          <w:rPr>
            <w:sz w:val="16"/>
            <w:szCs w:val="16"/>
          </w:rPr>
          <w:t>23</w:t>
        </w:r>
      </w:ins>
      <w:r w:rsidRPr="00C37CCA">
        <w:rPr>
          <w:sz w:val="16"/>
          <w:szCs w:val="16"/>
        </w:rPr>
        <w:t>)</w:t>
      </w:r>
    </w:p>
    <w:p w14:paraId="0188255F" w14:textId="77777777" w:rsidR="005140DE" w:rsidRPr="00C37CCA" w:rsidRDefault="005140DE" w:rsidP="005140DE">
      <w:pPr>
        <w:pStyle w:val="Reasons"/>
        <w:rPr>
          <w:rFonts w:eastAsia="SimSun"/>
        </w:rPr>
      </w:pPr>
      <w:r w:rsidRPr="00C37CCA">
        <w:rPr>
          <w:rFonts w:eastAsia="SimSun"/>
          <w:b/>
        </w:rPr>
        <w:t>Reasons:</w:t>
      </w:r>
      <w:r w:rsidRPr="00C37CCA">
        <w:rPr>
          <w:rFonts w:eastAsia="SimSun"/>
        </w:rPr>
        <w:tab/>
        <w:t xml:space="preserve">Editorial changes of numbering due to the suppression of RR No. </w:t>
      </w:r>
      <w:r w:rsidRPr="00C37CCA">
        <w:rPr>
          <w:rFonts w:eastAsia="SimSun"/>
          <w:b/>
        </w:rPr>
        <w:t>32.53</w:t>
      </w:r>
      <w:r w:rsidRPr="00C37CCA">
        <w:rPr>
          <w:rFonts w:eastAsia="SimSun"/>
        </w:rPr>
        <w:t>.</w:t>
      </w:r>
    </w:p>
    <w:p w14:paraId="5F0E524D" w14:textId="77777777" w:rsidR="005140DE" w:rsidRPr="00C37CCA" w:rsidRDefault="005140DE" w:rsidP="005140DE">
      <w:pPr>
        <w:pStyle w:val="Proposal"/>
      </w:pPr>
      <w:r w:rsidRPr="00C37CCA">
        <w:lastRenderedPageBreak/>
        <w:t>SUP</w:t>
      </w:r>
    </w:p>
    <w:p w14:paraId="437834EE" w14:textId="77777777" w:rsidR="005140DE" w:rsidRPr="00C37CCA" w:rsidRDefault="005140DE" w:rsidP="005140DE">
      <w:pPr>
        <w:keepNext/>
        <w:spacing w:before="0"/>
      </w:pPr>
      <w:r w:rsidRPr="00C37CCA">
        <w:rPr>
          <w:rStyle w:val="Artdef"/>
        </w:rPr>
        <w:t>32.53</w:t>
      </w:r>
    </w:p>
    <w:p w14:paraId="75937569"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w:t>
      </w:r>
      <w:r w:rsidRPr="007E5B3F">
        <w:t xml:space="preserve">deleted from the 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w:t>
      </w:r>
      <w:r w:rsidRPr="00C37CCA">
        <w:t>Therefore, there is no need to announce by NBDP that the distress traffic has been finished.</w:t>
      </w:r>
    </w:p>
    <w:p w14:paraId="350C2D03" w14:textId="77777777" w:rsidR="005140DE" w:rsidRPr="00C37CCA" w:rsidRDefault="005140DE" w:rsidP="005140DE">
      <w:pPr>
        <w:pStyle w:val="Section2"/>
        <w:keepNext/>
        <w:jc w:val="left"/>
      </w:pPr>
      <w:r w:rsidRPr="00C37CCA">
        <w:rPr>
          <w:rStyle w:val="Artdef"/>
          <w:i w:val="0"/>
        </w:rPr>
        <w:t>32.54</w:t>
      </w:r>
      <w:r w:rsidRPr="00C37CCA">
        <w:rPr>
          <w:rStyle w:val="Artdef"/>
        </w:rPr>
        <w:tab/>
      </w:r>
      <w:r w:rsidRPr="00C37CCA">
        <w:t>B − On-scene communications</w:t>
      </w:r>
    </w:p>
    <w:p w14:paraId="2F27AD46" w14:textId="77777777" w:rsidR="005140DE" w:rsidRPr="00C37CCA" w:rsidRDefault="005140DE" w:rsidP="005140DE">
      <w:pPr>
        <w:pStyle w:val="Proposal"/>
      </w:pPr>
      <w:r w:rsidRPr="00C37CCA">
        <w:t>MOD</w:t>
      </w:r>
    </w:p>
    <w:p w14:paraId="202F2076" w14:textId="77777777" w:rsidR="005140DE" w:rsidRPr="00C37CCA" w:rsidRDefault="005140DE" w:rsidP="005140DE">
      <w:pPr>
        <w:spacing w:before="0"/>
      </w:pPr>
      <w:r w:rsidRPr="00C37CCA">
        <w:rPr>
          <w:rStyle w:val="Artdef"/>
        </w:rPr>
        <w:t>32.56</w:t>
      </w:r>
      <w:r w:rsidRPr="00C37CCA">
        <w:tab/>
      </w:r>
      <w:r w:rsidRPr="00C37CCA">
        <w:tab/>
        <w:t>2)</w:t>
      </w:r>
      <w:r w:rsidRPr="00C37CCA">
        <w:tab/>
        <w:t>Control of on-scene communications is the responsibility of the unit coordinating search and rescue operations</w:t>
      </w:r>
      <w:r w:rsidRPr="00C37CCA">
        <w:rPr>
          <w:rStyle w:val="FootnoteReference"/>
        </w:rPr>
        <w:t>10</w:t>
      </w:r>
      <w:r w:rsidRPr="00C37CCA">
        <w:t>. Simplex communications shall be used so that all on-scene mobile stations may share relevant information concerning the distress incident.</w:t>
      </w:r>
      <w:del w:id="277" w:author="Chamova, Alisa" w:date="2021-12-20T10:06:00Z">
        <w:r w:rsidRPr="00C37CCA" w:rsidDel="007135A4">
          <w:delText xml:space="preserve"> </w:delText>
        </w:r>
      </w:del>
      <w:del w:id="278" w:author="ITU - LRT -" w:date="2021-11-04T15:09:00Z">
        <w:r w:rsidRPr="00C37CCA" w:rsidDel="00A3253E">
          <w:delText>If direct-printing telegraphy is used, it shall be in the forward error-correcting mode.</w:delText>
        </w:r>
      </w:del>
      <w:ins w:id="279" w:author="ITU - LRT -" w:date="2021-11-04T15:09:00Z">
        <w:r w:rsidRPr="00C37CCA">
          <w:rPr>
            <w:sz w:val="16"/>
            <w:szCs w:val="16"/>
          </w:rPr>
          <w:t>     (WRC-23)</w:t>
        </w:r>
      </w:ins>
    </w:p>
    <w:p w14:paraId="4AFD1407"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deleted </w:t>
      </w:r>
      <w:r w:rsidRPr="007E5B3F">
        <w:t xml:space="preserve">from the 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w:t>
      </w:r>
      <w:r w:rsidRPr="00C37CCA">
        <w:t xml:space="preserve"> On-scene communications are distress traffic between the mobile unit in distress and assisting mobile units. Therefore, on-scene communications using NBDP is not appropriate.</w:t>
      </w:r>
    </w:p>
    <w:p w14:paraId="69F61D1E" w14:textId="77777777" w:rsidR="005140DE" w:rsidRPr="00C37CCA" w:rsidRDefault="005140DE" w:rsidP="005140DE">
      <w:pPr>
        <w:pStyle w:val="Proposal"/>
      </w:pPr>
      <w:r w:rsidRPr="00C37CCA">
        <w:t xml:space="preserve">MOD </w:t>
      </w:r>
    </w:p>
    <w:p w14:paraId="21C7FA2B" w14:textId="77777777" w:rsidR="005140DE" w:rsidRPr="00C37CCA" w:rsidRDefault="005140DE" w:rsidP="005140DE">
      <w:pPr>
        <w:spacing w:before="0"/>
        <w:jc w:val="both"/>
      </w:pPr>
      <w:r w:rsidRPr="00C37CCA">
        <w:rPr>
          <w:rStyle w:val="Artdef"/>
        </w:rPr>
        <w:t>32.57</w:t>
      </w:r>
      <w:r w:rsidRPr="00C37CCA">
        <w:tab/>
        <w:t>§ 34</w:t>
      </w:r>
      <w:r w:rsidRPr="00C37CCA">
        <w:tab/>
        <w:t>1)</w:t>
      </w:r>
      <w:r w:rsidRPr="00C37CCA">
        <w:tab/>
      </w:r>
      <w:proofErr w:type="gramStart"/>
      <w:r w:rsidRPr="00C37CCA">
        <w:t>The</w:t>
      </w:r>
      <w:proofErr w:type="gramEnd"/>
      <w:r w:rsidRPr="00C37CCA">
        <w:t xml:space="preserve"> preferred frequencies in radiotelephony for on-scene communications are 156.8 MHz and 2 182 kHz.</w:t>
      </w:r>
      <w:del w:id="280" w:author="ITU - LRT -" w:date="2021-11-17T12:55:00Z">
        <w:r w:rsidRPr="00C37CCA" w:rsidDel="005D4C83">
          <w:delText xml:space="preserve"> </w:delText>
        </w:r>
      </w:del>
      <w:del w:id="281" w:author="ANFR" w:date="2021-09-30T15:18:00Z">
        <w:r w:rsidRPr="00C37CCA" w:rsidDel="00F05D19">
          <w:delText>The frequency 2 174.5 kHz may also be used for ship-to-ship on-scene communications using narrow-band direct-printing telegraphy in the forward error correcting mode.</w:delText>
        </w:r>
      </w:del>
      <w:ins w:id="282" w:author="ANFR" w:date="2021-09-30T15:19:00Z">
        <w:r w:rsidRPr="00C37CCA">
          <w:rPr>
            <w:sz w:val="16"/>
            <w:szCs w:val="16"/>
          </w:rPr>
          <w:t xml:space="preserve">     (WRC</w:t>
        </w:r>
        <w:r w:rsidRPr="00C37CCA">
          <w:rPr>
            <w:sz w:val="16"/>
            <w:szCs w:val="16"/>
          </w:rPr>
          <w:noBreakHyphen/>
          <w:t>23)</w:t>
        </w:r>
      </w:ins>
    </w:p>
    <w:p w14:paraId="0FD4F72D"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w:t>
      </w:r>
      <w:r w:rsidRPr="00C37CCA">
        <w:t>ore, ship-to-ship on-scene communications using NBDP is not appropriate.</w:t>
      </w:r>
    </w:p>
    <w:p w14:paraId="781B2B9F" w14:textId="77777777" w:rsidR="005140DE" w:rsidRPr="00C37CCA" w:rsidRDefault="005140DE" w:rsidP="005140DE">
      <w:pPr>
        <w:pStyle w:val="Proposal"/>
      </w:pPr>
      <w:r w:rsidRPr="00C37CCA">
        <w:t>MOD</w:t>
      </w:r>
    </w:p>
    <w:p w14:paraId="45656E65" w14:textId="77777777" w:rsidR="005140DE" w:rsidRPr="00C37CCA" w:rsidRDefault="005140DE" w:rsidP="005140DE">
      <w:pPr>
        <w:spacing w:before="0"/>
      </w:pPr>
      <w:r w:rsidRPr="00C37CCA">
        <w:rPr>
          <w:rStyle w:val="Artdef"/>
        </w:rPr>
        <w:t>32.59</w:t>
      </w:r>
      <w:r w:rsidRPr="00C37CCA">
        <w:tab/>
        <w:t>§ 35</w:t>
      </w:r>
      <w:r w:rsidRPr="00C37CCA">
        <w:tab/>
      </w:r>
      <w:proofErr w:type="gramStart"/>
      <w:r w:rsidRPr="00C37CCA">
        <w:t>The</w:t>
      </w:r>
      <w:proofErr w:type="gramEnd"/>
      <w:r w:rsidRPr="00C37CCA">
        <w:t xml:space="preserve"> selection or designation of on-scene frequencies is the responsibility of the unit coordinating search and rescue operations</w:t>
      </w:r>
      <w:r w:rsidRPr="00C37CCA">
        <w:rPr>
          <w:rStyle w:val="FootnoteReference"/>
        </w:rPr>
        <w:t>10</w:t>
      </w:r>
      <w:r w:rsidRPr="00C37CCA">
        <w:t xml:space="preserve">. Normally, once an on-scene frequency is established, a continuous aural </w:t>
      </w:r>
      <w:del w:id="283" w:author="ITU - LRT -" w:date="2021-11-04T15:12:00Z">
        <w:r w:rsidRPr="00C37CCA" w:rsidDel="002446A7">
          <w:delText xml:space="preserve">or teleprinter </w:delText>
        </w:r>
      </w:del>
      <w:r w:rsidRPr="00C37CCA">
        <w:t>watch is maintained by all participating on-scene mobile units on the selected frequency.</w:t>
      </w:r>
      <w:ins w:id="284" w:author="ITU - LRT -" w:date="2021-11-04T15:09:00Z">
        <w:r w:rsidRPr="00C37CCA">
          <w:rPr>
            <w:sz w:val="16"/>
            <w:szCs w:val="16"/>
          </w:rPr>
          <w:t>     (WRC-23)</w:t>
        </w:r>
      </w:ins>
    </w:p>
    <w:p w14:paraId="5F48E771" w14:textId="77777777" w:rsidR="005140DE" w:rsidRDefault="005140DE" w:rsidP="005140DE">
      <w:pPr>
        <w:pStyle w:val="Reasons"/>
      </w:pPr>
      <w:r w:rsidRPr="00C37CCA">
        <w:rPr>
          <w:rFonts w:eastAsia="SimSun"/>
          <w:b/>
        </w:rPr>
        <w:t>Reasons:</w:t>
      </w:r>
      <w:r w:rsidRPr="00C37CCA">
        <w:rPr>
          <w:rFonts w:eastAsia="SimSun"/>
        </w:rPr>
        <w:tab/>
        <w:t>Except NBDP, a</w:t>
      </w:r>
      <w:r w:rsidRPr="00C37CCA">
        <w:t>ll the frequencies for on-scene communications identified in the RR Nos. </w:t>
      </w:r>
      <w:r w:rsidRPr="00C37CCA">
        <w:rPr>
          <w:b/>
        </w:rPr>
        <w:t>32.57</w:t>
      </w:r>
      <w:r w:rsidRPr="00C37CCA">
        <w:t xml:space="preserve"> and </w:t>
      </w:r>
      <w:r w:rsidRPr="00C37CCA">
        <w:rPr>
          <w:b/>
        </w:rPr>
        <w:t>32.58</w:t>
      </w:r>
      <w:r w:rsidRPr="00C37CCA">
        <w:t xml:space="preserve"> are the frequencies for radiotelephony. Therefore, </w:t>
      </w:r>
      <w:proofErr w:type="spellStart"/>
      <w:r w:rsidRPr="00C37CCA">
        <w:t>teleprinter</w:t>
      </w:r>
      <w:proofErr w:type="spellEnd"/>
      <w:r w:rsidRPr="00C37CCA">
        <w:t xml:space="preserve"> watch is not required to maintain.</w:t>
      </w:r>
    </w:p>
    <w:p w14:paraId="0AE3B039" w14:textId="77777777" w:rsidR="005140DE" w:rsidRPr="00F21164" w:rsidRDefault="005140DE" w:rsidP="005140DE">
      <w:pPr>
        <w:pStyle w:val="Section2"/>
        <w:keepNext/>
        <w:jc w:val="left"/>
      </w:pPr>
      <w:r w:rsidRPr="00F21164">
        <w:rPr>
          <w:rStyle w:val="Artdef"/>
          <w:i w:val="0"/>
        </w:rPr>
        <w:t>32.60</w:t>
      </w:r>
      <w:r w:rsidRPr="00F21164">
        <w:rPr>
          <w:rStyle w:val="Artdef"/>
        </w:rPr>
        <w:tab/>
      </w:r>
      <w:r w:rsidRPr="00F21164">
        <w:t>C − Locating and homing signals</w:t>
      </w:r>
    </w:p>
    <w:p w14:paraId="5BEC29D6" w14:textId="77777777" w:rsidR="005140DE" w:rsidRPr="00F21164" w:rsidRDefault="005140DE" w:rsidP="005140DE">
      <w:pPr>
        <w:pStyle w:val="Proposal"/>
      </w:pPr>
      <w:r w:rsidRPr="00F21164">
        <w:t>MOD</w:t>
      </w:r>
    </w:p>
    <w:p w14:paraId="0E0DDA40" w14:textId="77777777" w:rsidR="005140DE" w:rsidRDefault="005140DE" w:rsidP="005140DE">
      <w:pPr>
        <w:pStyle w:val="Normalaftertitle0"/>
        <w:spacing w:before="0"/>
        <w:jc w:val="both"/>
      </w:pPr>
      <w:r w:rsidRPr="00007E69">
        <w:rPr>
          <w:rStyle w:val="Artdef"/>
        </w:rPr>
        <w:t>32.61</w:t>
      </w:r>
      <w:r w:rsidRPr="00007E69">
        <w:tab/>
        <w:t>§ 36</w:t>
      </w:r>
      <w:r w:rsidRPr="00007E69">
        <w:tab/>
        <w:t>1)</w:t>
      </w:r>
      <w:r w:rsidRPr="00007E69">
        <w:tab/>
        <w:t xml:space="preserve">Locating signals are radio transmissions intended to facilitate the finding of a mobile unit in distress or the location of survivors. These signals include those transmitted by searching units, and those transmitted by the mobile unit in distress, by survival craft, </w:t>
      </w:r>
      <w:r w:rsidRPr="00FB2E59">
        <w:rPr>
          <w:rFonts w:ascii="TimesNewRomanPSMT" w:hAnsi="TimesNewRomanPSMT" w:cs="TimesNewRomanPSMT"/>
          <w:szCs w:val="24"/>
          <w:lang w:eastAsia="zh-CN"/>
        </w:rPr>
        <w:t xml:space="preserve">by </w:t>
      </w:r>
      <w:del w:id="285" w:author="Chair AI 1.11" w:date="2022-03-30T16:38:00Z">
        <w:r w:rsidRPr="00FB2E59" w:rsidDel="00FB2E59">
          <w:rPr>
            <w:rFonts w:ascii="TimesNewRomanPSMT" w:hAnsi="TimesNewRomanPSMT" w:cs="TimesNewRomanPSMT"/>
            <w:szCs w:val="24"/>
            <w:lang w:eastAsia="zh-CN"/>
          </w:rPr>
          <w:delText>float-free</w:delText>
        </w:r>
        <w:r w:rsidDel="00FB2E59">
          <w:rPr>
            <w:rFonts w:ascii="TimesNewRomanPSMT" w:hAnsi="TimesNewRomanPSMT" w:cs="TimesNewRomanPSMT"/>
            <w:szCs w:val="24"/>
            <w:lang w:eastAsia="zh-CN"/>
          </w:rPr>
          <w:delText xml:space="preserve"> </w:delText>
        </w:r>
        <w:r w:rsidRPr="00FB2E59" w:rsidDel="00FB2E59">
          <w:rPr>
            <w:rFonts w:ascii="TimesNewRomanPSMT" w:hAnsi="TimesNewRomanPSMT" w:cs="TimesNewRomanPSMT"/>
            <w:szCs w:val="24"/>
            <w:lang w:eastAsia="zh-CN"/>
          </w:rPr>
          <w:delText xml:space="preserve">EPIRBs, by </w:delText>
        </w:r>
      </w:del>
      <w:r w:rsidRPr="00FB2E59">
        <w:rPr>
          <w:rFonts w:ascii="TimesNewRomanPSMT" w:hAnsi="TimesNewRomanPSMT" w:cs="TimesNewRomanPSMT"/>
          <w:szCs w:val="24"/>
          <w:lang w:eastAsia="zh-CN"/>
        </w:rPr>
        <w:t>satellite EPIRBs</w:t>
      </w:r>
      <w:ins w:id="286" w:author="Chair AI 1.11" w:date="2022-03-30T16:38:00Z">
        <w:r>
          <w:rPr>
            <w:rFonts w:ascii="TimesNewRomanPSMT" w:hAnsi="TimesNewRomanPSMT" w:cs="TimesNewRomanPSMT"/>
            <w:szCs w:val="24"/>
            <w:lang w:eastAsia="zh-CN"/>
          </w:rPr>
          <w:t>,</w:t>
        </w:r>
      </w:ins>
      <w:r w:rsidRPr="00FB2E59">
        <w:rPr>
          <w:rFonts w:ascii="TimesNewRomanPSMT" w:hAnsi="TimesNewRomanPSMT" w:cs="TimesNewRomanPSMT"/>
          <w:szCs w:val="24"/>
          <w:lang w:eastAsia="zh-CN"/>
        </w:rPr>
        <w:t xml:space="preserve"> </w:t>
      </w:r>
      <w:ins w:id="287" w:author="Chair AI 1.11" w:date="2022-03-30T16:39:00Z">
        <w:r>
          <w:rPr>
            <w:rFonts w:ascii="TimesNewRomanPSMT" w:hAnsi="TimesNewRomanPSMT" w:cs="TimesNewRomanPSMT"/>
            <w:szCs w:val="24"/>
            <w:lang w:eastAsia="zh-CN"/>
          </w:rPr>
          <w:t>by radar SART</w:t>
        </w:r>
      </w:ins>
      <w:ins w:id="288" w:author="Chair AI 1.11" w:date="2022-03-30T16:41:00Z">
        <w:r>
          <w:rPr>
            <w:rFonts w:ascii="TimesNewRomanPSMT" w:hAnsi="TimesNewRomanPSMT" w:cs="TimesNewRomanPSMT"/>
            <w:szCs w:val="24"/>
            <w:lang w:eastAsia="zh-CN"/>
          </w:rPr>
          <w:t>s</w:t>
        </w:r>
      </w:ins>
      <w:ins w:id="289" w:author="Chair AI 1.11" w:date="2022-03-30T16:39:00Z">
        <w:r>
          <w:rPr>
            <w:rFonts w:ascii="TimesNewRomanPSMT" w:hAnsi="TimesNewRomanPSMT" w:cs="TimesNewRomanPSMT"/>
            <w:szCs w:val="24"/>
            <w:lang w:eastAsia="zh-CN"/>
          </w:rPr>
          <w:t xml:space="preserve"> </w:t>
        </w:r>
      </w:ins>
      <w:r w:rsidRPr="00FB2E59">
        <w:rPr>
          <w:rFonts w:ascii="TimesNewRomanPSMT" w:hAnsi="TimesNewRomanPSMT" w:cs="TimesNewRomanPSMT"/>
          <w:szCs w:val="24"/>
          <w:lang w:eastAsia="zh-CN"/>
        </w:rPr>
        <w:t xml:space="preserve">and by </w:t>
      </w:r>
      <w:del w:id="290" w:author="Chair AI 1.11" w:date="2022-03-30T16:40:00Z">
        <w:r w:rsidRPr="00FB2E59" w:rsidDel="00FB2E59">
          <w:rPr>
            <w:rFonts w:ascii="TimesNewRomanPSMT" w:hAnsi="TimesNewRomanPSMT" w:cs="TimesNewRomanPSMT"/>
            <w:szCs w:val="24"/>
            <w:lang w:eastAsia="zh-CN"/>
          </w:rPr>
          <w:delText>search and rescue radar transponders</w:delText>
        </w:r>
      </w:del>
      <w:ins w:id="291" w:author="Chair AI 1.11" w:date="2022-03-30T16:40:00Z">
        <w:r>
          <w:rPr>
            <w:rFonts w:ascii="TimesNewRomanPSMT" w:hAnsi="TimesNewRomanPSMT" w:cs="TimesNewRomanPSMT"/>
            <w:szCs w:val="24"/>
            <w:lang w:eastAsia="zh-CN"/>
          </w:rPr>
          <w:t>AIS-SART</w:t>
        </w:r>
      </w:ins>
      <w:ins w:id="292" w:author="Chair AI 1.11" w:date="2022-03-30T16:41:00Z">
        <w:r>
          <w:rPr>
            <w:rFonts w:ascii="TimesNewRomanPSMT" w:hAnsi="TimesNewRomanPSMT" w:cs="TimesNewRomanPSMT"/>
            <w:szCs w:val="24"/>
            <w:lang w:eastAsia="zh-CN"/>
          </w:rPr>
          <w:t>s</w:t>
        </w:r>
      </w:ins>
      <w:r w:rsidRPr="00FB2E59">
        <w:rPr>
          <w:rFonts w:ascii="TimesNewRomanPSMT" w:hAnsi="TimesNewRomanPSMT" w:cs="TimesNewRomanPSMT"/>
          <w:szCs w:val="24"/>
          <w:lang w:eastAsia="zh-CN"/>
        </w:rPr>
        <w:t xml:space="preserve"> to assist the searching units</w:t>
      </w:r>
      <w:r>
        <w:rPr>
          <w:rFonts w:ascii="TimesNewRomanPSMT" w:hAnsi="TimesNewRomanPSMT" w:cs="TimesNewRomanPSMT"/>
          <w:szCs w:val="24"/>
          <w:lang w:eastAsia="zh-CN"/>
        </w:rPr>
        <w:t>.</w:t>
      </w:r>
      <w:ins w:id="293" w:author="Chair AI 1.11" w:date="2022-03-30T16:41:00Z">
        <w:r w:rsidRPr="00FB2E59">
          <w:rPr>
            <w:sz w:val="16"/>
            <w:szCs w:val="16"/>
          </w:rPr>
          <w:t xml:space="preserve"> </w:t>
        </w:r>
        <w:r w:rsidRPr="00007E69">
          <w:rPr>
            <w:sz w:val="16"/>
            <w:szCs w:val="16"/>
          </w:rPr>
          <w:t>     (WRC-23)</w:t>
        </w:r>
      </w:ins>
      <w:r w:rsidRPr="00F21164">
        <w:t xml:space="preserve"> </w:t>
      </w:r>
    </w:p>
    <w:p w14:paraId="447A851E" w14:textId="77777777" w:rsidR="005140DE" w:rsidRPr="00F21164" w:rsidRDefault="005140DE" w:rsidP="005140DE">
      <w:pPr>
        <w:pStyle w:val="Reasons"/>
        <w:jc w:val="both"/>
        <w:rPr>
          <w:rFonts w:eastAsia="SimSun"/>
        </w:rPr>
      </w:pPr>
      <w:r w:rsidRPr="00F21164">
        <w:rPr>
          <w:rFonts w:eastAsia="SimSun"/>
          <w:b/>
        </w:rPr>
        <w:t>Reasons:</w:t>
      </w:r>
      <w:r w:rsidRPr="00F21164">
        <w:rPr>
          <w:rFonts w:eastAsia="SimSun"/>
        </w:rPr>
        <w:tab/>
        <w:t xml:space="preserve">Editorial changes to the name of EPIRB and SART. AIS-SART is also GMDSS equipment and transmit locating signal. </w:t>
      </w:r>
    </w:p>
    <w:p w14:paraId="2B51AEC2" w14:textId="77777777" w:rsidR="005140DE" w:rsidRPr="00C37CCA" w:rsidRDefault="005140DE" w:rsidP="005140DE">
      <w:pPr>
        <w:pStyle w:val="ArtNo"/>
      </w:pPr>
      <w:bookmarkStart w:id="294" w:name="_Toc42842450"/>
      <w:r w:rsidRPr="00C37CCA">
        <w:lastRenderedPageBreak/>
        <w:t xml:space="preserve">ARTICLE </w:t>
      </w:r>
      <w:r w:rsidRPr="00C37CCA">
        <w:rPr>
          <w:rStyle w:val="href"/>
        </w:rPr>
        <w:t>33</w:t>
      </w:r>
      <w:bookmarkEnd w:id="294"/>
    </w:p>
    <w:p w14:paraId="77AA20AA" w14:textId="77777777" w:rsidR="005140DE" w:rsidRPr="00C37CCA" w:rsidRDefault="005140DE" w:rsidP="005140DE">
      <w:pPr>
        <w:pStyle w:val="Arttitle"/>
      </w:pPr>
      <w:bookmarkStart w:id="295" w:name="_Toc327956650"/>
      <w:bookmarkStart w:id="296" w:name="_Toc42842451"/>
      <w:r w:rsidRPr="00C37CCA">
        <w:t>Operational procedures for urgency and safety communications in</w:t>
      </w:r>
      <w:r w:rsidRPr="00C37CCA">
        <w:br/>
        <w:t>the global maritime distress and safety system (GMDSS)</w:t>
      </w:r>
      <w:bookmarkEnd w:id="295"/>
      <w:bookmarkEnd w:id="296"/>
    </w:p>
    <w:p w14:paraId="54B411F1" w14:textId="77777777" w:rsidR="005140DE" w:rsidRPr="00C37CCA" w:rsidRDefault="005140DE" w:rsidP="005140DE">
      <w:pPr>
        <w:pStyle w:val="Section1"/>
        <w:keepNext/>
        <w:tabs>
          <w:tab w:val="left" w:pos="1134"/>
          <w:tab w:val="left" w:pos="1871"/>
          <w:tab w:val="left" w:pos="2268"/>
        </w:tabs>
        <w:rPr>
          <w:highlight w:val="cyan"/>
        </w:rPr>
      </w:pPr>
      <w:r w:rsidRPr="00C37CCA">
        <w:t>Section II − Urgency communications</w:t>
      </w:r>
    </w:p>
    <w:p w14:paraId="1B2131E1" w14:textId="77777777" w:rsidR="005140DE" w:rsidRPr="00C37CCA" w:rsidRDefault="005140DE" w:rsidP="005140DE">
      <w:pPr>
        <w:pStyle w:val="Proposal"/>
        <w:rPr>
          <w:rStyle w:val="Artdef"/>
          <w:rFonts w:hAnsi="Times New Roman Bold"/>
          <w:b/>
        </w:rPr>
      </w:pPr>
      <w:r w:rsidRPr="00C37CCA">
        <w:t>MOD</w:t>
      </w:r>
    </w:p>
    <w:p w14:paraId="63834AB8" w14:textId="77777777" w:rsidR="005140DE" w:rsidRPr="00C37CCA" w:rsidRDefault="005140DE" w:rsidP="005140DE">
      <w:pPr>
        <w:spacing w:before="0"/>
        <w:jc w:val="both"/>
        <w:rPr>
          <w:sz w:val="16"/>
          <w:szCs w:val="16"/>
        </w:rPr>
      </w:pPr>
      <w:r w:rsidRPr="00C37CCA">
        <w:rPr>
          <w:rStyle w:val="Artdef"/>
        </w:rPr>
        <w:t>33.8</w:t>
      </w:r>
      <w:r w:rsidRPr="00C37CCA">
        <w:tab/>
        <w:t>§ 2</w:t>
      </w:r>
      <w:r w:rsidRPr="00C37CCA">
        <w:tab/>
        <w:t>1)</w:t>
      </w:r>
      <w:r w:rsidRPr="00C37CCA">
        <w:tab/>
        <w:t>In a terrestrial system, urgency communications consist of an announcement, transmitted using digital selective calling, followed by the urgency call and message transmitted using radio</w:t>
      </w:r>
      <w:r w:rsidRPr="00C37CCA">
        <w:rPr>
          <w:bCs/>
        </w:rPr>
        <w:t>tel</w:t>
      </w:r>
      <w:r w:rsidRPr="00C37CCA">
        <w:t>ephony</w:t>
      </w:r>
      <w:del w:id="297" w:author="Chairman" w:date="2021-06-02T14:21:00Z">
        <w:r w:rsidRPr="00C37CCA" w:rsidDel="00DC4AAC">
          <w:delText>, narrow-band direct-printing</w:delText>
        </w:r>
      </w:del>
      <w:r w:rsidRPr="00C37CCA">
        <w:t>, or data. The announcement of the urgency message shall be made on one or more of the distress and safety calling frequencies specified in Section I of Article </w:t>
      </w:r>
      <w:r w:rsidRPr="00C37CCA">
        <w:rPr>
          <w:rStyle w:val="ArtrefBold"/>
        </w:rPr>
        <w:t>31</w:t>
      </w:r>
      <w:r w:rsidRPr="00C37CCA">
        <w:t xml:space="preserve"> using </w:t>
      </w:r>
      <w:proofErr w:type="gramStart"/>
      <w:r w:rsidRPr="00C37CCA">
        <w:t>either digital selective calling and</w:t>
      </w:r>
      <w:proofErr w:type="gramEnd"/>
      <w:r w:rsidRPr="00C37CCA">
        <w:t xml:space="preserve"> the urgency call format, or if not available, radio telephony procedures and the urgency signal. Announcements using digital selective calling should use the technical structure and content set forth in the most recent version of Recommendations ITU</w:t>
      </w:r>
      <w:r w:rsidRPr="00C37CCA">
        <w:noBreakHyphen/>
        <w:t>R M.493 and ITU</w:t>
      </w:r>
      <w:r w:rsidRPr="00C37CCA">
        <w:noBreakHyphen/>
        <w:t>R M.541. A separate announcement need not be made if the urgency message is to be transmitted through the maritime mobile-satellite service.</w:t>
      </w:r>
      <w:r w:rsidRPr="00C37CCA">
        <w:rPr>
          <w:sz w:val="16"/>
          <w:szCs w:val="16"/>
        </w:rPr>
        <w:t>     (WRC-</w:t>
      </w:r>
      <w:del w:id="298" w:author="Chairman" w:date="2021-06-02T13:59:00Z">
        <w:r w:rsidRPr="00C37CCA" w:rsidDel="00623F15">
          <w:rPr>
            <w:sz w:val="16"/>
            <w:szCs w:val="16"/>
          </w:rPr>
          <w:delText>07</w:delText>
        </w:r>
      </w:del>
      <w:ins w:id="299" w:author="Chairman" w:date="2021-06-02T13:59:00Z">
        <w:r w:rsidRPr="00C37CCA">
          <w:rPr>
            <w:sz w:val="16"/>
            <w:szCs w:val="16"/>
          </w:rPr>
          <w:t>23</w:t>
        </w:r>
      </w:ins>
      <w:r w:rsidRPr="00C37CCA">
        <w:rPr>
          <w:sz w:val="16"/>
          <w:szCs w:val="16"/>
        </w:rPr>
        <w:t>)</w:t>
      </w:r>
    </w:p>
    <w:p w14:paraId="3ED667B6"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w:t>
      </w:r>
      <w:r w:rsidRPr="00C37CCA">
        <w:t xml:space="preserve">Therefore, urgency communications by NBDP </w:t>
      </w:r>
      <w:r>
        <w:t>are</w:t>
      </w:r>
      <w:r w:rsidRPr="00C37CCA">
        <w:t xml:space="preserve"> not appropriate.</w:t>
      </w:r>
    </w:p>
    <w:p w14:paraId="4255760D" w14:textId="77777777" w:rsidR="005140DE" w:rsidRPr="00C37CCA" w:rsidRDefault="005140DE" w:rsidP="005140DE">
      <w:pPr>
        <w:pStyle w:val="Proposal"/>
        <w:rPr>
          <w:rStyle w:val="Artdef"/>
          <w:b/>
        </w:rPr>
      </w:pPr>
      <w:r w:rsidRPr="00C37CCA">
        <w:t>MOD</w:t>
      </w:r>
    </w:p>
    <w:p w14:paraId="639EAEC1" w14:textId="77777777" w:rsidR="005140DE" w:rsidRPr="00C37CCA" w:rsidRDefault="005140DE" w:rsidP="005140DE">
      <w:pPr>
        <w:spacing w:before="0"/>
        <w:jc w:val="both"/>
        <w:rPr>
          <w:b/>
        </w:rPr>
      </w:pPr>
      <w:r w:rsidRPr="00C37CCA">
        <w:rPr>
          <w:rStyle w:val="Artdef"/>
          <w:bCs/>
        </w:rPr>
        <w:t>33.12</w:t>
      </w:r>
      <w:r w:rsidRPr="00C37CCA">
        <w:rPr>
          <w:rStyle w:val="Artdef"/>
        </w:rPr>
        <w:tab/>
      </w:r>
      <w:r w:rsidRPr="00C37CCA">
        <w:t>§ 6</w:t>
      </w:r>
      <w:r w:rsidRPr="00C37CCA">
        <w:tab/>
      </w:r>
      <w:del w:id="300" w:author="Chairman" w:date="2021-06-02T14:22:00Z">
        <w:r w:rsidRPr="00C37CCA" w:rsidDel="00DC4AAC">
          <w:delText>1)</w:delText>
        </w:r>
        <w:r w:rsidRPr="00C37CCA" w:rsidDel="00DC4AAC">
          <w:tab/>
        </w:r>
      </w:del>
      <w:proofErr w:type="gramStart"/>
      <w:r w:rsidRPr="00C37CCA">
        <w:t>The</w:t>
      </w:r>
      <w:proofErr w:type="gramEnd"/>
      <w:r w:rsidRPr="00C37CCA">
        <w:t xml:space="preserve"> urgency call should consist of the following, taking into account Nos. </w:t>
      </w:r>
      <w:r w:rsidRPr="00C37CCA">
        <w:rPr>
          <w:rStyle w:val="Artref"/>
          <w:b/>
        </w:rPr>
        <w:t>32.6</w:t>
      </w:r>
      <w:r w:rsidRPr="00C37CCA">
        <w:t xml:space="preserve"> and </w:t>
      </w:r>
      <w:r w:rsidRPr="00C37CCA">
        <w:rPr>
          <w:rStyle w:val="Artref"/>
          <w:b/>
        </w:rPr>
        <w:t>32.7</w:t>
      </w:r>
      <w:r w:rsidRPr="00C37CCA">
        <w:t xml:space="preserve">: </w:t>
      </w:r>
    </w:p>
    <w:p w14:paraId="59A320BE"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urgency signal “PAN </w:t>
      </w:r>
      <w:proofErr w:type="spellStart"/>
      <w:r w:rsidRPr="002C7E41">
        <w:t>PAN</w:t>
      </w:r>
      <w:proofErr w:type="spellEnd"/>
      <w:r w:rsidRPr="002C7E41">
        <w:t>”, spoken three times;</w:t>
      </w:r>
    </w:p>
    <w:p w14:paraId="622BF1D0"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called station or “ALL STATIONS”, spoken three times;</w:t>
      </w:r>
    </w:p>
    <w:p w14:paraId="4AE89BC4"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words “THIS IS”;</w:t>
      </w:r>
    </w:p>
    <w:p w14:paraId="58AC9AEC"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station transmitting the urgency message, spoken three times;</w:t>
      </w:r>
    </w:p>
    <w:p w14:paraId="70C03F13"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call sign or any other identification;</w:t>
      </w:r>
    </w:p>
    <w:p w14:paraId="1A40B8F6"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MMSI (if the initial announcement has been sent by DSC),</w:t>
      </w:r>
    </w:p>
    <w:p w14:paraId="40046EFD" w14:textId="77777777" w:rsidR="005140DE" w:rsidRPr="002C7E41" w:rsidRDefault="005140DE" w:rsidP="005140DE">
      <w:proofErr w:type="gramStart"/>
      <w:r w:rsidRPr="002C7E41">
        <w:t>followed</w:t>
      </w:r>
      <w:proofErr w:type="gramEnd"/>
      <w:r w:rsidRPr="002C7E41">
        <w:t xml:space="preserve"> by the urgency message or followed by the details of the channel to be used for the message in the case where a working channel is to be used.</w:t>
      </w:r>
    </w:p>
    <w:p w14:paraId="0522AD8A" w14:textId="77777777" w:rsidR="005140DE" w:rsidRPr="002C7E41" w:rsidRDefault="005140DE" w:rsidP="005140DE">
      <w:r w:rsidRPr="002C7E41">
        <w:t xml:space="preserve">In radiotelephony, on the selected working frequency, the urgency call and message consist of the following, taking into account Nos. </w:t>
      </w:r>
      <w:r w:rsidRPr="002C7E41">
        <w:rPr>
          <w:b/>
        </w:rPr>
        <w:t>32.6</w:t>
      </w:r>
      <w:r w:rsidRPr="002C7E41">
        <w:t xml:space="preserve"> and </w:t>
      </w:r>
      <w:r w:rsidRPr="002C7E41">
        <w:rPr>
          <w:b/>
        </w:rPr>
        <w:t>32.7</w:t>
      </w:r>
      <w:r w:rsidRPr="002C7E41">
        <w:t>:</w:t>
      </w:r>
    </w:p>
    <w:p w14:paraId="1E684181"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urgency signal “PAN </w:t>
      </w:r>
      <w:proofErr w:type="spellStart"/>
      <w:r w:rsidRPr="002C7E41">
        <w:t>PAN</w:t>
      </w:r>
      <w:proofErr w:type="spellEnd"/>
      <w:r w:rsidRPr="002C7E41">
        <w:t>”, spoken three times;</w:t>
      </w:r>
    </w:p>
    <w:p w14:paraId="20A5B873"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called station or “ALL STATIONS”, spoken three times;</w:t>
      </w:r>
    </w:p>
    <w:p w14:paraId="10A1CB4D"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words “THIS IS”;</w:t>
      </w:r>
    </w:p>
    <w:p w14:paraId="2A01134E"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station transmitting the urgency message, spoken three times;</w:t>
      </w:r>
    </w:p>
    <w:p w14:paraId="064E5202"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call sign or any other identification;</w:t>
      </w:r>
    </w:p>
    <w:p w14:paraId="05ACD2D3"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MMSI (if the initial announcement has been sent by DSC);</w:t>
      </w:r>
    </w:p>
    <w:p w14:paraId="52208FB0" w14:textId="77777777" w:rsidR="005140DE" w:rsidRPr="00C37CCA" w:rsidRDefault="005140DE" w:rsidP="005140DE">
      <w:pPr>
        <w:pStyle w:val="enumlev2"/>
      </w:pPr>
      <w:r w:rsidRPr="00C37CCA">
        <w:t>–</w:t>
      </w:r>
      <w:r w:rsidRPr="00C37CCA">
        <w:tab/>
      </w:r>
      <w:proofErr w:type="gramStart"/>
      <w:r w:rsidRPr="00C37CCA">
        <w:t>the</w:t>
      </w:r>
      <w:proofErr w:type="gramEnd"/>
      <w:r w:rsidRPr="00C37CCA">
        <w:t xml:space="preserve"> text of the urgency message.</w:t>
      </w:r>
      <w:r w:rsidRPr="00C37CCA">
        <w:rPr>
          <w:sz w:val="16"/>
          <w:szCs w:val="16"/>
        </w:rPr>
        <w:t>     (WRC</w:t>
      </w:r>
      <w:r w:rsidRPr="00C37CCA">
        <w:rPr>
          <w:sz w:val="16"/>
          <w:szCs w:val="16"/>
        </w:rPr>
        <w:noBreakHyphen/>
      </w:r>
      <w:del w:id="301" w:author="Chairman" w:date="2021-06-02T14:24:00Z">
        <w:r w:rsidRPr="00C37CCA" w:rsidDel="00DC4AAC">
          <w:rPr>
            <w:sz w:val="16"/>
            <w:szCs w:val="16"/>
          </w:rPr>
          <w:delText>12</w:delText>
        </w:r>
      </w:del>
      <w:ins w:id="302" w:author="Chairman" w:date="2021-06-02T14:24:00Z">
        <w:r w:rsidRPr="00C37CCA">
          <w:rPr>
            <w:sz w:val="16"/>
            <w:szCs w:val="16"/>
          </w:rPr>
          <w:t>23</w:t>
        </w:r>
      </w:ins>
      <w:r w:rsidRPr="00C37CCA">
        <w:rPr>
          <w:sz w:val="16"/>
          <w:szCs w:val="16"/>
        </w:rPr>
        <w:t>)</w:t>
      </w:r>
    </w:p>
    <w:p w14:paraId="46354521" w14:textId="77777777" w:rsidR="005140DE" w:rsidRPr="00C37CCA" w:rsidRDefault="005140DE" w:rsidP="005140DE">
      <w:pPr>
        <w:pStyle w:val="Reasons"/>
      </w:pPr>
      <w:r w:rsidRPr="00C37CCA">
        <w:rPr>
          <w:rFonts w:eastAsia="SimSun"/>
          <w:b/>
        </w:rPr>
        <w:t>Reasons:</w:t>
      </w:r>
      <w:r w:rsidRPr="00C37CCA">
        <w:rPr>
          <w:rFonts w:eastAsia="SimSun"/>
        </w:rPr>
        <w:tab/>
        <w:t xml:space="preserve">Editorial change to the number of provision. </w:t>
      </w:r>
    </w:p>
    <w:p w14:paraId="04A9D5F0" w14:textId="77777777" w:rsidR="005140DE" w:rsidRPr="00C37CCA" w:rsidRDefault="005140DE" w:rsidP="005140DE">
      <w:pPr>
        <w:pStyle w:val="Proposal"/>
      </w:pPr>
      <w:r w:rsidRPr="00C37CCA">
        <w:lastRenderedPageBreak/>
        <w:t>SUP</w:t>
      </w:r>
    </w:p>
    <w:p w14:paraId="02810E97" w14:textId="77777777" w:rsidR="005140DE" w:rsidRPr="00C37CCA" w:rsidRDefault="005140DE" w:rsidP="005140DE">
      <w:pPr>
        <w:spacing w:before="0"/>
      </w:pPr>
      <w:r w:rsidRPr="00C37CCA">
        <w:rPr>
          <w:rStyle w:val="Artdef"/>
        </w:rPr>
        <w:t>33.13</w:t>
      </w:r>
    </w:p>
    <w:p w14:paraId="2C196563" w14:textId="77777777" w:rsidR="005140DE" w:rsidRPr="007E5B3F" w:rsidRDefault="005140DE" w:rsidP="005140DE">
      <w:pPr>
        <w:pStyle w:val="Reasons"/>
      </w:pPr>
      <w:r w:rsidRPr="00C37CCA">
        <w:rPr>
          <w:rFonts w:eastAsia="SimSun"/>
          <w:b/>
        </w:rPr>
        <w:t>Reasons:</w:t>
      </w:r>
      <w:r w:rsidRPr="00C37CCA">
        <w:rPr>
          <w:rFonts w:eastAsia="SimSun"/>
        </w:rPr>
        <w:tab/>
      </w:r>
      <w:r w:rsidRPr="00C37CCA">
        <w:t xml:space="preserve">NBDP has been deleted from </w:t>
      </w:r>
      <w:r w:rsidRPr="007E5B3F">
        <w:t xml:space="preserve">the 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urgency message by NBDP is not appropriate.</w:t>
      </w:r>
    </w:p>
    <w:p w14:paraId="65535916" w14:textId="77777777" w:rsidR="005140DE" w:rsidRPr="007E5B3F" w:rsidRDefault="005140DE" w:rsidP="005140DE">
      <w:pPr>
        <w:pStyle w:val="Proposal"/>
      </w:pPr>
      <w:r w:rsidRPr="007E5B3F">
        <w:t>SUP</w:t>
      </w:r>
    </w:p>
    <w:p w14:paraId="498D94D5" w14:textId="77777777" w:rsidR="005140DE" w:rsidRPr="007E5B3F" w:rsidRDefault="005140DE" w:rsidP="005140DE">
      <w:pPr>
        <w:spacing w:before="0"/>
        <w:jc w:val="both"/>
      </w:pPr>
      <w:r w:rsidRPr="007E5B3F">
        <w:rPr>
          <w:rStyle w:val="Artdef"/>
        </w:rPr>
        <w:t>33.17</w:t>
      </w:r>
    </w:p>
    <w:p w14:paraId="5793822C" w14:textId="77777777" w:rsidR="005140DE" w:rsidRPr="00C37CCA" w:rsidRDefault="005140DE" w:rsidP="005140DE">
      <w:pPr>
        <w:pStyle w:val="Reasons"/>
        <w:jc w:val="both"/>
      </w:pPr>
      <w:r w:rsidRPr="007E5B3F">
        <w:rPr>
          <w:rFonts w:eastAsia="SimSun"/>
          <w:b/>
        </w:rPr>
        <w:t>Reasons:</w:t>
      </w:r>
      <w:r w:rsidRPr="007E5B3F">
        <w:rPr>
          <w:rFonts w:eastAsia="SimSun"/>
        </w:rPr>
        <w:tab/>
      </w:r>
      <w:r w:rsidRPr="007E5B3F">
        <w:t xml:space="preserve">NBDP has been deleted from the 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urgency communications by NBDP are not appropriate.</w:t>
      </w:r>
    </w:p>
    <w:p w14:paraId="50F5C72C" w14:textId="77777777" w:rsidR="005140DE" w:rsidRPr="00C37CCA" w:rsidRDefault="005140DE" w:rsidP="005140DE">
      <w:pPr>
        <w:pStyle w:val="Proposal"/>
      </w:pPr>
      <w:r w:rsidRPr="00C37CCA">
        <w:t>SUP</w:t>
      </w:r>
    </w:p>
    <w:p w14:paraId="7FE6C01E" w14:textId="77777777" w:rsidR="005140DE" w:rsidRPr="00C37CCA" w:rsidRDefault="005140DE" w:rsidP="005140DE">
      <w:pPr>
        <w:spacing w:before="0"/>
        <w:jc w:val="both"/>
      </w:pPr>
      <w:r w:rsidRPr="00C37CCA">
        <w:rPr>
          <w:rStyle w:val="Artdef"/>
        </w:rPr>
        <w:t>33.18</w:t>
      </w:r>
    </w:p>
    <w:p w14:paraId="526536A2"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urgency communications by NBDP are not appropriate.</w:t>
      </w:r>
      <w:r w:rsidRPr="00C37CCA">
        <w:t xml:space="preserve"> </w:t>
      </w:r>
    </w:p>
    <w:p w14:paraId="0FEDC8E2" w14:textId="77777777" w:rsidR="005140DE" w:rsidRPr="00C37CCA" w:rsidRDefault="005140DE" w:rsidP="005140DE">
      <w:pPr>
        <w:pStyle w:val="Section1"/>
        <w:keepNext/>
        <w:tabs>
          <w:tab w:val="left" w:pos="1134"/>
          <w:tab w:val="left" w:pos="1871"/>
          <w:tab w:val="left" w:pos="2268"/>
        </w:tabs>
      </w:pPr>
      <w:r w:rsidRPr="00C37CCA">
        <w:t>Section III − Medical transports</w:t>
      </w:r>
    </w:p>
    <w:p w14:paraId="30404C63" w14:textId="77777777" w:rsidR="005140DE" w:rsidRPr="00C37CCA" w:rsidRDefault="005140DE" w:rsidP="005140DE">
      <w:pPr>
        <w:pStyle w:val="Proposal"/>
      </w:pPr>
      <w:r w:rsidRPr="00C37CCA">
        <w:t>MOD</w:t>
      </w:r>
    </w:p>
    <w:p w14:paraId="2DBF33FA" w14:textId="77777777" w:rsidR="005140DE" w:rsidRPr="00C37CCA" w:rsidRDefault="005140DE" w:rsidP="005140DE">
      <w:pPr>
        <w:spacing w:before="0"/>
        <w:jc w:val="both"/>
        <w:rPr>
          <w:sz w:val="16"/>
          <w:szCs w:val="16"/>
        </w:rPr>
      </w:pPr>
      <w:r w:rsidRPr="00C37CCA">
        <w:rPr>
          <w:rStyle w:val="Artdef"/>
        </w:rPr>
        <w:t>33.20</w:t>
      </w:r>
      <w:r w:rsidRPr="00C37CCA">
        <w:tab/>
        <w:t>§ 11</w:t>
      </w:r>
      <w:r w:rsidRPr="00C37CCA">
        <w:tab/>
        <w:t>1)</w:t>
      </w:r>
      <w:r w:rsidRPr="00C37CCA">
        <w:tab/>
        <w:t xml:space="preserve">For the purpose of announcing and identifying medical transports which are protected under the above-mentioned Conventions, the procedure of Section II of this Article is used. The urgency call shall be followed </w:t>
      </w:r>
      <w:del w:id="303" w:author="Chairman" w:date="2021-06-02T14:25:00Z">
        <w:r w:rsidRPr="00C37CCA" w:rsidDel="0000187D">
          <w:delText xml:space="preserve">by the addition of the single word MEDICAL in narrow-band direct-printing and </w:delText>
        </w:r>
      </w:del>
      <w:r w:rsidRPr="00C37CCA">
        <w:t>by the addition of the single word MAY-DEE-CAL pronounced as in French “</w:t>
      </w:r>
      <w:proofErr w:type="spellStart"/>
      <w:r w:rsidRPr="00C37CCA">
        <w:t>médical</w:t>
      </w:r>
      <w:proofErr w:type="spellEnd"/>
      <w:r w:rsidRPr="00C37CCA">
        <w:t>”, in radiotelephony.</w:t>
      </w:r>
      <w:r w:rsidRPr="00C37CCA">
        <w:rPr>
          <w:sz w:val="16"/>
          <w:szCs w:val="16"/>
        </w:rPr>
        <w:t>     (WRC-</w:t>
      </w:r>
      <w:del w:id="304" w:author="Chairman" w:date="2021-06-02T14:26:00Z">
        <w:r w:rsidRPr="00C37CCA" w:rsidDel="0000187D">
          <w:rPr>
            <w:sz w:val="16"/>
            <w:szCs w:val="16"/>
          </w:rPr>
          <w:delText>07</w:delText>
        </w:r>
      </w:del>
      <w:ins w:id="305" w:author="Chairman" w:date="2021-06-02T14:26:00Z">
        <w:r w:rsidRPr="00C37CCA">
          <w:rPr>
            <w:sz w:val="16"/>
            <w:szCs w:val="16"/>
          </w:rPr>
          <w:t>23</w:t>
        </w:r>
      </w:ins>
      <w:r w:rsidRPr="00C37CCA">
        <w:rPr>
          <w:sz w:val="16"/>
          <w:szCs w:val="16"/>
        </w:rPr>
        <w:t>)</w:t>
      </w:r>
    </w:p>
    <w:p w14:paraId="1B39D8A3"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NBDP has been deleted from the GMDSS</w:t>
      </w:r>
      <w:r w:rsidRPr="007E5B3F">
        <w:t xml:space="preserve">,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Medical advice</w:t>
      </w:r>
      <w:r w:rsidRPr="00C37CCA">
        <w:t xml:space="preserve"> communication belongs to GMDSS in RR Article </w:t>
      </w:r>
      <w:r w:rsidRPr="00C37CCA">
        <w:rPr>
          <w:b/>
        </w:rPr>
        <w:t>33</w:t>
      </w:r>
      <w:r w:rsidRPr="00C37CCA">
        <w:t>. Therefore, urgency communications for medical advice by NBDP are not appropriate.</w:t>
      </w:r>
    </w:p>
    <w:p w14:paraId="15389E63" w14:textId="77777777" w:rsidR="005140DE" w:rsidRPr="00C37CCA" w:rsidRDefault="005140DE" w:rsidP="005140DE">
      <w:pPr>
        <w:pStyle w:val="Section1"/>
        <w:keepNext/>
        <w:tabs>
          <w:tab w:val="left" w:pos="1134"/>
          <w:tab w:val="left" w:pos="1871"/>
          <w:tab w:val="left" w:pos="2268"/>
        </w:tabs>
      </w:pPr>
      <w:r w:rsidRPr="00C37CCA">
        <w:t>Section IV − Safety communications</w:t>
      </w:r>
    </w:p>
    <w:p w14:paraId="38210625" w14:textId="77777777" w:rsidR="005140DE" w:rsidRPr="00C37CCA" w:rsidRDefault="005140DE" w:rsidP="005140DE">
      <w:pPr>
        <w:pStyle w:val="Proposal"/>
      </w:pPr>
      <w:r w:rsidRPr="00C37CCA">
        <w:t>MOD</w:t>
      </w:r>
    </w:p>
    <w:p w14:paraId="65F58C89" w14:textId="77777777" w:rsidR="005140DE" w:rsidRPr="00C37CCA" w:rsidRDefault="005140DE" w:rsidP="005140DE">
      <w:pPr>
        <w:spacing w:before="0"/>
        <w:jc w:val="both"/>
      </w:pPr>
      <w:r w:rsidRPr="00C37CCA">
        <w:rPr>
          <w:rStyle w:val="Artdef"/>
        </w:rPr>
        <w:t>33.31</w:t>
      </w:r>
      <w:r w:rsidRPr="00C37CCA">
        <w:tab/>
        <w:t>§ 15</w:t>
      </w:r>
      <w:r w:rsidRPr="00C37CCA">
        <w:tab/>
        <w:t>1)</w:t>
      </w:r>
      <w:r w:rsidRPr="00C37CCA">
        <w:tab/>
        <w:t xml:space="preserve">In a terrestrial system, safety communications consist of a safety announcement, transmitted using digital selective calling, followed by the safety call and message transmitted using radiotelephony </w:t>
      </w:r>
      <w:del w:id="306" w:author="Chairman" w:date="2021-06-02T14:27:00Z">
        <w:r w:rsidRPr="00C37CCA" w:rsidDel="0000187D">
          <w:delText xml:space="preserve">narrow band direct printing </w:delText>
        </w:r>
      </w:del>
      <w:r w:rsidRPr="00C37CCA">
        <w:t>or data. The announcement of the safety message shall be made on one or more of the distress and safety calling frequencies specified in Section I of Article </w:t>
      </w:r>
      <w:r w:rsidRPr="00C37CCA">
        <w:rPr>
          <w:rStyle w:val="ArtrefBold"/>
        </w:rPr>
        <w:t>31</w:t>
      </w:r>
      <w:r w:rsidRPr="00C37CCA">
        <w:t xml:space="preserve"> using either digital selective calling techniques and the safety call format, or radiotelephony procedures and the safety signal.</w:t>
      </w:r>
      <w:r w:rsidRPr="00C37CCA">
        <w:rPr>
          <w:sz w:val="16"/>
          <w:szCs w:val="16"/>
        </w:rPr>
        <w:t>     (WRC-</w:t>
      </w:r>
      <w:del w:id="307" w:author="Chairman" w:date="2021-06-02T14:28:00Z">
        <w:r w:rsidRPr="00C37CCA" w:rsidDel="0000187D">
          <w:rPr>
            <w:sz w:val="16"/>
            <w:szCs w:val="16"/>
          </w:rPr>
          <w:delText>07</w:delText>
        </w:r>
      </w:del>
      <w:ins w:id="308" w:author="Chairman" w:date="2021-06-02T14:28:00Z">
        <w:r w:rsidRPr="00C37CCA">
          <w:rPr>
            <w:sz w:val="16"/>
            <w:szCs w:val="16"/>
          </w:rPr>
          <w:t>23</w:t>
        </w:r>
      </w:ins>
      <w:r w:rsidRPr="00C37CCA">
        <w:rPr>
          <w:sz w:val="16"/>
          <w:szCs w:val="16"/>
        </w:rPr>
        <w:t>)</w:t>
      </w:r>
    </w:p>
    <w:p w14:paraId="181D4E78"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deleted from the </w:t>
      </w:r>
      <w:proofErr w:type="gramStart"/>
      <w:r w:rsidRPr="007E5B3F">
        <w:t>GMDSS.,</w:t>
      </w:r>
      <w:proofErr w:type="gramEnd"/>
      <w:r w:rsidRPr="007E5B3F">
        <w:t xml:space="preserve">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w:t>
      </w:r>
      <w:r w:rsidRPr="00C37CCA">
        <w:t>refore, safety communications by NBDP are not appropriate.</w:t>
      </w:r>
    </w:p>
    <w:p w14:paraId="37581E3F" w14:textId="77777777" w:rsidR="005140DE" w:rsidRPr="00C37CCA" w:rsidRDefault="005140DE" w:rsidP="005140DE">
      <w:pPr>
        <w:pStyle w:val="Proposal"/>
      </w:pPr>
      <w:r w:rsidRPr="00C37CCA">
        <w:t>MOD</w:t>
      </w:r>
    </w:p>
    <w:p w14:paraId="4A8D29C2" w14:textId="77777777" w:rsidR="005140DE" w:rsidRPr="00C37CCA" w:rsidRDefault="005140DE" w:rsidP="005140DE">
      <w:pPr>
        <w:spacing w:before="0"/>
        <w:rPr>
          <w:b/>
          <w:szCs w:val="24"/>
        </w:rPr>
      </w:pPr>
      <w:r w:rsidRPr="00C37CCA">
        <w:rPr>
          <w:rStyle w:val="Artdef"/>
        </w:rPr>
        <w:t>33.35</w:t>
      </w:r>
      <w:r w:rsidRPr="00C37CCA">
        <w:tab/>
        <w:t>§ 19</w:t>
      </w:r>
      <w:r w:rsidRPr="00C37CCA">
        <w:tab/>
      </w:r>
      <w:del w:id="309" w:author="Chairman" w:date="2021-06-02T14:31:00Z">
        <w:r w:rsidRPr="00C37CCA" w:rsidDel="0000187D">
          <w:delText>1)</w:delText>
        </w:r>
        <w:r w:rsidRPr="00C37CCA" w:rsidDel="0000187D">
          <w:tab/>
        </w:r>
      </w:del>
      <w:proofErr w:type="gramStart"/>
      <w:r w:rsidRPr="00C37CCA">
        <w:t>The</w:t>
      </w:r>
      <w:proofErr w:type="gramEnd"/>
      <w:r w:rsidRPr="00C37CCA">
        <w:t xml:space="preserve"> complete safety call should consist of</w:t>
      </w:r>
      <w:r w:rsidRPr="00C37CCA">
        <w:rPr>
          <w:szCs w:val="24"/>
        </w:rPr>
        <w:t xml:space="preserve"> the following, taking into account Nos. </w:t>
      </w:r>
      <w:r w:rsidRPr="00C37CCA">
        <w:rPr>
          <w:rStyle w:val="Artref"/>
          <w:b/>
          <w:bCs/>
        </w:rPr>
        <w:t>32.6</w:t>
      </w:r>
      <w:r w:rsidRPr="00C37CCA">
        <w:rPr>
          <w:szCs w:val="24"/>
        </w:rPr>
        <w:t xml:space="preserve"> and </w:t>
      </w:r>
      <w:r w:rsidRPr="00C37CCA">
        <w:rPr>
          <w:rStyle w:val="Artref"/>
          <w:b/>
          <w:bCs/>
        </w:rPr>
        <w:t>32.7</w:t>
      </w:r>
      <w:r w:rsidRPr="00C37CCA">
        <w:rPr>
          <w:bCs/>
          <w:szCs w:val="24"/>
        </w:rPr>
        <w:t>:</w:t>
      </w:r>
    </w:p>
    <w:p w14:paraId="2487CD45"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safety signal “SECURITE”, spoken three times;</w:t>
      </w:r>
    </w:p>
    <w:p w14:paraId="08DAA916" w14:textId="77777777" w:rsidR="005140DE" w:rsidRPr="002C7E41" w:rsidRDefault="005140DE" w:rsidP="005140DE">
      <w:pPr>
        <w:pStyle w:val="enumlev2"/>
      </w:pPr>
      <w:r w:rsidRPr="002C7E41">
        <w:lastRenderedPageBreak/>
        <w:t>–</w:t>
      </w:r>
      <w:r w:rsidRPr="002C7E41">
        <w:tab/>
      </w:r>
      <w:proofErr w:type="gramStart"/>
      <w:r w:rsidRPr="002C7E41">
        <w:t>the</w:t>
      </w:r>
      <w:proofErr w:type="gramEnd"/>
      <w:r w:rsidRPr="002C7E41">
        <w:t xml:space="preserve"> name of the called station or “ALL STATIONS”, spoken three times;</w:t>
      </w:r>
    </w:p>
    <w:p w14:paraId="47955C60"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words “THIS IS”;</w:t>
      </w:r>
    </w:p>
    <w:p w14:paraId="4805AF3C"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station transmitting the safety message, spoken three times;</w:t>
      </w:r>
    </w:p>
    <w:p w14:paraId="1D205AE7"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call sign or any other identification;</w:t>
      </w:r>
    </w:p>
    <w:p w14:paraId="7D4C1C0B"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MMSI (if the initial announcement has been sent by DSC),</w:t>
      </w:r>
    </w:p>
    <w:p w14:paraId="6BDCC0D0" w14:textId="77777777" w:rsidR="005140DE" w:rsidRPr="002C7E41" w:rsidRDefault="005140DE" w:rsidP="005140DE">
      <w:proofErr w:type="gramStart"/>
      <w:r w:rsidRPr="002C7E41">
        <w:t>followed</w:t>
      </w:r>
      <w:proofErr w:type="gramEnd"/>
      <w:r w:rsidRPr="002C7E41">
        <w:t xml:space="preserve"> by the safety message or followed by the details of the channel to be used for the message in the case where a working channel is to be used.</w:t>
      </w:r>
    </w:p>
    <w:p w14:paraId="0EDDDE48" w14:textId="77777777" w:rsidR="005140DE" w:rsidRPr="002C7E41" w:rsidRDefault="005140DE" w:rsidP="005140DE">
      <w:r w:rsidRPr="002C7E41">
        <w:t>In radiotelephony, on the selected working frequency, the safety call and message should consist of</w:t>
      </w:r>
      <w:r w:rsidRPr="002C7E41">
        <w:rPr>
          <w:szCs w:val="24"/>
        </w:rPr>
        <w:t xml:space="preserve"> the following, taking into account Nos. </w:t>
      </w:r>
      <w:r w:rsidRPr="002C7E41">
        <w:rPr>
          <w:b/>
          <w:szCs w:val="24"/>
        </w:rPr>
        <w:t>32.6</w:t>
      </w:r>
      <w:r w:rsidRPr="002C7E41">
        <w:rPr>
          <w:szCs w:val="24"/>
        </w:rPr>
        <w:t xml:space="preserve"> and </w:t>
      </w:r>
      <w:r w:rsidRPr="002C7E41">
        <w:rPr>
          <w:b/>
          <w:szCs w:val="24"/>
        </w:rPr>
        <w:t>32.7</w:t>
      </w:r>
      <w:r w:rsidRPr="002C7E41">
        <w:t>:</w:t>
      </w:r>
    </w:p>
    <w:p w14:paraId="70A5273A"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safety signal “SECURITE”, spoken three times;</w:t>
      </w:r>
    </w:p>
    <w:p w14:paraId="0ADEC952"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called station or “ALL STATIONS”, spoken three times;</w:t>
      </w:r>
    </w:p>
    <w:p w14:paraId="1FDDFBF9"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words “THIS IS”;</w:t>
      </w:r>
    </w:p>
    <w:p w14:paraId="2218473E"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station transmitting the safety message, spoken three times;</w:t>
      </w:r>
    </w:p>
    <w:p w14:paraId="1871C974"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call sign or any other identification;</w:t>
      </w:r>
    </w:p>
    <w:p w14:paraId="604A15E5"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MMSI (if the initial alert has been sent by DSC);</w:t>
      </w:r>
    </w:p>
    <w:p w14:paraId="1536D939" w14:textId="77777777" w:rsidR="005140DE" w:rsidRPr="00C37CCA" w:rsidRDefault="005140DE" w:rsidP="005140DE">
      <w:pPr>
        <w:pStyle w:val="enumlev2"/>
        <w:rPr>
          <w:sz w:val="16"/>
          <w:szCs w:val="16"/>
        </w:rPr>
      </w:pPr>
      <w:r w:rsidRPr="00C37CCA">
        <w:t>–</w:t>
      </w:r>
      <w:r w:rsidRPr="00C37CCA">
        <w:tab/>
      </w:r>
      <w:proofErr w:type="gramStart"/>
      <w:r w:rsidRPr="00C37CCA">
        <w:t>the</w:t>
      </w:r>
      <w:proofErr w:type="gramEnd"/>
      <w:r w:rsidRPr="00C37CCA">
        <w:t xml:space="preserve"> text of the safety message.</w:t>
      </w:r>
      <w:r w:rsidRPr="00C37CCA">
        <w:rPr>
          <w:sz w:val="16"/>
          <w:szCs w:val="16"/>
        </w:rPr>
        <w:t>     (WRC</w:t>
      </w:r>
      <w:r w:rsidRPr="00C37CCA">
        <w:rPr>
          <w:sz w:val="16"/>
          <w:szCs w:val="16"/>
        </w:rPr>
        <w:noBreakHyphen/>
      </w:r>
      <w:del w:id="310" w:author="Chairman" w:date="2021-06-02T14:29:00Z">
        <w:r w:rsidRPr="00C37CCA" w:rsidDel="0000187D">
          <w:rPr>
            <w:sz w:val="16"/>
            <w:szCs w:val="16"/>
          </w:rPr>
          <w:delText>12</w:delText>
        </w:r>
      </w:del>
      <w:ins w:id="311" w:author="Chairman" w:date="2021-06-02T14:29:00Z">
        <w:r w:rsidRPr="00C37CCA">
          <w:rPr>
            <w:sz w:val="16"/>
            <w:szCs w:val="16"/>
          </w:rPr>
          <w:t>23</w:t>
        </w:r>
      </w:ins>
      <w:r w:rsidRPr="00C37CCA">
        <w:rPr>
          <w:sz w:val="16"/>
          <w:szCs w:val="16"/>
        </w:rPr>
        <w:t>)</w:t>
      </w:r>
    </w:p>
    <w:p w14:paraId="743809D0" w14:textId="77777777" w:rsidR="005140DE" w:rsidRPr="00C37CCA" w:rsidRDefault="005140DE" w:rsidP="005140DE">
      <w:pPr>
        <w:pStyle w:val="Reasons"/>
        <w:rPr>
          <w:rStyle w:val="Artdef"/>
        </w:rPr>
      </w:pPr>
      <w:r w:rsidRPr="00C37CCA">
        <w:rPr>
          <w:rFonts w:eastAsia="SimSun"/>
          <w:b/>
        </w:rPr>
        <w:t>Reasons:</w:t>
      </w:r>
      <w:r w:rsidRPr="00C37CCA">
        <w:rPr>
          <w:rFonts w:eastAsia="SimSun"/>
        </w:rPr>
        <w:tab/>
        <w:t xml:space="preserve">Editorial changes of numbering due to the suppression of RR No. </w:t>
      </w:r>
      <w:r w:rsidRPr="00C37CCA">
        <w:rPr>
          <w:rFonts w:eastAsia="SimSun"/>
          <w:b/>
        </w:rPr>
        <w:t>33.36</w:t>
      </w:r>
      <w:r w:rsidRPr="00C37CCA">
        <w:rPr>
          <w:rFonts w:eastAsia="SimSun"/>
        </w:rPr>
        <w:t>.</w:t>
      </w:r>
    </w:p>
    <w:p w14:paraId="24DD73EA" w14:textId="77777777" w:rsidR="005140DE" w:rsidRPr="00C37CCA" w:rsidRDefault="005140DE" w:rsidP="005140DE">
      <w:pPr>
        <w:pStyle w:val="Proposal"/>
      </w:pPr>
      <w:r w:rsidRPr="00C37CCA">
        <w:t>SUP</w:t>
      </w:r>
    </w:p>
    <w:p w14:paraId="5EB49B84" w14:textId="77777777" w:rsidR="005140DE" w:rsidRPr="00C37CCA" w:rsidRDefault="005140DE" w:rsidP="005140DE">
      <w:pPr>
        <w:spacing w:before="0"/>
      </w:pPr>
      <w:r w:rsidRPr="00C37CCA">
        <w:rPr>
          <w:rStyle w:val="Artdef"/>
        </w:rPr>
        <w:t>33.36</w:t>
      </w:r>
    </w:p>
    <w:p w14:paraId="51BF0A0B" w14:textId="77777777" w:rsidR="005140DE" w:rsidRPr="005D6A39" w:rsidRDefault="005140DE" w:rsidP="005140DE">
      <w:pPr>
        <w:pStyle w:val="Reasons"/>
        <w:jc w:val="both"/>
      </w:pPr>
      <w:r w:rsidRPr="00C37CCA">
        <w:rPr>
          <w:rFonts w:eastAsia="SimSun"/>
          <w:b/>
        </w:rPr>
        <w:t>Reasons:</w:t>
      </w:r>
      <w:r w:rsidRPr="00C37CCA">
        <w:rPr>
          <w:rFonts w:eastAsia="SimSun"/>
        </w:rPr>
        <w:tab/>
      </w:r>
      <w:r w:rsidRPr="00C37CCA">
        <w:t xml:space="preserve">NBDP has been </w:t>
      </w:r>
      <w:r w:rsidRPr="005D6A39">
        <w:t xml:space="preserve">deleted from the GMDSS, </w:t>
      </w:r>
      <w:r w:rsidRPr="005D6A39">
        <w:rPr>
          <w:lang w:val="en-CA"/>
        </w:rPr>
        <w:t xml:space="preserve">with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Therefore, safety message by NBDP is not appropriate.</w:t>
      </w:r>
    </w:p>
    <w:p w14:paraId="28F121D6" w14:textId="77777777" w:rsidR="005140DE" w:rsidRPr="005D6A39" w:rsidRDefault="005140DE" w:rsidP="005140DE">
      <w:pPr>
        <w:pStyle w:val="Proposal"/>
      </w:pPr>
      <w:r w:rsidRPr="005D6A39">
        <w:t>SUP</w:t>
      </w:r>
    </w:p>
    <w:p w14:paraId="45ABE06A" w14:textId="77777777" w:rsidR="005140DE" w:rsidRPr="005D6A39" w:rsidRDefault="005140DE" w:rsidP="005140DE">
      <w:pPr>
        <w:spacing w:before="0"/>
        <w:jc w:val="both"/>
      </w:pPr>
      <w:r w:rsidRPr="005D6A39">
        <w:rPr>
          <w:rStyle w:val="Artdef"/>
        </w:rPr>
        <w:t>33.37</w:t>
      </w:r>
    </w:p>
    <w:p w14:paraId="6DCD1BE5" w14:textId="77777777" w:rsidR="005140DE" w:rsidRPr="005D6A39" w:rsidRDefault="005140DE" w:rsidP="005140DE">
      <w:pPr>
        <w:pStyle w:val="Reasons"/>
        <w:jc w:val="both"/>
      </w:pPr>
      <w:r w:rsidRPr="005D6A39">
        <w:rPr>
          <w:rFonts w:eastAsia="SimSun"/>
          <w:b/>
        </w:rPr>
        <w:t>Reasons:</w:t>
      </w:r>
      <w:r w:rsidRPr="005D6A39">
        <w:rPr>
          <w:rFonts w:eastAsia="SimSun"/>
        </w:rPr>
        <w:tab/>
      </w:r>
      <w:r w:rsidRPr="005D6A39">
        <w:t xml:space="preserve">NBDP has been deleted from the GMDSS, </w:t>
      </w:r>
      <w:r w:rsidRPr="005D6A39">
        <w:rPr>
          <w:lang w:val="en-CA"/>
        </w:rPr>
        <w:t xml:space="preserve">with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Therefore, safety communications by NBDP are not appropriate.</w:t>
      </w:r>
    </w:p>
    <w:p w14:paraId="70B414C7" w14:textId="77777777" w:rsidR="005140DE" w:rsidRPr="005D6A39" w:rsidRDefault="005140DE" w:rsidP="005140DE">
      <w:pPr>
        <w:pStyle w:val="Proposal"/>
      </w:pPr>
      <w:r w:rsidRPr="005D6A39">
        <w:t>SUP</w:t>
      </w:r>
    </w:p>
    <w:p w14:paraId="478E0869" w14:textId="77777777" w:rsidR="005140DE" w:rsidRPr="005D6A39" w:rsidRDefault="005140DE" w:rsidP="005140DE">
      <w:pPr>
        <w:spacing w:before="0"/>
        <w:jc w:val="both"/>
      </w:pPr>
      <w:r w:rsidRPr="005D6A39">
        <w:rPr>
          <w:rStyle w:val="Artdef"/>
        </w:rPr>
        <w:t>33.38</w:t>
      </w:r>
    </w:p>
    <w:p w14:paraId="2EE57033" w14:textId="77777777" w:rsidR="005140DE" w:rsidRPr="00C37CCA" w:rsidRDefault="005140DE" w:rsidP="005140DE">
      <w:pPr>
        <w:pStyle w:val="Reasons"/>
        <w:jc w:val="both"/>
      </w:pPr>
      <w:r w:rsidRPr="005D6A39">
        <w:rPr>
          <w:rFonts w:eastAsia="SimSun"/>
          <w:b/>
        </w:rPr>
        <w:t>Reasons:</w:t>
      </w:r>
      <w:r w:rsidRPr="005D6A39">
        <w:rPr>
          <w:rFonts w:eastAsia="SimSun"/>
        </w:rPr>
        <w:tab/>
      </w:r>
      <w:r w:rsidRPr="005D6A39">
        <w:t xml:space="preserve">NBDP has been deleted from the GMDSS, </w:t>
      </w:r>
      <w:r w:rsidRPr="005D6A39">
        <w:rPr>
          <w:lang w:val="en-CA"/>
        </w:rPr>
        <w:t xml:space="preserve">with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Therefore, safety communications by NBDP are not appropriate.</w:t>
      </w:r>
    </w:p>
    <w:p w14:paraId="330E1604" w14:textId="77777777" w:rsidR="005140DE" w:rsidRPr="00C37CCA" w:rsidRDefault="005140DE" w:rsidP="005140DE">
      <w:pPr>
        <w:pStyle w:val="Section1"/>
        <w:keepNext/>
        <w:tabs>
          <w:tab w:val="left" w:pos="1134"/>
          <w:tab w:val="left" w:pos="1871"/>
          <w:tab w:val="left" w:pos="2268"/>
        </w:tabs>
      </w:pPr>
      <w:r w:rsidRPr="00C37CCA">
        <w:t>Section V − Transmission of maritime safety information</w:t>
      </w:r>
      <w:r w:rsidRPr="00C37CCA">
        <w:rPr>
          <w:rStyle w:val="FootnoteReference"/>
        </w:rPr>
        <w:t>2</w:t>
      </w:r>
    </w:p>
    <w:p w14:paraId="3E6F67DA" w14:textId="77777777" w:rsidR="005140DE" w:rsidRPr="00C37CCA" w:rsidRDefault="005140DE" w:rsidP="005140DE">
      <w:pPr>
        <w:pStyle w:val="Section2"/>
        <w:jc w:val="left"/>
      </w:pPr>
      <w:r w:rsidRPr="00C37CCA">
        <w:rPr>
          <w:rStyle w:val="Artdef"/>
          <w:i w:val="0"/>
        </w:rPr>
        <w:t>33.39</w:t>
      </w:r>
      <w:r w:rsidRPr="00C37CCA">
        <w:rPr>
          <w:rStyle w:val="Artdef"/>
        </w:rPr>
        <w:tab/>
      </w:r>
      <w:r w:rsidRPr="00C37CCA">
        <w:t>A − General</w:t>
      </w:r>
    </w:p>
    <w:p w14:paraId="52EFEC36" w14:textId="77777777" w:rsidR="005140DE" w:rsidRPr="00C37CCA" w:rsidRDefault="005140DE" w:rsidP="005140DE">
      <w:pPr>
        <w:pStyle w:val="Proposal"/>
      </w:pPr>
      <w:r w:rsidRPr="00C37CCA">
        <w:t>ADD</w:t>
      </w:r>
    </w:p>
    <w:p w14:paraId="5945C189" w14:textId="77777777" w:rsidR="005140DE" w:rsidRDefault="005140DE" w:rsidP="005140DE">
      <w:pPr>
        <w:pStyle w:val="Normalaftertitle0"/>
        <w:spacing w:before="0"/>
        <w:jc w:val="both"/>
        <w:rPr>
          <w:sz w:val="16"/>
          <w:szCs w:val="16"/>
        </w:rPr>
      </w:pPr>
      <w:r w:rsidRPr="00C37CCA">
        <w:rPr>
          <w:rStyle w:val="Artdef"/>
        </w:rPr>
        <w:t>33</w:t>
      </w:r>
      <w:r w:rsidRPr="00FB2E59">
        <w:rPr>
          <w:rStyle w:val="Artdef"/>
        </w:rPr>
        <w:t>.40</w:t>
      </w:r>
      <w:r w:rsidRPr="00FB2E59">
        <w:rPr>
          <w:rStyle w:val="Artdef"/>
          <w:i/>
        </w:rPr>
        <w:t>bis</w:t>
      </w:r>
      <w:r w:rsidRPr="00C37CCA">
        <w:tab/>
      </w:r>
      <w:r w:rsidRPr="00C37CCA">
        <w:rPr>
          <w:szCs w:val="24"/>
        </w:rPr>
        <w:t>The transmission of maritime safety information using either the NAVTEX system and/or the NAVDAT system is the responsibility of the administration which shall inform the IMO in order to update the IMO GMDSS master plan.</w:t>
      </w:r>
      <w:r w:rsidRPr="00C37CCA">
        <w:rPr>
          <w:sz w:val="16"/>
          <w:szCs w:val="16"/>
        </w:rPr>
        <w:t>     (WRC</w:t>
      </w:r>
      <w:r w:rsidRPr="00C37CCA">
        <w:rPr>
          <w:sz w:val="16"/>
          <w:szCs w:val="16"/>
        </w:rPr>
        <w:noBreakHyphen/>
        <w:t>23)</w:t>
      </w:r>
    </w:p>
    <w:p w14:paraId="641E9084" w14:textId="77777777" w:rsidR="005140DE" w:rsidRPr="00180914" w:rsidRDefault="005140DE" w:rsidP="005140DE">
      <w:pPr>
        <w:pStyle w:val="Reasons"/>
      </w:pPr>
      <w:r w:rsidRPr="00FB2E59">
        <w:rPr>
          <w:b/>
        </w:rPr>
        <w:lastRenderedPageBreak/>
        <w:t>Reasons:</w:t>
      </w:r>
      <w:r w:rsidRPr="00FB2E59">
        <w:tab/>
        <w:t>The administrations could broadcast MSI using either the NAVTEX or NAVDAT system but shall inform the IMO in order to update the GMDSS master plan</w:t>
      </w:r>
      <w:r w:rsidRPr="003C541F">
        <w:rPr>
          <w:lang w:val="en-IE"/>
        </w:rPr>
        <w:t>, this can be made by updating the GMDSS master plan module for the IMO GISIS (Global Integrated Ship Information System) an online system accessed via the IMO website, this is a means for mariners to know how MSI is broadcast</w:t>
      </w:r>
    </w:p>
    <w:p w14:paraId="039AF970" w14:textId="77777777" w:rsidR="005140DE" w:rsidRPr="00180914" w:rsidRDefault="005140DE" w:rsidP="005140DE">
      <w:pPr>
        <w:pStyle w:val="Proposal"/>
      </w:pPr>
      <w:r w:rsidRPr="00180914">
        <w:t>MOD</w:t>
      </w:r>
    </w:p>
    <w:p w14:paraId="6B5FFD39" w14:textId="77777777" w:rsidR="005140DE" w:rsidRPr="00180914" w:rsidRDefault="005140DE" w:rsidP="005140DE">
      <w:pPr>
        <w:spacing w:before="0"/>
        <w:jc w:val="both"/>
        <w:rPr>
          <w:sz w:val="16"/>
          <w:szCs w:val="16"/>
        </w:rPr>
      </w:pPr>
      <w:r w:rsidRPr="00180914">
        <w:rPr>
          <w:rStyle w:val="Artdef"/>
        </w:rPr>
        <w:t>33.41</w:t>
      </w:r>
      <w:r w:rsidRPr="00180914">
        <w:tab/>
        <w:t>§ 22</w:t>
      </w:r>
      <w:r w:rsidRPr="00180914">
        <w:tab/>
        <w:t>The mode and format of the transmissions mentioned in Nos. </w:t>
      </w:r>
      <w:r w:rsidRPr="00180914">
        <w:rPr>
          <w:rStyle w:val="ArtrefBold"/>
        </w:rPr>
        <w:t>33.43</w:t>
      </w:r>
      <w:r w:rsidRPr="00180914">
        <w:t xml:space="preserve">, </w:t>
      </w:r>
      <w:r w:rsidRPr="00180914">
        <w:rPr>
          <w:rStyle w:val="ArtrefBold"/>
        </w:rPr>
        <w:t>33.45</w:t>
      </w:r>
      <w:r w:rsidRPr="00180914">
        <w:t xml:space="preserve">, </w:t>
      </w:r>
      <w:r w:rsidRPr="00180914">
        <w:rPr>
          <w:rStyle w:val="ArtrefBold"/>
        </w:rPr>
        <w:t>33.46</w:t>
      </w:r>
      <w:ins w:id="312" w:author="ANFR" w:date="2021-09-30T14:17:00Z">
        <w:r w:rsidRPr="00180914">
          <w:t>,</w:t>
        </w:r>
      </w:ins>
      <w:r w:rsidRPr="00180914">
        <w:t xml:space="preserve"> </w:t>
      </w:r>
      <w:ins w:id="313" w:author="Chair AI 1.11" w:date="2022-03-30T16:53:00Z">
        <w:r w:rsidRPr="00007E69">
          <w:rPr>
            <w:b/>
          </w:rPr>
          <w:t>33.</w:t>
        </w:r>
      </w:ins>
      <w:ins w:id="314" w:author="Chair AI 1.11" w:date="2022-03-30T14:30:00Z">
        <w:r w:rsidRPr="00007E69">
          <w:rPr>
            <w:rStyle w:val="Artref"/>
            <w:b/>
            <w:bCs/>
          </w:rPr>
          <w:t>46A2</w:t>
        </w:r>
      </w:ins>
      <w:r>
        <w:rPr>
          <w:rStyle w:val="Artref"/>
          <w:b/>
          <w:bCs/>
        </w:rPr>
        <w:t xml:space="preserve"> </w:t>
      </w:r>
      <w:r w:rsidRPr="00180914">
        <w:t xml:space="preserve">and </w:t>
      </w:r>
      <w:r w:rsidRPr="00180914">
        <w:rPr>
          <w:rStyle w:val="ArtrefBold"/>
        </w:rPr>
        <w:t>33.48</w:t>
      </w:r>
      <w:r w:rsidRPr="00180914">
        <w:t xml:space="preserve"> shall be in accordance with the relevant ITU</w:t>
      </w:r>
      <w:r w:rsidRPr="00180914">
        <w:noBreakHyphen/>
        <w:t>R Recommendations.</w:t>
      </w:r>
      <w:ins w:id="315" w:author="ANFR" w:date="2021-09-30T14:33:00Z">
        <w:r w:rsidRPr="00180914">
          <w:t xml:space="preserve"> </w:t>
        </w:r>
        <w:r w:rsidRPr="00180914">
          <w:rPr>
            <w:sz w:val="16"/>
            <w:szCs w:val="16"/>
          </w:rPr>
          <w:t>     (WRC</w:t>
        </w:r>
        <w:r w:rsidRPr="00180914">
          <w:rPr>
            <w:sz w:val="16"/>
            <w:szCs w:val="16"/>
          </w:rPr>
          <w:noBreakHyphen/>
          <w:t>23)</w:t>
        </w:r>
      </w:ins>
    </w:p>
    <w:p w14:paraId="5C82751B" w14:textId="77777777" w:rsidR="005140DE" w:rsidRPr="00180914" w:rsidRDefault="005140DE" w:rsidP="005140DE">
      <w:pPr>
        <w:pStyle w:val="Reasons"/>
        <w:rPr>
          <w:b/>
        </w:rPr>
      </w:pPr>
      <w:r w:rsidRPr="00180914">
        <w:rPr>
          <w:b/>
        </w:rPr>
        <w:t>Reasons:</w:t>
      </w:r>
      <w:r w:rsidRPr="00180914">
        <w:tab/>
        <w:t xml:space="preserve">Reference to the new NAVDAT section in RR No. </w:t>
      </w:r>
      <w:r w:rsidRPr="00180914">
        <w:rPr>
          <w:b/>
        </w:rPr>
        <w:t>33.</w:t>
      </w:r>
      <w:r>
        <w:rPr>
          <w:b/>
        </w:rPr>
        <w:t>46A2</w:t>
      </w:r>
      <w:r w:rsidRPr="00180914">
        <w:rPr>
          <w:b/>
        </w:rPr>
        <w:t>.</w:t>
      </w:r>
    </w:p>
    <w:p w14:paraId="341511F0" w14:textId="77777777" w:rsidR="005140DE" w:rsidRDefault="005140DE" w:rsidP="005140DE"/>
    <w:p w14:paraId="275DF44A" w14:textId="77777777" w:rsidR="005140DE" w:rsidRPr="00C37CCA" w:rsidRDefault="005140DE" w:rsidP="005140DE">
      <w:pPr>
        <w:pStyle w:val="Section2"/>
        <w:keepNext/>
        <w:jc w:val="left"/>
      </w:pPr>
      <w:r w:rsidRPr="00C37CCA">
        <w:rPr>
          <w:rStyle w:val="Artdef"/>
          <w:i w:val="0"/>
        </w:rPr>
        <w:t>33.42</w:t>
      </w:r>
      <w:r w:rsidRPr="00C37CCA">
        <w:rPr>
          <w:rStyle w:val="Artdef"/>
        </w:rPr>
        <w:tab/>
      </w:r>
      <w:r w:rsidRPr="00C37CCA">
        <w:t>B − International NAVTEX system</w:t>
      </w:r>
    </w:p>
    <w:p w14:paraId="5A717507" w14:textId="77777777" w:rsidR="005140DE" w:rsidRPr="00180914" w:rsidRDefault="005140DE" w:rsidP="005140DE">
      <w:pPr>
        <w:pStyle w:val="Proposal"/>
      </w:pPr>
      <w:r w:rsidRPr="00180914">
        <w:t>MOD</w:t>
      </w:r>
    </w:p>
    <w:p w14:paraId="4DA36595" w14:textId="77777777" w:rsidR="005140DE" w:rsidRDefault="005140DE" w:rsidP="005140DE">
      <w:pPr>
        <w:pStyle w:val="Normalaftertitle0"/>
        <w:spacing w:before="0"/>
        <w:rPr>
          <w:sz w:val="16"/>
          <w:szCs w:val="16"/>
        </w:rPr>
      </w:pPr>
      <w:r w:rsidRPr="00180914">
        <w:rPr>
          <w:rStyle w:val="Artdef"/>
        </w:rPr>
        <w:t>33.43</w:t>
      </w:r>
      <w:r w:rsidRPr="00180914">
        <w:tab/>
        <w:t>§ 23</w:t>
      </w:r>
      <w:r w:rsidRPr="00180914">
        <w:tab/>
      </w:r>
      <w:ins w:id="316" w:author="Chair AI 1.11" w:date="2022-03-30T14:31:00Z">
        <w:r w:rsidRPr="00180914">
          <w:t>Where</w:t>
        </w:r>
      </w:ins>
      <w:ins w:id="317" w:author="SWG A1 1.11" w:date="2021-12-06T15:58:00Z">
        <w:r w:rsidRPr="00180914">
          <w:t xml:space="preserve"> </w:t>
        </w:r>
      </w:ins>
      <w:del w:id="318" w:author="SWG A1 1.11" w:date="2021-12-06T15:58:00Z">
        <w:r w:rsidRPr="00180914" w:rsidDel="007144B8">
          <w:delText xml:space="preserve">Maritime </w:delText>
        </w:r>
      </w:del>
      <w:ins w:id="319" w:author="SWG A1 1.11" w:date="2021-12-06T15:58:00Z">
        <w:r w:rsidRPr="00180914">
          <w:t xml:space="preserve">maritime </w:t>
        </w:r>
      </w:ins>
      <w:r w:rsidRPr="00180914">
        <w:t xml:space="preserve">safety information </w:t>
      </w:r>
      <w:del w:id="320" w:author="SWG A1 1.11" w:date="2021-12-06T15:59:00Z">
        <w:r w:rsidRPr="00180914" w:rsidDel="007144B8">
          <w:delText>shall be</w:delText>
        </w:r>
      </w:del>
      <w:ins w:id="321" w:author="SWG A1 1.11" w:date="2021-12-06T15:59:00Z">
        <w:r w:rsidRPr="00180914">
          <w:t>is</w:t>
        </w:r>
      </w:ins>
      <w:r w:rsidRPr="00180914">
        <w:t xml:space="preserve"> transmitted </w:t>
      </w:r>
      <w:ins w:id="322" w:author="SWG A1 1.11" w:date="2021-12-06T15:59:00Z">
        <w:r w:rsidRPr="00180914">
          <w:t xml:space="preserve">using </w:t>
        </w:r>
      </w:ins>
      <w:ins w:id="323" w:author="Chair AI 1.11" w:date="2022-03-30T14:32:00Z">
        <w:r w:rsidRPr="00180914">
          <w:t xml:space="preserve">the </w:t>
        </w:r>
      </w:ins>
      <w:ins w:id="324" w:author="SWG A1 1.11" w:date="2021-12-06T15:59:00Z">
        <w:r w:rsidRPr="00180914">
          <w:t xml:space="preserve">international NAVTEX system, </w:t>
        </w:r>
      </w:ins>
      <w:ins w:id="325" w:author="SWG A1 1.11" w:date="2021-12-06T16:04:00Z">
        <w:r w:rsidRPr="00180914">
          <w:t xml:space="preserve">taking into account </w:t>
        </w:r>
        <w:r w:rsidRPr="00007E69">
          <w:rPr>
            <w:b/>
          </w:rPr>
          <w:t>33.</w:t>
        </w:r>
      </w:ins>
      <w:ins w:id="326" w:author="Chair AI 1.11" w:date="2022-03-30T14:21:00Z">
        <w:r w:rsidRPr="00007E69">
          <w:rPr>
            <w:b/>
          </w:rPr>
          <w:t>40</w:t>
        </w:r>
        <w:r w:rsidRPr="00007E69">
          <w:rPr>
            <w:b/>
            <w:i/>
          </w:rPr>
          <w:t>bis</w:t>
        </w:r>
      </w:ins>
      <w:ins w:id="327" w:author="SWG A1 1.11" w:date="2021-12-06T16:04:00Z">
        <w:r w:rsidRPr="00007E69">
          <w:t>,</w:t>
        </w:r>
        <w:r w:rsidRPr="00180914">
          <w:t xml:space="preserve"> </w:t>
        </w:r>
      </w:ins>
      <w:r w:rsidRPr="00180914">
        <w:t>by means of narrow</w:t>
      </w:r>
      <w:r w:rsidRPr="00180914">
        <w:noBreakHyphen/>
        <w:t>band direct-printing telegraphy with forward error correction</w:t>
      </w:r>
      <w:ins w:id="328" w:author="SWG A1 1.11" w:date="2021-12-06T16:02:00Z">
        <w:r w:rsidRPr="00180914">
          <w:t xml:space="preserve">, </w:t>
        </w:r>
      </w:ins>
      <w:del w:id="329" w:author="SWG A1 1.11" w:date="2021-12-06T16:02:00Z">
        <w:r w:rsidRPr="00180914" w:rsidDel="007144B8">
          <w:delText xml:space="preserve"> using</w:delText>
        </w:r>
      </w:del>
      <w:r w:rsidRPr="00180914">
        <w:t xml:space="preserve">the frequency 518 kHz </w:t>
      </w:r>
      <w:del w:id="330" w:author="SWG A1 1.11" w:date="2021-12-06T16:03:00Z">
        <w:r w:rsidRPr="00180914" w:rsidDel="007144B8">
          <w:delText>in accordance with the international NAVTEX system</w:delText>
        </w:r>
      </w:del>
      <w:ins w:id="331" w:author="SWG A1 1.11" w:date="2021-12-06T16:03:00Z">
        <w:r w:rsidRPr="00180914">
          <w:t>shall be used</w:t>
        </w:r>
      </w:ins>
      <w:r w:rsidRPr="00180914">
        <w:t xml:space="preserve"> (see Appendix </w:t>
      </w:r>
      <w:r w:rsidRPr="00180914">
        <w:rPr>
          <w:rStyle w:val="ApprefBold"/>
        </w:rPr>
        <w:t>15</w:t>
      </w:r>
      <w:r w:rsidRPr="00180914">
        <w:t>).</w:t>
      </w:r>
      <w:ins w:id="332" w:author="SWG A1 1.11" w:date="2021-12-06T16:03:00Z">
        <w:r w:rsidRPr="00180914">
          <w:rPr>
            <w:sz w:val="16"/>
            <w:szCs w:val="16"/>
          </w:rPr>
          <w:t>     (WRC</w:t>
        </w:r>
        <w:r w:rsidRPr="00180914">
          <w:rPr>
            <w:sz w:val="16"/>
            <w:szCs w:val="16"/>
          </w:rPr>
          <w:noBreakHyphen/>
          <w:t>23)</w:t>
        </w:r>
      </w:ins>
    </w:p>
    <w:p w14:paraId="107CEF61" w14:textId="77777777" w:rsidR="005140DE" w:rsidRPr="007E4761" w:rsidRDefault="005140DE" w:rsidP="005140DE">
      <w:pPr>
        <w:pStyle w:val="Reasons"/>
        <w:rPr>
          <w:bCs/>
        </w:rPr>
      </w:pPr>
      <w:r w:rsidRPr="00180914">
        <w:rPr>
          <w:b/>
        </w:rPr>
        <w:t>Reasons:</w:t>
      </w:r>
      <w:r w:rsidRPr="00180914">
        <w:tab/>
        <w:t xml:space="preserve">Rewording of this provision taking into account RR No. </w:t>
      </w:r>
      <w:r w:rsidRPr="00180914">
        <w:rPr>
          <w:b/>
        </w:rPr>
        <w:t>33.40</w:t>
      </w:r>
      <w:r w:rsidRPr="00180914">
        <w:rPr>
          <w:b/>
          <w:i/>
        </w:rPr>
        <w:t>bis</w:t>
      </w:r>
      <w:r w:rsidRPr="00180914">
        <w:rPr>
          <w:bCs/>
        </w:rPr>
        <w:t>.</w:t>
      </w:r>
    </w:p>
    <w:p w14:paraId="23F82572" w14:textId="77777777" w:rsidR="005140DE" w:rsidRPr="00C37CCA" w:rsidRDefault="005140DE" w:rsidP="005140DE">
      <w:pPr>
        <w:pStyle w:val="Proposal"/>
      </w:pPr>
      <w:r w:rsidRPr="00C37CCA">
        <w:t>ADD</w:t>
      </w:r>
      <w:r>
        <w:t xml:space="preserve">   </w:t>
      </w:r>
    </w:p>
    <w:p w14:paraId="01C14BA7" w14:textId="77777777" w:rsidR="005140DE" w:rsidRPr="00157BDB" w:rsidRDefault="005140DE" w:rsidP="005140DE">
      <w:pPr>
        <w:pStyle w:val="Section2"/>
        <w:keepNext/>
        <w:spacing w:before="0"/>
        <w:jc w:val="left"/>
      </w:pPr>
      <w:r w:rsidRPr="00157BDB">
        <w:rPr>
          <w:rStyle w:val="Artdef"/>
          <w:i w:val="0"/>
        </w:rPr>
        <w:t>33.46A1</w:t>
      </w:r>
      <w:r w:rsidRPr="00157BDB">
        <w:rPr>
          <w:rStyle w:val="Artdef"/>
        </w:rPr>
        <w:tab/>
      </w:r>
      <w:r w:rsidRPr="00157BDB">
        <w:t>D − International NAVDAT system</w:t>
      </w:r>
    </w:p>
    <w:p w14:paraId="6F7FF2D9" w14:textId="77777777" w:rsidR="005140DE" w:rsidRPr="00157BDB" w:rsidRDefault="005140DE" w:rsidP="005140DE">
      <w:pPr>
        <w:pStyle w:val="Proposal"/>
        <w:rPr>
          <w:rStyle w:val="Artdef"/>
          <w:rFonts w:hAnsi="Times New Roman Bold"/>
          <w:b/>
        </w:rPr>
      </w:pPr>
      <w:r w:rsidRPr="00157BDB">
        <w:rPr>
          <w:rStyle w:val="Artdef"/>
          <w:rFonts w:hAnsi="Times New Roman Bold"/>
          <w:b/>
        </w:rPr>
        <w:t>ADD</w:t>
      </w:r>
    </w:p>
    <w:p w14:paraId="1A945CFB" w14:textId="77777777" w:rsidR="005140DE" w:rsidRDefault="005140DE" w:rsidP="005140DE">
      <w:pPr>
        <w:spacing w:before="0"/>
        <w:jc w:val="both"/>
        <w:rPr>
          <w:sz w:val="16"/>
          <w:szCs w:val="16"/>
        </w:rPr>
      </w:pPr>
      <w:r w:rsidRPr="00157BDB">
        <w:rPr>
          <w:rStyle w:val="Artdef"/>
        </w:rPr>
        <w:t>33.46A2</w:t>
      </w:r>
      <w:r w:rsidRPr="00157BDB">
        <w:tab/>
        <w:t>§ 25</w:t>
      </w:r>
      <w:r w:rsidRPr="00157BDB">
        <w:tab/>
        <w:t xml:space="preserve">Where maritime safety information is transmitted using international NAVDAT system, taking into account </w:t>
      </w:r>
      <w:r w:rsidRPr="00157BDB">
        <w:rPr>
          <w:rStyle w:val="Artdef"/>
        </w:rPr>
        <w:t>33.40</w:t>
      </w:r>
      <w:r w:rsidRPr="00157BDB">
        <w:rPr>
          <w:rStyle w:val="Artdef"/>
          <w:i/>
        </w:rPr>
        <w:t>bis</w:t>
      </w:r>
      <w:r w:rsidRPr="00157BDB">
        <w:t>, the frequency 500 kHz and/or 4 226 kHz shall be used (see Appendix </w:t>
      </w:r>
      <w:r w:rsidRPr="00157BDB">
        <w:rPr>
          <w:rStyle w:val="ApprefBold"/>
        </w:rPr>
        <w:t>15</w:t>
      </w:r>
      <w:r w:rsidRPr="00157BDB">
        <w:t>).</w:t>
      </w:r>
      <w:r w:rsidRPr="00157BDB">
        <w:rPr>
          <w:sz w:val="16"/>
          <w:szCs w:val="16"/>
        </w:rPr>
        <w:t>     (WRC</w:t>
      </w:r>
      <w:r w:rsidRPr="00157BDB">
        <w:rPr>
          <w:sz w:val="16"/>
          <w:szCs w:val="16"/>
        </w:rPr>
        <w:noBreakHyphen/>
        <w:t>23)</w:t>
      </w:r>
    </w:p>
    <w:p w14:paraId="48BFD430" w14:textId="77777777" w:rsidR="005140DE" w:rsidRDefault="005140DE" w:rsidP="005140DE">
      <w:pPr>
        <w:pStyle w:val="Reasons"/>
      </w:pPr>
      <w:r w:rsidRPr="00157BDB">
        <w:rPr>
          <w:b/>
        </w:rPr>
        <w:t>Reasons:</w:t>
      </w:r>
      <w:r w:rsidRPr="00157BDB">
        <w:tab/>
        <w:t>Introduction of a new section for the NAVDAT</w:t>
      </w:r>
    </w:p>
    <w:p w14:paraId="541D543C" w14:textId="77777777" w:rsidR="005140DE" w:rsidRPr="00157BDB" w:rsidRDefault="005140DE" w:rsidP="005140DE">
      <w:pPr>
        <w:pStyle w:val="Proposal"/>
      </w:pPr>
      <w:r w:rsidRPr="00157BDB">
        <w:t>MOD</w:t>
      </w:r>
    </w:p>
    <w:p w14:paraId="04355293" w14:textId="77777777" w:rsidR="005140DE" w:rsidRPr="00157BDB" w:rsidRDefault="005140DE" w:rsidP="005140DE">
      <w:pPr>
        <w:pStyle w:val="Section2"/>
        <w:spacing w:before="0"/>
        <w:jc w:val="left"/>
      </w:pPr>
      <w:r w:rsidRPr="00157BDB">
        <w:rPr>
          <w:rStyle w:val="Artdef"/>
          <w:i w:val="0"/>
          <w:iCs/>
        </w:rPr>
        <w:t>33.47</w:t>
      </w:r>
      <w:r w:rsidRPr="00157BDB">
        <w:rPr>
          <w:b/>
          <w:i w:val="0"/>
          <w:iCs/>
        </w:rPr>
        <w:tab/>
      </w:r>
      <w:del w:id="333" w:author="Fernandez Jimenez, Virginia" w:date="2022-03-22T11:10:00Z">
        <w:r w:rsidRPr="00157BDB" w:rsidDel="00CB6179">
          <w:delText>D</w:delText>
        </w:r>
      </w:del>
      <w:ins w:id="334" w:author="Fernandez Jimenez, Virginia" w:date="2022-03-22T11:10:00Z">
        <w:r w:rsidRPr="00157BDB">
          <w:t>E</w:t>
        </w:r>
      </w:ins>
      <w:r w:rsidRPr="00157BDB">
        <w:t xml:space="preserve"> − High seas maritime safety information</w:t>
      </w:r>
    </w:p>
    <w:p w14:paraId="0CAD948B" w14:textId="77777777" w:rsidR="005140DE" w:rsidRPr="00157BDB" w:rsidRDefault="005140DE" w:rsidP="005140DE">
      <w:pPr>
        <w:pStyle w:val="Reasons"/>
      </w:pPr>
      <w:r w:rsidRPr="00157BDB">
        <w:rPr>
          <w:b/>
        </w:rPr>
        <w:t xml:space="preserve">Reasons:  </w:t>
      </w:r>
      <w:r w:rsidRPr="00157BDB">
        <w:t>Editorial renumbering due to the introduction of the new NAVDAT section.</w:t>
      </w:r>
    </w:p>
    <w:p w14:paraId="7A284261" w14:textId="77777777" w:rsidR="005140DE" w:rsidRPr="00600AF5" w:rsidRDefault="005140DE" w:rsidP="005140DE">
      <w:pPr>
        <w:pStyle w:val="Proposal"/>
      </w:pPr>
      <w:r w:rsidRPr="00157BDB">
        <w:t>MOD</w:t>
      </w:r>
    </w:p>
    <w:p w14:paraId="758771AE" w14:textId="77777777" w:rsidR="005140DE" w:rsidRPr="00157BDB" w:rsidRDefault="005140DE" w:rsidP="005140DE">
      <w:pPr>
        <w:pStyle w:val="Normalaftertitle0"/>
        <w:spacing w:before="0"/>
        <w:jc w:val="both"/>
        <w:rPr>
          <w:sz w:val="16"/>
          <w:szCs w:val="16"/>
        </w:rPr>
      </w:pPr>
      <w:r w:rsidRPr="00157BDB">
        <w:rPr>
          <w:rStyle w:val="Artdef"/>
        </w:rPr>
        <w:t>33.48</w:t>
      </w:r>
      <w:r w:rsidRPr="00157BDB">
        <w:tab/>
        <w:t xml:space="preserve">§ </w:t>
      </w:r>
      <w:del w:id="335" w:author="France" w:date="2022-03-15T15:01:00Z">
        <w:r w:rsidRPr="00157BDB" w:rsidDel="00E238F5">
          <w:delText>25</w:delText>
        </w:r>
      </w:del>
      <w:ins w:id="336" w:author="France" w:date="2022-03-15T15:01:00Z">
        <w:r w:rsidRPr="00157BDB">
          <w:t>26</w:t>
        </w:r>
      </w:ins>
      <w:r w:rsidRPr="00157BDB">
        <w:tab/>
        <w:t xml:space="preserve">Maritime safety information </w:t>
      </w:r>
      <w:ins w:id="337" w:author="ANFR" w:date="2021-09-30T14:28:00Z">
        <w:r w:rsidRPr="00157BDB">
          <w:t xml:space="preserve">which </w:t>
        </w:r>
      </w:ins>
      <w:r w:rsidRPr="00157BDB">
        <w:t xml:space="preserve">is transmitted by means of narrow-band direct-printing telegraphy with forward error correction </w:t>
      </w:r>
      <w:del w:id="338" w:author="Chair AI 1.11" w:date="2022-04-04T16:40:00Z">
        <w:r w:rsidRPr="005D6A39" w:rsidDel="005D6A39">
          <w:delText>using</w:delText>
        </w:r>
      </w:del>
      <w:ins w:id="339" w:author="Chair AI 1.11" w:date="2022-04-02T15:10:00Z">
        <w:r w:rsidRPr="00007E69">
          <w:t>uses</w:t>
        </w:r>
      </w:ins>
      <w:r w:rsidRPr="005D6A39">
        <w:t xml:space="preserve"> t</w:t>
      </w:r>
      <w:r w:rsidRPr="00157BDB">
        <w:t>he frequencies 4 210 </w:t>
      </w:r>
      <w:proofErr w:type="gramStart"/>
      <w:r w:rsidRPr="00157BDB">
        <w:t>kHz</w:t>
      </w:r>
      <w:proofErr w:type="gramEnd"/>
      <w:r w:rsidRPr="00157BDB">
        <w:t>, 6 314 kHz, 8 416.5 kHz, 12 579 kHz, 16 806.5 kHz, 19 680.5 kHz, 22 376 kHz and 26 100.5 kHz.</w:t>
      </w:r>
      <w:ins w:id="340" w:author="ITU - LRT -" w:date="2021-11-17T13:18:00Z">
        <w:r w:rsidRPr="00157BDB">
          <w:t xml:space="preserve"> </w:t>
        </w:r>
      </w:ins>
      <w:ins w:id="341" w:author="ANFR" w:date="2021-09-30T14:25:00Z">
        <w:r w:rsidRPr="00157BDB">
          <w:t xml:space="preserve">Maritime safety information </w:t>
        </w:r>
      </w:ins>
      <w:ins w:id="342" w:author="ANFR" w:date="2021-09-30T14:28:00Z">
        <w:r w:rsidRPr="00157BDB">
          <w:t xml:space="preserve">which </w:t>
        </w:r>
      </w:ins>
      <w:ins w:id="343" w:author="ANFR" w:date="2021-09-30T14:25:00Z">
        <w:r w:rsidRPr="00157BDB">
          <w:t xml:space="preserve">is transmitted by means of NAVDAT system </w:t>
        </w:r>
      </w:ins>
      <w:ins w:id="344" w:author="SWG A1 1.11" w:date="2021-12-06T16:41:00Z">
        <w:r w:rsidRPr="00157BDB">
          <w:t>uses</w:t>
        </w:r>
      </w:ins>
      <w:ins w:id="345" w:author="ANFR" w:date="2021-09-30T14:29:00Z">
        <w:r w:rsidRPr="00157BDB">
          <w:t xml:space="preserve"> </w:t>
        </w:r>
      </w:ins>
      <w:ins w:id="346" w:author="ANFR" w:date="2021-09-30T14:25:00Z">
        <w:r w:rsidRPr="00157BDB">
          <w:t>the frequencies 6</w:t>
        </w:r>
      </w:ins>
      <w:ins w:id="347" w:author="ANFR" w:date="2021-09-30T14:26:00Z">
        <w:r w:rsidRPr="00157BDB">
          <w:t> </w:t>
        </w:r>
      </w:ins>
      <w:ins w:id="348" w:author="ANFR" w:date="2021-09-30T14:25:00Z">
        <w:r w:rsidRPr="00157BDB">
          <w:t>3</w:t>
        </w:r>
      </w:ins>
      <w:ins w:id="349" w:author="ANFR" w:date="2021-09-30T14:26:00Z">
        <w:r w:rsidRPr="00157BDB">
          <w:t xml:space="preserve">37.5 </w:t>
        </w:r>
      </w:ins>
      <w:ins w:id="350" w:author="ANFR" w:date="2021-09-30T14:25:00Z">
        <w:r w:rsidRPr="00157BDB">
          <w:t>kHz, 8</w:t>
        </w:r>
      </w:ins>
      <w:ins w:id="351" w:author="ANFR" w:date="2021-09-30T14:26:00Z">
        <w:r w:rsidRPr="00157BDB">
          <w:t> </w:t>
        </w:r>
      </w:ins>
      <w:ins w:id="352" w:author="ANFR" w:date="2021-09-30T14:25:00Z">
        <w:r w:rsidRPr="00157BDB">
          <w:t>4</w:t>
        </w:r>
      </w:ins>
      <w:ins w:id="353" w:author="ANFR" w:date="2021-09-30T14:26:00Z">
        <w:r w:rsidRPr="00157BDB">
          <w:t xml:space="preserve">43 </w:t>
        </w:r>
      </w:ins>
      <w:ins w:id="354" w:author="ANFR" w:date="2021-09-30T14:25:00Z">
        <w:r w:rsidRPr="00157BDB">
          <w:t>kHz, 12</w:t>
        </w:r>
      </w:ins>
      <w:ins w:id="355" w:author="ANFR" w:date="2021-09-30T14:27:00Z">
        <w:r w:rsidRPr="00157BDB">
          <w:t xml:space="preserve"> 663.5 </w:t>
        </w:r>
      </w:ins>
      <w:ins w:id="356" w:author="ANFR" w:date="2021-09-30T14:25:00Z">
        <w:r w:rsidRPr="00157BDB">
          <w:t>kHz, 16</w:t>
        </w:r>
      </w:ins>
      <w:ins w:id="357" w:author="ANFR" w:date="2021-09-30T14:27:00Z">
        <w:r w:rsidRPr="00157BDB">
          <w:t xml:space="preserve"> 909.5 </w:t>
        </w:r>
      </w:ins>
      <w:ins w:id="358" w:author="ANFR" w:date="2021-09-30T14:25:00Z">
        <w:r w:rsidRPr="00157BDB">
          <w:t>kHz</w:t>
        </w:r>
      </w:ins>
      <w:ins w:id="359" w:author="ANFR" w:date="2021-09-30T14:27:00Z">
        <w:r w:rsidRPr="00157BDB">
          <w:t xml:space="preserve"> </w:t>
        </w:r>
      </w:ins>
      <w:ins w:id="360" w:author="ANFR" w:date="2021-09-30T14:25:00Z">
        <w:r w:rsidRPr="00157BDB">
          <w:t>and 2</w:t>
        </w:r>
      </w:ins>
      <w:ins w:id="361" w:author="ANFR" w:date="2021-09-30T14:27:00Z">
        <w:r w:rsidRPr="00157BDB">
          <w:t xml:space="preserve">2 450.5 </w:t>
        </w:r>
      </w:ins>
      <w:ins w:id="362" w:author="ANFR" w:date="2021-09-30T14:25:00Z">
        <w:r w:rsidRPr="00157BDB">
          <w:t>kHz.</w:t>
        </w:r>
      </w:ins>
      <w:ins w:id="363" w:author="ANFR" w:date="2021-09-30T14:37:00Z">
        <w:r w:rsidRPr="00157BDB">
          <w:rPr>
            <w:sz w:val="16"/>
            <w:szCs w:val="16"/>
          </w:rPr>
          <w:t>     (WRC</w:t>
        </w:r>
        <w:r w:rsidRPr="00157BDB">
          <w:rPr>
            <w:sz w:val="16"/>
            <w:szCs w:val="16"/>
          </w:rPr>
          <w:noBreakHyphen/>
        </w:r>
      </w:ins>
      <w:ins w:id="364" w:author="ANFR" w:date="2021-09-30T14:38:00Z">
        <w:r w:rsidRPr="00157BDB">
          <w:rPr>
            <w:sz w:val="16"/>
            <w:szCs w:val="16"/>
          </w:rPr>
          <w:t>2</w:t>
        </w:r>
      </w:ins>
      <w:ins w:id="365" w:author="ANFR" w:date="2021-09-30T14:37:00Z">
        <w:r w:rsidRPr="00157BDB">
          <w:rPr>
            <w:sz w:val="16"/>
            <w:szCs w:val="16"/>
          </w:rPr>
          <w:t>3)</w:t>
        </w:r>
      </w:ins>
    </w:p>
    <w:p w14:paraId="68211685" w14:textId="77777777" w:rsidR="005140DE" w:rsidRPr="00157BDB" w:rsidRDefault="005140DE" w:rsidP="005140DE">
      <w:pPr>
        <w:pStyle w:val="Reasons"/>
      </w:pPr>
      <w:r w:rsidRPr="00157BDB">
        <w:rPr>
          <w:b/>
        </w:rPr>
        <w:t>Reasons:</w:t>
      </w:r>
      <w:r w:rsidRPr="00157BDB">
        <w:tab/>
        <w:t xml:space="preserve">Introduction of the HF frequencies used for the NAVDAT, see </w:t>
      </w:r>
      <w:r w:rsidRPr="00007E69">
        <w:t>RR</w:t>
      </w:r>
      <w:r>
        <w:t xml:space="preserve"> </w:t>
      </w:r>
      <w:r w:rsidRPr="00157BDB">
        <w:t xml:space="preserve">Appendix </w:t>
      </w:r>
      <w:r w:rsidRPr="00157BDB">
        <w:rPr>
          <w:b/>
        </w:rPr>
        <w:t xml:space="preserve">17 </w:t>
      </w:r>
      <w:r w:rsidRPr="00157BDB">
        <w:t>and Recommendation ITU-R M.2058.</w:t>
      </w:r>
    </w:p>
    <w:p w14:paraId="5869E553" w14:textId="77777777" w:rsidR="005140DE" w:rsidRPr="00157BDB" w:rsidRDefault="005140DE" w:rsidP="005140DE">
      <w:pPr>
        <w:pStyle w:val="Proposal"/>
      </w:pPr>
      <w:r w:rsidRPr="00157BDB">
        <w:t>MOD</w:t>
      </w:r>
    </w:p>
    <w:p w14:paraId="718F8867" w14:textId="77777777" w:rsidR="005140DE" w:rsidRPr="00157BDB" w:rsidRDefault="005140DE" w:rsidP="005140DE">
      <w:pPr>
        <w:pStyle w:val="Section2"/>
        <w:spacing w:before="0"/>
        <w:jc w:val="left"/>
        <w:rPr>
          <w:lang w:eastAsia="zh-CN"/>
        </w:rPr>
      </w:pPr>
      <w:r w:rsidRPr="00157BDB">
        <w:rPr>
          <w:rStyle w:val="Artdef"/>
          <w:i w:val="0"/>
          <w:iCs/>
        </w:rPr>
        <w:t>33.49</w:t>
      </w:r>
      <w:r w:rsidRPr="00157BDB">
        <w:rPr>
          <w:b/>
          <w:bCs/>
          <w:lang w:eastAsia="zh-CN"/>
        </w:rPr>
        <w:tab/>
      </w:r>
      <w:del w:id="366" w:author="France" w:date="2022-03-15T15:02:00Z">
        <w:r w:rsidRPr="00157BDB" w:rsidDel="002E4777">
          <w:rPr>
            <w:lang w:eastAsia="zh-CN"/>
            <w:rPrChange w:id="367" w:author="France" w:date="2022-03-15T15:02:00Z">
              <w:rPr>
                <w:i w:val="0"/>
                <w:iCs/>
                <w:szCs w:val="24"/>
                <w:lang w:eastAsia="zh-CN"/>
              </w:rPr>
            </w:rPrChange>
          </w:rPr>
          <w:delText xml:space="preserve">E </w:delText>
        </w:r>
      </w:del>
      <w:ins w:id="368" w:author="France" w:date="2022-03-15T15:02:00Z">
        <w:r w:rsidRPr="00157BDB">
          <w:rPr>
            <w:lang w:eastAsia="zh-CN"/>
            <w:rPrChange w:id="369" w:author="France" w:date="2022-03-15T15:02:00Z">
              <w:rPr>
                <w:i w:val="0"/>
                <w:iCs/>
                <w:szCs w:val="24"/>
                <w:lang w:eastAsia="zh-CN"/>
              </w:rPr>
            </w:rPrChange>
          </w:rPr>
          <w:t>F</w:t>
        </w:r>
        <w:r w:rsidRPr="00157BDB">
          <w:rPr>
            <w:lang w:eastAsia="zh-CN"/>
          </w:rPr>
          <w:t xml:space="preserve"> </w:t>
        </w:r>
      </w:ins>
      <w:r w:rsidRPr="00157BDB">
        <w:t xml:space="preserve">− </w:t>
      </w:r>
      <w:r w:rsidRPr="00157BDB">
        <w:rPr>
          <w:lang w:eastAsia="zh-CN"/>
        </w:rPr>
        <w:t>Maritime safety information via satellite</w:t>
      </w:r>
    </w:p>
    <w:p w14:paraId="2A70BCCC" w14:textId="77777777" w:rsidR="005140DE" w:rsidRPr="00157BDB" w:rsidRDefault="005140DE" w:rsidP="005140DE">
      <w:pPr>
        <w:pStyle w:val="Reasons"/>
      </w:pPr>
      <w:r w:rsidRPr="00157BDB">
        <w:rPr>
          <w:b/>
          <w:bCs/>
        </w:rPr>
        <w:t>Reasons:</w:t>
      </w:r>
      <w:r w:rsidRPr="00157BDB">
        <w:rPr>
          <w:b/>
          <w:bCs/>
        </w:rPr>
        <w:tab/>
      </w:r>
      <w:r w:rsidRPr="00157BDB">
        <w:t>Editorial renumbering due to the introduction of the new NAVDAT section.</w:t>
      </w:r>
    </w:p>
    <w:p w14:paraId="4207AECF" w14:textId="77777777" w:rsidR="005140DE" w:rsidRPr="00157BDB" w:rsidRDefault="005140DE" w:rsidP="005140DE">
      <w:pPr>
        <w:pStyle w:val="Proposal"/>
      </w:pPr>
      <w:r w:rsidRPr="00157BDB">
        <w:lastRenderedPageBreak/>
        <w:t>MOD</w:t>
      </w:r>
    </w:p>
    <w:p w14:paraId="3BCA06BA" w14:textId="77777777" w:rsidR="005140DE" w:rsidRPr="00157BDB" w:rsidRDefault="005140DE" w:rsidP="005140DE">
      <w:pPr>
        <w:pStyle w:val="Normalaftertitle0"/>
        <w:spacing w:before="0"/>
      </w:pPr>
      <w:r w:rsidRPr="00157BDB">
        <w:rPr>
          <w:rStyle w:val="Artdef"/>
        </w:rPr>
        <w:t>33.50</w:t>
      </w:r>
      <w:r w:rsidRPr="00157BDB">
        <w:rPr>
          <w:b/>
          <w:bCs/>
          <w:lang w:eastAsia="zh-CN"/>
        </w:rPr>
        <w:tab/>
      </w:r>
      <w:r w:rsidRPr="00157BDB">
        <w:rPr>
          <w:lang w:eastAsia="zh-CN"/>
        </w:rPr>
        <w:t xml:space="preserve">§ </w:t>
      </w:r>
      <w:del w:id="370" w:author="France" w:date="2022-03-15T15:02:00Z">
        <w:r w:rsidRPr="0075281C" w:rsidDel="002E4777">
          <w:rPr>
            <w:lang w:eastAsia="zh-CN"/>
          </w:rPr>
          <w:delText>26</w:delText>
        </w:r>
      </w:del>
      <w:ins w:id="371" w:author="France" w:date="2022-03-15T15:02:00Z">
        <w:r w:rsidRPr="0075281C">
          <w:rPr>
            <w:lang w:eastAsia="zh-CN"/>
          </w:rPr>
          <w:t>27</w:t>
        </w:r>
      </w:ins>
      <w:r w:rsidRPr="00157BDB">
        <w:rPr>
          <w:lang w:eastAsia="zh-CN"/>
        </w:rPr>
        <w:tab/>
        <w:t xml:space="preserve">Maritime safety information may be transmitted via satellite in the maritime </w:t>
      </w:r>
      <w:r w:rsidRPr="00157BDB">
        <w:rPr>
          <w:szCs w:val="24"/>
          <w:lang w:eastAsia="zh-CN"/>
        </w:rPr>
        <w:t xml:space="preserve">mobile-satellite service using the frequency bands 1 530-1 545 MHz and 1 621.35-1 626.5 MHz (see Appendix </w:t>
      </w:r>
      <w:r w:rsidRPr="00157BDB">
        <w:rPr>
          <w:b/>
          <w:bCs/>
          <w:szCs w:val="24"/>
          <w:lang w:eastAsia="zh-CN"/>
        </w:rPr>
        <w:t>15</w:t>
      </w:r>
      <w:r w:rsidRPr="00157BDB">
        <w:rPr>
          <w:szCs w:val="24"/>
          <w:lang w:eastAsia="zh-CN"/>
        </w:rPr>
        <w:t xml:space="preserve">).    </w:t>
      </w:r>
      <w:r w:rsidRPr="00157BDB">
        <w:rPr>
          <w:sz w:val="16"/>
          <w:szCs w:val="16"/>
          <w:lang w:eastAsia="zh-CN"/>
        </w:rPr>
        <w:t>(WRC-</w:t>
      </w:r>
      <w:del w:id="372" w:author="France" w:date="2022-03-15T15:06:00Z">
        <w:r w:rsidRPr="00157BDB" w:rsidDel="002E4777">
          <w:rPr>
            <w:sz w:val="16"/>
            <w:szCs w:val="16"/>
            <w:lang w:eastAsia="zh-CN"/>
          </w:rPr>
          <w:delText>19</w:delText>
        </w:r>
      </w:del>
      <w:ins w:id="373" w:author="France" w:date="2022-03-15T15:06:00Z">
        <w:r w:rsidRPr="00157BDB">
          <w:rPr>
            <w:sz w:val="16"/>
            <w:szCs w:val="16"/>
            <w:lang w:eastAsia="zh-CN"/>
          </w:rPr>
          <w:t>23</w:t>
        </w:r>
      </w:ins>
      <w:r w:rsidRPr="00157BDB">
        <w:rPr>
          <w:sz w:val="16"/>
          <w:szCs w:val="16"/>
          <w:lang w:eastAsia="zh-CN"/>
        </w:rPr>
        <w:t>)</w:t>
      </w:r>
      <w:r w:rsidRPr="00157BDB">
        <w:t xml:space="preserve"> </w:t>
      </w:r>
    </w:p>
    <w:p w14:paraId="5070EB01" w14:textId="77777777" w:rsidR="005140DE" w:rsidRDefault="005140DE" w:rsidP="005140DE">
      <w:pPr>
        <w:pStyle w:val="Reasons"/>
      </w:pPr>
      <w:r w:rsidRPr="00157BDB">
        <w:rPr>
          <w:b/>
          <w:bCs/>
        </w:rPr>
        <w:t>Reasons:</w:t>
      </w:r>
      <w:r w:rsidRPr="00157BDB">
        <w:rPr>
          <w:b/>
          <w:bCs/>
        </w:rPr>
        <w:tab/>
      </w:r>
      <w:r w:rsidRPr="00157BDB">
        <w:t>Editorial renumbering due to the introduction of the new NAVDAT section. Paragraph Nos. </w:t>
      </w:r>
      <w:r w:rsidRPr="00007E69">
        <w:rPr>
          <w:b/>
          <w:bCs/>
        </w:rPr>
        <w:t>33.51</w:t>
      </w:r>
      <w:r w:rsidRPr="00157BDB">
        <w:t xml:space="preserve"> to </w:t>
      </w:r>
      <w:r w:rsidRPr="00007E69">
        <w:rPr>
          <w:b/>
          <w:bCs/>
        </w:rPr>
        <w:t>33.53</w:t>
      </w:r>
      <w:r w:rsidRPr="00157BDB">
        <w:t xml:space="preserve"> to be renumbered.</w:t>
      </w:r>
    </w:p>
    <w:p w14:paraId="16F4729D" w14:textId="77777777" w:rsidR="005140DE" w:rsidRPr="00C37CCA" w:rsidRDefault="005140DE" w:rsidP="005140DE">
      <w:pPr>
        <w:pStyle w:val="ArtNo"/>
      </w:pPr>
      <w:r w:rsidRPr="00C37CCA">
        <w:t xml:space="preserve">ARTICLE </w:t>
      </w:r>
      <w:r w:rsidRPr="00C37CCA">
        <w:rPr>
          <w:rStyle w:val="href"/>
        </w:rPr>
        <w:t>34</w:t>
      </w:r>
    </w:p>
    <w:p w14:paraId="3ADD9E11" w14:textId="77777777" w:rsidR="005140DE" w:rsidRPr="00C37CCA" w:rsidRDefault="005140DE" w:rsidP="005140DE">
      <w:pPr>
        <w:pStyle w:val="Arttitle"/>
      </w:pPr>
      <w:r w:rsidRPr="00C37CCA">
        <w:t>Alerting signals in the global maritime distress and safety system (GMDSS)</w:t>
      </w:r>
    </w:p>
    <w:p w14:paraId="6305D262" w14:textId="77777777" w:rsidR="005140DE" w:rsidRPr="00C37CCA" w:rsidRDefault="005140DE" w:rsidP="005140DE">
      <w:pPr>
        <w:pStyle w:val="Proposal"/>
      </w:pPr>
      <w:r w:rsidRPr="00C37CCA">
        <w:t>MOD</w:t>
      </w:r>
    </w:p>
    <w:p w14:paraId="7164DC21" w14:textId="77777777" w:rsidR="005140DE" w:rsidRPr="00007E69" w:rsidRDefault="005140DE" w:rsidP="005140DE">
      <w:pPr>
        <w:pStyle w:val="Section1"/>
        <w:spacing w:before="0"/>
        <w:rPr>
          <w:lang w:eastAsia="ko-KR"/>
        </w:rPr>
      </w:pPr>
      <w:r w:rsidRPr="00007E69">
        <w:rPr>
          <w:lang w:eastAsia="zh-CN"/>
        </w:rPr>
        <w:t xml:space="preserve">Section I – </w:t>
      </w:r>
      <w:ins w:id="374" w:author="Chair AI 1.11" w:date="2022-03-30T14:49:00Z">
        <w:r>
          <w:rPr>
            <w:lang w:eastAsia="zh-CN"/>
          </w:rPr>
          <w:t xml:space="preserve">Satellite </w:t>
        </w:r>
      </w:ins>
      <w:del w:id="375" w:author="Chair AI 1.11" w:date="2022-03-30T17:04:00Z">
        <w:r w:rsidRPr="00C37CCA" w:rsidDel="00157BDB">
          <w:rPr>
            <w:lang w:eastAsia="zh-CN"/>
            <w:rPrChange w:id="376" w:author="SWG A1 1.11" w:date="2021-12-06T14:34:00Z">
              <w:rPr>
                <w:highlight w:val="yellow"/>
                <w:lang w:eastAsia="zh-CN"/>
              </w:rPr>
            </w:rPrChange>
          </w:rPr>
          <w:delText xml:space="preserve">Emergency </w:delText>
        </w:r>
      </w:del>
      <w:ins w:id="377" w:author="Chair AI 1.11" w:date="2022-03-30T17:04:00Z">
        <w:r>
          <w:rPr>
            <w:lang w:eastAsia="zh-CN"/>
          </w:rPr>
          <w:t>e</w:t>
        </w:r>
        <w:r w:rsidRPr="00007E69">
          <w:rPr>
            <w:lang w:eastAsia="zh-CN"/>
          </w:rPr>
          <w:t xml:space="preserve">mergency </w:t>
        </w:r>
      </w:ins>
      <w:r w:rsidRPr="00007E69">
        <w:rPr>
          <w:lang w:eastAsia="zh-CN"/>
        </w:rPr>
        <w:t xml:space="preserve">position-indicating </w:t>
      </w:r>
      <w:proofErr w:type="spellStart"/>
      <w:r w:rsidRPr="00007E69">
        <w:rPr>
          <w:lang w:eastAsia="zh-CN"/>
        </w:rPr>
        <w:t>radiobeacon</w:t>
      </w:r>
      <w:proofErr w:type="spellEnd"/>
      <w:r w:rsidRPr="00007E69">
        <w:rPr>
          <w:lang w:eastAsia="zh-CN"/>
        </w:rPr>
        <w:t xml:space="preserve"> (</w:t>
      </w:r>
      <w:r w:rsidRPr="00007E69">
        <w:rPr>
          <w:lang w:eastAsia="ko-KR"/>
        </w:rPr>
        <w:t xml:space="preserve">EPIRB) </w:t>
      </w:r>
      <w:del w:id="378" w:author="KOR" w:date="2021-10-13T14:30:00Z">
        <w:r w:rsidRPr="00C37CCA" w:rsidDel="008A5670">
          <w:rPr>
            <w:lang w:eastAsia="ko-KR"/>
          </w:rPr>
          <w:delText xml:space="preserve">and </w:delText>
        </w:r>
        <w:r w:rsidRPr="00C37CCA" w:rsidDel="008A5670">
          <w:rPr>
            <w:lang w:eastAsia="ko-KR"/>
          </w:rPr>
          <w:br/>
          <w:delText xml:space="preserve">satellite EPIRB </w:delText>
        </w:r>
      </w:del>
      <w:r w:rsidRPr="00007E69">
        <w:rPr>
          <w:lang w:eastAsia="ko-KR"/>
        </w:rPr>
        <w:t>signals</w:t>
      </w:r>
      <w:ins w:id="379" w:author="ITU - LRT -" w:date="2021-11-04T17:19:00Z">
        <w:r w:rsidRPr="00007E69">
          <w:rPr>
            <w:sz w:val="16"/>
            <w:szCs w:val="16"/>
            <w:lang w:eastAsia="ko-KR"/>
          </w:rPr>
          <w:t>      </w:t>
        </w:r>
      </w:ins>
      <w:ins w:id="380" w:author="KOR" w:date="2021-10-22T08:53:00Z">
        <w:r w:rsidRPr="00C37CCA">
          <w:rPr>
            <w:b w:val="0"/>
            <w:sz w:val="16"/>
          </w:rPr>
          <w:t>(WRC-23)</w:t>
        </w:r>
      </w:ins>
    </w:p>
    <w:p w14:paraId="455DD8B9" w14:textId="77777777" w:rsidR="005140DE" w:rsidRPr="00C37CCA" w:rsidRDefault="005140DE" w:rsidP="005140DE">
      <w:pPr>
        <w:pStyle w:val="Reasons"/>
      </w:pPr>
      <w:r w:rsidRPr="00C37CCA">
        <w:rPr>
          <w:rFonts w:eastAsia="SimSun"/>
          <w:b/>
        </w:rPr>
        <w:t>Reasons:</w:t>
      </w:r>
      <w:r w:rsidRPr="00C37CCA">
        <w:rPr>
          <w:rFonts w:eastAsia="SimSun"/>
        </w:rPr>
        <w:tab/>
        <w:t xml:space="preserve">Editorial changes to the name of EPIRB. </w:t>
      </w:r>
    </w:p>
    <w:p w14:paraId="3C4FF910" w14:textId="77777777" w:rsidR="005140DE" w:rsidRPr="00C37CCA" w:rsidRDefault="005140DE" w:rsidP="005140DE">
      <w:pPr>
        <w:pStyle w:val="ArtNo"/>
      </w:pPr>
      <w:bookmarkStart w:id="381" w:name="_Toc42842482"/>
      <w:r w:rsidRPr="00C37CCA">
        <w:t xml:space="preserve">ARTICLE </w:t>
      </w:r>
      <w:r w:rsidRPr="00C37CCA">
        <w:rPr>
          <w:rStyle w:val="href"/>
        </w:rPr>
        <w:t>47</w:t>
      </w:r>
      <w:bookmarkEnd w:id="381"/>
    </w:p>
    <w:p w14:paraId="6312BC11" w14:textId="77777777" w:rsidR="005140DE" w:rsidRPr="00C37CCA" w:rsidRDefault="005140DE" w:rsidP="005140DE">
      <w:pPr>
        <w:pStyle w:val="Arttitle"/>
      </w:pPr>
      <w:bookmarkStart w:id="382" w:name="_Toc327956682"/>
      <w:bookmarkStart w:id="383" w:name="_Toc42842483"/>
      <w:r w:rsidRPr="00C37CCA">
        <w:t>Operator’s certificates</w:t>
      </w:r>
      <w:bookmarkEnd w:id="382"/>
      <w:bookmarkEnd w:id="383"/>
    </w:p>
    <w:p w14:paraId="60C5CF89" w14:textId="77777777" w:rsidR="005140DE" w:rsidRPr="00C37CCA" w:rsidRDefault="005140DE" w:rsidP="005140DE">
      <w:pPr>
        <w:pStyle w:val="Section1"/>
      </w:pPr>
      <w:r w:rsidRPr="00C37CCA">
        <w:t>Section III − Conditions for the issuing of certificates</w:t>
      </w:r>
    </w:p>
    <w:p w14:paraId="1FB7A22C" w14:textId="77777777" w:rsidR="005140DE" w:rsidRPr="00C37CCA" w:rsidRDefault="005140DE" w:rsidP="005140DE">
      <w:pPr>
        <w:pStyle w:val="Proposal"/>
        <w:rPr>
          <w:i/>
        </w:rPr>
      </w:pPr>
      <w:r w:rsidRPr="00C37CCA">
        <w:t>MOD</w:t>
      </w:r>
    </w:p>
    <w:p w14:paraId="62D53EEF" w14:textId="77777777" w:rsidR="005140DE" w:rsidRPr="00C37CCA" w:rsidRDefault="005140DE" w:rsidP="005140DE">
      <w:pPr>
        <w:pStyle w:val="TableNo"/>
        <w:spacing w:before="0"/>
      </w:pPr>
      <w:r w:rsidRPr="00C37CCA">
        <w:t xml:space="preserve">TABLE </w:t>
      </w:r>
      <w:r w:rsidRPr="00C37CCA">
        <w:rPr>
          <w:rStyle w:val="Tabledefbold"/>
        </w:rPr>
        <w:t>47-1</w:t>
      </w:r>
      <w:ins w:id="384" w:author="ITU - LRT" w:date="2021-06-03T08:38:00Z">
        <w:r w:rsidRPr="00C37CCA">
          <w:rPr>
            <w:rStyle w:val="Tabledefbold"/>
            <w:sz w:val="16"/>
            <w:szCs w:val="16"/>
          </w:rPr>
          <w:t>     </w:t>
        </w:r>
      </w:ins>
      <w:ins w:id="385" w:author="Chairman" w:date="2021-06-02T14:43:00Z">
        <w:r w:rsidRPr="00C37CCA">
          <w:rPr>
            <w:rStyle w:val="Tabledefbold"/>
            <w:sz w:val="16"/>
            <w:szCs w:val="16"/>
          </w:rPr>
          <w:t>(WRC-23)</w:t>
        </w:r>
      </w:ins>
    </w:p>
    <w:p w14:paraId="29DC4592" w14:textId="77777777" w:rsidR="005140DE" w:rsidRPr="00C37CCA" w:rsidRDefault="005140DE" w:rsidP="005140DE">
      <w:pPr>
        <w:pStyle w:val="Tabletitle"/>
      </w:pPr>
      <w:r w:rsidRPr="00C37CCA">
        <w:t>Requirements for radio electronic and operator’s certificates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53"/>
        <w:gridCol w:w="1247"/>
        <w:gridCol w:w="1247"/>
        <w:gridCol w:w="1247"/>
        <w:gridCol w:w="1247"/>
      </w:tblGrid>
      <w:tr w:rsidR="005140DE" w:rsidRPr="00C37CCA" w14:paraId="4C3E5060" w14:textId="77777777" w:rsidTr="0075755B">
        <w:trPr>
          <w:cantSplit/>
          <w:tblHeader/>
          <w:jc w:val="center"/>
        </w:trPr>
        <w:tc>
          <w:tcPr>
            <w:tcW w:w="4253" w:type="dxa"/>
            <w:hideMark/>
          </w:tcPr>
          <w:p w14:paraId="0265B75A" w14:textId="77777777" w:rsidR="005140DE" w:rsidRPr="00C37CCA" w:rsidRDefault="005140DE" w:rsidP="0075755B">
            <w:pPr>
              <w:pStyle w:val="Tablehead"/>
            </w:pPr>
            <w:r w:rsidRPr="00C37CCA">
              <w:t>The relevant certificate is issued to a candidate who has given proof of the technical and professional knowledge and qualifications enumerated below, as indicated by an</w:t>
            </w:r>
            <w:r w:rsidRPr="00C37CCA">
              <w:br/>
              <w:t>asterisk in the appropriate box</w:t>
            </w:r>
          </w:p>
        </w:tc>
        <w:tc>
          <w:tcPr>
            <w:tcW w:w="1247" w:type="dxa"/>
            <w:vAlign w:val="center"/>
            <w:hideMark/>
          </w:tcPr>
          <w:p w14:paraId="1337ABD9" w14:textId="77777777" w:rsidR="005140DE" w:rsidRPr="00C37CCA" w:rsidRDefault="005140DE" w:rsidP="0075755B">
            <w:pPr>
              <w:pStyle w:val="Tablehead"/>
            </w:pPr>
            <w:r w:rsidRPr="00C37CCA">
              <w:t>1st-class</w:t>
            </w:r>
            <w:r w:rsidRPr="00C37CCA">
              <w:br/>
              <w:t>radio electronic certificate</w:t>
            </w:r>
          </w:p>
        </w:tc>
        <w:tc>
          <w:tcPr>
            <w:tcW w:w="1247" w:type="dxa"/>
            <w:vAlign w:val="center"/>
            <w:hideMark/>
          </w:tcPr>
          <w:p w14:paraId="59C8677E" w14:textId="77777777" w:rsidR="005140DE" w:rsidRPr="00C37CCA" w:rsidRDefault="005140DE" w:rsidP="0075755B">
            <w:pPr>
              <w:pStyle w:val="Tablehead"/>
            </w:pPr>
            <w:r w:rsidRPr="00C37CCA">
              <w:t>2nd-class radio electronic certificate</w:t>
            </w:r>
          </w:p>
        </w:tc>
        <w:tc>
          <w:tcPr>
            <w:tcW w:w="1247" w:type="dxa"/>
            <w:vAlign w:val="center"/>
            <w:hideMark/>
          </w:tcPr>
          <w:p w14:paraId="78373E70" w14:textId="77777777" w:rsidR="005140DE" w:rsidRPr="00C37CCA" w:rsidRDefault="005140DE" w:rsidP="0075755B">
            <w:pPr>
              <w:pStyle w:val="Tablehead"/>
            </w:pPr>
            <w:r w:rsidRPr="00C37CCA">
              <w:t>General operator’s certificate</w:t>
            </w:r>
          </w:p>
        </w:tc>
        <w:tc>
          <w:tcPr>
            <w:tcW w:w="1247" w:type="dxa"/>
            <w:vAlign w:val="center"/>
            <w:hideMark/>
          </w:tcPr>
          <w:p w14:paraId="7A633D94" w14:textId="77777777" w:rsidR="005140DE" w:rsidRPr="00C37CCA" w:rsidRDefault="005140DE" w:rsidP="0075755B">
            <w:pPr>
              <w:pStyle w:val="Tablehead"/>
            </w:pPr>
            <w:r w:rsidRPr="00C37CCA">
              <w:t>Restricted operator’s certificate</w:t>
            </w:r>
          </w:p>
        </w:tc>
      </w:tr>
      <w:tr w:rsidR="005140DE" w:rsidRPr="00C37CCA" w14:paraId="0CAF3BC8" w14:textId="77777777" w:rsidTr="0075755B">
        <w:trPr>
          <w:cantSplit/>
          <w:jc w:val="center"/>
        </w:trPr>
        <w:tc>
          <w:tcPr>
            <w:tcW w:w="4253" w:type="dxa"/>
            <w:hideMark/>
          </w:tcPr>
          <w:p w14:paraId="0D9E4539" w14:textId="77777777" w:rsidR="005140DE" w:rsidRPr="00C37CCA" w:rsidRDefault="005140DE" w:rsidP="0075755B">
            <w:pPr>
              <w:pStyle w:val="Tabletext"/>
              <w:spacing w:before="60" w:after="60"/>
              <w:ind w:left="85" w:right="85"/>
            </w:pPr>
            <w:r w:rsidRPr="00C37CCA">
              <w:t>Knowledge of the principles of electricity and the theory of radio and of electronics sufficient to meet the requirements specified below:</w:t>
            </w:r>
          </w:p>
        </w:tc>
        <w:tc>
          <w:tcPr>
            <w:tcW w:w="1247" w:type="dxa"/>
            <w:hideMark/>
          </w:tcPr>
          <w:p w14:paraId="0BD26717" w14:textId="77777777" w:rsidR="005140DE" w:rsidRPr="00C37CCA" w:rsidRDefault="005140DE" w:rsidP="0075755B">
            <w:pPr>
              <w:pStyle w:val="Tabletext"/>
              <w:spacing w:before="60" w:after="60"/>
              <w:ind w:left="85" w:right="85"/>
              <w:jc w:val="center"/>
            </w:pPr>
            <w:r w:rsidRPr="00C37CCA">
              <w:t>*</w:t>
            </w:r>
          </w:p>
        </w:tc>
        <w:tc>
          <w:tcPr>
            <w:tcW w:w="1247" w:type="dxa"/>
            <w:hideMark/>
          </w:tcPr>
          <w:p w14:paraId="21C9867E" w14:textId="77777777" w:rsidR="005140DE" w:rsidRPr="00C37CCA" w:rsidRDefault="005140DE" w:rsidP="0075755B">
            <w:pPr>
              <w:pStyle w:val="Tabletext"/>
              <w:spacing w:before="60" w:after="60"/>
              <w:ind w:left="85" w:right="85"/>
              <w:jc w:val="center"/>
            </w:pPr>
            <w:r w:rsidRPr="00C37CCA">
              <w:t>*</w:t>
            </w:r>
          </w:p>
        </w:tc>
        <w:tc>
          <w:tcPr>
            <w:tcW w:w="1247" w:type="dxa"/>
          </w:tcPr>
          <w:p w14:paraId="4B395EE6" w14:textId="77777777" w:rsidR="005140DE" w:rsidRPr="00C37CCA" w:rsidRDefault="005140DE" w:rsidP="0075755B">
            <w:pPr>
              <w:pStyle w:val="Tabletext"/>
              <w:spacing w:before="60" w:after="60"/>
              <w:ind w:left="85" w:right="85"/>
              <w:jc w:val="center"/>
            </w:pPr>
          </w:p>
        </w:tc>
        <w:tc>
          <w:tcPr>
            <w:tcW w:w="1247" w:type="dxa"/>
          </w:tcPr>
          <w:p w14:paraId="72FA7033" w14:textId="77777777" w:rsidR="005140DE" w:rsidRPr="00C37CCA" w:rsidRDefault="005140DE" w:rsidP="0075755B">
            <w:pPr>
              <w:pStyle w:val="Tabletext"/>
              <w:spacing w:before="60" w:after="60"/>
              <w:ind w:left="85" w:right="85"/>
              <w:jc w:val="center"/>
            </w:pPr>
          </w:p>
        </w:tc>
      </w:tr>
      <w:tr w:rsidR="005140DE" w:rsidRPr="00C37CCA" w14:paraId="5DBFD0F6" w14:textId="77777777" w:rsidTr="0075755B">
        <w:trPr>
          <w:cantSplit/>
          <w:jc w:val="center"/>
        </w:trPr>
        <w:tc>
          <w:tcPr>
            <w:tcW w:w="4253" w:type="dxa"/>
            <w:hideMark/>
          </w:tcPr>
          <w:p w14:paraId="399526D2" w14:textId="77777777" w:rsidR="005140DE" w:rsidRPr="00C37CCA" w:rsidRDefault="005140DE" w:rsidP="0075755B">
            <w:pPr>
              <w:pStyle w:val="Tabletext"/>
              <w:spacing w:before="60" w:after="60"/>
              <w:ind w:left="85" w:right="85"/>
            </w:pPr>
            <w:r w:rsidRPr="00C37CCA">
              <w:t xml:space="preserve">Theoretical knowledge of GMDSS </w:t>
            </w:r>
            <w:proofErr w:type="spellStart"/>
            <w:r w:rsidRPr="00C37CCA">
              <w:t>radiocommuni</w:t>
            </w:r>
            <w:del w:id="386" w:author="Germany" w:date="2021-04-29T10:00:00Z">
              <w:r w:rsidRPr="00C37CCA" w:rsidDel="002B2568">
                <w:delText>-</w:delText>
              </w:r>
            </w:del>
            <w:r w:rsidRPr="00C37CCA">
              <w:t>cation</w:t>
            </w:r>
            <w:proofErr w:type="spellEnd"/>
            <w:r w:rsidRPr="00C37CCA">
              <w:t xml:space="preserve"> equipment, including </w:t>
            </w:r>
            <w:del w:id="387" w:author="Chairman" w:date="2021-06-02T14:31:00Z">
              <w:r w:rsidRPr="00C37CCA" w:rsidDel="0000187D">
                <w:delText xml:space="preserve">narrow-band direct-printing telegraph and </w:delText>
              </w:r>
            </w:del>
            <w:r w:rsidRPr="00C37CCA">
              <w:t xml:space="preserve">radiotelephone transmitters and receivers, digital selective calling equipment, ship earth stations, </w:t>
            </w:r>
            <w:ins w:id="388" w:author="Chair AI 1.11" w:date="2022-03-30T14:54:00Z">
              <w:r>
                <w:t xml:space="preserve">satellite </w:t>
              </w:r>
            </w:ins>
            <w:r w:rsidRPr="00C37CCA">
              <w:t>emergency position-indicating radio</w:t>
            </w:r>
            <w:ins w:id="389" w:author="KOR" w:date="2021-10-13T14:50:00Z">
              <w:r w:rsidRPr="00C37CCA">
                <w:t xml:space="preserve"> </w:t>
              </w:r>
            </w:ins>
            <w:r w:rsidRPr="00C37CCA">
              <w:t xml:space="preserve">beacons, marine antenna systems, radio equipment for survival craft together with all auxiliary items, including power supplies, as well as general knowledge of the principles of other equipment generally used for </w:t>
            </w:r>
            <w:proofErr w:type="spellStart"/>
            <w:r w:rsidRPr="00C37CCA">
              <w:t>radionavigation</w:t>
            </w:r>
            <w:proofErr w:type="spellEnd"/>
            <w:r w:rsidRPr="00C37CCA">
              <w:t>, with particular reference to maintaining equipment in service.</w:t>
            </w:r>
          </w:p>
        </w:tc>
        <w:tc>
          <w:tcPr>
            <w:tcW w:w="1247" w:type="dxa"/>
            <w:hideMark/>
          </w:tcPr>
          <w:p w14:paraId="29FF24DA" w14:textId="77777777" w:rsidR="005140DE" w:rsidRPr="00C37CCA" w:rsidRDefault="005140DE" w:rsidP="0075755B">
            <w:pPr>
              <w:pStyle w:val="Tabletext"/>
              <w:spacing w:before="60" w:after="60"/>
              <w:ind w:left="85" w:right="85"/>
              <w:jc w:val="center"/>
            </w:pPr>
            <w:r w:rsidRPr="00C37CCA">
              <w:t>*</w:t>
            </w:r>
          </w:p>
        </w:tc>
        <w:tc>
          <w:tcPr>
            <w:tcW w:w="1247" w:type="dxa"/>
          </w:tcPr>
          <w:p w14:paraId="3C357B83" w14:textId="77777777" w:rsidR="005140DE" w:rsidRPr="00C37CCA" w:rsidRDefault="005140DE" w:rsidP="0075755B">
            <w:pPr>
              <w:pStyle w:val="Tabletext"/>
              <w:spacing w:before="60" w:after="60"/>
              <w:ind w:left="85" w:right="85"/>
              <w:jc w:val="center"/>
            </w:pPr>
          </w:p>
        </w:tc>
        <w:tc>
          <w:tcPr>
            <w:tcW w:w="1247" w:type="dxa"/>
          </w:tcPr>
          <w:p w14:paraId="6AD032E5" w14:textId="77777777" w:rsidR="005140DE" w:rsidRPr="00C37CCA" w:rsidRDefault="005140DE" w:rsidP="0075755B">
            <w:pPr>
              <w:pStyle w:val="Tabletext"/>
              <w:spacing w:before="60" w:after="60"/>
              <w:ind w:left="85" w:right="85"/>
              <w:jc w:val="center"/>
            </w:pPr>
          </w:p>
        </w:tc>
        <w:tc>
          <w:tcPr>
            <w:tcW w:w="1247" w:type="dxa"/>
          </w:tcPr>
          <w:p w14:paraId="503D6105" w14:textId="77777777" w:rsidR="005140DE" w:rsidRPr="00C37CCA" w:rsidRDefault="005140DE" w:rsidP="0075755B">
            <w:pPr>
              <w:pStyle w:val="Tabletext"/>
              <w:spacing w:before="60" w:after="60"/>
              <w:ind w:left="85" w:right="85"/>
              <w:jc w:val="center"/>
            </w:pPr>
          </w:p>
        </w:tc>
      </w:tr>
      <w:tr w:rsidR="005140DE" w:rsidRPr="00C37CCA" w14:paraId="0D1672EB" w14:textId="77777777" w:rsidTr="0075755B">
        <w:trPr>
          <w:cantSplit/>
          <w:jc w:val="center"/>
        </w:trPr>
        <w:tc>
          <w:tcPr>
            <w:tcW w:w="4253" w:type="dxa"/>
            <w:hideMark/>
          </w:tcPr>
          <w:p w14:paraId="22C04689" w14:textId="77777777" w:rsidR="005140DE" w:rsidRPr="00C37CCA" w:rsidRDefault="005140DE" w:rsidP="0075755B">
            <w:pPr>
              <w:pStyle w:val="Tabletext"/>
              <w:spacing w:before="60" w:after="60"/>
              <w:ind w:left="85" w:right="85"/>
            </w:pPr>
            <w:r w:rsidRPr="00C37CCA">
              <w:lastRenderedPageBreak/>
              <w:t xml:space="preserve">General theoretical knowledge of GMDSS </w:t>
            </w:r>
            <w:proofErr w:type="spellStart"/>
            <w:r w:rsidRPr="00C37CCA">
              <w:t>radiocommunication</w:t>
            </w:r>
            <w:proofErr w:type="spellEnd"/>
            <w:r w:rsidRPr="00C37CCA">
              <w:t xml:space="preserve"> equipment, </w:t>
            </w:r>
            <w:del w:id="390" w:author="SWG A1 1.11" w:date="2021-12-06T14:41:00Z">
              <w:r w:rsidRPr="00C37CCA" w:rsidDel="005C56B0">
                <w:delText xml:space="preserve">including </w:delText>
              </w:r>
            </w:del>
            <w:del w:id="391" w:author="SWG A1 1.11" w:date="2021-12-06T14:38:00Z">
              <w:r w:rsidRPr="00C37CCA" w:rsidDel="005C56B0">
                <w:delText xml:space="preserve">narrow-band </w:delText>
              </w:r>
            </w:del>
            <w:del w:id="392" w:author="SWG A1 1.11" w:date="2021-12-06T14:41:00Z">
              <w:r w:rsidRPr="00C37CCA" w:rsidDel="005C56B0">
                <w:delText xml:space="preserve">direct-printing telegraph </w:delText>
              </w:r>
            </w:del>
            <w:del w:id="393" w:author="SWG A1 1.11" w:date="2021-12-06T14:44:00Z">
              <w:r w:rsidRPr="00C37CCA" w:rsidDel="005C56B0">
                <w:delText xml:space="preserve">and </w:delText>
              </w:r>
            </w:del>
            <w:r w:rsidRPr="00C37CCA">
              <w:t>radiotelephone transmitters and receivers, digital selective calling equipment, ship earth stations</w:t>
            </w:r>
            <w:ins w:id="394" w:author="SWG A1 1.11" w:date="2021-12-06T14:41:00Z">
              <w:r w:rsidRPr="00C37CCA">
                <w:t xml:space="preserve"> (including telegraph</w:t>
              </w:r>
            </w:ins>
            <w:ins w:id="395" w:author="SWG A1 1.11" w:date="2021-12-08T13:47:00Z">
              <w:r w:rsidRPr="00C37CCA">
                <w:t>y</w:t>
              </w:r>
            </w:ins>
            <w:ins w:id="396" w:author="SWG A1 1.11" w:date="2021-12-06T14:41:00Z">
              <w:r w:rsidRPr="00C37CCA">
                <w:t>)</w:t>
              </w:r>
            </w:ins>
            <w:r w:rsidRPr="00C37CCA">
              <w:t xml:space="preserve">, </w:t>
            </w:r>
            <w:ins w:id="397" w:author="Chair AI 1.11" w:date="2022-03-30T14:54:00Z">
              <w:r>
                <w:t xml:space="preserve">satellite </w:t>
              </w:r>
            </w:ins>
            <w:r w:rsidRPr="00C37CCA">
              <w:t>emergency position-indicating radio</w:t>
            </w:r>
            <w:ins w:id="398" w:author="KOR" w:date="2021-10-13T14:51:00Z">
              <w:r w:rsidRPr="00C37CCA">
                <w:t xml:space="preserve"> </w:t>
              </w:r>
            </w:ins>
            <w:r w:rsidRPr="00C37CCA">
              <w:t xml:space="preserve">beacons, marine antenna systems, radio equipment for survival craft together with all auxiliary items, including power supplies, as well as general knowledge of the principles of other equipment generally used for </w:t>
            </w:r>
            <w:proofErr w:type="spellStart"/>
            <w:r w:rsidRPr="00C37CCA">
              <w:t>radionavigation</w:t>
            </w:r>
            <w:proofErr w:type="spellEnd"/>
            <w:r w:rsidRPr="00C37CCA">
              <w:t>, with particular reference to maintaining equipment in service.</w:t>
            </w:r>
          </w:p>
        </w:tc>
        <w:tc>
          <w:tcPr>
            <w:tcW w:w="1247" w:type="dxa"/>
          </w:tcPr>
          <w:p w14:paraId="455EAF17" w14:textId="77777777" w:rsidR="005140DE" w:rsidRPr="00C37CCA" w:rsidRDefault="005140DE" w:rsidP="0075755B">
            <w:pPr>
              <w:pStyle w:val="Tabletext"/>
              <w:spacing w:before="60" w:after="60"/>
              <w:ind w:left="85" w:right="85"/>
              <w:jc w:val="center"/>
            </w:pPr>
          </w:p>
        </w:tc>
        <w:tc>
          <w:tcPr>
            <w:tcW w:w="1247" w:type="dxa"/>
            <w:hideMark/>
          </w:tcPr>
          <w:p w14:paraId="5C6FDD78" w14:textId="77777777" w:rsidR="005140DE" w:rsidRPr="00C37CCA" w:rsidRDefault="005140DE" w:rsidP="0075755B">
            <w:pPr>
              <w:pStyle w:val="Tabletext"/>
              <w:spacing w:before="60" w:after="60"/>
              <w:ind w:left="85" w:right="85"/>
              <w:jc w:val="center"/>
            </w:pPr>
            <w:r w:rsidRPr="00C37CCA">
              <w:t>*</w:t>
            </w:r>
          </w:p>
        </w:tc>
        <w:tc>
          <w:tcPr>
            <w:tcW w:w="1247" w:type="dxa"/>
          </w:tcPr>
          <w:p w14:paraId="4A9035CF" w14:textId="77777777" w:rsidR="005140DE" w:rsidRPr="00C37CCA" w:rsidRDefault="005140DE" w:rsidP="0075755B">
            <w:pPr>
              <w:pStyle w:val="Tabletext"/>
              <w:spacing w:before="60" w:after="60"/>
              <w:ind w:left="85" w:right="85"/>
              <w:jc w:val="center"/>
            </w:pPr>
          </w:p>
        </w:tc>
        <w:tc>
          <w:tcPr>
            <w:tcW w:w="1247" w:type="dxa"/>
          </w:tcPr>
          <w:p w14:paraId="196D31A6" w14:textId="77777777" w:rsidR="005140DE" w:rsidRPr="00C37CCA" w:rsidRDefault="005140DE" w:rsidP="0075755B">
            <w:pPr>
              <w:pStyle w:val="Tabletext"/>
              <w:spacing w:before="60" w:after="60"/>
              <w:ind w:left="85" w:right="85"/>
              <w:jc w:val="center"/>
            </w:pPr>
          </w:p>
        </w:tc>
      </w:tr>
      <w:tr w:rsidR="005140DE" w:rsidRPr="00C37CCA" w14:paraId="7FB774EF" w14:textId="77777777" w:rsidTr="0075755B">
        <w:trPr>
          <w:cantSplit/>
          <w:jc w:val="center"/>
        </w:trPr>
        <w:tc>
          <w:tcPr>
            <w:tcW w:w="4253" w:type="dxa"/>
            <w:hideMark/>
          </w:tcPr>
          <w:p w14:paraId="31434B08" w14:textId="77777777" w:rsidR="005140DE" w:rsidRPr="00C37CCA" w:rsidRDefault="005140DE" w:rsidP="0075755B">
            <w:pPr>
              <w:pStyle w:val="Tabletext"/>
              <w:spacing w:before="60" w:after="60"/>
              <w:ind w:left="85" w:right="85"/>
            </w:pPr>
            <w:r w:rsidRPr="00C37CCA">
              <w:t>Practical knowledge of the operation and knowledge of the preventive maintenance of the equipment indicated above.</w:t>
            </w:r>
          </w:p>
        </w:tc>
        <w:tc>
          <w:tcPr>
            <w:tcW w:w="1247" w:type="dxa"/>
            <w:hideMark/>
          </w:tcPr>
          <w:p w14:paraId="7DA24B71" w14:textId="77777777" w:rsidR="005140DE" w:rsidRPr="00C37CCA" w:rsidRDefault="005140DE" w:rsidP="0075755B">
            <w:pPr>
              <w:pStyle w:val="Tabletext"/>
              <w:spacing w:before="60" w:after="60"/>
              <w:ind w:left="85" w:right="85"/>
              <w:jc w:val="center"/>
            </w:pPr>
            <w:r w:rsidRPr="00C37CCA">
              <w:t>*</w:t>
            </w:r>
          </w:p>
        </w:tc>
        <w:tc>
          <w:tcPr>
            <w:tcW w:w="1247" w:type="dxa"/>
            <w:hideMark/>
          </w:tcPr>
          <w:p w14:paraId="56353093" w14:textId="77777777" w:rsidR="005140DE" w:rsidRPr="00C37CCA" w:rsidRDefault="005140DE" w:rsidP="0075755B">
            <w:pPr>
              <w:pStyle w:val="Tabletext"/>
              <w:spacing w:before="60" w:after="60"/>
              <w:ind w:left="85" w:right="85"/>
              <w:jc w:val="center"/>
            </w:pPr>
            <w:r w:rsidRPr="00C37CCA">
              <w:t>*</w:t>
            </w:r>
          </w:p>
        </w:tc>
        <w:tc>
          <w:tcPr>
            <w:tcW w:w="1247" w:type="dxa"/>
          </w:tcPr>
          <w:p w14:paraId="5195616D" w14:textId="77777777" w:rsidR="005140DE" w:rsidRPr="00C37CCA" w:rsidRDefault="005140DE" w:rsidP="0075755B">
            <w:pPr>
              <w:pStyle w:val="Tabletext"/>
              <w:spacing w:before="60" w:after="60"/>
              <w:ind w:left="85" w:right="85"/>
              <w:jc w:val="center"/>
            </w:pPr>
          </w:p>
        </w:tc>
        <w:tc>
          <w:tcPr>
            <w:tcW w:w="1247" w:type="dxa"/>
          </w:tcPr>
          <w:p w14:paraId="6AC76D42" w14:textId="77777777" w:rsidR="005140DE" w:rsidRPr="00C37CCA" w:rsidRDefault="005140DE" w:rsidP="0075755B">
            <w:pPr>
              <w:pStyle w:val="Tabletext"/>
              <w:spacing w:before="60" w:after="60"/>
              <w:ind w:left="85" w:right="85"/>
              <w:jc w:val="center"/>
            </w:pPr>
          </w:p>
        </w:tc>
      </w:tr>
      <w:tr w:rsidR="005140DE" w:rsidRPr="00C37CCA" w14:paraId="57762B06" w14:textId="77777777" w:rsidTr="0075755B">
        <w:trPr>
          <w:cantSplit/>
          <w:jc w:val="center"/>
        </w:trPr>
        <w:tc>
          <w:tcPr>
            <w:tcW w:w="4253" w:type="dxa"/>
            <w:hideMark/>
          </w:tcPr>
          <w:p w14:paraId="3C0DEDAF" w14:textId="77777777" w:rsidR="005140DE" w:rsidRPr="00C37CCA" w:rsidRDefault="005140DE" w:rsidP="0075755B">
            <w:pPr>
              <w:pStyle w:val="Tabletext"/>
              <w:spacing w:before="60" w:after="60"/>
              <w:ind w:left="85" w:right="85"/>
            </w:pPr>
            <w:r w:rsidRPr="00C37CCA">
              <w:t>Practical knowledge necessary for the location and repair (using appropriate testing equipment and tools) of faults in the equipment mentioned above which may occur during a voyage.</w:t>
            </w:r>
          </w:p>
        </w:tc>
        <w:tc>
          <w:tcPr>
            <w:tcW w:w="1247" w:type="dxa"/>
            <w:hideMark/>
          </w:tcPr>
          <w:p w14:paraId="7D642BF6" w14:textId="77777777" w:rsidR="005140DE" w:rsidRPr="00C37CCA" w:rsidRDefault="005140DE" w:rsidP="0075755B">
            <w:pPr>
              <w:pStyle w:val="Tabletext"/>
              <w:spacing w:before="60" w:after="60"/>
              <w:ind w:left="85" w:right="85"/>
              <w:jc w:val="center"/>
            </w:pPr>
            <w:r w:rsidRPr="00C37CCA">
              <w:t>*</w:t>
            </w:r>
          </w:p>
        </w:tc>
        <w:tc>
          <w:tcPr>
            <w:tcW w:w="1247" w:type="dxa"/>
          </w:tcPr>
          <w:p w14:paraId="06F770F6" w14:textId="77777777" w:rsidR="005140DE" w:rsidRPr="00C37CCA" w:rsidRDefault="005140DE" w:rsidP="0075755B">
            <w:pPr>
              <w:pStyle w:val="Tabletext"/>
              <w:spacing w:before="60" w:after="60"/>
              <w:ind w:left="85" w:right="85"/>
              <w:jc w:val="center"/>
            </w:pPr>
          </w:p>
        </w:tc>
        <w:tc>
          <w:tcPr>
            <w:tcW w:w="1247" w:type="dxa"/>
          </w:tcPr>
          <w:p w14:paraId="5DB532C1" w14:textId="77777777" w:rsidR="005140DE" w:rsidRPr="00C37CCA" w:rsidRDefault="005140DE" w:rsidP="0075755B">
            <w:pPr>
              <w:pStyle w:val="Tabletext"/>
              <w:spacing w:before="60" w:after="60"/>
              <w:ind w:left="85" w:right="85"/>
              <w:jc w:val="center"/>
            </w:pPr>
          </w:p>
        </w:tc>
        <w:tc>
          <w:tcPr>
            <w:tcW w:w="1247" w:type="dxa"/>
          </w:tcPr>
          <w:p w14:paraId="0B690875" w14:textId="77777777" w:rsidR="005140DE" w:rsidRPr="00C37CCA" w:rsidRDefault="005140DE" w:rsidP="0075755B">
            <w:pPr>
              <w:pStyle w:val="Tabletext"/>
              <w:spacing w:before="60" w:after="60"/>
              <w:ind w:left="85" w:right="85"/>
              <w:jc w:val="center"/>
            </w:pPr>
          </w:p>
        </w:tc>
      </w:tr>
      <w:tr w:rsidR="005140DE" w:rsidRPr="00C37CCA" w14:paraId="0C33A43E" w14:textId="77777777" w:rsidTr="0075755B">
        <w:trPr>
          <w:cantSplit/>
          <w:jc w:val="center"/>
        </w:trPr>
        <w:tc>
          <w:tcPr>
            <w:tcW w:w="4253" w:type="dxa"/>
            <w:hideMark/>
          </w:tcPr>
          <w:p w14:paraId="6B5D59B2" w14:textId="77777777" w:rsidR="005140DE" w:rsidRPr="00C37CCA" w:rsidRDefault="005140DE" w:rsidP="0075755B">
            <w:pPr>
              <w:pStyle w:val="Tabletext"/>
              <w:spacing w:before="60" w:after="60"/>
              <w:ind w:left="85" w:right="85"/>
            </w:pPr>
            <w:r w:rsidRPr="00C37CCA">
              <w:t>Practical knowledge necessary for effecting repairs in the case of faults in the equipment indicated above, using the means available on board and, if necessary, replacing modular units.</w:t>
            </w:r>
          </w:p>
        </w:tc>
        <w:tc>
          <w:tcPr>
            <w:tcW w:w="1247" w:type="dxa"/>
          </w:tcPr>
          <w:p w14:paraId="7746FDAB" w14:textId="77777777" w:rsidR="005140DE" w:rsidRPr="00C37CCA" w:rsidRDefault="005140DE" w:rsidP="0075755B">
            <w:pPr>
              <w:pStyle w:val="Tabletext"/>
              <w:spacing w:before="60" w:after="60"/>
              <w:ind w:left="85" w:right="85"/>
              <w:jc w:val="center"/>
            </w:pPr>
          </w:p>
        </w:tc>
        <w:tc>
          <w:tcPr>
            <w:tcW w:w="1247" w:type="dxa"/>
            <w:hideMark/>
          </w:tcPr>
          <w:p w14:paraId="797E7AA2" w14:textId="77777777" w:rsidR="005140DE" w:rsidRPr="00C37CCA" w:rsidRDefault="005140DE" w:rsidP="0075755B">
            <w:pPr>
              <w:pStyle w:val="Tabletext"/>
              <w:spacing w:before="60" w:after="60"/>
              <w:ind w:left="85" w:right="85"/>
              <w:jc w:val="center"/>
            </w:pPr>
            <w:r w:rsidRPr="00C37CCA">
              <w:t>*</w:t>
            </w:r>
          </w:p>
        </w:tc>
        <w:tc>
          <w:tcPr>
            <w:tcW w:w="1247" w:type="dxa"/>
          </w:tcPr>
          <w:p w14:paraId="0433A040" w14:textId="77777777" w:rsidR="005140DE" w:rsidRPr="00C37CCA" w:rsidRDefault="005140DE" w:rsidP="0075755B">
            <w:pPr>
              <w:pStyle w:val="Tabletext"/>
              <w:spacing w:before="60" w:after="60"/>
              <w:ind w:left="85" w:right="85"/>
              <w:jc w:val="center"/>
            </w:pPr>
          </w:p>
        </w:tc>
        <w:tc>
          <w:tcPr>
            <w:tcW w:w="1247" w:type="dxa"/>
          </w:tcPr>
          <w:p w14:paraId="4B97736B" w14:textId="77777777" w:rsidR="005140DE" w:rsidRPr="00C37CCA" w:rsidRDefault="005140DE" w:rsidP="0075755B">
            <w:pPr>
              <w:pStyle w:val="Tabletext"/>
              <w:spacing w:before="60" w:after="60"/>
              <w:ind w:left="85" w:right="85"/>
              <w:jc w:val="center"/>
            </w:pPr>
          </w:p>
        </w:tc>
      </w:tr>
    </w:tbl>
    <w:p w14:paraId="3430A63B" w14:textId="77777777" w:rsidR="005140DE" w:rsidRPr="0034284C" w:rsidRDefault="005140DE" w:rsidP="005140DE">
      <w:pPr>
        <w:keepNext/>
        <w:spacing w:before="560" w:after="120"/>
        <w:jc w:val="center"/>
        <w:rPr>
          <w:caps/>
          <w:sz w:val="20"/>
        </w:rPr>
      </w:pPr>
      <w:r w:rsidRPr="0034284C">
        <w:rPr>
          <w:caps/>
          <w:sz w:val="20"/>
        </w:rPr>
        <w:t xml:space="preserve">TABLE </w:t>
      </w:r>
      <w:r w:rsidRPr="0034284C">
        <w:rPr>
          <w:b/>
          <w:caps/>
          <w:sz w:val="20"/>
        </w:rPr>
        <w:t xml:space="preserve">47-1 </w:t>
      </w:r>
      <w:r w:rsidRPr="0034284C">
        <w:rPr>
          <w:bCs/>
          <w:caps/>
          <w:sz w:val="20"/>
        </w:rPr>
        <w:t>(</w:t>
      </w:r>
      <w:r w:rsidRPr="0034284C">
        <w:rPr>
          <w:bCs/>
          <w:i/>
          <w:iCs/>
          <w:sz w:val="20"/>
        </w:rPr>
        <w:t>end</w:t>
      </w:r>
      <w:r w:rsidRPr="0034284C">
        <w:rPr>
          <w:bCs/>
          <w:caps/>
          <w:sz w:val="20"/>
        </w:rPr>
        <w:t>)</w:t>
      </w:r>
    </w:p>
    <w:tbl>
      <w:tblPr>
        <w:tblW w:w="0" w:type="auto"/>
        <w:jc w:val="center"/>
        <w:tblLayout w:type="fixed"/>
        <w:tblCellMar>
          <w:left w:w="0" w:type="dxa"/>
          <w:right w:w="0" w:type="dxa"/>
        </w:tblCellMar>
        <w:tblLook w:val="04A0" w:firstRow="1" w:lastRow="0" w:firstColumn="1" w:lastColumn="0" w:noHBand="0" w:noVBand="1"/>
      </w:tblPr>
      <w:tblGrid>
        <w:gridCol w:w="4253"/>
        <w:gridCol w:w="1247"/>
        <w:gridCol w:w="1247"/>
        <w:gridCol w:w="1247"/>
        <w:gridCol w:w="1247"/>
      </w:tblGrid>
      <w:tr w:rsidR="005140DE" w:rsidRPr="0034284C" w14:paraId="6513F3F2" w14:textId="77777777" w:rsidTr="0075755B">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4965F8C1"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t>The relevant certificate is issued to a candidate who has given proof of the technical and professional knowledge and qualifications enumerated below, as indicated by an</w:t>
            </w:r>
            <w:r w:rsidRPr="0034284C">
              <w:rPr>
                <w:rFonts w:ascii="Times New Roman Bold" w:hAnsi="Times New Roman Bold" w:cs="Times New Roman Bold"/>
                <w:b/>
                <w:sz w:val="20"/>
              </w:rPr>
              <w:br/>
              <w:t>asterisk in the appropriate box</w:t>
            </w:r>
          </w:p>
        </w:tc>
        <w:tc>
          <w:tcPr>
            <w:tcW w:w="1247" w:type="dxa"/>
            <w:tcBorders>
              <w:top w:val="single" w:sz="6" w:space="0" w:color="auto"/>
              <w:left w:val="single" w:sz="6" w:space="0" w:color="auto"/>
              <w:bottom w:val="single" w:sz="6" w:space="0" w:color="auto"/>
              <w:right w:val="single" w:sz="6" w:space="0" w:color="auto"/>
            </w:tcBorders>
            <w:hideMark/>
          </w:tcPr>
          <w:p w14:paraId="6804DD5A"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t>1st-class</w:t>
            </w:r>
            <w:r w:rsidRPr="0034284C">
              <w:rPr>
                <w:rFonts w:ascii="Times New Roman Bold" w:hAnsi="Times New Roman Bold" w:cs="Times New Roman Bold"/>
                <w:b/>
                <w:sz w:val="20"/>
              </w:rPr>
              <w:br/>
              <w:t>radio electronic certificate</w:t>
            </w:r>
          </w:p>
        </w:tc>
        <w:tc>
          <w:tcPr>
            <w:tcW w:w="1247" w:type="dxa"/>
            <w:tcBorders>
              <w:top w:val="single" w:sz="6" w:space="0" w:color="auto"/>
              <w:left w:val="single" w:sz="6" w:space="0" w:color="auto"/>
              <w:bottom w:val="single" w:sz="6" w:space="0" w:color="auto"/>
              <w:right w:val="single" w:sz="6" w:space="0" w:color="auto"/>
            </w:tcBorders>
            <w:hideMark/>
          </w:tcPr>
          <w:p w14:paraId="1DACAC59"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t>2nd-class radio electronic certificate</w:t>
            </w:r>
          </w:p>
        </w:tc>
        <w:tc>
          <w:tcPr>
            <w:tcW w:w="1247" w:type="dxa"/>
            <w:tcBorders>
              <w:top w:val="single" w:sz="6" w:space="0" w:color="auto"/>
              <w:left w:val="single" w:sz="6" w:space="0" w:color="auto"/>
              <w:bottom w:val="single" w:sz="6" w:space="0" w:color="auto"/>
              <w:right w:val="single" w:sz="6" w:space="0" w:color="auto"/>
            </w:tcBorders>
            <w:hideMark/>
          </w:tcPr>
          <w:p w14:paraId="045CA655"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br/>
              <w:t>General operator’s certificate</w:t>
            </w:r>
          </w:p>
        </w:tc>
        <w:tc>
          <w:tcPr>
            <w:tcW w:w="1247" w:type="dxa"/>
            <w:tcBorders>
              <w:top w:val="single" w:sz="6" w:space="0" w:color="auto"/>
              <w:left w:val="single" w:sz="6" w:space="0" w:color="auto"/>
              <w:bottom w:val="single" w:sz="6" w:space="0" w:color="auto"/>
              <w:right w:val="single" w:sz="6" w:space="0" w:color="auto"/>
            </w:tcBorders>
            <w:hideMark/>
          </w:tcPr>
          <w:p w14:paraId="7165AFBE"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br/>
              <w:t>Restricted operator’s certificate</w:t>
            </w:r>
          </w:p>
        </w:tc>
      </w:tr>
      <w:tr w:rsidR="005140DE" w:rsidRPr="0034284C" w14:paraId="68FC6AC5" w14:textId="77777777" w:rsidTr="0075755B">
        <w:trPr>
          <w:cantSplit/>
          <w:jc w:val="center"/>
        </w:trPr>
        <w:tc>
          <w:tcPr>
            <w:tcW w:w="4253" w:type="dxa"/>
            <w:tcBorders>
              <w:top w:val="single" w:sz="6" w:space="0" w:color="auto"/>
              <w:left w:val="single" w:sz="6" w:space="0" w:color="auto"/>
              <w:bottom w:val="nil"/>
              <w:right w:val="single" w:sz="6" w:space="0" w:color="auto"/>
            </w:tcBorders>
          </w:tcPr>
          <w:p w14:paraId="498288B8"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rPr>
                <w:sz w:val="20"/>
              </w:rPr>
            </w:pPr>
            <w:r w:rsidRPr="0034284C">
              <w:rPr>
                <w:sz w:val="20"/>
              </w:rPr>
              <w:t>…</w:t>
            </w:r>
          </w:p>
        </w:tc>
        <w:tc>
          <w:tcPr>
            <w:tcW w:w="1247" w:type="dxa"/>
            <w:tcBorders>
              <w:top w:val="single" w:sz="6" w:space="0" w:color="auto"/>
              <w:left w:val="single" w:sz="6" w:space="0" w:color="auto"/>
              <w:bottom w:val="nil"/>
              <w:right w:val="single" w:sz="6" w:space="0" w:color="auto"/>
            </w:tcBorders>
          </w:tcPr>
          <w:p w14:paraId="2FC3D3B6"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6" w:space="0" w:color="auto"/>
              <w:left w:val="single" w:sz="6" w:space="0" w:color="auto"/>
              <w:bottom w:val="nil"/>
              <w:right w:val="single" w:sz="6" w:space="0" w:color="auto"/>
            </w:tcBorders>
          </w:tcPr>
          <w:p w14:paraId="069DB0EE"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6" w:space="0" w:color="auto"/>
              <w:left w:val="single" w:sz="6" w:space="0" w:color="auto"/>
              <w:bottom w:val="nil"/>
              <w:right w:val="single" w:sz="6" w:space="0" w:color="auto"/>
            </w:tcBorders>
          </w:tcPr>
          <w:p w14:paraId="6A995CB2"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6" w:space="0" w:color="auto"/>
              <w:left w:val="single" w:sz="6" w:space="0" w:color="auto"/>
              <w:bottom w:val="nil"/>
              <w:right w:val="single" w:sz="6" w:space="0" w:color="auto"/>
            </w:tcBorders>
          </w:tcPr>
          <w:p w14:paraId="18860863"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r>
      <w:tr w:rsidR="005140DE" w:rsidRPr="0034284C" w14:paraId="3A241E89" w14:textId="77777777" w:rsidTr="0075755B">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3698F93C"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rPr>
                <w:sz w:val="20"/>
              </w:rPr>
            </w:pPr>
            <w:r w:rsidRPr="0034284C">
              <w:rPr>
                <w:sz w:val="20"/>
              </w:rPr>
              <w:t>Ability to send and to receive correctly by radiotelephon</w:t>
            </w:r>
            <w:del w:id="399" w:author="SWG A1 1.11" w:date="2021-12-07T11:06:00Z">
              <w:r w:rsidRPr="0034284C" w:rsidDel="00263E90">
                <w:rPr>
                  <w:sz w:val="20"/>
                </w:rPr>
                <w:delText>e</w:delText>
              </w:r>
            </w:del>
            <w:ins w:id="400" w:author="SWG A1 1.11" w:date="2021-12-07T11:06:00Z">
              <w:r w:rsidRPr="0034284C">
                <w:rPr>
                  <w:sz w:val="20"/>
                </w:rPr>
                <w:t>y</w:t>
              </w:r>
            </w:ins>
            <w:r w:rsidRPr="0034284C">
              <w:rPr>
                <w:sz w:val="20"/>
              </w:rPr>
              <w:t xml:space="preserve"> and </w:t>
            </w:r>
            <w:del w:id="401" w:author="SWG A1 1.11" w:date="2021-12-07T11:06:00Z">
              <w:r w:rsidRPr="0034284C" w:rsidDel="00263E90">
                <w:rPr>
                  <w:sz w:val="20"/>
                </w:rPr>
                <w:delText>direct-</w:delText>
              </w:r>
            </w:del>
            <w:del w:id="402" w:author="SWG A1 1.11" w:date="2021-12-07T11:07:00Z">
              <w:r w:rsidRPr="0034284C" w:rsidDel="00263E90">
                <w:rPr>
                  <w:sz w:val="20"/>
                </w:rPr>
                <w:delText xml:space="preserve">printing </w:delText>
              </w:r>
            </w:del>
            <w:r w:rsidRPr="0034284C">
              <w:rPr>
                <w:sz w:val="20"/>
              </w:rPr>
              <w:t>telegraphy</w:t>
            </w:r>
            <w:ins w:id="403" w:author="SWG A1 1.11" w:date="2021-12-07T11:07:00Z">
              <w:r w:rsidRPr="0034284C">
                <w:rPr>
                  <w:sz w:val="20"/>
                </w:rPr>
                <w:t xml:space="preserve"> with ship earth station</w:t>
              </w:r>
            </w:ins>
            <w:r w:rsidRPr="0034284C">
              <w:rPr>
                <w:sz w:val="20"/>
              </w:rPr>
              <w:t>.</w:t>
            </w:r>
          </w:p>
        </w:tc>
        <w:tc>
          <w:tcPr>
            <w:tcW w:w="1247" w:type="dxa"/>
            <w:tcBorders>
              <w:top w:val="single" w:sz="6" w:space="0" w:color="auto"/>
              <w:left w:val="single" w:sz="6" w:space="0" w:color="auto"/>
              <w:bottom w:val="single" w:sz="6" w:space="0" w:color="auto"/>
              <w:right w:val="single" w:sz="6" w:space="0" w:color="auto"/>
            </w:tcBorders>
            <w:hideMark/>
          </w:tcPr>
          <w:p w14:paraId="259E3B54"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r w:rsidRPr="0034284C">
              <w:rPr>
                <w:sz w:val="20"/>
              </w:rPr>
              <w:t>*</w:t>
            </w:r>
          </w:p>
        </w:tc>
        <w:tc>
          <w:tcPr>
            <w:tcW w:w="1247" w:type="dxa"/>
            <w:tcBorders>
              <w:top w:val="single" w:sz="6" w:space="0" w:color="auto"/>
              <w:left w:val="single" w:sz="6" w:space="0" w:color="auto"/>
              <w:bottom w:val="single" w:sz="6" w:space="0" w:color="auto"/>
              <w:right w:val="single" w:sz="6" w:space="0" w:color="auto"/>
            </w:tcBorders>
            <w:hideMark/>
          </w:tcPr>
          <w:p w14:paraId="4256D8C3"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r w:rsidRPr="0034284C">
              <w:rPr>
                <w:sz w:val="20"/>
              </w:rPr>
              <w:t>*</w:t>
            </w:r>
          </w:p>
        </w:tc>
        <w:tc>
          <w:tcPr>
            <w:tcW w:w="1247" w:type="dxa"/>
            <w:tcBorders>
              <w:top w:val="single" w:sz="6" w:space="0" w:color="auto"/>
              <w:left w:val="single" w:sz="6" w:space="0" w:color="auto"/>
              <w:bottom w:val="single" w:sz="6" w:space="0" w:color="auto"/>
              <w:right w:val="single" w:sz="6" w:space="0" w:color="auto"/>
            </w:tcBorders>
            <w:hideMark/>
          </w:tcPr>
          <w:p w14:paraId="18C6831D"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r w:rsidRPr="0034284C">
              <w:rPr>
                <w:sz w:val="20"/>
              </w:rPr>
              <w:t>*</w:t>
            </w:r>
          </w:p>
        </w:tc>
        <w:tc>
          <w:tcPr>
            <w:tcW w:w="1247" w:type="dxa"/>
            <w:tcBorders>
              <w:top w:val="single" w:sz="6" w:space="0" w:color="auto"/>
              <w:left w:val="single" w:sz="6" w:space="0" w:color="auto"/>
              <w:bottom w:val="single" w:sz="6" w:space="0" w:color="auto"/>
              <w:right w:val="single" w:sz="6" w:space="0" w:color="auto"/>
            </w:tcBorders>
          </w:tcPr>
          <w:p w14:paraId="12A0B3F3"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r>
      <w:tr w:rsidR="005140DE" w:rsidRPr="0034284C" w14:paraId="33C22246" w14:textId="77777777" w:rsidTr="0075755B">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16B43C86"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rPr>
                <w:sz w:val="20"/>
              </w:rPr>
            </w:pPr>
            <w:r w:rsidRPr="0034284C">
              <w:rPr>
                <w:sz w:val="20"/>
              </w:rPr>
              <w:t>Ability to send and to receive correctly by radiotelephone.</w:t>
            </w:r>
          </w:p>
        </w:tc>
        <w:tc>
          <w:tcPr>
            <w:tcW w:w="1247" w:type="dxa"/>
            <w:tcBorders>
              <w:top w:val="single" w:sz="6" w:space="0" w:color="auto"/>
              <w:left w:val="single" w:sz="6" w:space="0" w:color="auto"/>
              <w:bottom w:val="single" w:sz="4" w:space="0" w:color="auto"/>
              <w:right w:val="single" w:sz="6" w:space="0" w:color="auto"/>
            </w:tcBorders>
          </w:tcPr>
          <w:p w14:paraId="1B82907D"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ins w:id="404" w:author="KOR" w:date="2021-10-13T14:57:00Z">
              <w:r w:rsidRPr="0034284C">
                <w:rPr>
                  <w:sz w:val="20"/>
                </w:rPr>
                <w:t>*</w:t>
              </w:r>
            </w:ins>
          </w:p>
        </w:tc>
        <w:tc>
          <w:tcPr>
            <w:tcW w:w="1247" w:type="dxa"/>
            <w:tcBorders>
              <w:top w:val="single" w:sz="6" w:space="0" w:color="auto"/>
              <w:left w:val="single" w:sz="6" w:space="0" w:color="auto"/>
              <w:bottom w:val="single" w:sz="4" w:space="0" w:color="auto"/>
              <w:right w:val="single" w:sz="6" w:space="0" w:color="auto"/>
            </w:tcBorders>
          </w:tcPr>
          <w:p w14:paraId="7AEDBA89"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ins w:id="405" w:author="KOR" w:date="2021-10-13T14:57:00Z">
              <w:r w:rsidRPr="0034284C">
                <w:rPr>
                  <w:sz w:val="20"/>
                </w:rPr>
                <w:t>*</w:t>
              </w:r>
            </w:ins>
          </w:p>
        </w:tc>
        <w:tc>
          <w:tcPr>
            <w:tcW w:w="1247" w:type="dxa"/>
            <w:tcBorders>
              <w:top w:val="single" w:sz="6" w:space="0" w:color="auto"/>
              <w:left w:val="single" w:sz="6" w:space="0" w:color="auto"/>
              <w:bottom w:val="single" w:sz="4" w:space="0" w:color="auto"/>
              <w:right w:val="single" w:sz="6" w:space="0" w:color="auto"/>
            </w:tcBorders>
          </w:tcPr>
          <w:p w14:paraId="0D1A23A4"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ins w:id="406" w:author="KOR" w:date="2021-10-13T14:57:00Z">
              <w:r w:rsidRPr="0034284C">
                <w:rPr>
                  <w:sz w:val="20"/>
                </w:rPr>
                <w:t>*</w:t>
              </w:r>
            </w:ins>
          </w:p>
        </w:tc>
        <w:tc>
          <w:tcPr>
            <w:tcW w:w="1247" w:type="dxa"/>
            <w:tcBorders>
              <w:top w:val="single" w:sz="6" w:space="0" w:color="auto"/>
              <w:left w:val="single" w:sz="6" w:space="0" w:color="auto"/>
              <w:bottom w:val="single" w:sz="6" w:space="0" w:color="auto"/>
              <w:right w:val="single" w:sz="6" w:space="0" w:color="auto"/>
            </w:tcBorders>
            <w:hideMark/>
          </w:tcPr>
          <w:p w14:paraId="3ED60672"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r w:rsidRPr="0034284C">
              <w:rPr>
                <w:sz w:val="20"/>
              </w:rPr>
              <w:t>*</w:t>
            </w:r>
          </w:p>
        </w:tc>
      </w:tr>
      <w:tr w:rsidR="005140DE" w:rsidRPr="0034284C" w14:paraId="26BFFDF2" w14:textId="77777777" w:rsidTr="0075755B">
        <w:trPr>
          <w:cantSplit/>
          <w:jc w:val="center"/>
        </w:trPr>
        <w:tc>
          <w:tcPr>
            <w:tcW w:w="4253" w:type="dxa"/>
            <w:tcBorders>
              <w:top w:val="single" w:sz="6" w:space="0" w:color="auto"/>
              <w:left w:val="single" w:sz="6" w:space="0" w:color="auto"/>
              <w:bottom w:val="single" w:sz="4" w:space="0" w:color="auto"/>
              <w:right w:val="single" w:sz="6" w:space="0" w:color="auto"/>
            </w:tcBorders>
          </w:tcPr>
          <w:p w14:paraId="39A9AF9F"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rPr>
                <w:sz w:val="20"/>
              </w:rPr>
            </w:pPr>
            <w:r w:rsidRPr="0034284C">
              <w:rPr>
                <w:sz w:val="20"/>
              </w:rPr>
              <w:t>…</w:t>
            </w:r>
          </w:p>
        </w:tc>
        <w:tc>
          <w:tcPr>
            <w:tcW w:w="1247" w:type="dxa"/>
            <w:tcBorders>
              <w:top w:val="single" w:sz="4" w:space="0" w:color="auto"/>
              <w:left w:val="single" w:sz="6" w:space="0" w:color="auto"/>
              <w:bottom w:val="single" w:sz="4" w:space="0" w:color="auto"/>
              <w:right w:val="single" w:sz="6" w:space="0" w:color="auto"/>
            </w:tcBorders>
          </w:tcPr>
          <w:p w14:paraId="3DC33895"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4" w:space="0" w:color="auto"/>
              <w:left w:val="single" w:sz="6" w:space="0" w:color="auto"/>
              <w:bottom w:val="single" w:sz="4" w:space="0" w:color="auto"/>
              <w:right w:val="single" w:sz="6" w:space="0" w:color="auto"/>
            </w:tcBorders>
          </w:tcPr>
          <w:p w14:paraId="055E9375"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4" w:space="0" w:color="auto"/>
              <w:left w:val="single" w:sz="6" w:space="0" w:color="auto"/>
              <w:bottom w:val="single" w:sz="4" w:space="0" w:color="auto"/>
              <w:right w:val="single" w:sz="6" w:space="0" w:color="auto"/>
            </w:tcBorders>
          </w:tcPr>
          <w:p w14:paraId="184BB57D"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6" w:space="0" w:color="auto"/>
              <w:left w:val="single" w:sz="6" w:space="0" w:color="auto"/>
              <w:bottom w:val="single" w:sz="4" w:space="0" w:color="auto"/>
              <w:right w:val="single" w:sz="6" w:space="0" w:color="auto"/>
            </w:tcBorders>
          </w:tcPr>
          <w:p w14:paraId="2B7E48EA"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r>
    </w:tbl>
    <w:p w14:paraId="2E7DE496" w14:textId="77777777" w:rsidR="005140DE" w:rsidRPr="00C37CCA" w:rsidRDefault="005140DE" w:rsidP="005140DE">
      <w:pPr>
        <w:pStyle w:val="Reasons"/>
        <w:jc w:val="both"/>
      </w:pPr>
      <w:r w:rsidRPr="00C37CCA">
        <w:rPr>
          <w:rFonts w:eastAsia="SimSun"/>
          <w:b/>
        </w:rPr>
        <w:t>Reasons:</w:t>
      </w:r>
      <w:r w:rsidRPr="00C37CCA">
        <w:rPr>
          <w:rFonts w:eastAsia="SimSun"/>
        </w:rPr>
        <w:t xml:space="preserve"> </w:t>
      </w:r>
      <w:r w:rsidRPr="00C37CCA">
        <w:rPr>
          <w:rFonts w:eastAsia="SimSun"/>
        </w:rPr>
        <w:tab/>
      </w:r>
      <w:r w:rsidRPr="00C37CCA">
        <w:t>NBDP has been deleted from the GMDSS</w:t>
      </w:r>
      <w:r w:rsidRPr="005D6A39">
        <w:t xml:space="preserve">, </w:t>
      </w:r>
      <w:r w:rsidRPr="005D6A39">
        <w:rPr>
          <w:lang w:val="en-CA"/>
        </w:rPr>
        <w:t xml:space="preserve">with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Therefore</w:t>
      </w:r>
      <w:r>
        <w:t>,</w:t>
      </w:r>
      <w:r w:rsidRPr="00C37CCA">
        <w:t xml:space="preserve"> knowledge on NBDP operation is not required by GMDSS operators. Ability to send and receive correctly by radiotelephone is essential for all GMDSS operators.</w:t>
      </w:r>
    </w:p>
    <w:p w14:paraId="2EB726C2" w14:textId="77777777" w:rsidR="005140DE" w:rsidRPr="00C37CCA" w:rsidRDefault="005140DE" w:rsidP="005140DE">
      <w:pPr>
        <w:pStyle w:val="ArtNo"/>
      </w:pPr>
      <w:bookmarkStart w:id="407" w:name="_Toc42842490"/>
      <w:r w:rsidRPr="00C37CCA">
        <w:lastRenderedPageBreak/>
        <w:t xml:space="preserve">ARTICLE </w:t>
      </w:r>
      <w:r w:rsidRPr="00C37CCA">
        <w:rPr>
          <w:rStyle w:val="href"/>
        </w:rPr>
        <w:t>51</w:t>
      </w:r>
      <w:bookmarkEnd w:id="407"/>
    </w:p>
    <w:p w14:paraId="4356B944" w14:textId="77777777" w:rsidR="005140DE" w:rsidRPr="00C37CCA" w:rsidRDefault="005140DE" w:rsidP="005140DE">
      <w:pPr>
        <w:pStyle w:val="Arttitle"/>
      </w:pPr>
      <w:bookmarkStart w:id="408" w:name="_Toc327956690"/>
      <w:bookmarkStart w:id="409" w:name="_Toc42842491"/>
      <w:r w:rsidRPr="00C37CCA">
        <w:t>Conditions to be observed in the maritime services</w:t>
      </w:r>
      <w:bookmarkEnd w:id="408"/>
      <w:bookmarkEnd w:id="409"/>
    </w:p>
    <w:p w14:paraId="710E48E8" w14:textId="77777777" w:rsidR="005140DE" w:rsidRPr="00C37CCA" w:rsidRDefault="005140DE" w:rsidP="005140DE">
      <w:pPr>
        <w:pStyle w:val="Section1"/>
        <w:keepNext/>
      </w:pPr>
      <w:r w:rsidRPr="00C37CCA">
        <w:t>Section I − Maritime mobile service</w:t>
      </w:r>
    </w:p>
    <w:p w14:paraId="4C0FD900" w14:textId="77777777" w:rsidR="005140DE" w:rsidRPr="00C37CCA" w:rsidRDefault="005140DE" w:rsidP="005140DE">
      <w:pPr>
        <w:pStyle w:val="Section2"/>
        <w:keepNext/>
        <w:jc w:val="left"/>
      </w:pPr>
      <w:r w:rsidRPr="00C37CCA">
        <w:rPr>
          <w:rStyle w:val="Artdef"/>
          <w:i w:val="0"/>
        </w:rPr>
        <w:t>51.24</w:t>
      </w:r>
      <w:r w:rsidRPr="00C37CCA">
        <w:tab/>
        <w:t>C − Ship stations using digital selective calling</w:t>
      </w:r>
    </w:p>
    <w:p w14:paraId="1704C46C" w14:textId="77777777" w:rsidR="005140DE" w:rsidRPr="00C37CCA" w:rsidRDefault="005140DE" w:rsidP="005140DE">
      <w:pPr>
        <w:pStyle w:val="Proposal"/>
      </w:pPr>
      <w:r w:rsidRPr="00157BDB">
        <w:t>SUP</w:t>
      </w:r>
    </w:p>
    <w:p w14:paraId="2CF01A88" w14:textId="6FF5B61E" w:rsidR="005140DE" w:rsidRDefault="005140DE" w:rsidP="005140DE">
      <w:pPr>
        <w:pStyle w:val="Section2"/>
        <w:keepNext/>
        <w:spacing w:before="0"/>
        <w:jc w:val="left"/>
        <w:rPr>
          <w:i w:val="0"/>
        </w:rPr>
      </w:pPr>
      <w:r w:rsidRPr="00C37CCA">
        <w:rPr>
          <w:rStyle w:val="Artdef"/>
          <w:i w:val="0"/>
        </w:rPr>
        <w:t>51.26</w:t>
      </w:r>
    </w:p>
    <w:p w14:paraId="1236AF32" w14:textId="77777777" w:rsidR="005140DE" w:rsidRPr="00C37CCA" w:rsidRDefault="005140DE" w:rsidP="005140DE">
      <w:pPr>
        <w:pStyle w:val="Proposal"/>
      </w:pPr>
      <w:r w:rsidRPr="00C37CCA">
        <w:t>SUP</w:t>
      </w:r>
    </w:p>
    <w:p w14:paraId="56EBD832" w14:textId="77777777" w:rsidR="005140DE" w:rsidRPr="00C37CCA" w:rsidRDefault="005140DE" w:rsidP="005140DE">
      <w:pPr>
        <w:spacing w:before="0"/>
      </w:pPr>
      <w:r w:rsidRPr="00C37CCA">
        <w:rPr>
          <w:rStyle w:val="Artdef"/>
        </w:rPr>
        <w:t>51.27</w:t>
      </w:r>
    </w:p>
    <w:p w14:paraId="30D1D77F" w14:textId="77777777" w:rsidR="005140DE" w:rsidRPr="00C37CCA" w:rsidRDefault="005140DE" w:rsidP="005140DE">
      <w:pPr>
        <w:pStyle w:val="Reasons"/>
        <w:jc w:val="both"/>
        <w:rPr>
          <w:rFonts w:eastAsia="SimSun"/>
        </w:rPr>
      </w:pPr>
      <w:r w:rsidRPr="00C37CCA">
        <w:rPr>
          <w:rFonts w:eastAsia="SimSun"/>
          <w:b/>
        </w:rPr>
        <w:t>Reasons:</w:t>
      </w:r>
      <w:r w:rsidRPr="00C37CCA">
        <w:rPr>
          <w:rFonts w:eastAsia="SimSun"/>
          <w:b/>
        </w:rPr>
        <w:tab/>
      </w:r>
      <w:r w:rsidRPr="00C37CCA">
        <w:rPr>
          <w:rFonts w:eastAsia="SimSun"/>
        </w:rPr>
        <w:t>The Annex 6 of the Recommendation ITU-R M.541-10 on the operational procedure for the use of DSC equipment in the maritime mobile service indicates working frequencies that may be used for DSC as follows:</w:t>
      </w:r>
    </w:p>
    <w:p w14:paraId="7D44FB19" w14:textId="77777777" w:rsidR="005140DE" w:rsidRPr="00C37CCA" w:rsidRDefault="005140DE" w:rsidP="005140DE">
      <w:pPr>
        <w:pStyle w:val="Reasons"/>
        <w:spacing w:before="80"/>
        <w:jc w:val="both"/>
        <w:rPr>
          <w:rFonts w:eastAsia="SimSun"/>
        </w:rPr>
      </w:pPr>
      <w:r w:rsidRPr="00C37CCA">
        <w:rPr>
          <w:rFonts w:eastAsia="SimSun"/>
        </w:rPr>
        <w:tab/>
        <w:t>1 606.5-3 400 kHz (Regions 1 and 3)</w:t>
      </w:r>
    </w:p>
    <w:p w14:paraId="5A61F7B9" w14:textId="77777777" w:rsidR="005140DE" w:rsidRPr="00C37CCA" w:rsidRDefault="005140DE" w:rsidP="005140DE">
      <w:pPr>
        <w:pStyle w:val="Reasons"/>
        <w:spacing w:before="80"/>
        <w:jc w:val="both"/>
        <w:rPr>
          <w:rFonts w:eastAsia="SimSun"/>
        </w:rPr>
      </w:pPr>
      <w:r w:rsidRPr="00C37CCA">
        <w:rPr>
          <w:rFonts w:eastAsia="SimSun"/>
        </w:rPr>
        <w:tab/>
        <w:t xml:space="preserve">1 605.5-3 400 kHz (Region 2) (For the band 1 605-1 625 kHz, see RR No. </w:t>
      </w:r>
      <w:r w:rsidRPr="00C37CCA">
        <w:rPr>
          <w:rFonts w:eastAsia="SimSun"/>
          <w:b/>
          <w:bCs/>
        </w:rPr>
        <w:t>5.89</w:t>
      </w:r>
      <w:r w:rsidRPr="00C37CCA">
        <w:rPr>
          <w:rFonts w:eastAsia="SimSun"/>
        </w:rPr>
        <w:t>)</w:t>
      </w:r>
    </w:p>
    <w:p w14:paraId="7B6967F8" w14:textId="77777777" w:rsidR="005140DE" w:rsidRPr="00C37CCA" w:rsidRDefault="005140DE" w:rsidP="005140DE">
      <w:pPr>
        <w:pStyle w:val="Reasons"/>
        <w:spacing w:before="80"/>
        <w:jc w:val="both"/>
        <w:rPr>
          <w:rFonts w:eastAsia="SimSun"/>
        </w:rPr>
      </w:pPr>
      <w:r w:rsidRPr="00C37CCA">
        <w:rPr>
          <w:rFonts w:eastAsia="SimSun"/>
        </w:rPr>
        <w:tab/>
        <w:t>4 000-27 500 kHz</w:t>
      </w:r>
    </w:p>
    <w:p w14:paraId="15C6874A" w14:textId="77777777" w:rsidR="005140DE" w:rsidRPr="00C37CCA" w:rsidRDefault="005140DE" w:rsidP="005140DE">
      <w:pPr>
        <w:pStyle w:val="Reasons"/>
        <w:spacing w:before="80"/>
        <w:jc w:val="both"/>
        <w:rPr>
          <w:rFonts w:eastAsia="SimSun"/>
        </w:rPr>
      </w:pPr>
      <w:r w:rsidRPr="00C37CCA">
        <w:rPr>
          <w:rFonts w:eastAsia="SimSun"/>
        </w:rPr>
        <w:tab/>
        <w:t xml:space="preserve">156-1620.025 </w:t>
      </w:r>
      <w:proofErr w:type="spellStart"/>
      <w:r w:rsidRPr="00C37CCA">
        <w:rPr>
          <w:rFonts w:eastAsia="SimSun"/>
        </w:rPr>
        <w:t>MHz.</w:t>
      </w:r>
      <w:proofErr w:type="spellEnd"/>
    </w:p>
    <w:p w14:paraId="7C40CE76" w14:textId="77777777" w:rsidR="005140DE" w:rsidRPr="00C37CCA" w:rsidRDefault="005140DE" w:rsidP="005140DE">
      <w:pPr>
        <w:pStyle w:val="Reasons"/>
        <w:jc w:val="both"/>
        <w:rPr>
          <w:rFonts w:eastAsia="Malgun Gothic"/>
          <w:lang w:eastAsia="ko-KR"/>
        </w:rPr>
      </w:pPr>
      <w:r w:rsidRPr="00C37CCA">
        <w:rPr>
          <w:rFonts w:eastAsia="Malgun Gothic"/>
          <w:lang w:eastAsia="ko-KR"/>
        </w:rPr>
        <w:t>There are no working frequencies identified for DSC in the frequency band 415-535 kHz.</w:t>
      </w:r>
    </w:p>
    <w:p w14:paraId="5D3D87FE" w14:textId="77777777" w:rsidR="005140DE" w:rsidRPr="00C37CCA" w:rsidRDefault="005140DE" w:rsidP="005140DE">
      <w:pPr>
        <w:pStyle w:val="Reasons"/>
        <w:jc w:val="both"/>
        <w:rPr>
          <w:rFonts w:eastAsia="Malgun Gothic"/>
          <w:lang w:eastAsia="ko-KR"/>
        </w:rPr>
      </w:pPr>
      <w:r w:rsidRPr="00C37CCA">
        <w:rPr>
          <w:rFonts w:eastAsia="Malgun Gothic"/>
          <w:lang w:eastAsia="ko-KR"/>
        </w:rPr>
        <w:t>The frequency bands 415-526.5 kHz (Regions 1 and 3) and 415-525 kHz (Region 2) was deleted from the previous version of this Recommendation, ITU-R M.541-9.</w:t>
      </w:r>
    </w:p>
    <w:p w14:paraId="1C96F052" w14:textId="77777777" w:rsidR="005140DE" w:rsidRPr="00C37CCA" w:rsidRDefault="005140DE" w:rsidP="005140DE">
      <w:pPr>
        <w:pStyle w:val="Section2"/>
        <w:keepNext/>
        <w:jc w:val="left"/>
      </w:pPr>
      <w:r w:rsidRPr="00C37CCA">
        <w:rPr>
          <w:rStyle w:val="Artdef"/>
          <w:i w:val="0"/>
        </w:rPr>
        <w:t>51.39</w:t>
      </w:r>
      <w:r w:rsidRPr="00C37CCA">
        <w:tab/>
        <w:t>CA − Ship stations using narrow-band direct-printing telegraphy</w:t>
      </w:r>
    </w:p>
    <w:p w14:paraId="658E337B" w14:textId="77777777" w:rsidR="005140DE" w:rsidRPr="00C37CCA" w:rsidRDefault="005140DE" w:rsidP="005140DE">
      <w:pPr>
        <w:pStyle w:val="Proposal"/>
        <w:rPr>
          <w:i/>
        </w:rPr>
      </w:pPr>
      <w:r w:rsidRPr="00C37CCA">
        <w:rPr>
          <w:lang w:eastAsia="ko-KR"/>
        </w:rPr>
        <w:t>SUP</w:t>
      </w:r>
    </w:p>
    <w:p w14:paraId="1B59F0A5" w14:textId="77777777" w:rsidR="005140DE" w:rsidRPr="00C37CCA" w:rsidRDefault="005140DE" w:rsidP="005140DE">
      <w:pPr>
        <w:spacing w:before="0"/>
        <w:rPr>
          <w:sz w:val="16"/>
          <w:szCs w:val="16"/>
        </w:rPr>
      </w:pPr>
      <w:r w:rsidRPr="00C37CCA">
        <w:rPr>
          <w:rStyle w:val="Artdef"/>
        </w:rPr>
        <w:t>51.40</w:t>
      </w:r>
    </w:p>
    <w:p w14:paraId="6471A030" w14:textId="29FB69EA" w:rsidR="005140DE" w:rsidRPr="00233AB4" w:rsidRDefault="005140DE" w:rsidP="005140DE">
      <w:pPr>
        <w:pStyle w:val="Reasons"/>
        <w:jc w:val="both"/>
        <w:rPr>
          <w:color w:val="000000" w:themeColor="text1"/>
        </w:rPr>
      </w:pPr>
      <w:r w:rsidRPr="00233AB4">
        <w:rPr>
          <w:rFonts w:eastAsia="SimSun"/>
          <w:b/>
          <w:color w:val="000000" w:themeColor="text1"/>
        </w:rPr>
        <w:t xml:space="preserve">Reasons: </w:t>
      </w:r>
      <w:r w:rsidRPr="00233AB4">
        <w:rPr>
          <w:rFonts w:eastAsia="SimSun"/>
          <w:b/>
          <w:color w:val="000000" w:themeColor="text1"/>
        </w:rPr>
        <w:tab/>
      </w:r>
      <w:r w:rsidRPr="00233AB4">
        <w:rPr>
          <w:color w:val="000000" w:themeColor="text1"/>
        </w:rPr>
        <w:t>NBDP has been deleted from the GMDSS.</w:t>
      </w:r>
      <w:r>
        <w:rPr>
          <w:color w:val="000000" w:themeColor="text1"/>
        </w:rPr>
        <w:t xml:space="preserve"> </w:t>
      </w:r>
      <w:proofErr w:type="gramStart"/>
      <w:r w:rsidRPr="005D6A39">
        <w:rPr>
          <w:lang w:val="en-CA"/>
        </w:rPr>
        <w:t>with</w:t>
      </w:r>
      <w:proofErr w:type="gramEnd"/>
      <w:r w:rsidRPr="005D6A39">
        <w:rPr>
          <w:lang w:val="en-CA"/>
        </w:rPr>
        <w:t xml:space="preserve">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w:t>
      </w:r>
      <w:r w:rsidRPr="005D6A39">
        <w:rPr>
          <w:color w:val="000000" w:themeColor="text1"/>
        </w:rPr>
        <w:t>If distre</w:t>
      </w:r>
      <w:r w:rsidRPr="00233AB4">
        <w:rPr>
          <w:color w:val="000000" w:themeColor="text1"/>
        </w:rPr>
        <w:t>ss traffic frequency is deleted from this sentence, this provision will have no longer any meaning</w:t>
      </w:r>
      <w:del w:id="410" w:author="USA" w:date="2022-06-01T17:34:00Z">
        <w:r w:rsidRPr="00233AB4" w:rsidDel="001B5CFB">
          <w:rPr>
            <w:color w:val="000000" w:themeColor="text1"/>
          </w:rPr>
          <w:delText>.</w:delText>
        </w:r>
      </w:del>
    </w:p>
    <w:p w14:paraId="761B3EC1" w14:textId="77777777" w:rsidR="005140DE" w:rsidRPr="0063724A" w:rsidRDefault="005140DE" w:rsidP="005140DE">
      <w:pPr>
        <w:pStyle w:val="Section3"/>
        <w:jc w:val="left"/>
        <w:rPr>
          <w:rStyle w:val="Artdef"/>
        </w:rPr>
      </w:pPr>
      <w:bookmarkStart w:id="411" w:name="_Toc451865400"/>
      <w:r w:rsidRPr="0063724A">
        <w:rPr>
          <w:rStyle w:val="Artdef"/>
        </w:rPr>
        <w:t>MOD</w:t>
      </w:r>
    </w:p>
    <w:p w14:paraId="0E4372D8" w14:textId="77777777" w:rsidR="005140DE" w:rsidRPr="0063724A" w:rsidRDefault="005140DE" w:rsidP="005140DE">
      <w:pPr>
        <w:tabs>
          <w:tab w:val="clear" w:pos="1871"/>
          <w:tab w:val="clear" w:pos="2268"/>
        </w:tabs>
        <w:overflowPunct/>
        <w:spacing w:before="0"/>
        <w:textAlignment w:val="auto"/>
        <w:rPr>
          <w:szCs w:val="24"/>
          <w:lang w:eastAsia="zh-CN"/>
        </w:rPr>
      </w:pPr>
      <w:r w:rsidRPr="0063724A">
        <w:rPr>
          <w:b/>
          <w:bCs/>
          <w:szCs w:val="24"/>
          <w:lang w:eastAsia="zh-CN"/>
        </w:rPr>
        <w:t xml:space="preserve">51.41 </w:t>
      </w:r>
      <w:r>
        <w:rPr>
          <w:b/>
          <w:bCs/>
          <w:szCs w:val="24"/>
          <w:lang w:eastAsia="zh-CN"/>
        </w:rPr>
        <w:tab/>
      </w:r>
      <w:ins w:id="412" w:author="Chair AI 1.11" w:date="2022-04-04T16:51:00Z">
        <w:r w:rsidRPr="00007E69">
          <w:rPr>
            <w:bCs/>
            <w:szCs w:val="24"/>
            <w:lang w:eastAsia="zh-CN"/>
          </w:rPr>
          <w:t>§17</w:t>
        </w:r>
      </w:ins>
      <w:r>
        <w:rPr>
          <w:bCs/>
          <w:szCs w:val="24"/>
          <w:lang w:eastAsia="zh-CN"/>
        </w:rPr>
        <w:tab/>
      </w:r>
      <w:del w:id="413" w:author="Chair AI 1.11" w:date="2022-04-04T16:52:00Z">
        <w:r w:rsidRPr="0063724A" w:rsidDel="0063724A">
          <w:rPr>
            <w:szCs w:val="24"/>
            <w:lang w:eastAsia="zh-CN"/>
          </w:rPr>
          <w:delText>2</w:delText>
        </w:r>
      </w:del>
      <w:r w:rsidRPr="0063724A">
        <w:rPr>
          <w:szCs w:val="24"/>
          <w:lang w:eastAsia="zh-CN"/>
        </w:rPr>
        <w:t>) The characteristics of the narrow-band direct-printing equipment shall be in</w:t>
      </w:r>
      <w:r>
        <w:rPr>
          <w:szCs w:val="24"/>
          <w:lang w:eastAsia="zh-CN"/>
        </w:rPr>
        <w:t xml:space="preserve"> </w:t>
      </w:r>
      <w:r w:rsidRPr="0063724A">
        <w:rPr>
          <w:szCs w:val="24"/>
          <w:lang w:eastAsia="zh-CN"/>
        </w:rPr>
        <w:t>accordance with Recommendations ITU-R M.476-5 and ITU-R M.625-4. The characteristics should</w:t>
      </w:r>
      <w:r>
        <w:rPr>
          <w:szCs w:val="24"/>
          <w:lang w:eastAsia="zh-CN"/>
        </w:rPr>
        <w:t xml:space="preserve"> </w:t>
      </w:r>
      <w:r w:rsidRPr="0063724A">
        <w:rPr>
          <w:szCs w:val="24"/>
          <w:lang w:eastAsia="zh-CN"/>
        </w:rPr>
        <w:t xml:space="preserve">also be in accordance with the most recent version of Recommendation ITU-R M.627. </w:t>
      </w:r>
      <w:r w:rsidRPr="0063724A">
        <w:rPr>
          <w:sz w:val="16"/>
          <w:szCs w:val="16"/>
          <w:lang w:eastAsia="zh-CN"/>
        </w:rPr>
        <w:t>(WRC-</w:t>
      </w:r>
      <w:del w:id="414" w:author="Chair AI 1.11" w:date="2022-04-04T16:54:00Z">
        <w:r w:rsidRPr="0063724A" w:rsidDel="0063724A">
          <w:rPr>
            <w:sz w:val="16"/>
            <w:szCs w:val="16"/>
            <w:lang w:eastAsia="zh-CN"/>
          </w:rPr>
          <w:delText>15</w:delText>
        </w:r>
      </w:del>
      <w:ins w:id="415" w:author="Chair AI 1.11" w:date="2022-04-04T16:54:00Z">
        <w:r>
          <w:rPr>
            <w:sz w:val="16"/>
            <w:szCs w:val="16"/>
            <w:lang w:eastAsia="zh-CN"/>
          </w:rPr>
          <w:t>23</w:t>
        </w:r>
      </w:ins>
      <w:r w:rsidRPr="0063724A">
        <w:rPr>
          <w:sz w:val="16"/>
          <w:szCs w:val="16"/>
          <w:lang w:eastAsia="zh-CN"/>
        </w:rPr>
        <w:t>)</w:t>
      </w:r>
    </w:p>
    <w:p w14:paraId="4C997E57" w14:textId="77777777" w:rsidR="005140DE" w:rsidRPr="0063724A" w:rsidRDefault="005140DE" w:rsidP="005140DE">
      <w:pPr>
        <w:pStyle w:val="Section3"/>
        <w:spacing w:before="0"/>
        <w:jc w:val="left"/>
        <w:rPr>
          <w:rStyle w:val="Artdef"/>
          <w:szCs w:val="24"/>
          <w:highlight w:val="cyan"/>
        </w:rPr>
      </w:pPr>
      <w:r w:rsidRPr="00233AB4">
        <w:rPr>
          <w:rFonts w:eastAsia="SimSun"/>
          <w:b/>
          <w:color w:val="000000" w:themeColor="text1"/>
        </w:rPr>
        <w:t xml:space="preserve">Reasons: </w:t>
      </w:r>
      <w:r w:rsidRPr="0063724A">
        <w:rPr>
          <w:rFonts w:eastAsia="SimSun"/>
          <w:color w:val="000000" w:themeColor="text1"/>
        </w:rPr>
        <w:t>Renumbering due to the suppression of 51.40</w:t>
      </w:r>
    </w:p>
    <w:p w14:paraId="3790C073" w14:textId="77777777" w:rsidR="005140DE" w:rsidRPr="00233AB4" w:rsidRDefault="005140DE" w:rsidP="005140DE">
      <w:pPr>
        <w:pStyle w:val="Section3"/>
        <w:jc w:val="left"/>
      </w:pPr>
      <w:r w:rsidRPr="006E0B1A">
        <w:rPr>
          <w:rStyle w:val="Artdef"/>
          <w:highlight w:val="green"/>
        </w:rPr>
        <w:t>51.42</w:t>
      </w:r>
      <w:r w:rsidRPr="006E0B1A">
        <w:rPr>
          <w:highlight w:val="green"/>
        </w:rPr>
        <w:tab/>
        <w:t>CA1</w:t>
      </w:r>
      <w:r w:rsidRPr="006E0B1A">
        <w:rPr>
          <w:highlight w:val="green"/>
          <w:lang w:val="en-US"/>
        </w:rPr>
        <w:t xml:space="preserve"> − </w:t>
      </w:r>
      <w:r w:rsidRPr="006E0B1A">
        <w:rPr>
          <w:highlight w:val="green"/>
        </w:rPr>
        <w:t>Bands between 415 </w:t>
      </w:r>
      <w:proofErr w:type="gramStart"/>
      <w:r w:rsidRPr="006E0B1A">
        <w:rPr>
          <w:highlight w:val="green"/>
        </w:rPr>
        <w:t>kHz</w:t>
      </w:r>
      <w:proofErr w:type="gramEnd"/>
      <w:r w:rsidRPr="006E0B1A">
        <w:rPr>
          <w:highlight w:val="green"/>
        </w:rPr>
        <w:t xml:space="preserve"> and 535 kHz</w:t>
      </w:r>
    </w:p>
    <w:p w14:paraId="4733C462" w14:textId="77777777" w:rsidR="005140DE" w:rsidRPr="00233AB4" w:rsidRDefault="005140DE" w:rsidP="005140DE">
      <w:pPr>
        <w:pStyle w:val="Reasons"/>
        <w:rPr>
          <w:lang w:val="en-US"/>
        </w:rPr>
      </w:pPr>
      <w:r>
        <w:rPr>
          <w:lang w:val="en-US"/>
        </w:rPr>
        <w:t>…/…</w:t>
      </w:r>
    </w:p>
    <w:p w14:paraId="2801BDD1" w14:textId="04DCCBCF" w:rsidR="005140DE" w:rsidRPr="005353AF" w:rsidRDefault="005140DE" w:rsidP="005140DE">
      <w:pPr>
        <w:pStyle w:val="Proposal"/>
        <w:rPr>
          <w:highlight w:val="green"/>
        </w:rPr>
      </w:pPr>
      <w:r w:rsidRPr="005353AF">
        <w:rPr>
          <w:highlight w:val="green"/>
        </w:rPr>
        <w:t>[MOD</w:t>
      </w:r>
    </w:p>
    <w:p w14:paraId="65DBC913" w14:textId="4C58DDF0" w:rsidR="005140DE" w:rsidRDefault="005140DE" w:rsidP="005140DE">
      <w:pPr>
        <w:pStyle w:val="enumlev1"/>
        <w:rPr>
          <w:ins w:id="416" w:author="USA" w:date="2022-06-01T17:43:00Z"/>
          <w:highlight w:val="green"/>
        </w:rPr>
      </w:pPr>
      <w:r w:rsidRPr="006E0B1A">
        <w:rPr>
          <w:rStyle w:val="Artdef"/>
          <w:highlight w:val="green"/>
        </w:rPr>
        <w:t>51.44</w:t>
      </w:r>
      <w:r w:rsidRPr="006E0B1A">
        <w:rPr>
          <w:highlight w:val="green"/>
        </w:rPr>
        <w:tab/>
      </w:r>
      <w:r w:rsidRPr="006E0B1A">
        <w:rPr>
          <w:i/>
          <w:iCs/>
          <w:highlight w:val="green"/>
        </w:rPr>
        <w:t>a)</w:t>
      </w:r>
      <w:r w:rsidRPr="006E0B1A">
        <w:rPr>
          <w:highlight w:val="green"/>
        </w:rPr>
        <w:tab/>
      </w:r>
      <w:r w:rsidRPr="005353AF">
        <w:rPr>
          <w:highlight w:val="green"/>
        </w:rPr>
        <w:t xml:space="preserve">send and </w:t>
      </w:r>
      <w:r w:rsidRPr="006E0B1A">
        <w:rPr>
          <w:highlight w:val="green"/>
        </w:rPr>
        <w:t>receive class F1B or J2B emissions on the working frequencies necessary to carry out their service;</w:t>
      </w:r>
    </w:p>
    <w:p w14:paraId="0847293E" w14:textId="77777777" w:rsidR="004F086A" w:rsidRPr="006E0B1A" w:rsidRDefault="004F086A" w:rsidP="005140DE">
      <w:pPr>
        <w:pStyle w:val="enumlev1"/>
        <w:rPr>
          <w:highlight w:val="green"/>
        </w:rPr>
      </w:pPr>
    </w:p>
    <w:p w14:paraId="712ECEE5" w14:textId="77777777" w:rsidR="004F086A" w:rsidRPr="006E0B1A" w:rsidRDefault="004F086A" w:rsidP="004F086A">
      <w:pPr>
        <w:pStyle w:val="Reasons"/>
        <w:rPr>
          <w:ins w:id="417" w:author="USA" w:date="2022-06-01T17:43:00Z"/>
          <w:highlight w:val="green"/>
        </w:rPr>
      </w:pPr>
      <w:ins w:id="418" w:author="USA" w:date="2022-06-01T17:43:00Z">
        <w:r w:rsidRPr="006E0B1A">
          <w:rPr>
            <w:rFonts w:eastAsia="SimSun"/>
            <w:b/>
            <w:highlight w:val="green"/>
          </w:rPr>
          <w:t>Reasons:</w:t>
        </w:r>
        <w:r w:rsidRPr="006E0B1A">
          <w:rPr>
            <w:rFonts w:eastAsia="SimSun"/>
            <w:highlight w:val="green"/>
          </w:rPr>
          <w:tab/>
        </w:r>
        <w:r w:rsidRPr="00873AEA">
          <w:rPr>
            <w:highlight w:val="green"/>
          </w:rPr>
          <w:t>Since NBDP is not use anymore for distress, for MSI solely the reception is needed.</w:t>
        </w:r>
        <w:r>
          <w:rPr>
            <w:highlight w:val="green"/>
          </w:rPr>
          <w:t>]</w:t>
        </w:r>
      </w:ins>
    </w:p>
    <w:p w14:paraId="1CBCA3CD" w14:textId="3500B69A" w:rsidR="005140DE" w:rsidRPr="004F086A" w:rsidRDefault="005140DE" w:rsidP="005140DE">
      <w:pPr>
        <w:pStyle w:val="Proposal"/>
        <w:rPr>
          <w:highlight w:val="green"/>
        </w:rPr>
      </w:pPr>
      <w:r w:rsidRPr="004F086A">
        <w:rPr>
          <w:highlight w:val="green"/>
        </w:rPr>
        <w:t>[SUP</w:t>
      </w:r>
    </w:p>
    <w:p w14:paraId="0BE4A127" w14:textId="6A63F335" w:rsidR="005140DE" w:rsidRPr="004F086A" w:rsidRDefault="005140DE" w:rsidP="005140DE">
      <w:pPr>
        <w:pStyle w:val="Section3"/>
        <w:spacing w:before="0"/>
        <w:jc w:val="left"/>
        <w:rPr>
          <w:sz w:val="16"/>
          <w:szCs w:val="16"/>
          <w:highlight w:val="green"/>
        </w:rPr>
      </w:pPr>
      <w:r w:rsidRPr="004F086A">
        <w:rPr>
          <w:rStyle w:val="Artdef"/>
          <w:highlight w:val="green"/>
        </w:rPr>
        <w:t>51.46</w:t>
      </w:r>
      <w:r w:rsidRPr="004F086A">
        <w:rPr>
          <w:highlight w:val="green"/>
        </w:rPr>
        <w:tab/>
        <w:t>CA2 − Bands between 1 606.5 </w:t>
      </w:r>
      <w:proofErr w:type="gramStart"/>
      <w:r w:rsidRPr="004F086A">
        <w:rPr>
          <w:highlight w:val="green"/>
        </w:rPr>
        <w:t>kHz</w:t>
      </w:r>
      <w:proofErr w:type="gramEnd"/>
      <w:r w:rsidRPr="004F086A">
        <w:rPr>
          <w:highlight w:val="green"/>
        </w:rPr>
        <w:t xml:space="preserve"> and 4 000 kHz</w:t>
      </w:r>
      <w:r w:rsidRPr="004F086A">
        <w:rPr>
          <w:sz w:val="16"/>
          <w:szCs w:val="16"/>
          <w:highlight w:val="green"/>
        </w:rPr>
        <w:t>     (WRC</w:t>
      </w:r>
      <w:r w:rsidRPr="004F086A">
        <w:rPr>
          <w:sz w:val="16"/>
          <w:szCs w:val="16"/>
          <w:highlight w:val="green"/>
        </w:rPr>
        <w:noBreakHyphen/>
        <w:t>03)</w:t>
      </w:r>
    </w:p>
    <w:p w14:paraId="5D07190D" w14:textId="2D3873FD" w:rsidR="005140DE" w:rsidRPr="004F086A" w:rsidRDefault="005140DE" w:rsidP="005140DE">
      <w:pPr>
        <w:pStyle w:val="Proposal"/>
        <w:rPr>
          <w:highlight w:val="green"/>
        </w:rPr>
      </w:pPr>
      <w:r w:rsidRPr="004F086A">
        <w:rPr>
          <w:highlight w:val="green"/>
        </w:rPr>
        <w:t>SUP</w:t>
      </w:r>
    </w:p>
    <w:p w14:paraId="7458F74A" w14:textId="7DDA5B0B" w:rsidR="005140DE" w:rsidRPr="004F086A" w:rsidRDefault="005140DE" w:rsidP="005140DE">
      <w:pPr>
        <w:pStyle w:val="Normalaftertitle0"/>
        <w:spacing w:before="0"/>
        <w:rPr>
          <w:highlight w:val="green"/>
        </w:rPr>
      </w:pPr>
      <w:r w:rsidRPr="004F086A">
        <w:rPr>
          <w:rStyle w:val="Artdef"/>
          <w:highlight w:val="green"/>
        </w:rPr>
        <w:t>51.47</w:t>
      </w:r>
    </w:p>
    <w:p w14:paraId="1413BD7C" w14:textId="7FC6E6A4" w:rsidR="005140DE" w:rsidRPr="004F086A" w:rsidRDefault="005140DE" w:rsidP="005140DE">
      <w:pPr>
        <w:pStyle w:val="Reasons"/>
        <w:rPr>
          <w:highlight w:val="green"/>
        </w:rPr>
      </w:pPr>
      <w:r w:rsidRPr="004F086A">
        <w:rPr>
          <w:b/>
          <w:highlight w:val="green"/>
        </w:rPr>
        <w:t>Reasons:</w:t>
      </w:r>
      <w:r w:rsidRPr="004F086A">
        <w:rPr>
          <w:highlight w:val="green"/>
        </w:rPr>
        <w:tab/>
        <w:t xml:space="preserve">There is no MSI frequency in this band according Appendix </w:t>
      </w:r>
      <w:r w:rsidRPr="004F086A">
        <w:rPr>
          <w:b/>
          <w:bCs/>
          <w:highlight w:val="green"/>
        </w:rPr>
        <w:t>15</w:t>
      </w:r>
      <w:r w:rsidRPr="004F086A">
        <w:rPr>
          <w:highlight w:val="green"/>
        </w:rPr>
        <w:t>, therefore this provision could be deleted. The sub section CA2 title could be perhaps deleted.]</w:t>
      </w:r>
    </w:p>
    <w:p w14:paraId="5458EB3A" w14:textId="2A05A1DD" w:rsidR="005140DE" w:rsidRPr="004F086A" w:rsidRDefault="005140DE" w:rsidP="005140DE">
      <w:pPr>
        <w:pStyle w:val="Section3"/>
        <w:jc w:val="left"/>
        <w:rPr>
          <w:highlight w:val="green"/>
        </w:rPr>
      </w:pPr>
      <w:r w:rsidRPr="004F086A">
        <w:rPr>
          <w:rStyle w:val="Artdef"/>
          <w:highlight w:val="green"/>
        </w:rPr>
        <w:t>51.48</w:t>
      </w:r>
      <w:r w:rsidRPr="004F086A">
        <w:rPr>
          <w:highlight w:val="green"/>
        </w:rPr>
        <w:tab/>
        <w:t>CA3 − Bands between 4 000 </w:t>
      </w:r>
      <w:proofErr w:type="gramStart"/>
      <w:r w:rsidRPr="004F086A">
        <w:rPr>
          <w:highlight w:val="green"/>
        </w:rPr>
        <w:t>kHz</w:t>
      </w:r>
      <w:proofErr w:type="gramEnd"/>
      <w:r w:rsidRPr="004F086A">
        <w:rPr>
          <w:highlight w:val="green"/>
        </w:rPr>
        <w:t xml:space="preserve"> and 27 500 kHz</w:t>
      </w:r>
    </w:p>
    <w:p w14:paraId="7244FE36" w14:textId="4DF22683" w:rsidR="005140DE" w:rsidRPr="004F086A" w:rsidRDefault="005140DE" w:rsidP="005140DE">
      <w:pPr>
        <w:pStyle w:val="Proposal"/>
        <w:rPr>
          <w:highlight w:val="green"/>
        </w:rPr>
      </w:pPr>
      <w:del w:id="419" w:author="USA" w:date="2022-05-05T07:50:00Z">
        <w:r w:rsidRPr="004F086A" w:rsidDel="005353AF">
          <w:rPr>
            <w:highlight w:val="green"/>
          </w:rPr>
          <w:delText>[</w:delText>
        </w:r>
      </w:del>
      <w:r w:rsidRPr="004F086A">
        <w:rPr>
          <w:highlight w:val="green"/>
        </w:rPr>
        <w:t>MOD</w:t>
      </w:r>
    </w:p>
    <w:p w14:paraId="5BD95E45" w14:textId="098ADF52" w:rsidR="005140DE" w:rsidRPr="004F086A" w:rsidRDefault="005140DE" w:rsidP="005140DE">
      <w:pPr>
        <w:pStyle w:val="Normalaftertitle0"/>
        <w:spacing w:before="0"/>
        <w:rPr>
          <w:highlight w:val="green"/>
        </w:rPr>
      </w:pPr>
      <w:r w:rsidRPr="007512FC">
        <w:rPr>
          <w:rStyle w:val="Artdef"/>
          <w:highlight w:val="green"/>
        </w:rPr>
        <w:t>51.49</w:t>
      </w:r>
      <w:r w:rsidRPr="007512FC">
        <w:rPr>
          <w:highlight w:val="green"/>
        </w:rPr>
        <w:tab/>
        <w:t>§ 20</w:t>
      </w:r>
      <w:r w:rsidRPr="007512FC">
        <w:rPr>
          <w:highlight w:val="green"/>
        </w:rPr>
        <w:tab/>
        <w:t>All ship stations equipped with narrow-band direct-printing telegraphy apparatus to work in the authorized bands between 4 000 kHz and 27 500 kHz shall be able to send and receive class F1B or J</w:t>
      </w:r>
      <w:r w:rsidRPr="004F086A">
        <w:rPr>
          <w:highlight w:val="green"/>
        </w:rPr>
        <w:t>2B emissions on working frequencies in each of the HF maritime mobile bands necessary to carry out their service.</w:t>
      </w:r>
      <w:ins w:id="420" w:author="France" w:date="2022-03-15T16:34:00Z">
        <w:r w:rsidRPr="004F086A">
          <w:rPr>
            <w:sz w:val="16"/>
            <w:szCs w:val="16"/>
            <w:highlight w:val="green"/>
          </w:rPr>
          <w:t xml:space="preserve">    (WRC</w:t>
        </w:r>
        <w:r w:rsidRPr="004F086A">
          <w:rPr>
            <w:sz w:val="16"/>
            <w:szCs w:val="16"/>
            <w:highlight w:val="green"/>
          </w:rPr>
          <w:noBreakHyphen/>
          <w:t>23)</w:t>
        </w:r>
      </w:ins>
    </w:p>
    <w:p w14:paraId="3D025243" w14:textId="529C33A8" w:rsidR="005140DE" w:rsidRPr="004F086A" w:rsidRDefault="005140DE" w:rsidP="005140DE">
      <w:pPr>
        <w:pStyle w:val="Reasons"/>
        <w:rPr>
          <w:ins w:id="421" w:author="Chair AI 1.11" w:date="2022-03-30T15:22:00Z"/>
          <w:highlight w:val="green"/>
        </w:rPr>
      </w:pPr>
      <w:r w:rsidRPr="004F086A">
        <w:rPr>
          <w:b/>
          <w:highlight w:val="green"/>
        </w:rPr>
        <w:t>Reasons:</w:t>
      </w:r>
      <w:r w:rsidRPr="004F086A">
        <w:rPr>
          <w:highlight w:val="green"/>
        </w:rPr>
        <w:tab/>
        <w:t>NBDP receiving only is still required for MSI reception.</w:t>
      </w:r>
      <w:ins w:id="422" w:author="Chair AI 1.11" w:date="2022-03-30T15:21:00Z">
        <w:r w:rsidRPr="004F086A">
          <w:rPr>
            <w:highlight w:val="green"/>
          </w:rPr>
          <w:t>]</w:t>
        </w:r>
      </w:ins>
    </w:p>
    <w:p w14:paraId="1D1A9BF9" w14:textId="77777777" w:rsidR="005140DE" w:rsidRPr="00873AEA" w:rsidRDefault="005140DE" w:rsidP="005140DE">
      <w:pPr>
        <w:pStyle w:val="Proposal"/>
        <w:rPr>
          <w:highlight w:val="green"/>
          <w:lang w:eastAsia="fr-FR"/>
        </w:rPr>
      </w:pPr>
      <w:r w:rsidRPr="00873AEA">
        <w:rPr>
          <w:sz w:val="22"/>
          <w:szCs w:val="22"/>
          <w:highlight w:val="green"/>
          <w:lang w:val="en-US"/>
        </w:rPr>
        <w:t xml:space="preserve">[ADD   </w:t>
      </w:r>
    </w:p>
    <w:p w14:paraId="20DE6BD0" w14:textId="77777777" w:rsidR="005140DE" w:rsidRDefault="005140DE" w:rsidP="005140DE">
      <w:pPr>
        <w:pStyle w:val="Proposal"/>
        <w:spacing w:before="0"/>
        <w:rPr>
          <w:b w:val="0"/>
          <w:bCs/>
          <w:i/>
          <w:iCs/>
          <w:sz w:val="22"/>
          <w:szCs w:val="22"/>
          <w:highlight w:val="green"/>
        </w:rPr>
      </w:pPr>
      <w:r w:rsidRPr="00233AB4">
        <w:rPr>
          <w:bCs/>
          <w:iCs/>
          <w:sz w:val="22"/>
          <w:szCs w:val="22"/>
          <w:highlight w:val="green"/>
        </w:rPr>
        <w:t>51.64A1</w:t>
      </w:r>
      <w:r w:rsidRPr="00233AB4">
        <w:rPr>
          <w:b w:val="0"/>
          <w:bCs/>
          <w:iCs/>
          <w:sz w:val="22"/>
          <w:szCs w:val="22"/>
          <w:highlight w:val="green"/>
        </w:rPr>
        <w:tab/>
      </w:r>
      <w:r w:rsidRPr="00233AB4">
        <w:rPr>
          <w:b w:val="0"/>
          <w:bCs/>
          <w:iCs/>
          <w:sz w:val="22"/>
          <w:szCs w:val="22"/>
          <w:highlight w:val="green"/>
        </w:rPr>
        <w:tab/>
      </w:r>
      <w:r w:rsidRPr="00233AB4">
        <w:rPr>
          <w:b w:val="0"/>
          <w:bCs/>
          <w:i/>
          <w:iCs/>
          <w:sz w:val="22"/>
          <w:szCs w:val="22"/>
          <w:highlight w:val="green"/>
        </w:rPr>
        <w:t>E</w:t>
      </w:r>
      <w:r w:rsidRPr="00873AEA">
        <w:rPr>
          <w:b w:val="0"/>
          <w:bCs/>
          <w:i/>
          <w:iCs/>
          <w:sz w:val="22"/>
          <w:szCs w:val="22"/>
          <w:highlight w:val="green"/>
        </w:rPr>
        <w:t xml:space="preserve"> </w:t>
      </w:r>
      <w:r w:rsidRPr="00873AEA">
        <w:rPr>
          <w:b w:val="0"/>
          <w:bCs/>
          <w:i/>
          <w:iCs/>
          <w:sz w:val="22"/>
          <w:szCs w:val="22"/>
          <w:highlight w:val="green"/>
        </w:rPr>
        <w:t>−</w:t>
      </w:r>
      <w:r w:rsidRPr="00873AEA">
        <w:rPr>
          <w:b w:val="0"/>
          <w:bCs/>
          <w:i/>
          <w:iCs/>
          <w:sz w:val="22"/>
          <w:szCs w:val="22"/>
          <w:highlight w:val="green"/>
        </w:rPr>
        <w:t xml:space="preserve"> Ship stations receiving data transmissions</w:t>
      </w:r>
      <w:r w:rsidRPr="00873AEA">
        <w:rPr>
          <w:b w:val="0"/>
          <w:bCs/>
          <w:i/>
          <w:iCs/>
          <w:sz w:val="22"/>
          <w:szCs w:val="22"/>
          <w:highlight w:val="green"/>
        </w:rPr>
        <w:t>’</w:t>
      </w:r>
    </w:p>
    <w:p w14:paraId="0FDAC190" w14:textId="77777777" w:rsidR="005140DE" w:rsidRDefault="005140DE" w:rsidP="005140DE">
      <w:pPr>
        <w:pStyle w:val="Proposal"/>
        <w:spacing w:before="0"/>
        <w:rPr>
          <w:highlight w:val="green"/>
        </w:rPr>
      </w:pPr>
      <w:r w:rsidRPr="00873AEA">
        <w:rPr>
          <w:highlight w:val="green"/>
        </w:rPr>
        <w:t>Reasons:</w:t>
      </w:r>
      <w:r w:rsidRPr="00673C6C">
        <w:rPr>
          <w:highlight w:val="green"/>
        </w:rPr>
        <w:t xml:space="preserve"> </w:t>
      </w:r>
      <w:r w:rsidRPr="00673C6C">
        <w:rPr>
          <w:b w:val="0"/>
          <w:highlight w:val="green"/>
        </w:rPr>
        <w:t>TBD</w:t>
      </w:r>
    </w:p>
    <w:p w14:paraId="5640713A" w14:textId="77777777" w:rsidR="005140DE" w:rsidRPr="00155FE3" w:rsidRDefault="005140DE" w:rsidP="005140DE">
      <w:pPr>
        <w:pStyle w:val="Proposal"/>
        <w:rPr>
          <w:sz w:val="22"/>
          <w:szCs w:val="22"/>
          <w:highlight w:val="green"/>
        </w:rPr>
      </w:pPr>
      <w:r w:rsidRPr="00155FE3">
        <w:rPr>
          <w:sz w:val="22"/>
          <w:szCs w:val="22"/>
          <w:highlight w:val="green"/>
          <w:lang w:val="en-US"/>
        </w:rPr>
        <w:t>ADD</w:t>
      </w:r>
    </w:p>
    <w:p w14:paraId="01449597" w14:textId="77777777" w:rsidR="005140DE" w:rsidRPr="00155FE3" w:rsidRDefault="005140DE" w:rsidP="005140DE">
      <w:pPr>
        <w:pStyle w:val="Proposal"/>
        <w:spacing w:before="0"/>
        <w:rPr>
          <w:b w:val="0"/>
          <w:sz w:val="22"/>
          <w:szCs w:val="22"/>
          <w:highlight w:val="green"/>
          <w:lang w:val="en-US"/>
        </w:rPr>
      </w:pPr>
      <w:r w:rsidRPr="00155FE3">
        <w:rPr>
          <w:bCs/>
          <w:iCs/>
          <w:sz w:val="22"/>
          <w:szCs w:val="22"/>
          <w:highlight w:val="green"/>
        </w:rPr>
        <w:t>51.64A2</w:t>
      </w:r>
      <w:r w:rsidRPr="00155FE3">
        <w:rPr>
          <w:b w:val="0"/>
          <w:bCs/>
          <w:sz w:val="22"/>
          <w:szCs w:val="22"/>
          <w:highlight w:val="green"/>
          <w:lang w:val="en-US"/>
        </w:rPr>
        <w:t>      </w:t>
      </w:r>
      <w:r w:rsidRPr="00155FE3">
        <w:rPr>
          <w:b w:val="0"/>
          <w:bCs/>
          <w:sz w:val="22"/>
          <w:szCs w:val="22"/>
          <w:highlight w:val="green"/>
          <w:lang w:val="en-US"/>
        </w:rPr>
        <w:t xml:space="preserve"> E1 </w:t>
      </w:r>
      <w:r w:rsidRPr="00155FE3">
        <w:rPr>
          <w:b w:val="0"/>
          <w:bCs/>
          <w:sz w:val="22"/>
          <w:szCs w:val="22"/>
          <w:highlight w:val="green"/>
          <w:lang w:val="en-US"/>
        </w:rPr>
        <w:t>−</w:t>
      </w:r>
      <w:r w:rsidRPr="00155FE3">
        <w:rPr>
          <w:b w:val="0"/>
          <w:bCs/>
          <w:sz w:val="22"/>
          <w:szCs w:val="22"/>
          <w:highlight w:val="green"/>
          <w:lang w:val="en-US"/>
        </w:rPr>
        <w:t xml:space="preserve"> Bands between 415 kHz and 526.5 kHz</w:t>
      </w:r>
    </w:p>
    <w:p w14:paraId="3F2B7B53" w14:textId="77777777" w:rsidR="005140DE" w:rsidRDefault="005140DE" w:rsidP="005140DE">
      <w:pPr>
        <w:pStyle w:val="Proposal"/>
        <w:rPr>
          <w:highlight w:val="green"/>
        </w:rPr>
      </w:pPr>
      <w:r w:rsidRPr="00873AEA">
        <w:rPr>
          <w:highlight w:val="green"/>
        </w:rPr>
        <w:t>Reasons:</w:t>
      </w:r>
      <w:r>
        <w:rPr>
          <w:highlight w:val="green"/>
        </w:rPr>
        <w:t xml:space="preserve"> </w:t>
      </w:r>
      <w:r w:rsidRPr="00673C6C">
        <w:rPr>
          <w:b w:val="0"/>
          <w:highlight w:val="green"/>
        </w:rPr>
        <w:t>TBD</w:t>
      </w:r>
    </w:p>
    <w:p w14:paraId="02270536" w14:textId="77777777" w:rsidR="005140DE" w:rsidRPr="00873AEA" w:rsidRDefault="005140DE" w:rsidP="005140DE">
      <w:pPr>
        <w:pStyle w:val="Proposal"/>
        <w:rPr>
          <w:highlight w:val="green"/>
        </w:rPr>
      </w:pPr>
      <w:r w:rsidRPr="00873AEA">
        <w:rPr>
          <w:sz w:val="22"/>
          <w:szCs w:val="22"/>
          <w:highlight w:val="green"/>
          <w:lang w:val="en-US"/>
        </w:rPr>
        <w:t>ADD</w:t>
      </w:r>
    </w:p>
    <w:p w14:paraId="2DFF9055" w14:textId="77777777" w:rsidR="005140DE" w:rsidRDefault="005140DE" w:rsidP="005140DE">
      <w:pPr>
        <w:pStyle w:val="Normalaftertitle0"/>
        <w:spacing w:before="0"/>
        <w:rPr>
          <w:sz w:val="16"/>
          <w:szCs w:val="16"/>
          <w:highlight w:val="green"/>
        </w:rPr>
      </w:pPr>
      <w:r w:rsidRPr="00873AEA">
        <w:rPr>
          <w:rStyle w:val="Artdef"/>
          <w:sz w:val="22"/>
          <w:szCs w:val="22"/>
          <w:highlight w:val="green"/>
        </w:rPr>
        <w:t>51.</w:t>
      </w:r>
      <w:r w:rsidRPr="00233AB4">
        <w:rPr>
          <w:b/>
          <w:bCs/>
          <w:sz w:val="22"/>
          <w:szCs w:val="22"/>
          <w:highlight w:val="green"/>
        </w:rPr>
        <w:t>64A</w:t>
      </w:r>
      <w:r>
        <w:rPr>
          <w:b/>
          <w:bCs/>
          <w:sz w:val="22"/>
          <w:szCs w:val="22"/>
          <w:highlight w:val="green"/>
        </w:rPr>
        <w:t>3</w:t>
      </w:r>
      <w:r w:rsidRPr="00873AEA">
        <w:rPr>
          <w:sz w:val="22"/>
          <w:szCs w:val="22"/>
          <w:highlight w:val="green"/>
        </w:rPr>
        <w:t xml:space="preserve">       § </w:t>
      </w:r>
      <w:r w:rsidRPr="00233AB4">
        <w:rPr>
          <w:sz w:val="22"/>
          <w:szCs w:val="22"/>
          <w:highlight w:val="green"/>
        </w:rPr>
        <w:t>23</w:t>
      </w:r>
      <w:r w:rsidRPr="00873AEA">
        <w:rPr>
          <w:sz w:val="22"/>
          <w:szCs w:val="22"/>
          <w:highlight w:val="green"/>
        </w:rPr>
        <w:t xml:space="preserve">    All ship stations equipped with apparatus for receiving digital data transmissions in the authorized bands between 415 kHz and 535 kHz shall be capable of receiving class </w:t>
      </w:r>
      <w:r w:rsidRPr="00873AEA">
        <w:rPr>
          <w:sz w:val="22"/>
          <w:szCs w:val="22"/>
          <w:highlight w:val="yellow"/>
        </w:rPr>
        <w:t>[</w:t>
      </w:r>
      <w:r w:rsidRPr="00873AEA">
        <w:rPr>
          <w:sz w:val="22"/>
          <w:szCs w:val="22"/>
          <w:highlight w:val="yellow"/>
          <w:lang w:eastAsia="en-AU"/>
        </w:rPr>
        <w:t>the three-character emission designator corresponding to OFDM</w:t>
      </w:r>
      <w:r w:rsidRPr="00873AEA">
        <w:rPr>
          <w:sz w:val="22"/>
          <w:szCs w:val="22"/>
          <w:highlight w:val="green"/>
        </w:rPr>
        <w:t xml:space="preserve">] emission on 500 kHz, if complying with the provisions of Chapter </w:t>
      </w:r>
      <w:r w:rsidRPr="00873AEA">
        <w:rPr>
          <w:b/>
          <w:bCs/>
          <w:sz w:val="22"/>
          <w:szCs w:val="22"/>
          <w:highlight w:val="green"/>
        </w:rPr>
        <w:t>VII</w:t>
      </w:r>
      <w:r w:rsidRPr="00873AEA">
        <w:rPr>
          <w:sz w:val="22"/>
          <w:szCs w:val="22"/>
          <w:highlight w:val="green"/>
        </w:rPr>
        <w:t>.</w:t>
      </w:r>
      <w:r w:rsidRPr="00233AB4">
        <w:rPr>
          <w:sz w:val="22"/>
          <w:szCs w:val="22"/>
          <w:highlight w:val="green"/>
        </w:rPr>
        <w:t xml:space="preserve">    </w:t>
      </w:r>
      <w:r w:rsidRPr="00873AEA">
        <w:rPr>
          <w:sz w:val="22"/>
          <w:szCs w:val="22"/>
          <w:highlight w:val="green"/>
        </w:rPr>
        <w:t xml:space="preserve"> </w:t>
      </w:r>
      <w:r w:rsidRPr="00873AEA">
        <w:rPr>
          <w:sz w:val="16"/>
          <w:szCs w:val="16"/>
          <w:highlight w:val="green"/>
        </w:rPr>
        <w:t>(WRC</w:t>
      </w:r>
      <w:r w:rsidRPr="00873AEA">
        <w:rPr>
          <w:sz w:val="16"/>
          <w:szCs w:val="16"/>
          <w:highlight w:val="green"/>
        </w:rPr>
        <w:noBreakHyphen/>
        <w:t>23)</w:t>
      </w:r>
    </w:p>
    <w:p w14:paraId="4050CAB3" w14:textId="77777777" w:rsidR="005140DE" w:rsidRPr="00873AEA" w:rsidRDefault="005140DE" w:rsidP="005140DE">
      <w:pPr>
        <w:pStyle w:val="Normalaftertitle0"/>
        <w:spacing w:before="0" w:after="240"/>
        <w:rPr>
          <w:sz w:val="16"/>
          <w:szCs w:val="16"/>
          <w:highlight w:val="green"/>
        </w:rPr>
      </w:pPr>
      <w:r w:rsidRPr="00873AEA">
        <w:rPr>
          <w:b/>
          <w:highlight w:val="green"/>
        </w:rPr>
        <w:t>Reasons:</w:t>
      </w:r>
      <w:r w:rsidRPr="00673C6C">
        <w:rPr>
          <w:highlight w:val="green"/>
        </w:rPr>
        <w:t xml:space="preserve"> </w:t>
      </w:r>
      <w:r>
        <w:rPr>
          <w:highlight w:val="green"/>
        </w:rPr>
        <w:t>TBD</w:t>
      </w:r>
    </w:p>
    <w:p w14:paraId="767CF9E2" w14:textId="77777777" w:rsidR="005140DE" w:rsidRPr="00155FE3" w:rsidRDefault="005140DE" w:rsidP="005140DE">
      <w:pPr>
        <w:pStyle w:val="Normalaftertitle0"/>
        <w:rPr>
          <w:rStyle w:val="Artdef"/>
          <w:highlight w:val="green"/>
        </w:rPr>
      </w:pPr>
      <w:r w:rsidRPr="00155FE3">
        <w:rPr>
          <w:rStyle w:val="Artdef"/>
          <w:sz w:val="22"/>
          <w:szCs w:val="22"/>
          <w:highlight w:val="green"/>
        </w:rPr>
        <w:t>ADD</w:t>
      </w:r>
    </w:p>
    <w:p w14:paraId="338B5088" w14:textId="77777777" w:rsidR="005140DE" w:rsidRDefault="005140DE" w:rsidP="005140DE">
      <w:pPr>
        <w:pStyle w:val="Section3"/>
        <w:spacing w:before="0"/>
        <w:jc w:val="left"/>
        <w:rPr>
          <w:sz w:val="22"/>
          <w:szCs w:val="22"/>
          <w:highlight w:val="green"/>
        </w:rPr>
      </w:pPr>
      <w:r w:rsidRPr="00155FE3">
        <w:rPr>
          <w:b/>
          <w:bCs/>
          <w:iCs/>
          <w:sz w:val="22"/>
          <w:szCs w:val="22"/>
          <w:highlight w:val="green"/>
        </w:rPr>
        <w:t>51.64A4</w:t>
      </w:r>
      <w:r w:rsidRPr="00155FE3">
        <w:rPr>
          <w:sz w:val="22"/>
          <w:szCs w:val="22"/>
          <w:highlight w:val="green"/>
        </w:rPr>
        <w:t>         E2 − Bands between 4 000 </w:t>
      </w:r>
      <w:proofErr w:type="gramStart"/>
      <w:r w:rsidRPr="00155FE3">
        <w:rPr>
          <w:sz w:val="22"/>
          <w:szCs w:val="22"/>
          <w:highlight w:val="green"/>
        </w:rPr>
        <w:t>kHz</w:t>
      </w:r>
      <w:proofErr w:type="gramEnd"/>
      <w:r w:rsidRPr="00155FE3">
        <w:rPr>
          <w:sz w:val="22"/>
          <w:szCs w:val="22"/>
          <w:highlight w:val="green"/>
        </w:rPr>
        <w:t xml:space="preserve"> and 27 500 kHz</w:t>
      </w:r>
    </w:p>
    <w:p w14:paraId="029D4DF2" w14:textId="77777777" w:rsidR="005140DE" w:rsidRDefault="005140DE" w:rsidP="005140DE">
      <w:pPr>
        <w:pStyle w:val="Section3"/>
        <w:spacing w:before="0" w:after="240"/>
        <w:jc w:val="left"/>
        <w:rPr>
          <w:b/>
          <w:highlight w:val="green"/>
        </w:rPr>
      </w:pPr>
      <w:r w:rsidRPr="00873AEA">
        <w:rPr>
          <w:b/>
          <w:highlight w:val="green"/>
        </w:rPr>
        <w:t>Reasons:</w:t>
      </w:r>
      <w:r w:rsidRPr="00673C6C">
        <w:rPr>
          <w:highlight w:val="green"/>
        </w:rPr>
        <w:t xml:space="preserve"> </w:t>
      </w:r>
      <w:r>
        <w:rPr>
          <w:highlight w:val="green"/>
        </w:rPr>
        <w:t>TBD</w:t>
      </w:r>
    </w:p>
    <w:p w14:paraId="67C3FCE7" w14:textId="77777777" w:rsidR="005140DE" w:rsidRPr="00007E69" w:rsidRDefault="005140DE" w:rsidP="005140DE">
      <w:pPr>
        <w:pStyle w:val="Normalaftertitle0"/>
        <w:rPr>
          <w:highlight w:val="green"/>
        </w:rPr>
      </w:pPr>
      <w:r w:rsidRPr="00007E69">
        <w:rPr>
          <w:rStyle w:val="Artdef"/>
          <w:sz w:val="22"/>
          <w:szCs w:val="22"/>
          <w:highlight w:val="green"/>
        </w:rPr>
        <w:t>ADD</w:t>
      </w:r>
    </w:p>
    <w:p w14:paraId="64CA0867" w14:textId="77777777" w:rsidR="005140DE" w:rsidRDefault="005140DE" w:rsidP="005140DE">
      <w:pPr>
        <w:pStyle w:val="Normalaftertitle0"/>
        <w:spacing w:before="0"/>
        <w:rPr>
          <w:sz w:val="22"/>
          <w:szCs w:val="22"/>
          <w:highlight w:val="green"/>
        </w:rPr>
      </w:pPr>
      <w:r w:rsidRPr="00007E69">
        <w:rPr>
          <w:rStyle w:val="Artdef"/>
          <w:sz w:val="22"/>
          <w:szCs w:val="22"/>
          <w:highlight w:val="green"/>
        </w:rPr>
        <w:t>51.</w:t>
      </w:r>
      <w:r w:rsidRPr="00233AB4">
        <w:rPr>
          <w:rStyle w:val="Artdef"/>
          <w:sz w:val="22"/>
          <w:szCs w:val="22"/>
          <w:highlight w:val="green"/>
        </w:rPr>
        <w:t>64A</w:t>
      </w:r>
      <w:r>
        <w:rPr>
          <w:rStyle w:val="Artdef"/>
          <w:sz w:val="22"/>
          <w:szCs w:val="22"/>
          <w:highlight w:val="green"/>
        </w:rPr>
        <w:t>5</w:t>
      </w:r>
      <w:r w:rsidRPr="00007E69">
        <w:rPr>
          <w:sz w:val="22"/>
          <w:szCs w:val="22"/>
          <w:highlight w:val="green"/>
        </w:rPr>
        <w:t xml:space="preserve">        § </w:t>
      </w:r>
      <w:r w:rsidRPr="00233AB4">
        <w:rPr>
          <w:sz w:val="22"/>
          <w:szCs w:val="22"/>
          <w:highlight w:val="green"/>
        </w:rPr>
        <w:t>24</w:t>
      </w:r>
      <w:r w:rsidRPr="00007E69">
        <w:rPr>
          <w:sz w:val="22"/>
          <w:szCs w:val="22"/>
          <w:highlight w:val="green"/>
        </w:rPr>
        <w:t>    All ship stations equipped with apparatus for receiving digital data transmissions in the authorized bands between 4 000 </w:t>
      </w:r>
      <w:proofErr w:type="gramStart"/>
      <w:r w:rsidRPr="00007E69">
        <w:rPr>
          <w:sz w:val="22"/>
          <w:szCs w:val="22"/>
          <w:highlight w:val="green"/>
        </w:rPr>
        <w:t>kHz</w:t>
      </w:r>
      <w:proofErr w:type="gramEnd"/>
      <w:r w:rsidRPr="00007E69">
        <w:rPr>
          <w:sz w:val="22"/>
          <w:szCs w:val="22"/>
          <w:highlight w:val="green"/>
        </w:rPr>
        <w:t xml:space="preserve"> and 27 500 kHz shall be capable of receiving class </w:t>
      </w:r>
      <w:r w:rsidRPr="00007E69">
        <w:rPr>
          <w:sz w:val="22"/>
          <w:szCs w:val="22"/>
          <w:highlight w:val="yellow"/>
        </w:rPr>
        <w:t>[</w:t>
      </w:r>
      <w:r w:rsidRPr="00007E69">
        <w:rPr>
          <w:sz w:val="22"/>
          <w:szCs w:val="22"/>
          <w:highlight w:val="yellow"/>
          <w:lang w:eastAsia="en-AU"/>
        </w:rPr>
        <w:t>the three-character emission designator corresponding to OFDM</w:t>
      </w:r>
      <w:r w:rsidRPr="00007E69">
        <w:rPr>
          <w:sz w:val="22"/>
          <w:szCs w:val="22"/>
          <w:highlight w:val="yellow"/>
        </w:rPr>
        <w:t xml:space="preserve">] </w:t>
      </w:r>
      <w:r w:rsidRPr="00007E69">
        <w:rPr>
          <w:sz w:val="22"/>
          <w:szCs w:val="22"/>
          <w:highlight w:val="green"/>
        </w:rPr>
        <w:t>emission on 4 226 kHz, if complying with the provisions of Chapter VII.</w:t>
      </w:r>
      <w:r w:rsidRPr="00233AB4">
        <w:rPr>
          <w:sz w:val="22"/>
          <w:szCs w:val="22"/>
          <w:highlight w:val="green"/>
        </w:rPr>
        <w:t xml:space="preserve">     </w:t>
      </w:r>
      <w:r w:rsidRPr="00007E69">
        <w:rPr>
          <w:sz w:val="22"/>
          <w:szCs w:val="22"/>
          <w:highlight w:val="green"/>
        </w:rPr>
        <w:t> </w:t>
      </w:r>
      <w:r w:rsidRPr="00007E69">
        <w:rPr>
          <w:sz w:val="16"/>
          <w:szCs w:val="16"/>
          <w:highlight w:val="green"/>
        </w:rPr>
        <w:t>(WRC</w:t>
      </w:r>
      <w:r w:rsidRPr="00007E69">
        <w:rPr>
          <w:sz w:val="16"/>
          <w:szCs w:val="16"/>
          <w:highlight w:val="green"/>
        </w:rPr>
        <w:noBreakHyphen/>
        <w:t>23)</w:t>
      </w:r>
      <w:r w:rsidRPr="00007E69">
        <w:rPr>
          <w:sz w:val="22"/>
          <w:szCs w:val="22"/>
          <w:highlight w:val="green"/>
        </w:rPr>
        <w:t>]</w:t>
      </w:r>
    </w:p>
    <w:p w14:paraId="35B14A22" w14:textId="77777777" w:rsidR="005140DE" w:rsidRPr="00435312" w:rsidRDefault="005140DE" w:rsidP="005140DE">
      <w:r w:rsidRPr="00007E69">
        <w:rPr>
          <w:b/>
          <w:highlight w:val="green"/>
        </w:rPr>
        <w:t>Reasons:</w:t>
      </w:r>
    </w:p>
    <w:p w14:paraId="5CE14765" w14:textId="77777777" w:rsidR="005140DE" w:rsidRPr="00C37CCA" w:rsidRDefault="005140DE" w:rsidP="005140DE">
      <w:pPr>
        <w:pStyle w:val="ArtNo"/>
      </w:pPr>
      <w:r w:rsidRPr="00C37CCA">
        <w:lastRenderedPageBreak/>
        <w:t xml:space="preserve">ARTICLE </w:t>
      </w:r>
      <w:r w:rsidRPr="00C37CCA">
        <w:rPr>
          <w:rStyle w:val="href"/>
        </w:rPr>
        <w:t>52</w:t>
      </w:r>
      <w:bookmarkEnd w:id="411"/>
    </w:p>
    <w:p w14:paraId="497CC548" w14:textId="77777777" w:rsidR="005140DE" w:rsidRPr="00C37CCA" w:rsidRDefault="005140DE" w:rsidP="005140DE">
      <w:pPr>
        <w:pStyle w:val="Arttitle"/>
      </w:pPr>
      <w:bookmarkStart w:id="423" w:name="_Toc327956692"/>
      <w:bookmarkStart w:id="424" w:name="_Toc451865401"/>
      <w:r w:rsidRPr="00C37CCA">
        <w:t>Special rules relating to the use of frequencies</w:t>
      </w:r>
      <w:bookmarkEnd w:id="423"/>
      <w:bookmarkEnd w:id="424"/>
    </w:p>
    <w:p w14:paraId="52A941F5" w14:textId="77777777" w:rsidR="005140DE" w:rsidRPr="00C37CCA" w:rsidRDefault="005140DE" w:rsidP="005140DE">
      <w:pPr>
        <w:pStyle w:val="Section1"/>
        <w:keepNext/>
      </w:pPr>
      <w:r w:rsidRPr="00C37CCA">
        <w:t>Section I − General provisions</w:t>
      </w:r>
    </w:p>
    <w:p w14:paraId="425435EF" w14:textId="77777777" w:rsidR="005140DE" w:rsidRPr="00C37CCA" w:rsidRDefault="005140DE" w:rsidP="005140DE">
      <w:pPr>
        <w:pStyle w:val="Section2"/>
        <w:keepNext/>
        <w:jc w:val="left"/>
      </w:pPr>
      <w:r w:rsidRPr="00C37CCA">
        <w:rPr>
          <w:rStyle w:val="Artdef"/>
          <w:i w:val="0"/>
        </w:rPr>
        <w:t>52.4</w:t>
      </w:r>
      <w:r w:rsidRPr="00C37CCA">
        <w:tab/>
        <w:t>B − Bands between 415 </w:t>
      </w:r>
      <w:proofErr w:type="gramStart"/>
      <w:r w:rsidRPr="00C37CCA">
        <w:t>kHz</w:t>
      </w:r>
      <w:proofErr w:type="gramEnd"/>
      <w:r w:rsidRPr="00C37CCA">
        <w:t xml:space="preserve"> and 535 kHz</w:t>
      </w:r>
    </w:p>
    <w:p w14:paraId="33A5FB2D" w14:textId="77777777" w:rsidR="005140DE" w:rsidRPr="00C37CCA" w:rsidRDefault="005140DE" w:rsidP="005140DE">
      <w:pPr>
        <w:pStyle w:val="Proposal"/>
      </w:pPr>
      <w:r w:rsidRPr="00C37CCA">
        <w:t>MOD</w:t>
      </w:r>
    </w:p>
    <w:p w14:paraId="01A1AFAA" w14:textId="4DEF7CDB" w:rsidR="005140DE" w:rsidRPr="00C37CCA" w:rsidRDefault="005140DE" w:rsidP="005140DE">
      <w:pPr>
        <w:spacing w:before="0"/>
        <w:jc w:val="both"/>
        <w:rPr>
          <w:sz w:val="16"/>
          <w:szCs w:val="16"/>
        </w:rPr>
      </w:pPr>
      <w:r w:rsidRPr="00C37CCA">
        <w:rPr>
          <w:rStyle w:val="Artdef"/>
        </w:rPr>
        <w:t>52.6</w:t>
      </w:r>
      <w:r w:rsidRPr="00C37CCA">
        <w:tab/>
        <w:t>§ 3</w:t>
      </w:r>
      <w:r w:rsidRPr="00C37CCA">
        <w:tab/>
        <w:t>1)</w:t>
      </w:r>
      <w:r w:rsidRPr="00C37CCA">
        <w:tab/>
        <w:t>In the maritime mobile service, no assignments shall be made on the frequency 518 kHz other than for transmission by coast stations of meteorological and navigational warnings and urgent information to ships by means of automatic narrow-band direct-printing telegraphy (International NAVTEX System).</w:t>
      </w:r>
      <w:ins w:id="425" w:author="USA" w:date="2022-06-03T15:07:00Z">
        <w:r w:rsidR="00E60357">
          <w:t xml:space="preserve"> </w:t>
        </w:r>
      </w:ins>
      <w:ins w:id="426" w:author="ANFR" w:date="2021-09-30T14:45:00Z">
        <w:r w:rsidRPr="00C37CCA">
          <w:t>In the maritime mobile service, no assignments shall be made on the frequency 500 </w:t>
        </w:r>
        <w:proofErr w:type="gramStart"/>
        <w:r w:rsidRPr="00C37CCA">
          <w:t>kHz</w:t>
        </w:r>
        <w:proofErr w:type="gramEnd"/>
        <w:r w:rsidRPr="00C37CCA">
          <w:t xml:space="preserve"> other than for transmission by coast stations of meteorological and navigational warnings and urgent information to ships by means of International NAV</w:t>
        </w:r>
      </w:ins>
      <w:ins w:id="427" w:author="ANFR" w:date="2021-09-30T14:46:00Z">
        <w:r w:rsidRPr="00C37CCA">
          <w:t xml:space="preserve">DAT </w:t>
        </w:r>
      </w:ins>
      <w:ins w:id="428" w:author="ANFR" w:date="2021-09-30T14:45:00Z">
        <w:r w:rsidRPr="00C37CCA">
          <w:t>System.</w:t>
        </w:r>
      </w:ins>
      <w:ins w:id="429" w:author="ITU - LRT -" w:date="2021-11-17T13:32:00Z">
        <w:r w:rsidRPr="00EA7581">
          <w:rPr>
            <w:sz w:val="16"/>
            <w:szCs w:val="16"/>
          </w:rPr>
          <w:t>     (WRC-23)</w:t>
        </w:r>
      </w:ins>
    </w:p>
    <w:p w14:paraId="32DCB6B8" w14:textId="77777777" w:rsidR="005140DE" w:rsidRDefault="005140DE" w:rsidP="005140DE">
      <w:pPr>
        <w:pStyle w:val="Reasons"/>
      </w:pPr>
      <w:r w:rsidRPr="001D14D7">
        <w:rPr>
          <w:b/>
        </w:rPr>
        <w:t>Reasons:</w:t>
      </w:r>
      <w:r w:rsidRPr="001D14D7">
        <w:tab/>
        <w:t>Protection of the frequency for the international NAVDAT system.</w:t>
      </w:r>
    </w:p>
    <w:p w14:paraId="585A7FE5" w14:textId="77777777" w:rsidR="005140DE" w:rsidRPr="00C37CCA" w:rsidRDefault="005140DE" w:rsidP="005140DE">
      <w:pPr>
        <w:pStyle w:val="Section1"/>
        <w:keepNext/>
      </w:pPr>
      <w:r w:rsidRPr="00C37CCA">
        <w:t>Section III − Use of frequencies for narrow-band direct-printing telegraphy</w:t>
      </w:r>
    </w:p>
    <w:p w14:paraId="22E94B5F" w14:textId="77777777" w:rsidR="005140DE" w:rsidRPr="001D14D7" w:rsidRDefault="005140DE" w:rsidP="005140DE">
      <w:pPr>
        <w:pStyle w:val="Section2"/>
        <w:keepNext/>
        <w:jc w:val="left"/>
      </w:pPr>
      <w:r w:rsidRPr="001D14D7">
        <w:rPr>
          <w:rStyle w:val="Artdef"/>
          <w:i w:val="0"/>
        </w:rPr>
        <w:t>52.96</w:t>
      </w:r>
      <w:r w:rsidRPr="001D14D7">
        <w:tab/>
        <w:t>B − Bands between 415 </w:t>
      </w:r>
      <w:proofErr w:type="gramStart"/>
      <w:r w:rsidRPr="001D14D7">
        <w:t>kHz</w:t>
      </w:r>
      <w:proofErr w:type="gramEnd"/>
      <w:r w:rsidRPr="001D14D7">
        <w:t xml:space="preserve"> and 535 kHz</w:t>
      </w:r>
    </w:p>
    <w:p w14:paraId="6AFD4F21" w14:textId="77777777" w:rsidR="005140DE" w:rsidRPr="001D14D7" w:rsidRDefault="005140DE" w:rsidP="005140DE">
      <w:pPr>
        <w:pStyle w:val="Proposal"/>
      </w:pPr>
      <w:r w:rsidRPr="001D14D7">
        <w:t>MOD</w:t>
      </w:r>
    </w:p>
    <w:p w14:paraId="12D19A1B" w14:textId="4EECC02B" w:rsidR="005140DE" w:rsidRPr="001D14D7" w:rsidRDefault="005140DE" w:rsidP="005140DE">
      <w:pPr>
        <w:pStyle w:val="Normalaftertitle0"/>
        <w:spacing w:before="0"/>
      </w:pPr>
      <w:r w:rsidRPr="001D14D7">
        <w:rPr>
          <w:rStyle w:val="Artdef"/>
        </w:rPr>
        <w:t>52.97</w:t>
      </w:r>
      <w:r w:rsidRPr="001D14D7">
        <w:tab/>
        <w:t>§ 45</w:t>
      </w:r>
      <w:r w:rsidRPr="001D14D7">
        <w:tab/>
        <w:t xml:space="preserve">All ship stations equipped with narrow-band direct-printing apparatus to work in the authorized bands between 415 kHz and 535 kHz shall be able to </w:t>
      </w:r>
      <w:del w:id="430" w:author="USA" w:date="2022-05-05T08:06:00Z">
        <w:r w:rsidRPr="00EA3201" w:rsidDel="00EA3201">
          <w:delText>send and</w:delText>
        </w:r>
        <w:r w:rsidRPr="001D14D7" w:rsidDel="00EA3201">
          <w:delText xml:space="preserve"> </w:delText>
        </w:r>
      </w:del>
      <w:r w:rsidRPr="001D14D7">
        <w:t>receive class F1B emissions as specified in No. </w:t>
      </w:r>
      <w:r w:rsidRPr="001D14D7">
        <w:rPr>
          <w:rStyle w:val="ArtrefBold"/>
        </w:rPr>
        <w:t>51</w:t>
      </w:r>
      <w:r w:rsidRPr="001D14D7">
        <w:rPr>
          <w:rStyle w:val="ArtrefBold0"/>
        </w:rPr>
        <w:t>.</w:t>
      </w:r>
      <w:r w:rsidRPr="001D14D7">
        <w:rPr>
          <w:rStyle w:val="ArtrefBold"/>
        </w:rPr>
        <w:t>44</w:t>
      </w:r>
      <w:r w:rsidRPr="001D14D7">
        <w:t>. Additionally, ship stations complying with the provisions of Chapter </w:t>
      </w:r>
      <w:r w:rsidRPr="001D14D7">
        <w:rPr>
          <w:b/>
          <w:bCs/>
        </w:rPr>
        <w:t>VII</w:t>
      </w:r>
      <w:r w:rsidRPr="001D14D7">
        <w:t xml:space="preserve"> shall be able to receive class F1B emissions on 518 </w:t>
      </w:r>
      <w:proofErr w:type="gramStart"/>
      <w:r w:rsidRPr="001D14D7">
        <w:t>kHz</w:t>
      </w:r>
      <w:proofErr w:type="gramEnd"/>
      <w:r w:rsidRPr="001D14D7">
        <w:t xml:space="preserve"> (see No. </w:t>
      </w:r>
      <w:r w:rsidRPr="001D14D7">
        <w:rPr>
          <w:rStyle w:val="ArtrefBold"/>
        </w:rPr>
        <w:t>51.45</w:t>
      </w:r>
      <w:r w:rsidRPr="001D14D7">
        <w:t>).</w:t>
      </w:r>
      <w:ins w:id="431" w:author="France" w:date="2022-03-15T17:21:00Z">
        <w:r w:rsidRPr="00EA7581">
          <w:rPr>
            <w:sz w:val="16"/>
            <w:szCs w:val="16"/>
          </w:rPr>
          <w:t>     (WRC-23)</w:t>
        </w:r>
      </w:ins>
    </w:p>
    <w:p w14:paraId="0E11ADB1" w14:textId="77777777" w:rsidR="005140DE" w:rsidRPr="00C83CB4" w:rsidRDefault="005140DE" w:rsidP="005140DE">
      <w:pPr>
        <w:pStyle w:val="Reasons"/>
      </w:pPr>
      <w:r w:rsidRPr="001D14D7">
        <w:rPr>
          <w:b/>
        </w:rPr>
        <w:t>Reasons:</w:t>
      </w:r>
      <w:r w:rsidRPr="001D14D7">
        <w:tab/>
        <w:t>NBDP receiving only is still required for NAVTEX reception.</w:t>
      </w:r>
    </w:p>
    <w:p w14:paraId="57411566" w14:textId="77777777" w:rsidR="005140DE" w:rsidRPr="00EA7581" w:rsidRDefault="005140DE" w:rsidP="005140DE">
      <w:pPr>
        <w:pStyle w:val="Section2"/>
        <w:keepNext/>
        <w:jc w:val="left"/>
        <w:rPr>
          <w:highlight w:val="green"/>
        </w:rPr>
      </w:pPr>
      <w:ins w:id="432" w:author="Chair AI 1.11" w:date="2022-03-30T15:32:00Z">
        <w:r>
          <w:rPr>
            <w:rStyle w:val="Artdef"/>
            <w:i w:val="0"/>
            <w:highlight w:val="green"/>
          </w:rPr>
          <w:t>[</w:t>
        </w:r>
      </w:ins>
      <w:r w:rsidRPr="00EA7581">
        <w:rPr>
          <w:rStyle w:val="Artdef"/>
          <w:i w:val="0"/>
          <w:highlight w:val="green"/>
        </w:rPr>
        <w:t>52.99</w:t>
      </w:r>
      <w:r w:rsidRPr="00EA7581">
        <w:rPr>
          <w:highlight w:val="green"/>
        </w:rPr>
        <w:tab/>
        <w:t>C − Bands between 1 606.5 </w:t>
      </w:r>
      <w:proofErr w:type="gramStart"/>
      <w:r w:rsidRPr="00EA7581">
        <w:rPr>
          <w:highlight w:val="green"/>
        </w:rPr>
        <w:t>kHz</w:t>
      </w:r>
      <w:proofErr w:type="gramEnd"/>
      <w:r w:rsidRPr="00EA7581">
        <w:rPr>
          <w:highlight w:val="green"/>
        </w:rPr>
        <w:t xml:space="preserve"> and 4 000 kHz</w:t>
      </w:r>
      <w:r w:rsidRPr="00EA7581">
        <w:rPr>
          <w:i w:val="0"/>
          <w:iCs/>
          <w:sz w:val="16"/>
          <w:szCs w:val="16"/>
          <w:highlight w:val="green"/>
        </w:rPr>
        <w:t>     (WRC</w:t>
      </w:r>
      <w:r w:rsidRPr="00EA7581">
        <w:rPr>
          <w:i w:val="0"/>
          <w:iCs/>
          <w:sz w:val="16"/>
          <w:szCs w:val="16"/>
          <w:highlight w:val="green"/>
        </w:rPr>
        <w:noBreakHyphen/>
        <w:t>03)</w:t>
      </w:r>
    </w:p>
    <w:p w14:paraId="76DEC96F" w14:textId="77777777" w:rsidR="005140DE" w:rsidRPr="00EA7581" w:rsidRDefault="005140DE" w:rsidP="005140DE">
      <w:pPr>
        <w:pStyle w:val="Proposal"/>
        <w:rPr>
          <w:highlight w:val="green"/>
        </w:rPr>
      </w:pPr>
      <w:r w:rsidRPr="00EA7581">
        <w:rPr>
          <w:highlight w:val="green"/>
        </w:rPr>
        <w:t>SUP</w:t>
      </w:r>
    </w:p>
    <w:p w14:paraId="5BE2B04B" w14:textId="77777777" w:rsidR="005140DE" w:rsidRPr="00EA7581" w:rsidRDefault="005140DE" w:rsidP="005140DE">
      <w:pPr>
        <w:pStyle w:val="Normalaftertitle0"/>
        <w:spacing w:before="0"/>
        <w:rPr>
          <w:highlight w:val="green"/>
        </w:rPr>
      </w:pPr>
      <w:r w:rsidRPr="00EA7581">
        <w:rPr>
          <w:rStyle w:val="Artdef"/>
          <w:highlight w:val="green"/>
        </w:rPr>
        <w:t>52.100</w:t>
      </w:r>
    </w:p>
    <w:p w14:paraId="22920896" w14:textId="77777777" w:rsidR="005140DE" w:rsidRPr="00EA7581" w:rsidRDefault="005140DE" w:rsidP="005140DE">
      <w:pPr>
        <w:pStyle w:val="Reasons"/>
        <w:rPr>
          <w:highlight w:val="green"/>
        </w:rPr>
      </w:pPr>
      <w:r w:rsidRPr="00EA7581">
        <w:rPr>
          <w:b/>
          <w:highlight w:val="green"/>
        </w:rPr>
        <w:t>Reasons:</w:t>
      </w:r>
      <w:r w:rsidRPr="00EA7581">
        <w:rPr>
          <w:highlight w:val="green"/>
        </w:rPr>
        <w:tab/>
        <w:t xml:space="preserve">There is no MSI frequencies in the frequency band 1 606.5-4 000 kHz, according to </w:t>
      </w:r>
      <w:r w:rsidRPr="00EA7581">
        <w:t>RR</w:t>
      </w:r>
      <w:r w:rsidRPr="00EA7581">
        <w:rPr>
          <w:highlight w:val="lightGray"/>
        </w:rPr>
        <w:t xml:space="preserve"> </w:t>
      </w:r>
      <w:r w:rsidRPr="00EA7581">
        <w:rPr>
          <w:highlight w:val="green"/>
        </w:rPr>
        <w:t xml:space="preserve">Appendix </w:t>
      </w:r>
      <w:r w:rsidRPr="00EA7581">
        <w:rPr>
          <w:b/>
          <w:bCs/>
          <w:highlight w:val="green"/>
        </w:rPr>
        <w:t>15</w:t>
      </w:r>
      <w:r w:rsidRPr="00EA7581">
        <w:rPr>
          <w:highlight w:val="green"/>
        </w:rPr>
        <w:t>, therefore this provision is not needed anymore. The sub section C title could perhaps be deleted.</w:t>
      </w:r>
      <w:ins w:id="433" w:author="Chair AI 1.11" w:date="2022-03-30T15:32:00Z">
        <w:r>
          <w:rPr>
            <w:highlight w:val="green"/>
          </w:rPr>
          <w:t>]</w:t>
        </w:r>
      </w:ins>
    </w:p>
    <w:p w14:paraId="57602614" w14:textId="77777777" w:rsidR="005140DE" w:rsidRPr="001D14D7" w:rsidRDefault="005140DE" w:rsidP="005140DE">
      <w:pPr>
        <w:pStyle w:val="Proposal"/>
      </w:pPr>
      <w:r w:rsidRPr="001D14D7">
        <w:t>MOD</w:t>
      </w:r>
    </w:p>
    <w:p w14:paraId="1EA1A0F6" w14:textId="77777777" w:rsidR="005140DE" w:rsidRPr="001D14D7" w:rsidRDefault="005140DE" w:rsidP="005140DE">
      <w:pPr>
        <w:pStyle w:val="Normalaftertitle0"/>
        <w:spacing w:before="0"/>
        <w:rPr>
          <w:b/>
        </w:rPr>
      </w:pPr>
      <w:r w:rsidRPr="001D14D7">
        <w:rPr>
          <w:rStyle w:val="Artdef"/>
        </w:rPr>
        <w:t>52.101</w:t>
      </w:r>
      <w:r w:rsidRPr="001D14D7">
        <w:rPr>
          <w:b/>
        </w:rPr>
        <w:tab/>
      </w:r>
      <w:r w:rsidRPr="001D14D7">
        <w:rPr>
          <w:b/>
        </w:rPr>
        <w:tab/>
      </w:r>
      <w:del w:id="434" w:author="France" w:date="2022-03-21T14:53:00Z">
        <w:r w:rsidRPr="001D14D7" w:rsidDel="008E6CCB">
          <w:rPr>
            <w:lang w:eastAsia="zh-CN"/>
          </w:rPr>
          <w:delText>2)</w:delText>
        </w:r>
      </w:del>
      <w:r w:rsidRPr="001D14D7">
        <w:rPr>
          <w:lang w:eastAsia="zh-CN"/>
        </w:rPr>
        <w:tab/>
        <w:t>Narrow-band direct-printing telegraphy is forbidden in the band 2 170</w:t>
      </w:r>
      <w:r w:rsidRPr="001D14D7">
        <w:rPr>
          <w:lang w:eastAsia="zh-CN"/>
        </w:rPr>
        <w:noBreakHyphen/>
        <w:t>2 194 </w:t>
      </w:r>
      <w:proofErr w:type="gramStart"/>
      <w:r w:rsidRPr="001D14D7">
        <w:rPr>
          <w:lang w:eastAsia="zh-CN"/>
        </w:rPr>
        <w:t>kHz</w:t>
      </w:r>
      <w:proofErr w:type="gramEnd"/>
      <w:del w:id="435" w:author="France" w:date="2022-03-17T13:03:00Z">
        <w:r w:rsidRPr="001D14D7" w:rsidDel="00E85063">
          <w:rPr>
            <w:lang w:eastAsia="zh-CN"/>
          </w:rPr>
          <w:delText xml:space="preserve">, except as provided for in Appendix </w:delText>
        </w:r>
        <w:r w:rsidRPr="001D14D7" w:rsidDel="00E85063">
          <w:rPr>
            <w:b/>
            <w:bCs/>
            <w:lang w:eastAsia="zh-CN"/>
          </w:rPr>
          <w:delText xml:space="preserve">15 </w:delText>
        </w:r>
        <w:r w:rsidRPr="001D14D7" w:rsidDel="00E85063">
          <w:rPr>
            <w:lang w:eastAsia="zh-CN"/>
          </w:rPr>
          <w:delText xml:space="preserve">and Resolution </w:delText>
        </w:r>
        <w:r w:rsidRPr="001D14D7" w:rsidDel="00E85063">
          <w:rPr>
            <w:b/>
            <w:bCs/>
            <w:lang w:eastAsia="zh-CN"/>
          </w:rPr>
          <w:delText>354 (WRC-07)</w:delText>
        </w:r>
      </w:del>
      <w:r w:rsidRPr="001D14D7">
        <w:rPr>
          <w:lang w:eastAsia="zh-CN"/>
        </w:rPr>
        <w:t>.</w:t>
      </w:r>
      <w:r w:rsidRPr="001D14D7">
        <w:rPr>
          <w:rFonts w:ascii="TimesNewRomanPSMT" w:hAnsi="TimesNewRomanPSMT" w:cs="TimesNewRomanPSMT"/>
          <w:sz w:val="17"/>
          <w:szCs w:val="17"/>
          <w:lang w:eastAsia="zh-CN"/>
        </w:rPr>
        <w:t xml:space="preserve"> </w:t>
      </w:r>
      <w:r w:rsidRPr="001D14D7">
        <w:rPr>
          <w:rFonts w:ascii="TimesNewRomanPSMT" w:hAnsi="TimesNewRomanPSMT" w:cs="TimesNewRomanPSMT"/>
          <w:sz w:val="16"/>
          <w:szCs w:val="16"/>
          <w:lang w:eastAsia="zh-CN"/>
        </w:rPr>
        <w:t>(WRC-</w:t>
      </w:r>
      <w:del w:id="436" w:author="France" w:date="2022-03-17T13:03:00Z">
        <w:r w:rsidRPr="001D14D7" w:rsidDel="00E85063">
          <w:rPr>
            <w:rFonts w:ascii="TimesNewRomanPSMT" w:hAnsi="TimesNewRomanPSMT" w:cs="TimesNewRomanPSMT"/>
            <w:sz w:val="16"/>
            <w:szCs w:val="16"/>
            <w:lang w:eastAsia="zh-CN"/>
          </w:rPr>
          <w:delText>07</w:delText>
        </w:r>
      </w:del>
      <w:ins w:id="437" w:author="France" w:date="2022-03-17T13:03:00Z">
        <w:r w:rsidRPr="001D14D7">
          <w:rPr>
            <w:rFonts w:ascii="TimesNewRomanPSMT" w:hAnsi="TimesNewRomanPSMT" w:cs="TimesNewRomanPSMT"/>
            <w:sz w:val="16"/>
            <w:szCs w:val="16"/>
            <w:lang w:eastAsia="zh-CN"/>
          </w:rPr>
          <w:t>23</w:t>
        </w:r>
      </w:ins>
      <w:r w:rsidRPr="001D14D7">
        <w:rPr>
          <w:rFonts w:ascii="TimesNewRomanPSMT" w:hAnsi="TimesNewRomanPSMT" w:cs="TimesNewRomanPSMT"/>
          <w:sz w:val="16"/>
          <w:szCs w:val="16"/>
          <w:lang w:eastAsia="zh-CN"/>
        </w:rPr>
        <w:t>)</w:t>
      </w:r>
    </w:p>
    <w:p w14:paraId="39A8D316" w14:textId="77777777" w:rsidR="005140DE" w:rsidRDefault="005140DE" w:rsidP="005140DE">
      <w:pPr>
        <w:pStyle w:val="Reasons"/>
      </w:pPr>
      <w:r w:rsidRPr="001D14D7">
        <w:rPr>
          <w:b/>
        </w:rPr>
        <w:t>Reasons:</w:t>
      </w:r>
      <w:r w:rsidRPr="001D14D7">
        <w:tab/>
        <w:t xml:space="preserve">NBDP being taking out from GMDSS, there is no further need for a possible exception for the usage of NBDP in the frequency band 2 170-2 194 kHz. </w:t>
      </w:r>
    </w:p>
    <w:p w14:paraId="1CB6C50B" w14:textId="405881C1" w:rsidR="005140DE" w:rsidRPr="00EA7581" w:rsidRDefault="005140DE" w:rsidP="005140DE">
      <w:pPr>
        <w:pStyle w:val="Section2"/>
        <w:keepNext/>
        <w:jc w:val="left"/>
        <w:rPr>
          <w:highlight w:val="green"/>
        </w:rPr>
      </w:pPr>
      <w:r>
        <w:rPr>
          <w:rStyle w:val="Artdef"/>
          <w:i w:val="0"/>
          <w:highlight w:val="green"/>
        </w:rPr>
        <w:lastRenderedPageBreak/>
        <w:t>[</w:t>
      </w:r>
      <w:r w:rsidRPr="00EA7581">
        <w:rPr>
          <w:rStyle w:val="Artdef"/>
          <w:i w:val="0"/>
          <w:highlight w:val="green"/>
        </w:rPr>
        <w:t>52.102</w:t>
      </w:r>
      <w:r w:rsidRPr="00EA7581">
        <w:rPr>
          <w:highlight w:val="green"/>
        </w:rPr>
        <w:tab/>
        <w:t>D − Bands between 4</w:t>
      </w:r>
      <w:r w:rsidRPr="00EA7581">
        <w:rPr>
          <w:i w:val="0"/>
          <w:highlight w:val="green"/>
        </w:rPr>
        <w:t> </w:t>
      </w:r>
      <w:r w:rsidRPr="00EA7581">
        <w:rPr>
          <w:highlight w:val="green"/>
        </w:rPr>
        <w:t>000 </w:t>
      </w:r>
      <w:proofErr w:type="gramStart"/>
      <w:r w:rsidRPr="00EA7581">
        <w:rPr>
          <w:highlight w:val="green"/>
        </w:rPr>
        <w:t>kHz</w:t>
      </w:r>
      <w:proofErr w:type="gramEnd"/>
      <w:r w:rsidRPr="00EA7581">
        <w:rPr>
          <w:highlight w:val="green"/>
        </w:rPr>
        <w:t xml:space="preserve"> and 27</w:t>
      </w:r>
      <w:r w:rsidRPr="00EA7581">
        <w:rPr>
          <w:i w:val="0"/>
          <w:highlight w:val="green"/>
        </w:rPr>
        <w:t> </w:t>
      </w:r>
      <w:r w:rsidRPr="00EA7581">
        <w:rPr>
          <w:highlight w:val="green"/>
        </w:rPr>
        <w:t>500 kHz</w:t>
      </w:r>
    </w:p>
    <w:p w14:paraId="2AB1E681" w14:textId="77777777" w:rsidR="005140DE" w:rsidRPr="00EA7581" w:rsidRDefault="005140DE" w:rsidP="005140DE">
      <w:pPr>
        <w:pStyle w:val="Proposal"/>
        <w:rPr>
          <w:highlight w:val="green"/>
        </w:rPr>
      </w:pPr>
      <w:r w:rsidRPr="00EA7581">
        <w:rPr>
          <w:highlight w:val="green"/>
        </w:rPr>
        <w:t>MOD</w:t>
      </w:r>
    </w:p>
    <w:p w14:paraId="05E49C7D" w14:textId="77777777" w:rsidR="005140DE" w:rsidRPr="00EA7581" w:rsidRDefault="005140DE" w:rsidP="005140DE">
      <w:pPr>
        <w:pStyle w:val="Normalaftertitle0"/>
        <w:spacing w:before="0"/>
        <w:rPr>
          <w:highlight w:val="green"/>
        </w:rPr>
      </w:pPr>
      <w:r w:rsidRPr="00EA7581">
        <w:rPr>
          <w:rStyle w:val="Artdef"/>
          <w:highlight w:val="green"/>
        </w:rPr>
        <w:t>52.103</w:t>
      </w:r>
      <w:r w:rsidRPr="00EA7581">
        <w:rPr>
          <w:highlight w:val="green"/>
        </w:rPr>
        <w:tab/>
        <w:t>§ 47</w:t>
      </w:r>
      <w:r w:rsidRPr="00EA7581">
        <w:rPr>
          <w:highlight w:val="green"/>
        </w:rPr>
        <w:tab/>
        <w:t>All ship stations equipped with narrow-band direct-printing telegraph apparatus to work in the authorized bands between 4 000 </w:t>
      </w:r>
      <w:proofErr w:type="gramStart"/>
      <w:r w:rsidRPr="00EA7581">
        <w:rPr>
          <w:highlight w:val="green"/>
        </w:rPr>
        <w:t>kHz</w:t>
      </w:r>
      <w:proofErr w:type="gramEnd"/>
      <w:r w:rsidRPr="00EA7581">
        <w:rPr>
          <w:highlight w:val="green"/>
        </w:rPr>
        <w:t xml:space="preserve"> and 27 500 kHz shall be able to </w:t>
      </w:r>
      <w:del w:id="438" w:author="France" w:date="2022-03-15T17:27:00Z">
        <w:r w:rsidRPr="00EA7581" w:rsidDel="00B8691B">
          <w:rPr>
            <w:highlight w:val="green"/>
          </w:rPr>
          <w:delText xml:space="preserve">send and </w:delText>
        </w:r>
      </w:del>
      <w:r w:rsidRPr="00EA7581">
        <w:rPr>
          <w:highlight w:val="green"/>
        </w:rPr>
        <w:t>receive class F1B emissions as specified in No. </w:t>
      </w:r>
      <w:r w:rsidRPr="00EA7581">
        <w:rPr>
          <w:b/>
          <w:bCs/>
          <w:highlight w:val="green"/>
        </w:rPr>
        <w:t>51.49</w:t>
      </w:r>
      <w:r w:rsidRPr="00EA7581">
        <w:rPr>
          <w:highlight w:val="green"/>
        </w:rPr>
        <w:t>. The assignable frequencies are indicated in Appendix </w:t>
      </w:r>
      <w:r w:rsidRPr="00EA7581">
        <w:rPr>
          <w:rStyle w:val="ApprefBold0"/>
          <w:rFonts w:eastAsiaTheme="majorEastAsia"/>
          <w:highlight w:val="green"/>
        </w:rPr>
        <w:t>17</w:t>
      </w:r>
      <w:r w:rsidRPr="00EA7581">
        <w:rPr>
          <w:highlight w:val="green"/>
        </w:rPr>
        <w:t>.</w:t>
      </w:r>
      <w:ins w:id="439" w:author="France" w:date="2022-03-15T17:28:00Z">
        <w:r w:rsidRPr="00EA7581">
          <w:rPr>
            <w:sz w:val="16"/>
            <w:szCs w:val="16"/>
            <w:highlight w:val="green"/>
          </w:rPr>
          <w:t xml:space="preserve">     (WRC</w:t>
        </w:r>
        <w:r w:rsidRPr="00EA7581">
          <w:rPr>
            <w:sz w:val="16"/>
            <w:szCs w:val="16"/>
            <w:highlight w:val="green"/>
          </w:rPr>
          <w:noBreakHyphen/>
          <w:t>03)</w:t>
        </w:r>
      </w:ins>
    </w:p>
    <w:p w14:paraId="2E540EAD" w14:textId="77777777" w:rsidR="005140DE" w:rsidRPr="00F74588" w:rsidRDefault="005140DE" w:rsidP="005140DE">
      <w:pPr>
        <w:pStyle w:val="Reasons"/>
        <w:rPr>
          <w:rFonts w:eastAsia="SimSun"/>
          <w:szCs w:val="24"/>
          <w:highlight w:val="cyan"/>
        </w:rPr>
      </w:pPr>
      <w:r w:rsidRPr="00EA7581">
        <w:rPr>
          <w:b/>
          <w:highlight w:val="green"/>
        </w:rPr>
        <w:t>Reasons:</w:t>
      </w:r>
      <w:r w:rsidRPr="00EA7581">
        <w:rPr>
          <w:highlight w:val="green"/>
        </w:rPr>
        <w:tab/>
        <w:t>NBDP receiving only is still required for MSI reception.</w:t>
      </w:r>
      <w:r w:rsidRPr="00EA7581" w:rsidDel="00B8691B">
        <w:rPr>
          <w:rFonts w:eastAsia="SimSun"/>
          <w:highlight w:val="green"/>
        </w:rPr>
        <w:t xml:space="preserve"> </w:t>
      </w:r>
      <w:ins w:id="440" w:author="Chair AI 1.11" w:date="2022-03-30T15:34:00Z">
        <w:r>
          <w:rPr>
            <w:rFonts w:eastAsia="SimSun"/>
            <w:highlight w:val="green"/>
          </w:rPr>
          <w:t>]</w:t>
        </w:r>
      </w:ins>
    </w:p>
    <w:p w14:paraId="69C3BD37" w14:textId="77777777" w:rsidR="005140DE" w:rsidRDefault="005140DE" w:rsidP="005140DE">
      <w:pPr>
        <w:pStyle w:val="Proposal"/>
        <w:rPr>
          <w:lang w:eastAsia="ko-KR"/>
        </w:rPr>
      </w:pPr>
      <w:r w:rsidRPr="00C37CCA">
        <w:rPr>
          <w:lang w:eastAsia="ko-KR"/>
        </w:rPr>
        <w:t>SUP</w:t>
      </w:r>
    </w:p>
    <w:p w14:paraId="153ED3EE" w14:textId="77777777" w:rsidR="005140DE" w:rsidRPr="00136E21" w:rsidRDefault="005140DE" w:rsidP="005140DE">
      <w:pPr>
        <w:pStyle w:val="Section2"/>
        <w:spacing w:before="0"/>
        <w:jc w:val="left"/>
        <w:rPr>
          <w:i w:val="0"/>
          <w:iCs/>
        </w:rPr>
      </w:pPr>
      <w:r w:rsidRPr="00BB4E90">
        <w:rPr>
          <w:rStyle w:val="Artdef"/>
          <w:i w:val="0"/>
          <w:iCs/>
        </w:rPr>
        <w:t>52.108</w:t>
      </w:r>
      <w:r w:rsidRPr="00C37CCA">
        <w:rPr>
          <w:rFonts w:ascii="Batang" w:hAnsi="Batang"/>
          <w:b/>
          <w:lang w:eastAsia="ko-KR"/>
        </w:rPr>
        <w:t>−</w:t>
      </w:r>
      <w:r w:rsidRPr="00136E21">
        <w:rPr>
          <w:rStyle w:val="Artdef"/>
          <w:i w:val="0"/>
          <w:iCs/>
        </w:rPr>
        <w:t>52.109</w:t>
      </w:r>
    </w:p>
    <w:p w14:paraId="265508FC" w14:textId="77777777" w:rsidR="005140DE" w:rsidRDefault="005140DE" w:rsidP="005140DE">
      <w:pPr>
        <w:pStyle w:val="Reasons"/>
        <w:rPr>
          <w:rFonts w:eastAsia="SimSun"/>
        </w:rPr>
      </w:pPr>
      <w:r w:rsidRPr="00C37CCA">
        <w:rPr>
          <w:rFonts w:eastAsia="SimSun"/>
          <w:b/>
        </w:rPr>
        <w:t>Reasons:</w:t>
      </w:r>
      <w:r w:rsidRPr="00C37CCA">
        <w:rPr>
          <w:rFonts w:eastAsia="SimSun"/>
        </w:rPr>
        <w:t xml:space="preserve"> </w:t>
      </w:r>
      <w:r w:rsidRPr="00C37CCA">
        <w:rPr>
          <w:rFonts w:eastAsia="SimSun"/>
        </w:rPr>
        <w:tab/>
        <w:t xml:space="preserve">There is no frequency for NBDP on VHF. </w:t>
      </w:r>
    </w:p>
    <w:p w14:paraId="274675E1" w14:textId="77777777" w:rsidR="005140DE" w:rsidRPr="00C37CCA" w:rsidRDefault="005140DE" w:rsidP="005140DE">
      <w:pPr>
        <w:pStyle w:val="Section1"/>
      </w:pPr>
      <w:r w:rsidRPr="00C37CCA">
        <w:t>Section IV − Use of frequencies for digital selective-calling</w:t>
      </w:r>
    </w:p>
    <w:p w14:paraId="5524F368" w14:textId="77777777" w:rsidR="005140DE" w:rsidRPr="00C37CCA" w:rsidRDefault="005140DE" w:rsidP="005140DE">
      <w:pPr>
        <w:pStyle w:val="Proposal"/>
        <w:rPr>
          <w:lang w:eastAsia="ko-KR"/>
        </w:rPr>
      </w:pPr>
      <w:r w:rsidRPr="00C37CCA">
        <w:rPr>
          <w:lang w:eastAsia="ko-KR"/>
        </w:rPr>
        <w:t>SUP</w:t>
      </w:r>
    </w:p>
    <w:p w14:paraId="059ABF3E" w14:textId="77777777" w:rsidR="005140DE" w:rsidRPr="00136E21" w:rsidRDefault="005140DE" w:rsidP="005140DE">
      <w:pPr>
        <w:spacing w:before="0"/>
        <w:jc w:val="both"/>
        <w:rPr>
          <w:rStyle w:val="Artdef"/>
        </w:rPr>
      </w:pPr>
      <w:r w:rsidRPr="00136E21">
        <w:rPr>
          <w:rStyle w:val="Artdef"/>
        </w:rPr>
        <w:t>52.114−52.123</w:t>
      </w:r>
    </w:p>
    <w:p w14:paraId="1CA75490" w14:textId="77777777" w:rsidR="005140DE" w:rsidRPr="00C37CCA" w:rsidRDefault="005140DE" w:rsidP="005140DE">
      <w:pPr>
        <w:pStyle w:val="Reasons"/>
        <w:rPr>
          <w:rFonts w:eastAsia="SimSun"/>
        </w:rPr>
      </w:pPr>
      <w:r w:rsidRPr="00C37CCA">
        <w:rPr>
          <w:rFonts w:eastAsia="SimSun"/>
          <w:b/>
        </w:rPr>
        <w:t>Reasons:</w:t>
      </w:r>
      <w:r w:rsidRPr="00C37CCA">
        <w:rPr>
          <w:rFonts w:eastAsia="SimSun"/>
        </w:rPr>
        <w:tab/>
        <w:t>The Annex 6 of Recommendation ITU-R M.541-10 indicates working frequencies for DSC as follows:</w:t>
      </w:r>
    </w:p>
    <w:p w14:paraId="5A63E423" w14:textId="77777777" w:rsidR="005140DE" w:rsidRPr="00C37CCA" w:rsidRDefault="005140DE" w:rsidP="005140DE">
      <w:pPr>
        <w:pStyle w:val="Reasons"/>
        <w:spacing w:before="80"/>
        <w:rPr>
          <w:rFonts w:eastAsia="SimSun"/>
        </w:rPr>
      </w:pPr>
      <w:r w:rsidRPr="00C37CCA">
        <w:rPr>
          <w:rFonts w:eastAsia="SimSun"/>
        </w:rPr>
        <w:tab/>
        <w:t>1 606.5-3 400 kHz (Regions 1 and 3)</w:t>
      </w:r>
    </w:p>
    <w:p w14:paraId="45340C06" w14:textId="77777777" w:rsidR="005140DE" w:rsidRPr="00C37CCA" w:rsidRDefault="005140DE" w:rsidP="005140DE">
      <w:pPr>
        <w:pStyle w:val="Reasons"/>
        <w:spacing w:before="80"/>
        <w:rPr>
          <w:rFonts w:eastAsia="SimSun"/>
        </w:rPr>
      </w:pPr>
      <w:r w:rsidRPr="00C37CCA">
        <w:rPr>
          <w:rFonts w:eastAsia="SimSun"/>
        </w:rPr>
        <w:tab/>
        <w:t xml:space="preserve">1 605.5-3 400 kHz (Region 2) (For the band 1 605-1 625 kHz, see RR No. </w:t>
      </w:r>
      <w:r w:rsidRPr="00C37CCA">
        <w:rPr>
          <w:rFonts w:eastAsia="SimSun"/>
          <w:b/>
          <w:bCs/>
        </w:rPr>
        <w:t>5.89</w:t>
      </w:r>
      <w:r w:rsidRPr="00C37CCA">
        <w:rPr>
          <w:rFonts w:eastAsia="SimSun"/>
        </w:rPr>
        <w:t>)</w:t>
      </w:r>
    </w:p>
    <w:p w14:paraId="78BE1EF0" w14:textId="77777777" w:rsidR="005140DE" w:rsidRPr="00C37CCA" w:rsidRDefault="005140DE" w:rsidP="005140DE">
      <w:pPr>
        <w:pStyle w:val="Reasons"/>
        <w:spacing w:before="80"/>
        <w:rPr>
          <w:rFonts w:eastAsia="SimSun"/>
        </w:rPr>
      </w:pPr>
      <w:r w:rsidRPr="00C37CCA">
        <w:rPr>
          <w:rFonts w:eastAsia="SimSun"/>
        </w:rPr>
        <w:tab/>
        <w:t>4 000-27 500 kHz</w:t>
      </w:r>
    </w:p>
    <w:p w14:paraId="30B5D872" w14:textId="77777777" w:rsidR="005140DE" w:rsidRPr="00C37CCA" w:rsidRDefault="005140DE" w:rsidP="005140DE">
      <w:pPr>
        <w:pStyle w:val="Reasons"/>
        <w:spacing w:before="80"/>
        <w:rPr>
          <w:rFonts w:eastAsia="SimSun"/>
        </w:rPr>
      </w:pPr>
      <w:r w:rsidRPr="00C37CCA">
        <w:rPr>
          <w:rFonts w:eastAsia="SimSun"/>
        </w:rPr>
        <w:tab/>
        <w:t>156-162.025 MHz</w:t>
      </w:r>
    </w:p>
    <w:p w14:paraId="4B3D5F9C" w14:textId="77777777" w:rsidR="005140DE" w:rsidRPr="00C37CCA" w:rsidRDefault="005140DE" w:rsidP="005140DE">
      <w:pPr>
        <w:pStyle w:val="Reasons"/>
        <w:jc w:val="both"/>
        <w:rPr>
          <w:rFonts w:eastAsia="Malgun Gothic"/>
          <w:lang w:eastAsia="ko-KR"/>
        </w:rPr>
      </w:pPr>
      <w:r w:rsidRPr="00C37CCA">
        <w:rPr>
          <w:rFonts w:eastAsia="Malgun Gothic"/>
          <w:lang w:eastAsia="ko-KR"/>
        </w:rPr>
        <w:t>There is no working frequency for DSC in the frequency band 415-526.5 kHz.</w:t>
      </w:r>
    </w:p>
    <w:p w14:paraId="0C89C77B" w14:textId="77777777" w:rsidR="005140DE" w:rsidRDefault="005140DE" w:rsidP="005140DE">
      <w:pPr>
        <w:pStyle w:val="Reasons"/>
        <w:jc w:val="both"/>
        <w:rPr>
          <w:rFonts w:eastAsia="Malgun Gothic"/>
          <w:lang w:eastAsia="ko-KR"/>
        </w:rPr>
      </w:pPr>
      <w:r w:rsidRPr="00C37CCA">
        <w:rPr>
          <w:rFonts w:eastAsia="Malgun Gothic"/>
          <w:lang w:eastAsia="ko-KR"/>
        </w:rPr>
        <w:t xml:space="preserve">The frequency bands 415-526.5 kHz (Regions 1 and 3) and 415-525 kHz (Region 2) was deleted from </w:t>
      </w:r>
      <w:r w:rsidRPr="00C37CCA">
        <w:rPr>
          <w:rFonts w:eastAsia="SimSun"/>
        </w:rPr>
        <w:t xml:space="preserve">Recommendation </w:t>
      </w:r>
      <w:r w:rsidRPr="00C37CCA">
        <w:rPr>
          <w:rFonts w:eastAsia="Malgun Gothic"/>
          <w:lang w:eastAsia="ko-KR"/>
        </w:rPr>
        <w:t>ITU-R M.541-9.</w:t>
      </w:r>
    </w:p>
    <w:p w14:paraId="1CB66B10" w14:textId="77777777" w:rsidR="005140DE" w:rsidRDefault="005140DE" w:rsidP="005140DE">
      <w:pPr>
        <w:pStyle w:val="EditorsNote"/>
        <w:rPr>
          <w:i w:val="0"/>
          <w:iCs w:val="0"/>
        </w:rPr>
      </w:pPr>
      <w:r w:rsidRPr="001D14D7">
        <w:t xml:space="preserve">Editor’s note: Consequential renumbering needed from RR Nos. </w:t>
      </w:r>
      <w:r w:rsidRPr="001D14D7">
        <w:rPr>
          <w:b/>
          <w:bCs/>
        </w:rPr>
        <w:t>52.124</w:t>
      </w:r>
      <w:r w:rsidRPr="001D14D7">
        <w:t xml:space="preserve"> to </w:t>
      </w:r>
      <w:r w:rsidRPr="001D14D7">
        <w:rPr>
          <w:b/>
          <w:bCs/>
        </w:rPr>
        <w:t>52.162</w:t>
      </w:r>
      <w:r w:rsidRPr="001D14D7">
        <w:rPr>
          <w:i w:val="0"/>
          <w:iCs w:val="0"/>
        </w:rPr>
        <w:t>.</w:t>
      </w:r>
    </w:p>
    <w:p w14:paraId="1D361331" w14:textId="77777777" w:rsidR="005140DE" w:rsidRPr="00D77F9E" w:rsidRDefault="005140DE" w:rsidP="005140DE">
      <w:pPr>
        <w:pStyle w:val="Section1"/>
        <w:keepNext/>
      </w:pPr>
      <w:r w:rsidRPr="00D77F9E">
        <w:rPr>
          <w:noProof/>
          <w:lang w:eastAsia="en-AU"/>
        </w:rPr>
        <w:t xml:space="preserve">      Section VII – Use of frequencies for data transmissions</w:t>
      </w:r>
      <w:r w:rsidRPr="00D77F9E">
        <w:rPr>
          <w:b w:val="0"/>
          <w:bCs/>
          <w:sz w:val="16"/>
          <w:szCs w:val="16"/>
        </w:rPr>
        <w:t>    (WRC</w:t>
      </w:r>
      <w:r w:rsidRPr="00D77F9E">
        <w:rPr>
          <w:b w:val="0"/>
          <w:bCs/>
          <w:sz w:val="16"/>
          <w:szCs w:val="16"/>
        </w:rPr>
        <w:noBreakHyphen/>
        <w:t>12)</w:t>
      </w:r>
    </w:p>
    <w:p w14:paraId="3E8AF221" w14:textId="77777777" w:rsidR="005140DE" w:rsidRPr="00D77F9E" w:rsidRDefault="005140DE" w:rsidP="005140DE">
      <w:pPr>
        <w:pStyle w:val="Section2"/>
        <w:keepNext/>
        <w:jc w:val="left"/>
        <w:rPr>
          <w:i w:val="0"/>
          <w:iCs/>
        </w:rPr>
      </w:pPr>
      <w:r w:rsidRPr="00D77F9E">
        <w:rPr>
          <w:rStyle w:val="Artdef"/>
          <w:i w:val="0"/>
        </w:rPr>
        <w:t>52.261</w:t>
      </w:r>
      <w:r w:rsidRPr="00D77F9E">
        <w:tab/>
        <w:t>A – General</w:t>
      </w:r>
      <w:r w:rsidRPr="00D77F9E">
        <w:rPr>
          <w:sz w:val="16"/>
          <w:szCs w:val="16"/>
        </w:rPr>
        <w:t>  </w:t>
      </w:r>
      <w:r w:rsidRPr="00D77F9E">
        <w:rPr>
          <w:i w:val="0"/>
          <w:iCs/>
          <w:sz w:val="16"/>
          <w:szCs w:val="16"/>
        </w:rPr>
        <w:t>  (WRC</w:t>
      </w:r>
      <w:r w:rsidRPr="00D77F9E">
        <w:rPr>
          <w:i w:val="0"/>
          <w:iCs/>
          <w:sz w:val="16"/>
          <w:szCs w:val="16"/>
        </w:rPr>
        <w:noBreakHyphen/>
        <w:t>12)</w:t>
      </w:r>
    </w:p>
    <w:p w14:paraId="73779FB8" w14:textId="77777777" w:rsidR="005140DE" w:rsidRPr="00D77F9E" w:rsidRDefault="005140DE" w:rsidP="005140DE">
      <w:pPr>
        <w:rPr>
          <w:noProof/>
          <w:lang w:eastAsia="en-AU"/>
        </w:rPr>
      </w:pPr>
      <w:r w:rsidRPr="00D77F9E">
        <w:rPr>
          <w:rStyle w:val="Appdef"/>
        </w:rPr>
        <w:t>52.262</w:t>
      </w:r>
      <w:r w:rsidRPr="00D77F9E">
        <w:rPr>
          <w:rStyle w:val="Appdef"/>
        </w:rPr>
        <w:tab/>
      </w:r>
      <w:r w:rsidRPr="00D77F9E">
        <w:rPr>
          <w:rStyle w:val="Appdef"/>
        </w:rPr>
        <w:tab/>
      </w:r>
      <w:r w:rsidRPr="00D77F9E">
        <w:t>Frequencies assigned to coast stations for data transmissions shall be indicated in the List of Coast Stations and Special Service Stations (List IV). This List shall also indicate any other useful information concerning the service performed by each coast station.</w:t>
      </w:r>
      <w:r w:rsidRPr="00D77F9E">
        <w:rPr>
          <w:sz w:val="16"/>
          <w:szCs w:val="16"/>
        </w:rPr>
        <w:t>    (WRC</w:t>
      </w:r>
      <w:r w:rsidRPr="00D77F9E">
        <w:rPr>
          <w:sz w:val="16"/>
          <w:szCs w:val="16"/>
        </w:rPr>
        <w:noBreakHyphen/>
        <w:t>12)</w:t>
      </w:r>
    </w:p>
    <w:p w14:paraId="4F375DD7" w14:textId="77777777" w:rsidR="005140DE" w:rsidRPr="00FE5A8C" w:rsidRDefault="005140DE" w:rsidP="005140DE">
      <w:pPr>
        <w:pStyle w:val="Reasons"/>
        <w:rPr>
          <w:rFonts w:eastAsiaTheme="minorEastAsia"/>
          <w:highlight w:val="yellow"/>
          <w:lang w:eastAsia="zh-CN"/>
        </w:rPr>
      </w:pPr>
    </w:p>
    <w:p w14:paraId="1A17CEA9" w14:textId="77777777" w:rsidR="005140DE" w:rsidRPr="00EA7581" w:rsidRDefault="005140DE" w:rsidP="005140DE">
      <w:pPr>
        <w:keepNext/>
        <w:spacing w:before="240"/>
        <w:rPr>
          <w:rFonts w:hAnsi="Times New Roman Bold"/>
          <w:b/>
          <w:highlight w:val="green"/>
        </w:rPr>
      </w:pPr>
      <w:r>
        <w:rPr>
          <w:rFonts w:hAnsi="Times New Roman Bold"/>
          <w:b/>
          <w:highlight w:val="green"/>
        </w:rPr>
        <w:t>[</w:t>
      </w:r>
      <w:r w:rsidRPr="00EA7581">
        <w:rPr>
          <w:rFonts w:hAnsi="Times New Roman Bold"/>
          <w:b/>
          <w:highlight w:val="green"/>
        </w:rPr>
        <w:t>ADD</w:t>
      </w:r>
    </w:p>
    <w:p w14:paraId="1E5FDCCC" w14:textId="77777777" w:rsidR="005140DE" w:rsidRPr="00EA7581" w:rsidRDefault="005140DE" w:rsidP="005140DE">
      <w:pPr>
        <w:pStyle w:val="Section2"/>
        <w:keepNext/>
        <w:spacing w:before="0"/>
        <w:jc w:val="left"/>
        <w:rPr>
          <w:i w:val="0"/>
          <w:highlight w:val="green"/>
          <w:lang w:val="en-US"/>
        </w:rPr>
      </w:pPr>
      <w:r w:rsidRPr="00EA7581">
        <w:rPr>
          <w:rStyle w:val="Artdef"/>
          <w:i w:val="0"/>
          <w:highlight w:val="green"/>
        </w:rPr>
        <w:t>52.</w:t>
      </w:r>
      <w:r>
        <w:rPr>
          <w:rStyle w:val="Artdef"/>
          <w:i w:val="0"/>
          <w:highlight w:val="green"/>
        </w:rPr>
        <w:t>262A1</w:t>
      </w:r>
      <w:r w:rsidRPr="00EA7581">
        <w:rPr>
          <w:highlight w:val="green"/>
        </w:rPr>
        <w:tab/>
        <w:t>B</w:t>
      </w:r>
      <w:r w:rsidRPr="00EA7581">
        <w:rPr>
          <w:highlight w:val="green"/>
          <w:lang w:val="en-US"/>
        </w:rPr>
        <w:t xml:space="preserve"> − </w:t>
      </w:r>
      <w:r w:rsidRPr="00EA7581">
        <w:rPr>
          <w:highlight w:val="green"/>
        </w:rPr>
        <w:t>Bands between 415 </w:t>
      </w:r>
      <w:proofErr w:type="gramStart"/>
      <w:r w:rsidRPr="00EA7581">
        <w:rPr>
          <w:highlight w:val="green"/>
        </w:rPr>
        <w:t>kHz</w:t>
      </w:r>
      <w:proofErr w:type="gramEnd"/>
      <w:r w:rsidRPr="00EA7581">
        <w:rPr>
          <w:highlight w:val="green"/>
        </w:rPr>
        <w:t xml:space="preserve"> and 526.5 kHz</w:t>
      </w:r>
      <w:r w:rsidRPr="00EA7581">
        <w:rPr>
          <w:i w:val="0"/>
          <w:iCs/>
          <w:sz w:val="16"/>
          <w:szCs w:val="16"/>
          <w:highlight w:val="green"/>
        </w:rPr>
        <w:t>    (WRC</w:t>
      </w:r>
      <w:r w:rsidRPr="00EA7581">
        <w:rPr>
          <w:i w:val="0"/>
          <w:iCs/>
          <w:sz w:val="16"/>
          <w:szCs w:val="16"/>
          <w:highlight w:val="green"/>
        </w:rPr>
        <w:noBreakHyphen/>
        <w:t>23)</w:t>
      </w:r>
    </w:p>
    <w:p w14:paraId="5EA648D0" w14:textId="77777777" w:rsidR="005140DE" w:rsidRPr="00EA7581" w:rsidRDefault="005140DE" w:rsidP="005140DE">
      <w:pPr>
        <w:pStyle w:val="Section3"/>
        <w:keepNext/>
        <w:rPr>
          <w:highlight w:val="green"/>
        </w:rPr>
      </w:pPr>
      <w:r w:rsidRPr="00EA7581">
        <w:rPr>
          <w:highlight w:val="green"/>
        </w:rPr>
        <w:t>B1 − Mode of operation of stations</w:t>
      </w:r>
      <w:r w:rsidRPr="00EA7581">
        <w:rPr>
          <w:sz w:val="16"/>
          <w:szCs w:val="16"/>
          <w:highlight w:val="green"/>
        </w:rPr>
        <w:t>    (WRC</w:t>
      </w:r>
      <w:r w:rsidRPr="00EA7581">
        <w:rPr>
          <w:sz w:val="16"/>
          <w:szCs w:val="16"/>
          <w:highlight w:val="green"/>
        </w:rPr>
        <w:noBreakHyphen/>
        <w:t>23)</w:t>
      </w:r>
    </w:p>
    <w:p w14:paraId="2C443113" w14:textId="77777777" w:rsidR="005140DE" w:rsidRPr="00EA7581" w:rsidRDefault="005140DE" w:rsidP="005140DE">
      <w:pPr>
        <w:pStyle w:val="Reasons"/>
        <w:rPr>
          <w:rFonts w:eastAsiaTheme="minorEastAsia"/>
          <w:highlight w:val="green"/>
          <w:lang w:eastAsia="zh-CN"/>
        </w:rPr>
      </w:pPr>
    </w:p>
    <w:p w14:paraId="4F1B73C1"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lastRenderedPageBreak/>
        <w:t>ADD</w:t>
      </w:r>
    </w:p>
    <w:p w14:paraId="6B348263" w14:textId="77777777" w:rsidR="005140DE" w:rsidRPr="00EA7581" w:rsidRDefault="005140DE" w:rsidP="005140DE">
      <w:pPr>
        <w:spacing w:before="0"/>
        <w:rPr>
          <w:noProof/>
          <w:highlight w:val="green"/>
          <w:lang w:eastAsia="en-AU"/>
        </w:rPr>
      </w:pPr>
      <w:r w:rsidRPr="00EA7581">
        <w:rPr>
          <w:rStyle w:val="Artdef"/>
          <w:highlight w:val="green"/>
        </w:rPr>
        <w:t>52.</w:t>
      </w:r>
      <w:r>
        <w:rPr>
          <w:rStyle w:val="Artdef"/>
          <w:highlight w:val="green"/>
        </w:rPr>
        <w:t>262A2</w:t>
      </w:r>
      <w:r w:rsidRPr="00EA7581">
        <w:rPr>
          <w:rStyle w:val="Artdef"/>
          <w:highlight w:val="green"/>
        </w:rPr>
        <w:tab/>
      </w:r>
      <w:r w:rsidRPr="00EA7581">
        <w:rPr>
          <w:rStyle w:val="Artdef"/>
          <w:highlight w:val="green"/>
        </w:rPr>
        <w:tab/>
      </w:r>
      <w:r w:rsidRPr="00EA7581">
        <w:rPr>
          <w:noProof/>
          <w:highlight w:val="green"/>
          <w:lang w:eastAsia="en-AU"/>
        </w:rPr>
        <w:t xml:space="preserve">The </w:t>
      </w:r>
      <w:r w:rsidRPr="0020415E">
        <w:rPr>
          <w:noProof/>
          <w:highlight w:val="yellow"/>
          <w:lang w:eastAsia="en-AU"/>
        </w:rPr>
        <w:t>class of emissions</w:t>
      </w:r>
      <w:r w:rsidRPr="00451A99">
        <w:rPr>
          <w:noProof/>
          <w:lang w:eastAsia="en-AU"/>
        </w:rPr>
        <w:t xml:space="preserve"> </w:t>
      </w:r>
      <w:r w:rsidRPr="00EA7581">
        <w:rPr>
          <w:noProof/>
          <w:highlight w:val="green"/>
          <w:lang w:eastAsia="en-AU"/>
        </w:rPr>
        <w:t xml:space="preserve">to be used for data transmissions in </w:t>
      </w:r>
      <w:r w:rsidRPr="00EA7581">
        <w:rPr>
          <w:highlight w:val="green"/>
        </w:rPr>
        <w:t>the bands between 415 </w:t>
      </w:r>
      <w:proofErr w:type="gramStart"/>
      <w:r w:rsidRPr="00EA7581">
        <w:rPr>
          <w:highlight w:val="green"/>
        </w:rPr>
        <w:t>kHz</w:t>
      </w:r>
      <w:proofErr w:type="gramEnd"/>
      <w:r w:rsidRPr="00EA7581">
        <w:rPr>
          <w:highlight w:val="green"/>
        </w:rPr>
        <w:t xml:space="preserve"> and 526.5 kHz</w:t>
      </w:r>
      <w:r w:rsidRPr="00EA7581">
        <w:rPr>
          <w:noProof/>
          <w:highlight w:val="green"/>
          <w:lang w:eastAsia="en-AU"/>
        </w:rPr>
        <w:t xml:space="preserve"> should be in accordance with the most recent version of </w:t>
      </w:r>
      <w:r w:rsidRPr="00EA7581">
        <w:rPr>
          <w:highlight w:val="green"/>
        </w:rPr>
        <w:t>Recommendation</w:t>
      </w:r>
      <w:r w:rsidRPr="00EA7581">
        <w:rPr>
          <w:noProof/>
          <w:highlight w:val="green"/>
          <w:lang w:eastAsia="en-AU"/>
        </w:rPr>
        <w:t xml:space="preserve"> ITU</w:t>
      </w:r>
      <w:r w:rsidRPr="00EA7581">
        <w:rPr>
          <w:noProof/>
          <w:highlight w:val="green"/>
          <w:lang w:eastAsia="en-AU"/>
        </w:rPr>
        <w:noBreakHyphen/>
        <w:t xml:space="preserve">R M.2010. Coast stations as well as ship stations should use radio systems specified in </w:t>
      </w:r>
      <w:r w:rsidRPr="00EA7581">
        <w:rPr>
          <w:szCs w:val="22"/>
          <w:highlight w:val="green"/>
        </w:rPr>
        <w:t xml:space="preserve">the most recent version of </w:t>
      </w:r>
      <w:r w:rsidRPr="00EA7581">
        <w:rPr>
          <w:noProof/>
          <w:highlight w:val="green"/>
          <w:lang w:eastAsia="en-AU"/>
        </w:rPr>
        <w:t>Recommendation ITU</w:t>
      </w:r>
      <w:r w:rsidRPr="00EA7581">
        <w:rPr>
          <w:noProof/>
          <w:highlight w:val="green"/>
          <w:lang w:eastAsia="en-AU"/>
        </w:rPr>
        <w:noBreakHyphen/>
        <w:t>R M.2010.</w:t>
      </w:r>
      <w:r w:rsidRPr="00EA7581">
        <w:rPr>
          <w:sz w:val="16"/>
          <w:szCs w:val="16"/>
          <w:highlight w:val="green"/>
        </w:rPr>
        <w:t>    (WRC</w:t>
      </w:r>
      <w:r w:rsidRPr="00EA7581">
        <w:rPr>
          <w:sz w:val="16"/>
          <w:szCs w:val="16"/>
          <w:highlight w:val="green"/>
        </w:rPr>
        <w:noBreakHyphen/>
        <w:t>23)</w:t>
      </w:r>
    </w:p>
    <w:p w14:paraId="587AF08C" w14:textId="77777777" w:rsidR="005140DE" w:rsidRPr="00EA7581" w:rsidRDefault="005140DE" w:rsidP="005140DE">
      <w:pPr>
        <w:pStyle w:val="Reasons"/>
        <w:rPr>
          <w:highlight w:val="green"/>
        </w:rPr>
      </w:pPr>
      <w:r w:rsidRPr="00EA7581">
        <w:rPr>
          <w:b/>
          <w:highlight w:val="green"/>
        </w:rPr>
        <w:t>Reasons:</w:t>
      </w:r>
      <w:r w:rsidRPr="00EA7581">
        <w:rPr>
          <w:b/>
          <w:highlight w:val="green"/>
        </w:rPr>
        <w:tab/>
      </w:r>
      <w:r w:rsidRPr="00EA7581">
        <w:rPr>
          <w:highlight w:val="green"/>
        </w:rPr>
        <w:t>The frequency usages for MF NAVDAT system need to be included.</w:t>
      </w:r>
    </w:p>
    <w:p w14:paraId="7F6B09F1" w14:textId="77777777" w:rsidR="005140DE" w:rsidRPr="00EA7581" w:rsidRDefault="005140DE" w:rsidP="005140DE">
      <w:pPr>
        <w:keepNext/>
        <w:spacing w:before="240"/>
        <w:rPr>
          <w:rFonts w:hAnsi="Times New Roman Bold"/>
          <w:b/>
          <w:highlight w:val="green"/>
        </w:rPr>
      </w:pPr>
      <w:r w:rsidRPr="00EA7581">
        <w:rPr>
          <w:sz w:val="16"/>
          <w:szCs w:val="16"/>
          <w:highlight w:val="green"/>
        </w:rPr>
        <w:t xml:space="preserve"> </w:t>
      </w:r>
      <w:r w:rsidRPr="00EA7581">
        <w:rPr>
          <w:rFonts w:hAnsi="Times New Roman Bold"/>
          <w:b/>
          <w:highlight w:val="green"/>
        </w:rPr>
        <w:t>MOD</w:t>
      </w:r>
    </w:p>
    <w:p w14:paraId="48694FA5" w14:textId="77777777" w:rsidR="005140DE" w:rsidRPr="00EA7581" w:rsidRDefault="005140DE" w:rsidP="005140DE">
      <w:pPr>
        <w:pStyle w:val="Section2"/>
        <w:spacing w:before="0"/>
        <w:jc w:val="left"/>
        <w:rPr>
          <w:i w:val="0"/>
          <w:iCs/>
          <w:highlight w:val="green"/>
        </w:rPr>
      </w:pPr>
      <w:r w:rsidRPr="00EA7581">
        <w:rPr>
          <w:rStyle w:val="Artdef"/>
          <w:i w:val="0"/>
          <w:highlight w:val="green"/>
        </w:rPr>
        <w:t>52.263</w:t>
      </w:r>
      <w:r w:rsidRPr="00EA7581">
        <w:rPr>
          <w:rStyle w:val="Artdef"/>
          <w:highlight w:val="green"/>
        </w:rPr>
        <w:tab/>
      </w:r>
      <w:del w:id="441" w:author="Author">
        <w:r w:rsidRPr="00EA7581" w:rsidDel="0056277C">
          <w:rPr>
            <w:noProof/>
            <w:highlight w:val="green"/>
            <w:lang w:eastAsia="en-AU"/>
          </w:rPr>
          <w:delText>B</w:delText>
        </w:r>
      </w:del>
      <w:ins w:id="442" w:author="Author">
        <w:r w:rsidRPr="00EA7581">
          <w:rPr>
            <w:noProof/>
            <w:highlight w:val="green"/>
            <w:lang w:eastAsia="en-AU"/>
          </w:rPr>
          <w:t>C</w:t>
        </w:r>
      </w:ins>
      <w:r w:rsidRPr="00EA7581">
        <w:rPr>
          <w:noProof/>
          <w:highlight w:val="green"/>
          <w:lang w:eastAsia="en-AU"/>
        </w:rPr>
        <w:t xml:space="preserve"> – Bands between 4 000 kHz and 27 500 kHz</w:t>
      </w:r>
      <w:r w:rsidRPr="00EA7581">
        <w:rPr>
          <w:sz w:val="16"/>
          <w:szCs w:val="16"/>
          <w:highlight w:val="green"/>
        </w:rPr>
        <w:t>   </w:t>
      </w:r>
      <w:r w:rsidRPr="00EA7581">
        <w:rPr>
          <w:i w:val="0"/>
          <w:iCs/>
          <w:sz w:val="16"/>
          <w:szCs w:val="16"/>
          <w:highlight w:val="green"/>
        </w:rPr>
        <w:t> (WRC</w:t>
      </w:r>
      <w:r w:rsidRPr="00EA7581">
        <w:rPr>
          <w:i w:val="0"/>
          <w:iCs/>
          <w:sz w:val="16"/>
          <w:szCs w:val="16"/>
          <w:highlight w:val="green"/>
        </w:rPr>
        <w:noBreakHyphen/>
      </w:r>
      <w:del w:id="443" w:author="Author">
        <w:r w:rsidRPr="00EA7581" w:rsidDel="0056277C">
          <w:rPr>
            <w:i w:val="0"/>
            <w:iCs/>
            <w:sz w:val="16"/>
            <w:szCs w:val="16"/>
            <w:highlight w:val="green"/>
          </w:rPr>
          <w:delText>12</w:delText>
        </w:r>
      </w:del>
      <w:ins w:id="444" w:author="Author">
        <w:r w:rsidRPr="00EA7581">
          <w:rPr>
            <w:i w:val="0"/>
            <w:iCs/>
            <w:sz w:val="16"/>
            <w:szCs w:val="16"/>
            <w:highlight w:val="green"/>
          </w:rPr>
          <w:t>23</w:t>
        </w:r>
      </w:ins>
      <w:r w:rsidRPr="00EA7581">
        <w:rPr>
          <w:i w:val="0"/>
          <w:iCs/>
          <w:sz w:val="16"/>
          <w:szCs w:val="16"/>
          <w:highlight w:val="green"/>
        </w:rPr>
        <w:t>)</w:t>
      </w:r>
    </w:p>
    <w:p w14:paraId="0B2158C4" w14:textId="77777777" w:rsidR="005140DE" w:rsidRPr="00EA7581" w:rsidRDefault="005140DE" w:rsidP="005140DE">
      <w:pPr>
        <w:pStyle w:val="Section3"/>
        <w:rPr>
          <w:highlight w:val="green"/>
        </w:rPr>
      </w:pPr>
      <w:del w:id="445" w:author="Author">
        <w:r w:rsidRPr="00EA7581" w:rsidDel="0056277C">
          <w:rPr>
            <w:noProof/>
            <w:highlight w:val="green"/>
            <w:lang w:eastAsia="en-AU"/>
          </w:rPr>
          <w:delText>B</w:delText>
        </w:r>
      </w:del>
      <w:ins w:id="446" w:author="Author">
        <w:r w:rsidRPr="00EA7581">
          <w:rPr>
            <w:noProof/>
            <w:highlight w:val="green"/>
            <w:lang w:eastAsia="en-AU"/>
          </w:rPr>
          <w:t>C</w:t>
        </w:r>
      </w:ins>
      <w:r w:rsidRPr="00EA7581">
        <w:rPr>
          <w:noProof/>
          <w:highlight w:val="green"/>
          <w:lang w:eastAsia="en-AU"/>
        </w:rPr>
        <w:t>1 – Mode of operation of stations</w:t>
      </w:r>
      <w:r w:rsidRPr="00EA7581">
        <w:rPr>
          <w:sz w:val="16"/>
          <w:szCs w:val="16"/>
          <w:highlight w:val="green"/>
        </w:rPr>
        <w:t>    (WRC</w:t>
      </w:r>
      <w:r w:rsidRPr="00EA7581">
        <w:rPr>
          <w:sz w:val="16"/>
          <w:szCs w:val="16"/>
          <w:highlight w:val="green"/>
        </w:rPr>
        <w:noBreakHyphen/>
      </w:r>
      <w:del w:id="447" w:author="Author">
        <w:r w:rsidRPr="00EA7581" w:rsidDel="0056277C">
          <w:rPr>
            <w:iCs/>
            <w:sz w:val="16"/>
            <w:szCs w:val="16"/>
            <w:highlight w:val="green"/>
          </w:rPr>
          <w:delText>12</w:delText>
        </w:r>
      </w:del>
      <w:ins w:id="448" w:author="Author">
        <w:r w:rsidRPr="00EA7581">
          <w:rPr>
            <w:iCs/>
            <w:sz w:val="16"/>
            <w:szCs w:val="16"/>
            <w:highlight w:val="green"/>
          </w:rPr>
          <w:t>23</w:t>
        </w:r>
      </w:ins>
      <w:r w:rsidRPr="00EA7581">
        <w:rPr>
          <w:sz w:val="16"/>
          <w:szCs w:val="16"/>
          <w:highlight w:val="green"/>
        </w:rPr>
        <w:t>)</w:t>
      </w:r>
    </w:p>
    <w:p w14:paraId="1957194B" w14:textId="77777777" w:rsidR="005140DE" w:rsidRPr="00EA7581" w:rsidRDefault="005140DE" w:rsidP="005140DE">
      <w:pPr>
        <w:pStyle w:val="Reasons"/>
        <w:rPr>
          <w:rFonts w:eastAsiaTheme="minorEastAsia"/>
          <w:highlight w:val="green"/>
          <w:lang w:eastAsia="zh-CN"/>
        </w:rPr>
      </w:pPr>
    </w:p>
    <w:p w14:paraId="3D720DAA"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t>MOD</w:t>
      </w:r>
    </w:p>
    <w:p w14:paraId="5B830E2B" w14:textId="77777777" w:rsidR="005140DE" w:rsidRPr="00EA7581" w:rsidRDefault="005140DE" w:rsidP="005140DE">
      <w:pPr>
        <w:spacing w:before="0"/>
        <w:rPr>
          <w:noProof/>
          <w:highlight w:val="green"/>
          <w:lang w:eastAsia="en-AU"/>
        </w:rPr>
      </w:pPr>
      <w:r w:rsidRPr="00EA7581">
        <w:rPr>
          <w:rStyle w:val="Artdef"/>
          <w:highlight w:val="green"/>
        </w:rPr>
        <w:t>52.264</w:t>
      </w:r>
      <w:r w:rsidRPr="00EA7581">
        <w:rPr>
          <w:rStyle w:val="Artdef"/>
          <w:highlight w:val="green"/>
        </w:rPr>
        <w:tab/>
      </w:r>
      <w:r w:rsidRPr="00EA7581">
        <w:rPr>
          <w:rStyle w:val="Artdef"/>
          <w:highlight w:val="green"/>
        </w:rPr>
        <w:tab/>
      </w:r>
      <w:r w:rsidRPr="00451A99">
        <w:rPr>
          <w:noProof/>
          <w:highlight w:val="yellow"/>
          <w:lang w:eastAsia="en-AU"/>
        </w:rPr>
        <w:t xml:space="preserve">The class of emissions </w:t>
      </w:r>
      <w:r w:rsidRPr="00EA7581">
        <w:rPr>
          <w:noProof/>
          <w:highlight w:val="green"/>
          <w:lang w:eastAsia="en-AU"/>
        </w:rPr>
        <w:t xml:space="preserve">to be used for data transmissions in </w:t>
      </w:r>
      <w:del w:id="449" w:author="Author">
        <w:r w:rsidRPr="00EA7581" w:rsidDel="003B331C">
          <w:rPr>
            <w:noProof/>
            <w:highlight w:val="green"/>
            <w:lang w:eastAsia="en-AU"/>
          </w:rPr>
          <w:delText>this section</w:delText>
        </w:r>
      </w:del>
      <w:ins w:id="450" w:author="Author">
        <w:r w:rsidRPr="00EA7581">
          <w:rPr>
            <w:highlight w:val="green"/>
          </w:rPr>
          <w:t xml:space="preserve">the bands between 4 000 kHz and </w:t>
        </w:r>
      </w:ins>
      <w:ins w:id="451" w:author="Chair AI 1.11" w:date="2022-04-01T16:54:00Z">
        <w:r w:rsidRPr="00183450">
          <w:rPr>
            <w:noProof/>
            <w:highlight w:val="green"/>
            <w:lang w:eastAsia="en-AU"/>
          </w:rPr>
          <w:t>27 500 kHz</w:t>
        </w:r>
      </w:ins>
      <w:ins w:id="452" w:author="Chair AI 1.11" w:date="2022-04-01T16:55:00Z">
        <w:r w:rsidRPr="00183450">
          <w:rPr>
            <w:noProof/>
            <w:highlight w:val="green"/>
            <w:lang w:eastAsia="en-AU"/>
          </w:rPr>
          <w:t>]</w:t>
        </w:r>
      </w:ins>
      <w:r w:rsidRPr="00EA7581">
        <w:rPr>
          <w:noProof/>
          <w:highlight w:val="green"/>
          <w:lang w:eastAsia="en-AU"/>
        </w:rPr>
        <w:t xml:space="preserve">should be in accordance with </w:t>
      </w:r>
      <w:bookmarkStart w:id="453" w:name="_Hlk97371759"/>
      <w:r w:rsidRPr="00EA7581">
        <w:rPr>
          <w:noProof/>
          <w:highlight w:val="green"/>
          <w:lang w:eastAsia="en-AU"/>
        </w:rPr>
        <w:t xml:space="preserve">the most recent version of </w:t>
      </w:r>
      <w:r w:rsidRPr="00EA7581">
        <w:rPr>
          <w:highlight w:val="green"/>
        </w:rPr>
        <w:t>Recommendation</w:t>
      </w:r>
      <w:r w:rsidRPr="00EA7581">
        <w:rPr>
          <w:noProof/>
          <w:highlight w:val="green"/>
          <w:lang w:eastAsia="en-AU"/>
        </w:rPr>
        <w:t xml:space="preserve"> ITU</w:t>
      </w:r>
      <w:r w:rsidRPr="00EA7581">
        <w:rPr>
          <w:noProof/>
          <w:highlight w:val="green"/>
          <w:lang w:eastAsia="en-AU"/>
        </w:rPr>
        <w:noBreakHyphen/>
        <w:t>R M.1798</w:t>
      </w:r>
      <w:bookmarkEnd w:id="453"/>
      <w:ins w:id="454" w:author="Author">
        <w:r w:rsidRPr="00EA7581">
          <w:rPr>
            <w:noProof/>
            <w:highlight w:val="green"/>
            <w:lang w:eastAsia="en-AU"/>
          </w:rPr>
          <w:t xml:space="preserve"> or the most recent version of Recommedation ITU-R M.2058</w:t>
        </w:r>
      </w:ins>
      <w:r w:rsidRPr="00EA7581">
        <w:rPr>
          <w:noProof/>
          <w:highlight w:val="green"/>
          <w:lang w:eastAsia="en-AU"/>
        </w:rPr>
        <w:t xml:space="preserve">. Coast stations as well as ship stations should use radio systems specified in </w:t>
      </w:r>
      <w:r w:rsidRPr="00EA7581">
        <w:rPr>
          <w:szCs w:val="22"/>
          <w:highlight w:val="green"/>
        </w:rPr>
        <w:t xml:space="preserve">the most recent version of </w:t>
      </w:r>
      <w:r w:rsidRPr="00EA7581">
        <w:rPr>
          <w:noProof/>
          <w:highlight w:val="green"/>
          <w:lang w:eastAsia="en-AU"/>
        </w:rPr>
        <w:t>Recommendation ITU</w:t>
      </w:r>
      <w:r w:rsidRPr="00EA7581">
        <w:rPr>
          <w:noProof/>
          <w:highlight w:val="green"/>
          <w:lang w:eastAsia="en-AU"/>
        </w:rPr>
        <w:noBreakHyphen/>
        <w:t>R M.1798</w:t>
      </w:r>
      <w:ins w:id="455" w:author="Author">
        <w:r w:rsidRPr="00EA7581">
          <w:rPr>
            <w:noProof/>
            <w:highlight w:val="green"/>
            <w:lang w:eastAsia="en-AU"/>
          </w:rPr>
          <w:t xml:space="preserve"> or the most recent version of Recommedation ITU-R M.2058</w:t>
        </w:r>
      </w:ins>
      <w:r w:rsidRPr="00EA7581">
        <w:rPr>
          <w:noProof/>
          <w:highlight w:val="green"/>
          <w:lang w:eastAsia="en-AU"/>
        </w:rPr>
        <w:t>.</w:t>
      </w:r>
      <w:r w:rsidRPr="00EA7581">
        <w:rPr>
          <w:sz w:val="16"/>
          <w:szCs w:val="16"/>
          <w:highlight w:val="green"/>
        </w:rPr>
        <w:t>    (WRC</w:t>
      </w:r>
      <w:r w:rsidRPr="00EA7581">
        <w:rPr>
          <w:sz w:val="16"/>
          <w:szCs w:val="16"/>
          <w:highlight w:val="green"/>
        </w:rPr>
        <w:noBreakHyphen/>
      </w:r>
      <w:del w:id="456" w:author="Author">
        <w:r w:rsidRPr="00EA7581" w:rsidDel="0056277C">
          <w:rPr>
            <w:sz w:val="16"/>
            <w:szCs w:val="16"/>
            <w:highlight w:val="green"/>
          </w:rPr>
          <w:delText>15</w:delText>
        </w:r>
      </w:del>
      <w:ins w:id="457" w:author="Author">
        <w:r w:rsidRPr="00EA7581">
          <w:rPr>
            <w:sz w:val="16"/>
            <w:szCs w:val="16"/>
            <w:highlight w:val="green"/>
          </w:rPr>
          <w:t>23</w:t>
        </w:r>
      </w:ins>
      <w:r w:rsidRPr="00EA7581">
        <w:rPr>
          <w:sz w:val="16"/>
          <w:szCs w:val="16"/>
          <w:highlight w:val="green"/>
        </w:rPr>
        <w:t>)</w:t>
      </w:r>
    </w:p>
    <w:p w14:paraId="4DC3788A" w14:textId="77777777" w:rsidR="005140DE" w:rsidRPr="00EA7581" w:rsidRDefault="005140DE" w:rsidP="005140DE">
      <w:pPr>
        <w:pStyle w:val="Reasons"/>
        <w:rPr>
          <w:highlight w:val="green"/>
        </w:rPr>
      </w:pPr>
      <w:r w:rsidRPr="00EA7581">
        <w:rPr>
          <w:b/>
          <w:highlight w:val="green"/>
        </w:rPr>
        <w:t>Reasons:</w:t>
      </w:r>
      <w:r w:rsidRPr="00EA7581">
        <w:rPr>
          <w:b/>
          <w:highlight w:val="green"/>
        </w:rPr>
        <w:tab/>
      </w:r>
      <w:r w:rsidRPr="00EA7581">
        <w:rPr>
          <w:highlight w:val="green"/>
        </w:rPr>
        <w:t>The frequency usages for HF NAVDAT system need to be included.</w:t>
      </w:r>
    </w:p>
    <w:p w14:paraId="5EF415B5"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t>MOD</w:t>
      </w:r>
    </w:p>
    <w:p w14:paraId="54F196D8" w14:textId="77777777" w:rsidR="005140DE" w:rsidRPr="00EA7581" w:rsidRDefault="005140DE" w:rsidP="005140DE">
      <w:pPr>
        <w:spacing w:before="0"/>
        <w:rPr>
          <w:highlight w:val="green"/>
        </w:rPr>
      </w:pPr>
      <w:r w:rsidRPr="00EA7581">
        <w:rPr>
          <w:rStyle w:val="Artdef"/>
          <w:highlight w:val="green"/>
        </w:rPr>
        <w:t>52.265</w:t>
      </w:r>
      <w:r w:rsidRPr="00EA7581">
        <w:rPr>
          <w:rStyle w:val="Artdef"/>
          <w:highlight w:val="green"/>
        </w:rPr>
        <w:tab/>
      </w:r>
      <w:r w:rsidRPr="00EA7581">
        <w:rPr>
          <w:rStyle w:val="Artdef"/>
          <w:highlight w:val="green"/>
        </w:rPr>
        <w:tab/>
      </w:r>
      <w:r w:rsidRPr="00EA7581">
        <w:rPr>
          <w:noProof/>
          <w:highlight w:val="green"/>
          <w:lang w:eastAsia="en-AU"/>
        </w:rPr>
        <w:t xml:space="preserve">Coast stations employing the class of emissions in accordance with </w:t>
      </w:r>
      <w:del w:id="458" w:author="Author">
        <w:r w:rsidRPr="00EA7581" w:rsidDel="0056277C">
          <w:rPr>
            <w:noProof/>
            <w:highlight w:val="green"/>
            <w:lang w:eastAsia="en-AU"/>
          </w:rPr>
          <w:delText>No. </w:delText>
        </w:r>
        <w:r w:rsidRPr="00EA7581" w:rsidDel="0056277C">
          <w:rPr>
            <w:b/>
            <w:bCs/>
            <w:noProof/>
            <w:highlight w:val="green"/>
            <w:lang w:eastAsia="en-AU"/>
          </w:rPr>
          <w:delText>52.264</w:delText>
        </w:r>
      </w:del>
      <w:ins w:id="459" w:author="Author">
        <w:r w:rsidRPr="00EA7581">
          <w:rPr>
            <w:highlight w:val="green"/>
          </w:rPr>
          <w:t xml:space="preserve"> </w:t>
        </w:r>
        <w:r w:rsidRPr="00EA7581">
          <w:rPr>
            <w:noProof/>
            <w:highlight w:val="green"/>
            <w:lang w:eastAsia="en-AU"/>
          </w:rPr>
          <w:t>the most recent version of Recommendation ITU R M.1798</w:t>
        </w:r>
      </w:ins>
      <w:r w:rsidRPr="00EA7581">
        <w:rPr>
          <w:noProof/>
          <w:highlight w:val="green"/>
          <w:lang w:eastAsia="en-AU"/>
        </w:rPr>
        <w:t xml:space="preserve"> in the frequency bands between 4 000 kHz and 27 500 kHz shall not exceed a peak envelope power of 10 kW.</w:t>
      </w:r>
      <w:r w:rsidRPr="00EA7581">
        <w:rPr>
          <w:sz w:val="16"/>
          <w:szCs w:val="16"/>
          <w:highlight w:val="green"/>
        </w:rPr>
        <w:t>    (WRC</w:t>
      </w:r>
      <w:r w:rsidRPr="00EA7581">
        <w:rPr>
          <w:sz w:val="16"/>
          <w:szCs w:val="16"/>
          <w:highlight w:val="green"/>
        </w:rPr>
        <w:noBreakHyphen/>
      </w:r>
      <w:del w:id="460" w:author="Author">
        <w:r w:rsidRPr="00EA7581" w:rsidDel="0056277C">
          <w:rPr>
            <w:sz w:val="16"/>
            <w:szCs w:val="16"/>
            <w:highlight w:val="green"/>
          </w:rPr>
          <w:delText>15</w:delText>
        </w:r>
      </w:del>
      <w:ins w:id="461" w:author="Author">
        <w:r w:rsidRPr="00EA7581">
          <w:rPr>
            <w:sz w:val="16"/>
            <w:szCs w:val="16"/>
            <w:highlight w:val="green"/>
          </w:rPr>
          <w:t>23</w:t>
        </w:r>
      </w:ins>
      <w:r w:rsidRPr="00EA7581">
        <w:rPr>
          <w:sz w:val="16"/>
          <w:szCs w:val="16"/>
          <w:highlight w:val="green"/>
        </w:rPr>
        <w:t>)</w:t>
      </w:r>
    </w:p>
    <w:p w14:paraId="5334D15B" w14:textId="77777777" w:rsidR="005140DE" w:rsidRPr="00EA7581" w:rsidRDefault="005140DE" w:rsidP="005140DE">
      <w:pPr>
        <w:pStyle w:val="Reasons"/>
        <w:rPr>
          <w:rFonts w:eastAsiaTheme="minorEastAsia"/>
          <w:highlight w:val="green"/>
          <w:lang w:eastAsia="zh-CN"/>
        </w:rPr>
      </w:pPr>
    </w:p>
    <w:p w14:paraId="2C5077B0"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t>ADD</w:t>
      </w:r>
    </w:p>
    <w:p w14:paraId="260C566F" w14:textId="77777777" w:rsidR="005140DE" w:rsidRPr="00BD372C" w:rsidRDefault="005140DE" w:rsidP="005140DE">
      <w:pPr>
        <w:spacing w:before="0"/>
        <w:rPr>
          <w:highlight w:val="green"/>
          <w:rPrChange w:id="462" w:author="Chair AI 1.11" w:date="2022-03-30T15:44:00Z">
            <w:rPr>
              <w:highlight w:val="yellow"/>
            </w:rPr>
          </w:rPrChange>
        </w:rPr>
      </w:pPr>
      <w:r w:rsidRPr="00EA7581">
        <w:rPr>
          <w:rStyle w:val="Artdef"/>
          <w:highlight w:val="green"/>
        </w:rPr>
        <w:t>52.</w:t>
      </w:r>
      <w:r>
        <w:rPr>
          <w:rStyle w:val="Artdef"/>
          <w:highlight w:val="green"/>
        </w:rPr>
        <w:t>265A1</w:t>
      </w:r>
      <w:r w:rsidRPr="00BD372C">
        <w:rPr>
          <w:rStyle w:val="Artdef"/>
          <w:highlight w:val="green"/>
          <w:rPrChange w:id="463" w:author="Chair AI 1.11" w:date="2022-03-30T15:44:00Z">
            <w:rPr>
              <w:rStyle w:val="Artdef"/>
              <w:highlight w:val="yellow"/>
            </w:rPr>
          </w:rPrChange>
        </w:rPr>
        <w:tab/>
      </w:r>
      <w:r w:rsidRPr="00BD372C">
        <w:rPr>
          <w:rStyle w:val="Artdef"/>
          <w:highlight w:val="green"/>
          <w:rPrChange w:id="464" w:author="Chair AI 1.11" w:date="2022-03-30T15:44:00Z">
            <w:rPr>
              <w:rStyle w:val="Artdef"/>
              <w:highlight w:val="yellow"/>
            </w:rPr>
          </w:rPrChange>
        </w:rPr>
        <w:tab/>
      </w:r>
      <w:r w:rsidRPr="00BD372C">
        <w:rPr>
          <w:noProof/>
          <w:highlight w:val="green"/>
          <w:lang w:eastAsia="en-AU"/>
          <w:rPrChange w:id="465" w:author="Chair AI 1.11" w:date="2022-03-30T15:44:00Z">
            <w:rPr>
              <w:noProof/>
              <w:highlight w:val="yellow"/>
              <w:lang w:eastAsia="en-AU"/>
            </w:rPr>
          </w:rPrChange>
        </w:rPr>
        <w:t>Coast stations employing the class of emissions in accordance with the most recent version of Recommendation ITU R M.2058 in the frequency bands between 4 000 kHz and 27 500 kHz shall not exceed a mean power in the following values.</w:t>
      </w:r>
      <w:r w:rsidRPr="00BD372C">
        <w:rPr>
          <w:sz w:val="16"/>
          <w:szCs w:val="16"/>
          <w:highlight w:val="green"/>
          <w:rPrChange w:id="466" w:author="Chair AI 1.11" w:date="2022-03-30T15:44:00Z">
            <w:rPr>
              <w:sz w:val="16"/>
              <w:szCs w:val="16"/>
              <w:highlight w:val="yellow"/>
            </w:rPr>
          </w:rPrChange>
        </w:rPr>
        <w:t>    (WRC</w:t>
      </w:r>
      <w:r w:rsidRPr="00BD372C">
        <w:rPr>
          <w:sz w:val="16"/>
          <w:szCs w:val="16"/>
          <w:highlight w:val="green"/>
          <w:rPrChange w:id="467" w:author="Chair AI 1.11" w:date="2022-03-30T15:44:00Z">
            <w:rPr>
              <w:sz w:val="16"/>
              <w:szCs w:val="16"/>
              <w:highlight w:val="yellow"/>
            </w:rPr>
          </w:rPrChange>
        </w:rPr>
        <w:noBreakHyphen/>
        <w:t>23)</w:t>
      </w:r>
    </w:p>
    <w:tbl>
      <w:tblPr>
        <w:tblW w:w="0" w:type="auto"/>
        <w:jc w:val="center"/>
        <w:tblLayout w:type="fixed"/>
        <w:tblCellMar>
          <w:left w:w="107" w:type="dxa"/>
          <w:right w:w="107" w:type="dxa"/>
        </w:tblCellMar>
        <w:tblLook w:val="04A0" w:firstRow="1" w:lastRow="0" w:firstColumn="1" w:lastColumn="0" w:noHBand="0" w:noVBand="1"/>
      </w:tblPr>
      <w:tblGrid>
        <w:gridCol w:w="2820"/>
        <w:gridCol w:w="2220"/>
      </w:tblGrid>
      <w:tr w:rsidR="005140DE" w:rsidRPr="00BD372C" w14:paraId="2BF1195E" w14:textId="77777777" w:rsidTr="0075755B">
        <w:trPr>
          <w:cantSplit/>
          <w:jc w:val="center"/>
        </w:trPr>
        <w:tc>
          <w:tcPr>
            <w:tcW w:w="2820" w:type="dxa"/>
            <w:hideMark/>
          </w:tcPr>
          <w:p w14:paraId="425C9C58" w14:textId="77777777" w:rsidR="005140DE" w:rsidRPr="00BD372C" w:rsidRDefault="005140DE" w:rsidP="0075755B">
            <w:pPr>
              <w:keepNext/>
              <w:spacing w:before="0"/>
              <w:jc w:val="center"/>
              <w:rPr>
                <w:i/>
                <w:iCs/>
                <w:highlight w:val="green"/>
                <w:rPrChange w:id="468" w:author="Chair AI 1.11" w:date="2022-03-30T15:44:00Z">
                  <w:rPr>
                    <w:i/>
                    <w:iCs/>
                    <w:highlight w:val="yellow"/>
                  </w:rPr>
                </w:rPrChange>
              </w:rPr>
            </w:pPr>
            <w:r w:rsidRPr="00BD372C">
              <w:rPr>
                <w:i/>
                <w:iCs/>
                <w:highlight w:val="green"/>
                <w:rPrChange w:id="469" w:author="Chair AI 1.11" w:date="2022-03-30T15:44:00Z">
                  <w:rPr>
                    <w:i/>
                    <w:iCs/>
                    <w:highlight w:val="yellow"/>
                  </w:rPr>
                </w:rPrChange>
              </w:rPr>
              <w:t>Band</w:t>
            </w:r>
          </w:p>
        </w:tc>
        <w:tc>
          <w:tcPr>
            <w:tcW w:w="2220" w:type="dxa"/>
            <w:hideMark/>
          </w:tcPr>
          <w:p w14:paraId="75E6A266" w14:textId="77777777" w:rsidR="005140DE" w:rsidRPr="00BD372C" w:rsidRDefault="005140DE" w:rsidP="0075755B">
            <w:pPr>
              <w:keepNext/>
              <w:spacing w:before="0"/>
              <w:jc w:val="center"/>
              <w:rPr>
                <w:i/>
                <w:iCs/>
                <w:highlight w:val="green"/>
                <w:rPrChange w:id="470" w:author="Chair AI 1.11" w:date="2022-03-30T15:44:00Z">
                  <w:rPr>
                    <w:i/>
                    <w:iCs/>
                    <w:highlight w:val="yellow"/>
                  </w:rPr>
                </w:rPrChange>
              </w:rPr>
            </w:pPr>
            <w:r w:rsidRPr="00BD372C">
              <w:rPr>
                <w:i/>
                <w:iCs/>
                <w:highlight w:val="green"/>
                <w:rPrChange w:id="471" w:author="Chair AI 1.11" w:date="2022-03-30T15:44:00Z">
                  <w:rPr>
                    <w:i/>
                    <w:iCs/>
                    <w:highlight w:val="yellow"/>
                  </w:rPr>
                </w:rPrChange>
              </w:rPr>
              <w:t>Maximum</w:t>
            </w:r>
            <w:r w:rsidRPr="00BD372C">
              <w:rPr>
                <w:i/>
                <w:iCs/>
                <w:highlight w:val="green"/>
                <w:rPrChange w:id="472" w:author="Chair AI 1.11" w:date="2022-03-30T15:44:00Z">
                  <w:rPr>
                    <w:i/>
                    <w:iCs/>
                    <w:highlight w:val="yellow"/>
                  </w:rPr>
                </w:rPrChange>
              </w:rPr>
              <w:br/>
              <w:t>mean power</w:t>
            </w:r>
          </w:p>
        </w:tc>
      </w:tr>
      <w:tr w:rsidR="005140DE" w:rsidRPr="00BD372C" w14:paraId="77C18B03" w14:textId="77777777" w:rsidTr="0075755B">
        <w:trPr>
          <w:cantSplit/>
          <w:jc w:val="center"/>
        </w:trPr>
        <w:tc>
          <w:tcPr>
            <w:tcW w:w="2820" w:type="dxa"/>
            <w:hideMark/>
          </w:tcPr>
          <w:p w14:paraId="5B66FDCB"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4</w:t>
            </w:r>
            <w:r w:rsidRPr="00EA7581">
              <w:rPr>
                <w:highlight w:val="green"/>
              </w:rPr>
              <w:tab/>
              <w:t>MHz</w:t>
            </w:r>
          </w:p>
        </w:tc>
        <w:tc>
          <w:tcPr>
            <w:tcW w:w="2220" w:type="dxa"/>
            <w:hideMark/>
          </w:tcPr>
          <w:p w14:paraId="19233C00"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5 kW</w:t>
            </w:r>
          </w:p>
        </w:tc>
      </w:tr>
      <w:tr w:rsidR="005140DE" w:rsidRPr="00BD372C" w14:paraId="1E024836" w14:textId="77777777" w:rsidTr="0075755B">
        <w:trPr>
          <w:cantSplit/>
          <w:jc w:val="center"/>
        </w:trPr>
        <w:tc>
          <w:tcPr>
            <w:tcW w:w="2820" w:type="dxa"/>
            <w:hideMark/>
          </w:tcPr>
          <w:p w14:paraId="56FEE913"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6</w:t>
            </w:r>
            <w:r w:rsidRPr="00EA7581">
              <w:rPr>
                <w:highlight w:val="green"/>
              </w:rPr>
              <w:tab/>
              <w:t>MHz</w:t>
            </w:r>
          </w:p>
        </w:tc>
        <w:tc>
          <w:tcPr>
            <w:tcW w:w="2220" w:type="dxa"/>
            <w:hideMark/>
          </w:tcPr>
          <w:p w14:paraId="0C4068D4"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5 kW</w:t>
            </w:r>
          </w:p>
        </w:tc>
      </w:tr>
      <w:tr w:rsidR="005140DE" w:rsidRPr="00BD372C" w14:paraId="122932F3" w14:textId="77777777" w:rsidTr="0075755B">
        <w:trPr>
          <w:cantSplit/>
          <w:jc w:val="center"/>
        </w:trPr>
        <w:tc>
          <w:tcPr>
            <w:tcW w:w="2820" w:type="dxa"/>
            <w:hideMark/>
          </w:tcPr>
          <w:p w14:paraId="58990620"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8</w:t>
            </w:r>
            <w:r w:rsidRPr="00EA7581">
              <w:rPr>
                <w:highlight w:val="green"/>
              </w:rPr>
              <w:tab/>
              <w:t>MHz</w:t>
            </w:r>
          </w:p>
        </w:tc>
        <w:tc>
          <w:tcPr>
            <w:tcW w:w="2220" w:type="dxa"/>
            <w:hideMark/>
          </w:tcPr>
          <w:p w14:paraId="018CD08C"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r w:rsidR="005140DE" w:rsidRPr="00BD372C" w14:paraId="5EFA40A5" w14:textId="77777777" w:rsidTr="0075755B">
        <w:trPr>
          <w:cantSplit/>
          <w:jc w:val="center"/>
        </w:trPr>
        <w:tc>
          <w:tcPr>
            <w:tcW w:w="2820" w:type="dxa"/>
            <w:hideMark/>
          </w:tcPr>
          <w:p w14:paraId="51944E92"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12</w:t>
            </w:r>
            <w:r w:rsidRPr="00EA7581">
              <w:rPr>
                <w:highlight w:val="green"/>
              </w:rPr>
              <w:tab/>
              <w:t>MHz</w:t>
            </w:r>
          </w:p>
        </w:tc>
        <w:tc>
          <w:tcPr>
            <w:tcW w:w="2220" w:type="dxa"/>
            <w:hideMark/>
          </w:tcPr>
          <w:p w14:paraId="41972885"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r w:rsidR="005140DE" w:rsidRPr="00BD372C" w14:paraId="05F3326A" w14:textId="77777777" w:rsidTr="0075755B">
        <w:trPr>
          <w:cantSplit/>
          <w:jc w:val="center"/>
        </w:trPr>
        <w:tc>
          <w:tcPr>
            <w:tcW w:w="2820" w:type="dxa"/>
            <w:hideMark/>
          </w:tcPr>
          <w:p w14:paraId="418EDAF9"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16</w:t>
            </w:r>
            <w:r w:rsidRPr="00EA7581">
              <w:rPr>
                <w:highlight w:val="green"/>
              </w:rPr>
              <w:tab/>
              <w:t>MHz</w:t>
            </w:r>
          </w:p>
        </w:tc>
        <w:tc>
          <w:tcPr>
            <w:tcW w:w="2220" w:type="dxa"/>
            <w:hideMark/>
          </w:tcPr>
          <w:p w14:paraId="207364EA"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r w:rsidR="005140DE" w:rsidRPr="00BD372C" w14:paraId="5265FC2E" w14:textId="77777777" w:rsidTr="0075755B">
        <w:trPr>
          <w:cantSplit/>
          <w:jc w:val="center"/>
        </w:trPr>
        <w:tc>
          <w:tcPr>
            <w:tcW w:w="2820" w:type="dxa"/>
            <w:hideMark/>
          </w:tcPr>
          <w:p w14:paraId="5DE1B1F8"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18/19</w:t>
            </w:r>
            <w:r w:rsidRPr="00EA7581">
              <w:rPr>
                <w:highlight w:val="green"/>
              </w:rPr>
              <w:tab/>
              <w:t>MHz</w:t>
            </w:r>
          </w:p>
        </w:tc>
        <w:tc>
          <w:tcPr>
            <w:tcW w:w="2220" w:type="dxa"/>
            <w:hideMark/>
          </w:tcPr>
          <w:p w14:paraId="36757067"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r w:rsidR="005140DE" w:rsidRPr="00BD372C" w14:paraId="26ECE1CD" w14:textId="77777777" w:rsidTr="0075755B">
        <w:trPr>
          <w:cantSplit/>
          <w:jc w:val="center"/>
        </w:trPr>
        <w:tc>
          <w:tcPr>
            <w:tcW w:w="2820" w:type="dxa"/>
            <w:hideMark/>
          </w:tcPr>
          <w:p w14:paraId="2D88459B"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22</w:t>
            </w:r>
            <w:r w:rsidRPr="00EA7581">
              <w:rPr>
                <w:highlight w:val="green"/>
              </w:rPr>
              <w:tab/>
              <w:t>MHz</w:t>
            </w:r>
          </w:p>
        </w:tc>
        <w:tc>
          <w:tcPr>
            <w:tcW w:w="2220" w:type="dxa"/>
            <w:hideMark/>
          </w:tcPr>
          <w:p w14:paraId="5FE31D6E"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bl>
    <w:p w14:paraId="689F2AF8" w14:textId="77777777" w:rsidR="005140DE" w:rsidRPr="00EA7581" w:rsidRDefault="005140DE" w:rsidP="005140DE">
      <w:pPr>
        <w:pStyle w:val="Reasons"/>
        <w:rPr>
          <w:rFonts w:eastAsiaTheme="minorEastAsia"/>
          <w:highlight w:val="green"/>
          <w:lang w:eastAsia="zh-CN"/>
        </w:rPr>
      </w:pPr>
    </w:p>
    <w:p w14:paraId="3D406075"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t>MOD</w:t>
      </w:r>
    </w:p>
    <w:p w14:paraId="69C145B6" w14:textId="77777777" w:rsidR="005140DE" w:rsidRDefault="005140DE" w:rsidP="005140DE">
      <w:pPr>
        <w:spacing w:before="0"/>
        <w:rPr>
          <w:sz w:val="16"/>
          <w:szCs w:val="16"/>
        </w:rPr>
      </w:pPr>
      <w:r w:rsidRPr="00EA7581">
        <w:rPr>
          <w:rStyle w:val="Artdef"/>
          <w:highlight w:val="green"/>
        </w:rPr>
        <w:t>52.266</w:t>
      </w:r>
      <w:r w:rsidRPr="00EA7581">
        <w:rPr>
          <w:rStyle w:val="Artdef"/>
          <w:highlight w:val="green"/>
        </w:rPr>
        <w:tab/>
      </w:r>
      <w:r w:rsidRPr="00EA7581">
        <w:rPr>
          <w:rStyle w:val="Artdef"/>
          <w:highlight w:val="green"/>
        </w:rPr>
        <w:tab/>
      </w:r>
      <w:r w:rsidRPr="00EA7581">
        <w:rPr>
          <w:noProof/>
          <w:highlight w:val="green"/>
          <w:lang w:eastAsia="en-AU"/>
        </w:rPr>
        <w:t xml:space="preserve">Ship stations employing the class of emissions in accordance with </w:t>
      </w:r>
      <w:del w:id="473" w:author="Author">
        <w:r w:rsidRPr="00EA7581" w:rsidDel="0056277C">
          <w:rPr>
            <w:noProof/>
            <w:highlight w:val="green"/>
            <w:lang w:eastAsia="en-AU"/>
          </w:rPr>
          <w:delText>No. </w:delText>
        </w:r>
        <w:r w:rsidRPr="00EA7581" w:rsidDel="0056277C">
          <w:rPr>
            <w:b/>
            <w:bCs/>
            <w:noProof/>
            <w:highlight w:val="green"/>
            <w:lang w:eastAsia="en-AU"/>
          </w:rPr>
          <w:delText>52.264</w:delText>
        </w:r>
      </w:del>
      <w:ins w:id="474" w:author="Author">
        <w:r w:rsidRPr="00EA7581">
          <w:rPr>
            <w:highlight w:val="green"/>
          </w:rPr>
          <w:t xml:space="preserve"> </w:t>
        </w:r>
        <w:r w:rsidRPr="00EA7581">
          <w:rPr>
            <w:noProof/>
            <w:highlight w:val="green"/>
            <w:lang w:eastAsia="en-AU"/>
          </w:rPr>
          <w:t>the most recent version of Recommendation ITU R M.1798</w:t>
        </w:r>
      </w:ins>
      <w:r w:rsidRPr="00EA7581">
        <w:rPr>
          <w:noProof/>
          <w:highlight w:val="green"/>
          <w:lang w:eastAsia="en-AU"/>
        </w:rPr>
        <w:t xml:space="preserve"> in the frequency bands between 4 000 kHz and 27 500 kHz shall not exceed a peak envelope power of 1.5 kW.</w:t>
      </w:r>
      <w:r w:rsidRPr="00EA7581">
        <w:rPr>
          <w:sz w:val="16"/>
          <w:szCs w:val="16"/>
          <w:highlight w:val="green"/>
        </w:rPr>
        <w:t>    (WRC</w:t>
      </w:r>
      <w:r w:rsidRPr="00EA7581">
        <w:rPr>
          <w:sz w:val="16"/>
          <w:szCs w:val="16"/>
          <w:highlight w:val="green"/>
        </w:rPr>
        <w:noBreakHyphen/>
      </w:r>
      <w:del w:id="475" w:author="Author">
        <w:r w:rsidRPr="00EA7581" w:rsidDel="0056277C">
          <w:rPr>
            <w:sz w:val="16"/>
            <w:szCs w:val="16"/>
            <w:highlight w:val="green"/>
          </w:rPr>
          <w:delText>15</w:delText>
        </w:r>
      </w:del>
      <w:ins w:id="476" w:author="Author">
        <w:r w:rsidRPr="00EA7581">
          <w:rPr>
            <w:sz w:val="16"/>
            <w:szCs w:val="16"/>
            <w:highlight w:val="green"/>
          </w:rPr>
          <w:t>23</w:t>
        </w:r>
      </w:ins>
      <w:proofErr w:type="gramStart"/>
      <w:r w:rsidRPr="00EA7581">
        <w:rPr>
          <w:sz w:val="16"/>
          <w:szCs w:val="16"/>
          <w:highlight w:val="green"/>
        </w:rPr>
        <w:t>)</w:t>
      </w:r>
      <w:r w:rsidRPr="00D77F9E">
        <w:rPr>
          <w:sz w:val="16"/>
          <w:szCs w:val="16"/>
          <w:highlight w:val="green"/>
        </w:rPr>
        <w:t xml:space="preserve"> ]</w:t>
      </w:r>
      <w:proofErr w:type="gramEnd"/>
    </w:p>
    <w:p w14:paraId="369C55D2" w14:textId="77777777" w:rsidR="005140DE" w:rsidRDefault="005140DE" w:rsidP="005140DE">
      <w:pPr>
        <w:pStyle w:val="Reasons"/>
        <w:rPr>
          <w:rFonts w:eastAsiaTheme="minorEastAsia"/>
          <w:lang w:eastAsia="zh-CN"/>
        </w:rPr>
      </w:pPr>
    </w:p>
    <w:p w14:paraId="2695390D" w14:textId="77777777" w:rsidR="005140DE" w:rsidRPr="00D77F9E" w:rsidRDefault="005140DE" w:rsidP="005140DE">
      <w:pPr>
        <w:pStyle w:val="EditorsNote"/>
        <w:rPr>
          <w:i w:val="0"/>
          <w:iCs w:val="0"/>
        </w:rPr>
      </w:pPr>
    </w:p>
    <w:p w14:paraId="45BA6071" w14:textId="77777777" w:rsidR="005140DE" w:rsidRPr="00C37CCA" w:rsidRDefault="005140DE" w:rsidP="005140DE">
      <w:pPr>
        <w:pStyle w:val="AppendixNo"/>
      </w:pPr>
      <w:bookmarkStart w:id="477" w:name="_Toc42084180"/>
      <w:r w:rsidRPr="00C37CCA">
        <w:t xml:space="preserve">APPENDIX </w:t>
      </w:r>
      <w:r w:rsidRPr="00C37CCA">
        <w:rPr>
          <w:rStyle w:val="href"/>
          <w:szCs w:val="28"/>
        </w:rPr>
        <w:t>15</w:t>
      </w:r>
      <w:r w:rsidRPr="00C37CCA">
        <w:rPr>
          <w:szCs w:val="28"/>
        </w:rPr>
        <w:t xml:space="preserve"> </w:t>
      </w:r>
      <w:r w:rsidRPr="00C37CCA">
        <w:t>(REV.WRC</w:t>
      </w:r>
      <w:r w:rsidRPr="00C37CCA">
        <w:noBreakHyphen/>
      </w:r>
      <w:r>
        <w:t>19</w:t>
      </w:r>
      <w:r w:rsidRPr="00C37CCA">
        <w:t>)</w:t>
      </w:r>
      <w:bookmarkEnd w:id="477"/>
    </w:p>
    <w:p w14:paraId="1A12BC26" w14:textId="77777777" w:rsidR="005140DE" w:rsidRPr="00C37CCA" w:rsidRDefault="005140DE" w:rsidP="005140DE">
      <w:pPr>
        <w:pStyle w:val="Appendixtitle"/>
      </w:pPr>
      <w:r w:rsidRPr="00C37CCA">
        <w:t>Frequencies for distress and safety communications for the Global</w:t>
      </w:r>
      <w:r w:rsidRPr="00C37CCA">
        <w:br/>
        <w:t>Maritime Distress and Safety System</w:t>
      </w:r>
    </w:p>
    <w:p w14:paraId="5BC8C343" w14:textId="77777777" w:rsidR="005140DE" w:rsidRPr="00100699" w:rsidRDefault="005140DE" w:rsidP="005140DE">
      <w:pPr>
        <w:pStyle w:val="Appendixref"/>
      </w:pPr>
      <w:r w:rsidRPr="00100699">
        <w:t>(See Article </w:t>
      </w:r>
      <w:r w:rsidRPr="00A3774E">
        <w:rPr>
          <w:rStyle w:val="ArtrefBold0"/>
        </w:rPr>
        <w:t>31</w:t>
      </w:r>
      <w:r w:rsidRPr="00100699">
        <w:t>)</w:t>
      </w:r>
    </w:p>
    <w:p w14:paraId="3FF7C9CA" w14:textId="77777777" w:rsidR="005140DE" w:rsidRPr="00100699" w:rsidRDefault="005140DE" w:rsidP="005140DE">
      <w:pPr>
        <w:pStyle w:val="Normalaftertitle0"/>
      </w:pPr>
      <w:r w:rsidRPr="00100699">
        <w:t>The frequencies for distress and safety communications for the GMDSS are given in Tables 15</w:t>
      </w:r>
      <w:r w:rsidRPr="00100699">
        <w:noBreakHyphen/>
        <w:t>1 and 15</w:t>
      </w:r>
      <w:r w:rsidRPr="00100699">
        <w:noBreakHyphen/>
        <w:t>2 for frequencies below and above 30 MHz, respectively.</w:t>
      </w:r>
    </w:p>
    <w:p w14:paraId="20052C2B" w14:textId="77777777" w:rsidR="005140DE" w:rsidRPr="00C37CCA" w:rsidRDefault="005140DE" w:rsidP="005140DE">
      <w:pPr>
        <w:pStyle w:val="Proposal"/>
        <w:rPr>
          <w:i/>
        </w:rPr>
      </w:pPr>
      <w:r w:rsidRPr="00C37CCA">
        <w:t>MOD</w:t>
      </w:r>
    </w:p>
    <w:p w14:paraId="017C22AD" w14:textId="77777777" w:rsidR="005140DE" w:rsidRPr="00C37CCA" w:rsidRDefault="005140DE" w:rsidP="005140DE">
      <w:pPr>
        <w:pStyle w:val="TableNo"/>
        <w:spacing w:before="0"/>
      </w:pPr>
      <w:proofErr w:type="gramStart"/>
      <w:r w:rsidRPr="00C37CCA">
        <w:t>TABLE  15</w:t>
      </w:r>
      <w:proofErr w:type="gramEnd"/>
      <w:r w:rsidRPr="00C37CCA">
        <w:t>-1</w:t>
      </w:r>
      <w:r w:rsidRPr="00C37CCA">
        <w:rPr>
          <w:sz w:val="16"/>
        </w:rPr>
        <w:t>     (</w:t>
      </w:r>
      <w:r w:rsidRPr="00C37CCA">
        <w:rPr>
          <w:caps w:val="0"/>
          <w:sz w:val="16"/>
          <w:szCs w:val="16"/>
        </w:rPr>
        <w:t>WRC</w:t>
      </w:r>
      <w:r w:rsidRPr="00C37CCA">
        <w:rPr>
          <w:caps w:val="0"/>
          <w:sz w:val="16"/>
          <w:szCs w:val="16"/>
        </w:rPr>
        <w:noBreakHyphen/>
      </w:r>
      <w:del w:id="478" w:author="Chairman" w:date="2021-06-02T14:36:00Z">
        <w:r w:rsidRPr="00C37CCA" w:rsidDel="00D77822">
          <w:rPr>
            <w:caps w:val="0"/>
            <w:sz w:val="16"/>
            <w:szCs w:val="16"/>
          </w:rPr>
          <w:delText>07</w:delText>
        </w:r>
      </w:del>
      <w:ins w:id="479" w:author="Chairman" w:date="2021-06-02T14:36:00Z">
        <w:r w:rsidRPr="00C37CCA">
          <w:rPr>
            <w:caps w:val="0"/>
            <w:sz w:val="16"/>
            <w:szCs w:val="16"/>
          </w:rPr>
          <w:t>23</w:t>
        </w:r>
      </w:ins>
      <w:r w:rsidRPr="00C37CCA">
        <w:rPr>
          <w:caps w:val="0"/>
          <w:sz w:val="16"/>
          <w:szCs w:val="16"/>
        </w:rPr>
        <w:t>)</w:t>
      </w:r>
    </w:p>
    <w:p w14:paraId="124AEB0B" w14:textId="77777777" w:rsidR="005140DE" w:rsidRPr="00C37CCA" w:rsidRDefault="005140DE" w:rsidP="005140DE">
      <w:pPr>
        <w:pStyle w:val="Tabletitle"/>
      </w:pPr>
      <w:r w:rsidRPr="00C37CCA">
        <w:t>Frequencies below 30 MHz</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308"/>
        <w:gridCol w:w="1423"/>
        <w:gridCol w:w="6908"/>
      </w:tblGrid>
      <w:tr w:rsidR="005140DE" w:rsidRPr="00C37CCA" w14:paraId="4D306056" w14:textId="77777777" w:rsidTr="0075755B">
        <w:trPr>
          <w:jc w:val="center"/>
        </w:trPr>
        <w:tc>
          <w:tcPr>
            <w:tcW w:w="1308" w:type="dxa"/>
            <w:vAlign w:val="center"/>
          </w:tcPr>
          <w:p w14:paraId="5F27AE35" w14:textId="77777777" w:rsidR="005140DE" w:rsidRPr="00C37CCA" w:rsidRDefault="005140DE" w:rsidP="0075755B">
            <w:pPr>
              <w:pStyle w:val="Tablehead"/>
            </w:pPr>
            <w:r w:rsidRPr="00C37CCA">
              <w:t>Frequency</w:t>
            </w:r>
            <w:r w:rsidRPr="00C37CCA">
              <w:br/>
              <w:t>(kHz)</w:t>
            </w:r>
          </w:p>
        </w:tc>
        <w:tc>
          <w:tcPr>
            <w:tcW w:w="1423" w:type="dxa"/>
            <w:vAlign w:val="center"/>
          </w:tcPr>
          <w:p w14:paraId="105308DA" w14:textId="77777777" w:rsidR="005140DE" w:rsidRPr="00C37CCA" w:rsidRDefault="005140DE" w:rsidP="0075755B">
            <w:pPr>
              <w:pStyle w:val="Tablehead"/>
            </w:pPr>
            <w:r w:rsidRPr="00C37CCA">
              <w:t>Description</w:t>
            </w:r>
            <w:r w:rsidRPr="00C37CCA">
              <w:br/>
              <w:t>of usage</w:t>
            </w:r>
          </w:p>
        </w:tc>
        <w:tc>
          <w:tcPr>
            <w:tcW w:w="6908" w:type="dxa"/>
            <w:vAlign w:val="center"/>
          </w:tcPr>
          <w:p w14:paraId="5C874A0B" w14:textId="77777777" w:rsidR="005140DE" w:rsidRPr="00C37CCA" w:rsidRDefault="005140DE" w:rsidP="0075755B">
            <w:pPr>
              <w:pStyle w:val="Tablehead"/>
            </w:pPr>
            <w:r w:rsidRPr="00C37CCA">
              <w:t>Notes</w:t>
            </w:r>
          </w:p>
        </w:tc>
      </w:tr>
      <w:tr w:rsidR="005140DE" w:rsidRPr="00C37CCA" w14:paraId="4D607507" w14:textId="77777777" w:rsidTr="0075755B">
        <w:trPr>
          <w:jc w:val="center"/>
        </w:trPr>
        <w:tc>
          <w:tcPr>
            <w:tcW w:w="1308" w:type="dxa"/>
          </w:tcPr>
          <w:p w14:paraId="53ECA300" w14:textId="77777777" w:rsidR="005140DE" w:rsidRPr="00C37CCA" w:rsidRDefault="005140DE" w:rsidP="0075755B">
            <w:pPr>
              <w:pStyle w:val="Tabletext"/>
              <w:jc w:val="center"/>
            </w:pPr>
            <w:r w:rsidRPr="00C37CCA">
              <w:t>490</w:t>
            </w:r>
          </w:p>
        </w:tc>
        <w:tc>
          <w:tcPr>
            <w:tcW w:w="1423" w:type="dxa"/>
          </w:tcPr>
          <w:p w14:paraId="38361616" w14:textId="77777777" w:rsidR="005140DE" w:rsidRPr="00C37CCA" w:rsidRDefault="005140DE" w:rsidP="0075755B">
            <w:pPr>
              <w:pStyle w:val="Tabletext"/>
              <w:jc w:val="center"/>
            </w:pPr>
            <w:r w:rsidRPr="00C37CCA">
              <w:t>MSI</w:t>
            </w:r>
          </w:p>
        </w:tc>
        <w:tc>
          <w:tcPr>
            <w:tcW w:w="6908" w:type="dxa"/>
          </w:tcPr>
          <w:p w14:paraId="0DFA10BA" w14:textId="77777777" w:rsidR="005140DE" w:rsidRPr="00C37CCA" w:rsidRDefault="005140DE" w:rsidP="0075755B">
            <w:pPr>
              <w:pStyle w:val="Tabletext"/>
            </w:pPr>
            <w:r w:rsidRPr="00C37CCA">
              <w:t>The frequency 490 kHz is used exclusively for maritime safety information (MSI).</w:t>
            </w:r>
            <w:r w:rsidRPr="00C37CCA">
              <w:rPr>
                <w:sz w:val="16"/>
              </w:rPr>
              <w:t>     (</w:t>
            </w:r>
            <w:r w:rsidRPr="00C37CCA">
              <w:rPr>
                <w:sz w:val="16"/>
                <w:szCs w:val="16"/>
              </w:rPr>
              <w:t>WRC</w:t>
            </w:r>
            <w:r w:rsidRPr="00C37CCA">
              <w:rPr>
                <w:sz w:val="16"/>
                <w:szCs w:val="16"/>
              </w:rPr>
              <w:noBreakHyphen/>
              <w:t>03)</w:t>
            </w:r>
          </w:p>
        </w:tc>
      </w:tr>
      <w:tr w:rsidR="005140DE" w:rsidRPr="00C37CCA" w14:paraId="5228E80E" w14:textId="77777777" w:rsidTr="0075755B">
        <w:trPr>
          <w:jc w:val="center"/>
          <w:ins w:id="480" w:author="ANFR" w:date="2021-09-28T11:22:00Z"/>
        </w:trPr>
        <w:tc>
          <w:tcPr>
            <w:tcW w:w="1308" w:type="dxa"/>
          </w:tcPr>
          <w:p w14:paraId="087675FF" w14:textId="77777777" w:rsidR="005140DE" w:rsidRPr="00C37CCA" w:rsidRDefault="005140DE" w:rsidP="0075755B">
            <w:pPr>
              <w:pStyle w:val="Tabletext"/>
              <w:jc w:val="center"/>
              <w:rPr>
                <w:ins w:id="481" w:author="ANFR" w:date="2021-09-28T11:22:00Z"/>
              </w:rPr>
            </w:pPr>
            <w:ins w:id="482" w:author="ANFR" w:date="2021-09-28T11:22:00Z">
              <w:r w:rsidRPr="00C37CCA">
                <w:t>500</w:t>
              </w:r>
            </w:ins>
          </w:p>
        </w:tc>
        <w:tc>
          <w:tcPr>
            <w:tcW w:w="1423" w:type="dxa"/>
          </w:tcPr>
          <w:p w14:paraId="4399730E" w14:textId="77777777" w:rsidR="005140DE" w:rsidRPr="00C37CCA" w:rsidRDefault="005140DE" w:rsidP="0075755B">
            <w:pPr>
              <w:pStyle w:val="Tabletext"/>
              <w:jc w:val="center"/>
              <w:rPr>
                <w:ins w:id="483" w:author="ANFR" w:date="2021-09-28T11:22:00Z"/>
              </w:rPr>
            </w:pPr>
            <w:ins w:id="484" w:author="ANFR" w:date="2021-09-28T11:22:00Z">
              <w:r w:rsidRPr="00C37CCA">
                <w:t>MSI</w:t>
              </w:r>
            </w:ins>
          </w:p>
        </w:tc>
        <w:tc>
          <w:tcPr>
            <w:tcW w:w="6908" w:type="dxa"/>
          </w:tcPr>
          <w:p w14:paraId="70DFBB7F" w14:textId="77777777" w:rsidR="005140DE" w:rsidRPr="00C37CCA" w:rsidRDefault="005140DE" w:rsidP="0075755B">
            <w:pPr>
              <w:pStyle w:val="Tabletext"/>
              <w:rPr>
                <w:ins w:id="485" w:author="ANFR" w:date="2021-09-28T11:22:00Z"/>
              </w:rPr>
            </w:pPr>
            <w:ins w:id="486" w:author="ANFR" w:date="2021-09-28T11:23:00Z">
              <w:r w:rsidRPr="00C37CCA">
                <w:t>The frequency 500 kHz is used exclusively by the international NAVDAT system</w:t>
              </w:r>
            </w:ins>
            <w:r>
              <w:t xml:space="preserve"> </w:t>
            </w:r>
            <w:ins w:id="487" w:author="ANFR" w:date="2021-09-28T11:12:00Z">
              <w:r w:rsidRPr="00C37CCA">
                <w:t xml:space="preserve">(see Resolution </w:t>
              </w:r>
            </w:ins>
            <w:ins w:id="488" w:author="Chair AI 1.11" w:date="2022-03-30T17:51:00Z">
              <w:r>
                <w:t>[</w:t>
              </w:r>
            </w:ins>
            <w:ins w:id="489" w:author="Chair AI 1.11" w:date="2022-03-30T15:46:00Z">
              <w:r w:rsidRPr="00760604">
                <w:rPr>
                  <w:b/>
                  <w:bCs/>
                </w:rPr>
                <w:t>A111</w:t>
              </w:r>
            </w:ins>
            <w:ins w:id="490" w:author="Chair AI 1.11" w:date="2022-03-30T17:52:00Z">
              <w:r>
                <w:rPr>
                  <w:b/>
                  <w:bCs/>
                </w:rPr>
                <w:t xml:space="preserve">] </w:t>
              </w:r>
            </w:ins>
            <w:ins w:id="491" w:author="ANFR" w:date="2021-09-28T11:12:00Z">
              <w:r w:rsidRPr="00760604">
                <w:rPr>
                  <w:b/>
                  <w:bCs/>
                </w:rPr>
                <w:t>(</w:t>
              </w:r>
              <w:r w:rsidRPr="00C37CCA">
                <w:rPr>
                  <w:b/>
                  <w:bCs/>
                </w:rPr>
                <w:t>WRC</w:t>
              </w:r>
              <w:r w:rsidRPr="00C37CCA">
                <w:rPr>
                  <w:b/>
                  <w:bCs/>
                </w:rPr>
                <w:noBreakHyphen/>
              </w:r>
            </w:ins>
            <w:ins w:id="492" w:author="ANFR" w:date="2021-09-28T11:13:00Z">
              <w:r w:rsidRPr="00C37CCA">
                <w:rPr>
                  <w:b/>
                  <w:bCs/>
                </w:rPr>
                <w:t>23</w:t>
              </w:r>
            </w:ins>
            <w:ins w:id="493" w:author="ANFR" w:date="2021-09-28T11:12:00Z">
              <w:r w:rsidRPr="00C37CCA">
                <w:rPr>
                  <w:b/>
                  <w:bCs/>
                </w:rPr>
                <w:t>)</w:t>
              </w:r>
              <w:r w:rsidRPr="00C37CCA">
                <w:t>)</w:t>
              </w:r>
              <w:proofErr w:type="gramStart"/>
              <w:r w:rsidRPr="00C37CCA">
                <w:t>.</w:t>
              </w:r>
            </w:ins>
            <w:ins w:id="494" w:author="ITU - LRT -" w:date="2021-11-17T13:41:00Z">
              <w:r w:rsidRPr="00C37CCA">
                <w:t>.</w:t>
              </w:r>
            </w:ins>
            <w:proofErr w:type="gramEnd"/>
          </w:p>
        </w:tc>
      </w:tr>
      <w:tr w:rsidR="005140DE" w:rsidRPr="00C37CCA" w14:paraId="28CAEEBB" w14:textId="77777777" w:rsidTr="0075755B">
        <w:trPr>
          <w:jc w:val="center"/>
        </w:trPr>
        <w:tc>
          <w:tcPr>
            <w:tcW w:w="1308" w:type="dxa"/>
          </w:tcPr>
          <w:p w14:paraId="065B30BD" w14:textId="77777777" w:rsidR="005140DE" w:rsidRPr="00C37CCA" w:rsidRDefault="005140DE" w:rsidP="0075755B">
            <w:pPr>
              <w:pStyle w:val="Tabletext"/>
              <w:jc w:val="center"/>
            </w:pPr>
            <w:r w:rsidRPr="00C37CCA">
              <w:t>518</w:t>
            </w:r>
          </w:p>
        </w:tc>
        <w:tc>
          <w:tcPr>
            <w:tcW w:w="1423" w:type="dxa"/>
          </w:tcPr>
          <w:p w14:paraId="7369795B" w14:textId="77777777" w:rsidR="005140DE" w:rsidRPr="00C37CCA" w:rsidRDefault="005140DE" w:rsidP="0075755B">
            <w:pPr>
              <w:pStyle w:val="Tabletext"/>
              <w:jc w:val="center"/>
            </w:pPr>
            <w:r w:rsidRPr="00C37CCA">
              <w:t>MSI</w:t>
            </w:r>
          </w:p>
        </w:tc>
        <w:tc>
          <w:tcPr>
            <w:tcW w:w="6908" w:type="dxa"/>
          </w:tcPr>
          <w:p w14:paraId="306188D4" w14:textId="77777777" w:rsidR="005140DE" w:rsidRPr="00C37CCA" w:rsidRDefault="005140DE" w:rsidP="0075755B">
            <w:pPr>
              <w:pStyle w:val="Tabletext"/>
            </w:pPr>
            <w:r w:rsidRPr="00C37CCA">
              <w:t>The frequency 518 kHz is used exclusively by the international NAVTEX system.</w:t>
            </w:r>
          </w:p>
        </w:tc>
      </w:tr>
      <w:tr w:rsidR="005140DE" w:rsidRPr="00C37CCA" w:rsidDel="00D77822" w14:paraId="18681FD4" w14:textId="77777777" w:rsidTr="0075755B">
        <w:trPr>
          <w:jc w:val="center"/>
          <w:del w:id="495" w:author="Chairman" w:date="2021-06-02T14:38:00Z"/>
        </w:trPr>
        <w:tc>
          <w:tcPr>
            <w:tcW w:w="1308" w:type="dxa"/>
          </w:tcPr>
          <w:p w14:paraId="0C353AE0" w14:textId="77777777" w:rsidR="005140DE" w:rsidRPr="00C37CCA" w:rsidDel="00D77822" w:rsidRDefault="005140DE" w:rsidP="0075755B">
            <w:pPr>
              <w:pStyle w:val="Tabletext"/>
              <w:jc w:val="center"/>
              <w:rPr>
                <w:del w:id="496" w:author="Chairman" w:date="2021-06-02T14:38:00Z"/>
              </w:rPr>
            </w:pPr>
            <w:del w:id="497" w:author="Chairman" w:date="2021-06-02T14:38:00Z">
              <w:r w:rsidRPr="00C37CCA" w:rsidDel="00D77822">
                <w:delText>*2 174.5</w:delText>
              </w:r>
            </w:del>
          </w:p>
        </w:tc>
        <w:tc>
          <w:tcPr>
            <w:tcW w:w="1423" w:type="dxa"/>
          </w:tcPr>
          <w:p w14:paraId="71206D07" w14:textId="77777777" w:rsidR="005140DE" w:rsidRPr="00C37CCA" w:rsidDel="00D77822" w:rsidRDefault="005140DE" w:rsidP="0075755B">
            <w:pPr>
              <w:pStyle w:val="Tabletext"/>
              <w:jc w:val="center"/>
              <w:rPr>
                <w:del w:id="498" w:author="Chairman" w:date="2021-06-02T14:38:00Z"/>
              </w:rPr>
            </w:pPr>
            <w:del w:id="499" w:author="Chairman" w:date="2021-06-02T14:38:00Z">
              <w:r w:rsidRPr="00C37CCA" w:rsidDel="00D77822">
                <w:delText>NBDP-COM</w:delText>
              </w:r>
            </w:del>
          </w:p>
        </w:tc>
        <w:tc>
          <w:tcPr>
            <w:tcW w:w="6908" w:type="dxa"/>
          </w:tcPr>
          <w:p w14:paraId="04039497" w14:textId="77777777" w:rsidR="005140DE" w:rsidRPr="00C37CCA" w:rsidDel="00D77822" w:rsidRDefault="005140DE" w:rsidP="0075755B">
            <w:pPr>
              <w:pStyle w:val="Tabletext"/>
              <w:rPr>
                <w:del w:id="500" w:author="Chairman" w:date="2021-06-02T14:38:00Z"/>
              </w:rPr>
            </w:pPr>
          </w:p>
        </w:tc>
      </w:tr>
      <w:tr w:rsidR="005140DE" w:rsidRPr="00C37CCA" w14:paraId="33115FDD" w14:textId="77777777" w:rsidTr="0075755B">
        <w:trPr>
          <w:jc w:val="center"/>
        </w:trPr>
        <w:tc>
          <w:tcPr>
            <w:tcW w:w="1308" w:type="dxa"/>
          </w:tcPr>
          <w:p w14:paraId="6D99B99E" w14:textId="77777777" w:rsidR="005140DE" w:rsidRPr="00C37CCA" w:rsidRDefault="005140DE" w:rsidP="0075755B">
            <w:pPr>
              <w:pStyle w:val="Tabletext"/>
              <w:jc w:val="center"/>
            </w:pPr>
            <w:r w:rsidRPr="00C37CCA">
              <w:t>*2 182</w:t>
            </w:r>
          </w:p>
        </w:tc>
        <w:tc>
          <w:tcPr>
            <w:tcW w:w="1423" w:type="dxa"/>
          </w:tcPr>
          <w:p w14:paraId="3D72C5AE" w14:textId="77777777" w:rsidR="005140DE" w:rsidRPr="00C37CCA" w:rsidRDefault="005140DE" w:rsidP="0075755B">
            <w:pPr>
              <w:pStyle w:val="Tabletext"/>
              <w:jc w:val="center"/>
            </w:pPr>
            <w:r w:rsidRPr="00C37CCA">
              <w:t>RTP-COM</w:t>
            </w:r>
          </w:p>
        </w:tc>
        <w:tc>
          <w:tcPr>
            <w:tcW w:w="6908" w:type="dxa"/>
          </w:tcPr>
          <w:p w14:paraId="7716719C" w14:textId="77777777" w:rsidR="005140DE" w:rsidRPr="00C37CCA" w:rsidRDefault="005140DE" w:rsidP="0075755B">
            <w:pPr>
              <w:pStyle w:val="Tabletext"/>
            </w:pPr>
            <w:r w:rsidRPr="00C37CCA">
              <w:t>The frequency 2 182 kHz uses class of emission J3E. See also No. </w:t>
            </w:r>
            <w:r w:rsidRPr="00C37CCA">
              <w:rPr>
                <w:b/>
                <w:bCs/>
              </w:rPr>
              <w:t>52.190</w:t>
            </w:r>
            <w:r w:rsidRPr="00C37CCA">
              <w:t>.</w:t>
            </w:r>
          </w:p>
        </w:tc>
      </w:tr>
      <w:tr w:rsidR="005140DE" w:rsidRPr="00C37CCA" w14:paraId="2946D093" w14:textId="77777777" w:rsidTr="0075755B">
        <w:trPr>
          <w:jc w:val="center"/>
        </w:trPr>
        <w:tc>
          <w:tcPr>
            <w:tcW w:w="1308" w:type="dxa"/>
          </w:tcPr>
          <w:p w14:paraId="3C97743B" w14:textId="77777777" w:rsidR="005140DE" w:rsidRPr="00C37CCA" w:rsidRDefault="005140DE" w:rsidP="0075755B">
            <w:pPr>
              <w:pStyle w:val="Tabletext"/>
              <w:jc w:val="center"/>
            </w:pPr>
            <w:r w:rsidRPr="00C37CCA">
              <w:t>*2 187.5</w:t>
            </w:r>
          </w:p>
        </w:tc>
        <w:tc>
          <w:tcPr>
            <w:tcW w:w="1423" w:type="dxa"/>
          </w:tcPr>
          <w:p w14:paraId="1952D833" w14:textId="77777777" w:rsidR="005140DE" w:rsidRPr="00C37CCA" w:rsidRDefault="005140DE" w:rsidP="0075755B">
            <w:pPr>
              <w:pStyle w:val="Tabletext"/>
              <w:jc w:val="center"/>
            </w:pPr>
            <w:r w:rsidRPr="00C37CCA">
              <w:t>DSC</w:t>
            </w:r>
          </w:p>
        </w:tc>
        <w:tc>
          <w:tcPr>
            <w:tcW w:w="6908" w:type="dxa"/>
          </w:tcPr>
          <w:p w14:paraId="1A3CCB0F" w14:textId="77777777" w:rsidR="005140DE" w:rsidRPr="00C37CCA" w:rsidRDefault="005140DE" w:rsidP="0075755B">
            <w:pPr>
              <w:pStyle w:val="Tabletext"/>
            </w:pPr>
          </w:p>
        </w:tc>
      </w:tr>
      <w:tr w:rsidR="005140DE" w:rsidRPr="00C37CCA" w14:paraId="47BA022E" w14:textId="77777777" w:rsidTr="0075755B">
        <w:trPr>
          <w:jc w:val="center"/>
        </w:trPr>
        <w:tc>
          <w:tcPr>
            <w:tcW w:w="1308" w:type="dxa"/>
          </w:tcPr>
          <w:p w14:paraId="1CBC4DE1" w14:textId="77777777" w:rsidR="005140DE" w:rsidRPr="00C37CCA" w:rsidRDefault="005140DE" w:rsidP="0075755B">
            <w:pPr>
              <w:pStyle w:val="Tabletext"/>
              <w:jc w:val="center"/>
            </w:pPr>
            <w:r w:rsidRPr="00C37CCA">
              <w:t>3 023</w:t>
            </w:r>
          </w:p>
        </w:tc>
        <w:tc>
          <w:tcPr>
            <w:tcW w:w="1423" w:type="dxa"/>
          </w:tcPr>
          <w:p w14:paraId="7F04663C" w14:textId="77777777" w:rsidR="005140DE" w:rsidRPr="00C37CCA" w:rsidRDefault="005140DE" w:rsidP="0075755B">
            <w:pPr>
              <w:pStyle w:val="Tabletext"/>
              <w:jc w:val="center"/>
            </w:pPr>
            <w:r w:rsidRPr="00C37CCA">
              <w:t>AERO-SAR</w:t>
            </w:r>
          </w:p>
        </w:tc>
        <w:tc>
          <w:tcPr>
            <w:tcW w:w="6908" w:type="dxa"/>
          </w:tcPr>
          <w:p w14:paraId="66D30029" w14:textId="77777777" w:rsidR="005140DE" w:rsidRPr="00C37CCA" w:rsidRDefault="005140DE" w:rsidP="0075755B">
            <w:pPr>
              <w:pStyle w:val="Tabletext"/>
            </w:pPr>
            <w:r w:rsidRPr="00C37CCA">
              <w:t>The aeronautical carrier (reference) frequencies 3 023 kHz and 5 680 kHz may be used for intercommunication between mobile stations engaged in coordinated search and rescue operations, and for communication between these stations and participating land stations, in accordance with the provisions of Appendix </w:t>
            </w:r>
            <w:r w:rsidRPr="00C37CCA">
              <w:rPr>
                <w:b/>
                <w:bCs/>
              </w:rPr>
              <w:t>27</w:t>
            </w:r>
            <w:r w:rsidRPr="00C37CCA">
              <w:t xml:space="preserve"> (see Nos. </w:t>
            </w:r>
            <w:r w:rsidRPr="00C37CCA">
              <w:rPr>
                <w:b/>
                <w:bCs/>
              </w:rPr>
              <w:t>5.111</w:t>
            </w:r>
            <w:r w:rsidRPr="00C37CCA">
              <w:t xml:space="preserve"> and </w:t>
            </w:r>
            <w:r w:rsidRPr="00C37CCA">
              <w:rPr>
                <w:b/>
                <w:bCs/>
              </w:rPr>
              <w:t>5.115</w:t>
            </w:r>
            <w:r w:rsidRPr="00C37CCA">
              <w:t>).</w:t>
            </w:r>
          </w:p>
        </w:tc>
      </w:tr>
      <w:tr w:rsidR="005140DE" w:rsidRPr="00C37CCA" w14:paraId="0B119D29" w14:textId="77777777" w:rsidTr="0075755B">
        <w:trPr>
          <w:jc w:val="center"/>
        </w:trPr>
        <w:tc>
          <w:tcPr>
            <w:tcW w:w="1308" w:type="dxa"/>
          </w:tcPr>
          <w:p w14:paraId="45F27E05" w14:textId="77777777" w:rsidR="005140DE" w:rsidRPr="00C37CCA" w:rsidRDefault="005140DE" w:rsidP="0075755B">
            <w:pPr>
              <w:pStyle w:val="Tabletext"/>
              <w:jc w:val="center"/>
            </w:pPr>
            <w:r w:rsidRPr="00C37CCA">
              <w:t>*4 125</w:t>
            </w:r>
          </w:p>
        </w:tc>
        <w:tc>
          <w:tcPr>
            <w:tcW w:w="1423" w:type="dxa"/>
          </w:tcPr>
          <w:p w14:paraId="02D96175" w14:textId="77777777" w:rsidR="005140DE" w:rsidRPr="00C37CCA" w:rsidRDefault="005140DE" w:rsidP="0075755B">
            <w:pPr>
              <w:pStyle w:val="Tabletext"/>
              <w:jc w:val="center"/>
            </w:pPr>
            <w:r w:rsidRPr="00C37CCA">
              <w:t>RTP-COM</w:t>
            </w:r>
          </w:p>
        </w:tc>
        <w:tc>
          <w:tcPr>
            <w:tcW w:w="6908" w:type="dxa"/>
          </w:tcPr>
          <w:p w14:paraId="687C7E99" w14:textId="77777777" w:rsidR="005140DE" w:rsidRPr="00C37CCA" w:rsidRDefault="005140DE" w:rsidP="0075755B">
            <w:pPr>
              <w:pStyle w:val="Tabletext"/>
            </w:pPr>
            <w:r w:rsidRPr="00C37CCA">
              <w:t>See also No. </w:t>
            </w:r>
            <w:r w:rsidRPr="00C37CCA">
              <w:rPr>
                <w:b/>
                <w:bCs/>
              </w:rPr>
              <w:t>52.221</w:t>
            </w:r>
            <w:r w:rsidRPr="00C37CCA">
              <w:t>. The carrier frequency 4 125 kHz may be used by aircraft stations to communicate with stations of the maritime mobile service for distress and safety purposes, including search and rescue (see No. </w:t>
            </w:r>
            <w:r w:rsidRPr="00C37CCA">
              <w:rPr>
                <w:b/>
                <w:bCs/>
              </w:rPr>
              <w:t>30.11</w:t>
            </w:r>
            <w:r w:rsidRPr="00C37CCA">
              <w:t>).</w:t>
            </w:r>
          </w:p>
        </w:tc>
      </w:tr>
      <w:tr w:rsidR="005140DE" w:rsidRPr="00C37CCA" w:rsidDel="00D77822" w14:paraId="2184119C" w14:textId="77777777" w:rsidTr="0075755B">
        <w:trPr>
          <w:jc w:val="center"/>
          <w:del w:id="501" w:author="Chairman" w:date="2021-06-02T14:37:00Z"/>
        </w:trPr>
        <w:tc>
          <w:tcPr>
            <w:tcW w:w="1308" w:type="dxa"/>
          </w:tcPr>
          <w:p w14:paraId="3DC6F5C0" w14:textId="77777777" w:rsidR="005140DE" w:rsidRPr="00C37CCA" w:rsidDel="00D77822" w:rsidRDefault="005140DE" w:rsidP="0075755B">
            <w:pPr>
              <w:pStyle w:val="Tabletext"/>
              <w:jc w:val="center"/>
              <w:rPr>
                <w:del w:id="502" w:author="Chairman" w:date="2021-06-02T14:37:00Z"/>
              </w:rPr>
            </w:pPr>
            <w:del w:id="503" w:author="Chairman" w:date="2021-06-02T14:37:00Z">
              <w:r w:rsidRPr="00C37CCA" w:rsidDel="00D77822">
                <w:delText>*4 177.5</w:delText>
              </w:r>
            </w:del>
          </w:p>
        </w:tc>
        <w:tc>
          <w:tcPr>
            <w:tcW w:w="1423" w:type="dxa"/>
          </w:tcPr>
          <w:p w14:paraId="14CEA803" w14:textId="77777777" w:rsidR="005140DE" w:rsidRPr="00C37CCA" w:rsidDel="00D77822" w:rsidRDefault="005140DE" w:rsidP="0075755B">
            <w:pPr>
              <w:pStyle w:val="Tabletext"/>
              <w:jc w:val="center"/>
              <w:rPr>
                <w:del w:id="504" w:author="Chairman" w:date="2021-06-02T14:37:00Z"/>
              </w:rPr>
            </w:pPr>
            <w:del w:id="505" w:author="Chairman" w:date="2021-06-02T14:37:00Z">
              <w:r w:rsidRPr="00C37CCA" w:rsidDel="00D77822">
                <w:delText>NBDP-COM</w:delText>
              </w:r>
            </w:del>
          </w:p>
        </w:tc>
        <w:tc>
          <w:tcPr>
            <w:tcW w:w="6908" w:type="dxa"/>
          </w:tcPr>
          <w:p w14:paraId="571025B9" w14:textId="77777777" w:rsidR="005140DE" w:rsidRPr="00C37CCA" w:rsidDel="00D77822" w:rsidRDefault="005140DE" w:rsidP="0075755B">
            <w:pPr>
              <w:pStyle w:val="Tabletext"/>
              <w:rPr>
                <w:del w:id="506" w:author="Chairman" w:date="2021-06-02T14:37:00Z"/>
              </w:rPr>
            </w:pPr>
          </w:p>
        </w:tc>
      </w:tr>
      <w:tr w:rsidR="005140DE" w:rsidRPr="00C37CCA" w14:paraId="71F4B648" w14:textId="77777777" w:rsidTr="0075755B">
        <w:trPr>
          <w:jc w:val="center"/>
        </w:trPr>
        <w:tc>
          <w:tcPr>
            <w:tcW w:w="1308" w:type="dxa"/>
          </w:tcPr>
          <w:p w14:paraId="62A45A9F" w14:textId="77777777" w:rsidR="005140DE" w:rsidRPr="00C37CCA" w:rsidRDefault="005140DE" w:rsidP="0075755B">
            <w:pPr>
              <w:pStyle w:val="Tabletext"/>
              <w:jc w:val="center"/>
            </w:pPr>
            <w:r w:rsidRPr="00C37CCA">
              <w:t>*4 207.5</w:t>
            </w:r>
          </w:p>
        </w:tc>
        <w:tc>
          <w:tcPr>
            <w:tcW w:w="1423" w:type="dxa"/>
          </w:tcPr>
          <w:p w14:paraId="56357481" w14:textId="77777777" w:rsidR="005140DE" w:rsidRPr="00C37CCA" w:rsidRDefault="005140DE" w:rsidP="0075755B">
            <w:pPr>
              <w:pStyle w:val="Tabletext"/>
              <w:jc w:val="center"/>
            </w:pPr>
            <w:r w:rsidRPr="00C37CCA">
              <w:t>DSC</w:t>
            </w:r>
          </w:p>
        </w:tc>
        <w:tc>
          <w:tcPr>
            <w:tcW w:w="6908" w:type="dxa"/>
          </w:tcPr>
          <w:p w14:paraId="5BC36489" w14:textId="77777777" w:rsidR="005140DE" w:rsidRPr="00C37CCA" w:rsidRDefault="005140DE" w:rsidP="0075755B">
            <w:pPr>
              <w:pStyle w:val="Tabletext"/>
            </w:pPr>
          </w:p>
        </w:tc>
      </w:tr>
      <w:tr w:rsidR="005140DE" w:rsidRPr="00C37CCA" w14:paraId="699C5344" w14:textId="77777777" w:rsidTr="0075755B">
        <w:trPr>
          <w:jc w:val="center"/>
        </w:trPr>
        <w:tc>
          <w:tcPr>
            <w:tcW w:w="1308" w:type="dxa"/>
          </w:tcPr>
          <w:p w14:paraId="5401D22E" w14:textId="77777777" w:rsidR="005140DE" w:rsidRPr="00C37CCA" w:rsidRDefault="005140DE" w:rsidP="0075755B">
            <w:pPr>
              <w:pStyle w:val="Tabletext"/>
              <w:jc w:val="center"/>
            </w:pPr>
            <w:r w:rsidRPr="00C37CCA">
              <w:t>4 209.5</w:t>
            </w:r>
          </w:p>
        </w:tc>
        <w:tc>
          <w:tcPr>
            <w:tcW w:w="1423" w:type="dxa"/>
          </w:tcPr>
          <w:p w14:paraId="64E90972" w14:textId="77777777" w:rsidR="005140DE" w:rsidRPr="00C37CCA" w:rsidRDefault="005140DE" w:rsidP="0075755B">
            <w:pPr>
              <w:pStyle w:val="Tabletext"/>
              <w:jc w:val="center"/>
            </w:pPr>
            <w:r w:rsidRPr="00C37CCA">
              <w:t>MSI</w:t>
            </w:r>
          </w:p>
        </w:tc>
        <w:tc>
          <w:tcPr>
            <w:tcW w:w="6908" w:type="dxa"/>
          </w:tcPr>
          <w:p w14:paraId="5B1C5957" w14:textId="77777777" w:rsidR="005140DE" w:rsidRPr="00C37CCA" w:rsidRDefault="005140DE" w:rsidP="0075755B">
            <w:pPr>
              <w:pStyle w:val="Tabletext"/>
            </w:pPr>
            <w:r w:rsidRPr="00C37CCA">
              <w:t xml:space="preserve">The frequency 4 209.5 kHz is exclusively used for NAVTEX-type transmissions (see Resolution </w:t>
            </w:r>
            <w:r w:rsidRPr="00C37CCA">
              <w:rPr>
                <w:b/>
                <w:bCs/>
              </w:rPr>
              <w:t>339 (Rev.WRC</w:t>
            </w:r>
            <w:r w:rsidRPr="00C37CCA">
              <w:rPr>
                <w:b/>
                <w:bCs/>
              </w:rPr>
              <w:noBreakHyphen/>
              <w:t>07)</w:t>
            </w:r>
            <w:r w:rsidRPr="00C37CCA">
              <w:t>).</w:t>
            </w:r>
          </w:p>
        </w:tc>
      </w:tr>
      <w:tr w:rsidR="005140DE" w:rsidRPr="00C37CCA" w14:paraId="6FC16FDE" w14:textId="77777777" w:rsidTr="0075755B">
        <w:trPr>
          <w:jc w:val="center"/>
        </w:trPr>
        <w:tc>
          <w:tcPr>
            <w:tcW w:w="1308" w:type="dxa"/>
          </w:tcPr>
          <w:p w14:paraId="2D3350CA" w14:textId="77777777" w:rsidR="005140DE" w:rsidRPr="00C37CCA" w:rsidRDefault="005140DE" w:rsidP="0075755B">
            <w:pPr>
              <w:pStyle w:val="Tabletext"/>
              <w:jc w:val="center"/>
            </w:pPr>
            <w:r w:rsidRPr="00C37CCA">
              <w:t>4 210</w:t>
            </w:r>
          </w:p>
        </w:tc>
        <w:tc>
          <w:tcPr>
            <w:tcW w:w="1423" w:type="dxa"/>
          </w:tcPr>
          <w:p w14:paraId="24AF1D3E" w14:textId="77777777" w:rsidR="005140DE" w:rsidRPr="00C37CCA" w:rsidRDefault="005140DE" w:rsidP="0075755B">
            <w:pPr>
              <w:pStyle w:val="Tabletext"/>
              <w:jc w:val="center"/>
            </w:pPr>
            <w:r w:rsidRPr="00C37CCA">
              <w:t>MSI-HF</w:t>
            </w:r>
          </w:p>
        </w:tc>
        <w:tc>
          <w:tcPr>
            <w:tcW w:w="6908" w:type="dxa"/>
          </w:tcPr>
          <w:p w14:paraId="6D018E6A" w14:textId="77777777" w:rsidR="005140DE" w:rsidRPr="00C37CCA" w:rsidRDefault="005140DE" w:rsidP="0075755B">
            <w:pPr>
              <w:pStyle w:val="Tabletext"/>
            </w:pPr>
            <w:ins w:id="507" w:author="ANFR" w:date="2021-09-28T11:21:00Z">
              <w:r w:rsidRPr="00C37CCA">
                <w:t>By means of narrow-band direct-printing telegraphy</w:t>
              </w:r>
            </w:ins>
            <w:ins w:id="508" w:author="ITU - LRT -" w:date="2021-11-17T13:41:00Z">
              <w:r w:rsidRPr="00C37CCA">
                <w:t>.</w:t>
              </w:r>
            </w:ins>
          </w:p>
        </w:tc>
      </w:tr>
      <w:tr w:rsidR="005140DE" w:rsidRPr="00C37CCA" w14:paraId="1A0B69B6" w14:textId="77777777" w:rsidTr="0075755B">
        <w:trPr>
          <w:jc w:val="center"/>
          <w:ins w:id="509" w:author="ANFR" w:date="2021-09-28T11:11:00Z"/>
        </w:trPr>
        <w:tc>
          <w:tcPr>
            <w:tcW w:w="1308" w:type="dxa"/>
          </w:tcPr>
          <w:p w14:paraId="6AED7F1F" w14:textId="77777777" w:rsidR="005140DE" w:rsidRPr="00C37CCA" w:rsidRDefault="005140DE" w:rsidP="0075755B">
            <w:pPr>
              <w:pStyle w:val="Tabletext"/>
              <w:jc w:val="center"/>
              <w:rPr>
                <w:ins w:id="510" w:author="ANFR" w:date="2021-09-28T11:11:00Z"/>
              </w:rPr>
            </w:pPr>
            <w:ins w:id="511" w:author="ANFR" w:date="2021-09-28T11:11:00Z">
              <w:r w:rsidRPr="00C37CCA">
                <w:t>4 226</w:t>
              </w:r>
            </w:ins>
          </w:p>
        </w:tc>
        <w:tc>
          <w:tcPr>
            <w:tcW w:w="1423" w:type="dxa"/>
          </w:tcPr>
          <w:p w14:paraId="3432C29F" w14:textId="77777777" w:rsidR="005140DE" w:rsidRPr="00C37CCA" w:rsidRDefault="005140DE" w:rsidP="0075755B">
            <w:pPr>
              <w:pStyle w:val="Tabletext"/>
              <w:jc w:val="center"/>
              <w:rPr>
                <w:ins w:id="512" w:author="ANFR" w:date="2021-09-28T11:11:00Z"/>
              </w:rPr>
            </w:pPr>
            <w:ins w:id="513" w:author="Chair AI 1.11" w:date="2022-04-02T16:13:00Z">
              <w:r w:rsidRPr="00183450">
                <w:t>MSI</w:t>
              </w:r>
            </w:ins>
          </w:p>
        </w:tc>
        <w:tc>
          <w:tcPr>
            <w:tcW w:w="6908" w:type="dxa"/>
          </w:tcPr>
          <w:p w14:paraId="1A611911" w14:textId="77777777" w:rsidR="005140DE" w:rsidRPr="00C37CCA" w:rsidRDefault="005140DE" w:rsidP="0075755B">
            <w:pPr>
              <w:pStyle w:val="Tabletext"/>
              <w:rPr>
                <w:ins w:id="514" w:author="ANFR" w:date="2021-09-28T11:11:00Z"/>
              </w:rPr>
            </w:pPr>
            <w:ins w:id="515" w:author="ANFR" w:date="2021-09-28T11:12:00Z">
              <w:r w:rsidRPr="00C37CCA">
                <w:t xml:space="preserve">The frequency 4 226 kHz is exclusively used for </w:t>
              </w:r>
            </w:ins>
            <w:ins w:id="516" w:author="Chair AI 1.11" w:date="2022-04-01T13:30:00Z">
              <w:r>
                <w:t xml:space="preserve">international </w:t>
              </w:r>
            </w:ins>
            <w:ins w:id="517" w:author="ANFR" w:date="2021-09-28T11:12:00Z">
              <w:r w:rsidRPr="00C37CCA">
                <w:t>NAVDAT</w:t>
              </w:r>
            </w:ins>
            <w:ins w:id="518" w:author="ANFR" w:date="2021-09-29T09:36:00Z">
              <w:r w:rsidRPr="00C37CCA">
                <w:t xml:space="preserve"> </w:t>
              </w:r>
            </w:ins>
            <w:ins w:id="519" w:author="ANFR" w:date="2021-09-29T09:35:00Z">
              <w:r w:rsidRPr="00C37CCA">
                <w:t>system</w:t>
              </w:r>
            </w:ins>
            <w:ins w:id="520" w:author="ANFR" w:date="2021-09-29T09:36:00Z">
              <w:r w:rsidRPr="00C37CCA">
                <w:t xml:space="preserve"> </w:t>
              </w:r>
            </w:ins>
            <w:ins w:id="521" w:author="ANFR" w:date="2021-09-28T11:12:00Z">
              <w:r w:rsidRPr="00C37CCA">
                <w:t xml:space="preserve">(see Resolution </w:t>
              </w:r>
            </w:ins>
            <w:ins w:id="522" w:author="Chair AI 1.11" w:date="2022-03-30T17:52:00Z">
              <w:r>
                <w:t>[</w:t>
              </w:r>
            </w:ins>
            <w:ins w:id="523" w:author="Chair AI 1.11" w:date="2022-03-30T15:46:00Z">
              <w:r w:rsidRPr="00760604">
                <w:rPr>
                  <w:b/>
                  <w:bCs/>
                </w:rPr>
                <w:t>A111</w:t>
              </w:r>
            </w:ins>
            <w:ins w:id="524" w:author="Chair AI 1.11" w:date="2022-03-30T17:52:00Z">
              <w:r>
                <w:rPr>
                  <w:b/>
                  <w:bCs/>
                </w:rPr>
                <w:t xml:space="preserve">] </w:t>
              </w:r>
            </w:ins>
            <w:ins w:id="525" w:author="ANFR" w:date="2021-09-28T11:12:00Z">
              <w:r w:rsidRPr="00760604">
                <w:rPr>
                  <w:b/>
                  <w:bCs/>
                </w:rPr>
                <w:t>(</w:t>
              </w:r>
              <w:r w:rsidRPr="00C37CCA">
                <w:rPr>
                  <w:b/>
                  <w:bCs/>
                </w:rPr>
                <w:t>WRC</w:t>
              </w:r>
              <w:r w:rsidRPr="00C37CCA">
                <w:rPr>
                  <w:b/>
                  <w:bCs/>
                </w:rPr>
                <w:noBreakHyphen/>
              </w:r>
            </w:ins>
            <w:ins w:id="526" w:author="ANFR" w:date="2021-09-28T11:13:00Z">
              <w:r w:rsidRPr="00C37CCA">
                <w:rPr>
                  <w:b/>
                  <w:bCs/>
                </w:rPr>
                <w:t>23</w:t>
              </w:r>
            </w:ins>
            <w:ins w:id="527" w:author="ANFR" w:date="2021-09-28T11:12:00Z">
              <w:r w:rsidRPr="00C37CCA">
                <w:rPr>
                  <w:b/>
                  <w:bCs/>
                </w:rPr>
                <w:t>)</w:t>
              </w:r>
              <w:r w:rsidRPr="00C37CCA">
                <w:t>).</w:t>
              </w:r>
            </w:ins>
          </w:p>
        </w:tc>
      </w:tr>
      <w:tr w:rsidR="005140DE" w:rsidRPr="00C37CCA" w14:paraId="499002BA" w14:textId="77777777" w:rsidTr="0075755B">
        <w:trPr>
          <w:jc w:val="center"/>
        </w:trPr>
        <w:tc>
          <w:tcPr>
            <w:tcW w:w="1308" w:type="dxa"/>
          </w:tcPr>
          <w:p w14:paraId="42E31800" w14:textId="77777777" w:rsidR="005140DE" w:rsidRPr="00C37CCA" w:rsidRDefault="005140DE" w:rsidP="0075755B">
            <w:pPr>
              <w:pStyle w:val="Tabletext"/>
              <w:jc w:val="center"/>
            </w:pPr>
            <w:r w:rsidRPr="00C37CCA">
              <w:t>5 680</w:t>
            </w:r>
          </w:p>
        </w:tc>
        <w:tc>
          <w:tcPr>
            <w:tcW w:w="1423" w:type="dxa"/>
          </w:tcPr>
          <w:p w14:paraId="1D1C8A46" w14:textId="77777777" w:rsidR="005140DE" w:rsidRPr="00C37CCA" w:rsidRDefault="005140DE" w:rsidP="0075755B">
            <w:pPr>
              <w:pStyle w:val="Tabletext"/>
              <w:jc w:val="center"/>
            </w:pPr>
            <w:r w:rsidRPr="00C37CCA">
              <w:t>AERO-SAR</w:t>
            </w:r>
          </w:p>
        </w:tc>
        <w:tc>
          <w:tcPr>
            <w:tcW w:w="6908" w:type="dxa"/>
          </w:tcPr>
          <w:p w14:paraId="6AF163D6" w14:textId="77777777" w:rsidR="005140DE" w:rsidRPr="00C37CCA" w:rsidRDefault="005140DE" w:rsidP="0075755B">
            <w:pPr>
              <w:pStyle w:val="Tabletext"/>
            </w:pPr>
            <w:r w:rsidRPr="00C37CCA">
              <w:t>See note under 3 023 kHz above.</w:t>
            </w:r>
          </w:p>
        </w:tc>
      </w:tr>
      <w:tr w:rsidR="005140DE" w:rsidRPr="00C37CCA" w14:paraId="439F26A4" w14:textId="77777777" w:rsidTr="0075755B">
        <w:trPr>
          <w:jc w:val="center"/>
        </w:trPr>
        <w:tc>
          <w:tcPr>
            <w:tcW w:w="1308" w:type="dxa"/>
          </w:tcPr>
          <w:p w14:paraId="34C56852" w14:textId="77777777" w:rsidR="005140DE" w:rsidRPr="00C37CCA" w:rsidRDefault="005140DE" w:rsidP="0075755B">
            <w:pPr>
              <w:pStyle w:val="Tabletext"/>
              <w:jc w:val="center"/>
            </w:pPr>
            <w:r w:rsidRPr="00C37CCA">
              <w:t>*6 215</w:t>
            </w:r>
          </w:p>
        </w:tc>
        <w:tc>
          <w:tcPr>
            <w:tcW w:w="1423" w:type="dxa"/>
          </w:tcPr>
          <w:p w14:paraId="143FE7F6" w14:textId="77777777" w:rsidR="005140DE" w:rsidRPr="00C37CCA" w:rsidRDefault="005140DE" w:rsidP="0075755B">
            <w:pPr>
              <w:pStyle w:val="Tabletext"/>
              <w:jc w:val="center"/>
            </w:pPr>
            <w:r w:rsidRPr="00C37CCA">
              <w:t>RTP-COM</w:t>
            </w:r>
          </w:p>
        </w:tc>
        <w:tc>
          <w:tcPr>
            <w:tcW w:w="6908" w:type="dxa"/>
          </w:tcPr>
          <w:p w14:paraId="72B2777F" w14:textId="77777777" w:rsidR="005140DE" w:rsidRPr="00C37CCA" w:rsidRDefault="005140DE" w:rsidP="0075755B">
            <w:pPr>
              <w:pStyle w:val="Tabletext"/>
            </w:pPr>
            <w:r w:rsidRPr="00C37CCA">
              <w:t>See also No. </w:t>
            </w:r>
            <w:r w:rsidRPr="00C37CCA">
              <w:rPr>
                <w:b/>
                <w:bCs/>
              </w:rPr>
              <w:t>52.221</w:t>
            </w:r>
            <w:r w:rsidRPr="00C37CCA">
              <w:t>.</w:t>
            </w:r>
          </w:p>
        </w:tc>
      </w:tr>
      <w:tr w:rsidR="005140DE" w:rsidRPr="00C37CCA" w:rsidDel="00D77822" w14:paraId="3D30137A" w14:textId="77777777" w:rsidTr="0075755B">
        <w:trPr>
          <w:jc w:val="center"/>
          <w:del w:id="528" w:author="Chairman" w:date="2021-06-02T14:38:00Z"/>
        </w:trPr>
        <w:tc>
          <w:tcPr>
            <w:tcW w:w="1308" w:type="dxa"/>
          </w:tcPr>
          <w:p w14:paraId="4B9A43CF" w14:textId="77777777" w:rsidR="005140DE" w:rsidRPr="00C37CCA" w:rsidDel="00D77822" w:rsidRDefault="005140DE" w:rsidP="0075755B">
            <w:pPr>
              <w:pStyle w:val="Tabletext"/>
              <w:jc w:val="center"/>
              <w:rPr>
                <w:del w:id="529" w:author="Chairman" w:date="2021-06-02T14:38:00Z"/>
                <w:strike/>
              </w:rPr>
            </w:pPr>
            <w:del w:id="530" w:author="Chairman" w:date="2021-06-02T14:38:00Z">
              <w:r w:rsidRPr="00C37CCA" w:rsidDel="00D77822">
                <w:rPr>
                  <w:strike/>
                </w:rPr>
                <w:delText>*6 268</w:delText>
              </w:r>
            </w:del>
          </w:p>
        </w:tc>
        <w:tc>
          <w:tcPr>
            <w:tcW w:w="1423" w:type="dxa"/>
          </w:tcPr>
          <w:p w14:paraId="78283B0E" w14:textId="77777777" w:rsidR="005140DE" w:rsidRPr="00C37CCA" w:rsidDel="00D77822" w:rsidRDefault="005140DE" w:rsidP="0075755B">
            <w:pPr>
              <w:pStyle w:val="Tabletext"/>
              <w:jc w:val="center"/>
              <w:rPr>
                <w:del w:id="531" w:author="Chairman" w:date="2021-06-02T14:38:00Z"/>
                <w:strike/>
              </w:rPr>
            </w:pPr>
            <w:del w:id="532" w:author="Chairman" w:date="2021-06-02T14:38:00Z">
              <w:r w:rsidRPr="00C37CCA" w:rsidDel="00D77822">
                <w:rPr>
                  <w:strike/>
                </w:rPr>
                <w:delText>NBDP-COM</w:delText>
              </w:r>
            </w:del>
          </w:p>
        </w:tc>
        <w:tc>
          <w:tcPr>
            <w:tcW w:w="6908" w:type="dxa"/>
          </w:tcPr>
          <w:p w14:paraId="3A6E86A4" w14:textId="77777777" w:rsidR="005140DE" w:rsidRPr="00C37CCA" w:rsidDel="00D77822" w:rsidRDefault="005140DE" w:rsidP="0075755B">
            <w:pPr>
              <w:pStyle w:val="Tabletext"/>
              <w:rPr>
                <w:del w:id="533" w:author="Chairman" w:date="2021-06-02T14:38:00Z"/>
              </w:rPr>
            </w:pPr>
          </w:p>
        </w:tc>
      </w:tr>
      <w:tr w:rsidR="005140DE" w:rsidRPr="00C37CCA" w14:paraId="5BEC70CF" w14:textId="77777777" w:rsidTr="0075755B">
        <w:trPr>
          <w:jc w:val="center"/>
        </w:trPr>
        <w:tc>
          <w:tcPr>
            <w:tcW w:w="1308" w:type="dxa"/>
          </w:tcPr>
          <w:p w14:paraId="7867F740" w14:textId="77777777" w:rsidR="005140DE" w:rsidRPr="00C37CCA" w:rsidRDefault="005140DE" w:rsidP="0075755B">
            <w:pPr>
              <w:pStyle w:val="Tabletext"/>
              <w:jc w:val="center"/>
            </w:pPr>
            <w:r w:rsidRPr="00C37CCA">
              <w:t>*6 312</w:t>
            </w:r>
          </w:p>
        </w:tc>
        <w:tc>
          <w:tcPr>
            <w:tcW w:w="1423" w:type="dxa"/>
          </w:tcPr>
          <w:p w14:paraId="47853A7A" w14:textId="77777777" w:rsidR="005140DE" w:rsidRPr="00C37CCA" w:rsidRDefault="005140DE" w:rsidP="0075755B">
            <w:pPr>
              <w:pStyle w:val="Tabletext"/>
              <w:jc w:val="center"/>
            </w:pPr>
            <w:r w:rsidRPr="00C37CCA">
              <w:t>DSC</w:t>
            </w:r>
          </w:p>
        </w:tc>
        <w:tc>
          <w:tcPr>
            <w:tcW w:w="6908" w:type="dxa"/>
          </w:tcPr>
          <w:p w14:paraId="5D212745" w14:textId="77777777" w:rsidR="005140DE" w:rsidRPr="00C37CCA" w:rsidRDefault="005140DE" w:rsidP="0075755B">
            <w:pPr>
              <w:pStyle w:val="Tabletext"/>
            </w:pPr>
          </w:p>
        </w:tc>
      </w:tr>
    </w:tbl>
    <w:p w14:paraId="18B0A0E0" w14:textId="77777777" w:rsidR="005140DE" w:rsidRPr="00C37CCA" w:rsidRDefault="005140DE" w:rsidP="005140DE">
      <w:pPr>
        <w:tabs>
          <w:tab w:val="clear" w:pos="1134"/>
          <w:tab w:val="clear" w:pos="1871"/>
          <w:tab w:val="clear" w:pos="2268"/>
        </w:tabs>
        <w:overflowPunct/>
        <w:autoSpaceDE/>
        <w:autoSpaceDN/>
        <w:adjustRightInd/>
        <w:spacing w:before="0"/>
        <w:textAlignment w:val="auto"/>
        <w:rPr>
          <w:caps/>
          <w:sz w:val="20"/>
        </w:rPr>
      </w:pPr>
    </w:p>
    <w:p w14:paraId="4B186586" w14:textId="77777777" w:rsidR="005140DE" w:rsidRPr="00C37CCA" w:rsidRDefault="005140DE" w:rsidP="005140DE">
      <w:pPr>
        <w:pStyle w:val="TableNo"/>
      </w:pPr>
      <w:proofErr w:type="gramStart"/>
      <w:r w:rsidRPr="00C37CCA">
        <w:lastRenderedPageBreak/>
        <w:t>TABLE  15</w:t>
      </w:r>
      <w:proofErr w:type="gramEnd"/>
      <w:r w:rsidRPr="00C37CCA">
        <w:t>-1  (</w:t>
      </w:r>
      <w:r w:rsidRPr="00C37CCA">
        <w:rPr>
          <w:i/>
          <w:iCs/>
          <w:caps w:val="0"/>
        </w:rPr>
        <w:t>end</w:t>
      </w:r>
      <w:r w:rsidRPr="00C37CCA">
        <w:t>)</w:t>
      </w:r>
      <w:r w:rsidRPr="00C37CCA">
        <w:rPr>
          <w:sz w:val="16"/>
        </w:rPr>
        <w:t>  </w:t>
      </w:r>
      <w:r w:rsidRPr="00C37CCA">
        <w:rPr>
          <w:sz w:val="16"/>
          <w:szCs w:val="16"/>
        </w:rPr>
        <w:t>   (WRC</w:t>
      </w:r>
      <w:r w:rsidRPr="00C37CCA">
        <w:rPr>
          <w:sz w:val="16"/>
          <w:szCs w:val="16"/>
        </w:rPr>
        <w:noBreakHyphen/>
      </w:r>
      <w:del w:id="534" w:author="ITU - LRT" w:date="2021-05-19T13:44:00Z">
        <w:r w:rsidRPr="00C37CCA" w:rsidDel="00862812">
          <w:rPr>
            <w:sz w:val="16"/>
            <w:szCs w:val="16"/>
          </w:rPr>
          <w:delText>07</w:delText>
        </w:r>
      </w:del>
      <w:ins w:id="535" w:author="ITU - LRT" w:date="2021-05-19T13:44:00Z">
        <w:r w:rsidRPr="00C37CCA">
          <w:rPr>
            <w:sz w:val="16"/>
            <w:szCs w:val="16"/>
          </w:rPr>
          <w:t>23</w:t>
        </w:r>
      </w:ins>
      <w:r w:rsidRPr="00C37CCA">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308"/>
        <w:gridCol w:w="1423"/>
        <w:gridCol w:w="6908"/>
      </w:tblGrid>
      <w:tr w:rsidR="005140DE" w:rsidRPr="00C37CCA" w14:paraId="73BA03FF" w14:textId="77777777" w:rsidTr="0075755B">
        <w:trPr>
          <w:jc w:val="center"/>
        </w:trPr>
        <w:tc>
          <w:tcPr>
            <w:tcW w:w="1308" w:type="dxa"/>
            <w:vAlign w:val="center"/>
          </w:tcPr>
          <w:p w14:paraId="01FBAFB5" w14:textId="77777777" w:rsidR="005140DE" w:rsidRPr="00C37CCA" w:rsidRDefault="005140DE" w:rsidP="0075755B">
            <w:pPr>
              <w:pStyle w:val="Tablehead"/>
            </w:pPr>
            <w:r w:rsidRPr="00C37CCA">
              <w:t>Frequency</w:t>
            </w:r>
            <w:r w:rsidRPr="00C37CCA">
              <w:br/>
              <w:t>(kHz)</w:t>
            </w:r>
          </w:p>
        </w:tc>
        <w:tc>
          <w:tcPr>
            <w:tcW w:w="1423" w:type="dxa"/>
            <w:vAlign w:val="center"/>
          </w:tcPr>
          <w:p w14:paraId="2F90670E" w14:textId="77777777" w:rsidR="005140DE" w:rsidRPr="00C37CCA" w:rsidRDefault="005140DE" w:rsidP="0075755B">
            <w:pPr>
              <w:pStyle w:val="Tablehead"/>
            </w:pPr>
            <w:r w:rsidRPr="00C37CCA">
              <w:t>Description</w:t>
            </w:r>
            <w:r w:rsidRPr="00C37CCA">
              <w:br/>
              <w:t>of usage</w:t>
            </w:r>
          </w:p>
        </w:tc>
        <w:tc>
          <w:tcPr>
            <w:tcW w:w="6908" w:type="dxa"/>
            <w:vAlign w:val="center"/>
          </w:tcPr>
          <w:p w14:paraId="51CE55AF" w14:textId="77777777" w:rsidR="005140DE" w:rsidRPr="00C37CCA" w:rsidRDefault="005140DE" w:rsidP="0075755B">
            <w:pPr>
              <w:pStyle w:val="Tablehead"/>
            </w:pPr>
            <w:r w:rsidRPr="00C37CCA">
              <w:t>Notes</w:t>
            </w:r>
          </w:p>
        </w:tc>
      </w:tr>
      <w:tr w:rsidR="005140DE" w:rsidRPr="00C37CCA" w14:paraId="5DF74FC5" w14:textId="77777777" w:rsidTr="0075755B">
        <w:trPr>
          <w:jc w:val="center"/>
        </w:trPr>
        <w:tc>
          <w:tcPr>
            <w:tcW w:w="1308" w:type="dxa"/>
          </w:tcPr>
          <w:p w14:paraId="42383D48" w14:textId="77777777" w:rsidR="005140DE" w:rsidRPr="00C37CCA" w:rsidRDefault="005140DE" w:rsidP="0075755B">
            <w:pPr>
              <w:pStyle w:val="Tabletext"/>
              <w:jc w:val="center"/>
            </w:pPr>
            <w:r w:rsidRPr="00C37CCA">
              <w:t>6 314</w:t>
            </w:r>
          </w:p>
        </w:tc>
        <w:tc>
          <w:tcPr>
            <w:tcW w:w="1423" w:type="dxa"/>
          </w:tcPr>
          <w:p w14:paraId="0293BF83" w14:textId="77777777" w:rsidR="005140DE" w:rsidRPr="00C37CCA" w:rsidRDefault="005140DE" w:rsidP="0075755B">
            <w:pPr>
              <w:pStyle w:val="Tabletext"/>
              <w:jc w:val="center"/>
            </w:pPr>
            <w:r w:rsidRPr="00C37CCA">
              <w:t>MSI-HF</w:t>
            </w:r>
          </w:p>
        </w:tc>
        <w:tc>
          <w:tcPr>
            <w:tcW w:w="6908" w:type="dxa"/>
          </w:tcPr>
          <w:p w14:paraId="7926BB96" w14:textId="77777777" w:rsidR="005140DE" w:rsidRPr="00C37CCA" w:rsidRDefault="005140DE" w:rsidP="0075755B">
            <w:pPr>
              <w:pStyle w:val="Tabletext"/>
            </w:pPr>
            <w:ins w:id="536" w:author="ANFR" w:date="2021-09-28T11:21:00Z">
              <w:r w:rsidRPr="00C37CCA">
                <w:t>By means of narrow-band direct-printing telegraphy</w:t>
              </w:r>
            </w:ins>
            <w:ins w:id="537" w:author="ITU - LRT -" w:date="2021-11-17T13:42:00Z">
              <w:r w:rsidRPr="00C37CCA">
                <w:t>.</w:t>
              </w:r>
            </w:ins>
          </w:p>
        </w:tc>
      </w:tr>
      <w:tr w:rsidR="005140DE" w:rsidRPr="00C37CCA" w14:paraId="213F0F57" w14:textId="77777777" w:rsidTr="0075755B">
        <w:trPr>
          <w:jc w:val="center"/>
          <w:ins w:id="538" w:author="ANFR" w:date="2021-09-28T11:13:00Z"/>
        </w:trPr>
        <w:tc>
          <w:tcPr>
            <w:tcW w:w="1308" w:type="dxa"/>
          </w:tcPr>
          <w:p w14:paraId="73BC2715" w14:textId="77777777" w:rsidR="005140DE" w:rsidRPr="00C37CCA" w:rsidRDefault="005140DE" w:rsidP="0075755B">
            <w:pPr>
              <w:pStyle w:val="Tabletext"/>
              <w:jc w:val="center"/>
              <w:rPr>
                <w:ins w:id="539" w:author="ANFR" w:date="2021-09-28T11:13:00Z"/>
              </w:rPr>
            </w:pPr>
            <w:ins w:id="540" w:author="ANFR" w:date="2021-09-28T11:13:00Z">
              <w:r w:rsidRPr="00C37CCA">
                <w:t>6</w:t>
              </w:r>
            </w:ins>
            <w:ins w:id="541" w:author="ANFR" w:date="2021-09-28T11:14:00Z">
              <w:r w:rsidRPr="00C37CCA">
                <w:t> </w:t>
              </w:r>
            </w:ins>
            <w:ins w:id="542" w:author="ANFR" w:date="2021-09-28T11:13:00Z">
              <w:r w:rsidRPr="00C37CCA">
                <w:t>337.</w:t>
              </w:r>
            </w:ins>
            <w:ins w:id="543" w:author="ANFR" w:date="2021-09-28T11:14:00Z">
              <w:r w:rsidRPr="00C37CCA">
                <w:t>5</w:t>
              </w:r>
            </w:ins>
          </w:p>
        </w:tc>
        <w:tc>
          <w:tcPr>
            <w:tcW w:w="1423" w:type="dxa"/>
          </w:tcPr>
          <w:p w14:paraId="14344DC3" w14:textId="77777777" w:rsidR="005140DE" w:rsidRPr="00C37CCA" w:rsidRDefault="005140DE" w:rsidP="0075755B">
            <w:pPr>
              <w:pStyle w:val="Tabletext"/>
              <w:jc w:val="center"/>
              <w:rPr>
                <w:ins w:id="544" w:author="ANFR" w:date="2021-09-28T11:13:00Z"/>
              </w:rPr>
            </w:pPr>
            <w:ins w:id="545" w:author="ANFR" w:date="2021-09-28T11:14:00Z">
              <w:r w:rsidRPr="00C37CCA">
                <w:t>MSI-HF</w:t>
              </w:r>
            </w:ins>
          </w:p>
        </w:tc>
        <w:tc>
          <w:tcPr>
            <w:tcW w:w="6908" w:type="dxa"/>
          </w:tcPr>
          <w:p w14:paraId="3597F281" w14:textId="77777777" w:rsidR="005140DE" w:rsidRPr="00C37CCA" w:rsidRDefault="005140DE" w:rsidP="0075755B">
            <w:pPr>
              <w:pStyle w:val="Tabletext"/>
              <w:rPr>
                <w:ins w:id="546" w:author="ANFR" w:date="2021-09-28T11:13:00Z"/>
              </w:rPr>
            </w:pPr>
            <w:ins w:id="547" w:author="ANFR" w:date="2021-09-29T09:38:00Z">
              <w:r w:rsidRPr="00C37CCA">
                <w:t xml:space="preserve">By means of NAVDAT </w:t>
              </w:r>
            </w:ins>
            <w:ins w:id="548" w:author="ANFR" w:date="2021-09-28T11:24:00Z">
              <w:r w:rsidRPr="00C37CCA">
                <w:t>system</w:t>
              </w:r>
            </w:ins>
          </w:p>
        </w:tc>
      </w:tr>
      <w:tr w:rsidR="005140DE" w:rsidRPr="00C37CCA" w14:paraId="3BBEBC87" w14:textId="77777777" w:rsidTr="0075755B">
        <w:trPr>
          <w:jc w:val="center"/>
        </w:trPr>
        <w:tc>
          <w:tcPr>
            <w:tcW w:w="1308" w:type="dxa"/>
          </w:tcPr>
          <w:p w14:paraId="0B3C333B" w14:textId="77777777" w:rsidR="005140DE" w:rsidRPr="00C37CCA" w:rsidRDefault="005140DE" w:rsidP="0075755B">
            <w:pPr>
              <w:pStyle w:val="Tabletext"/>
              <w:jc w:val="center"/>
            </w:pPr>
            <w:r w:rsidRPr="00C37CCA">
              <w:t>*8 291</w:t>
            </w:r>
          </w:p>
        </w:tc>
        <w:tc>
          <w:tcPr>
            <w:tcW w:w="1423" w:type="dxa"/>
          </w:tcPr>
          <w:p w14:paraId="1F8621DF" w14:textId="77777777" w:rsidR="005140DE" w:rsidRPr="00C37CCA" w:rsidRDefault="005140DE" w:rsidP="0075755B">
            <w:pPr>
              <w:pStyle w:val="Tabletext"/>
              <w:jc w:val="center"/>
            </w:pPr>
            <w:r w:rsidRPr="00C37CCA">
              <w:t>RTP-COM</w:t>
            </w:r>
          </w:p>
        </w:tc>
        <w:tc>
          <w:tcPr>
            <w:tcW w:w="6908" w:type="dxa"/>
          </w:tcPr>
          <w:p w14:paraId="77CE2DC4" w14:textId="77777777" w:rsidR="005140DE" w:rsidRPr="00C37CCA" w:rsidRDefault="005140DE" w:rsidP="0075755B">
            <w:pPr>
              <w:pStyle w:val="Tabletext"/>
            </w:pPr>
          </w:p>
        </w:tc>
      </w:tr>
      <w:tr w:rsidR="005140DE" w:rsidRPr="00C37CCA" w:rsidDel="00D77822" w14:paraId="1761994F" w14:textId="77777777" w:rsidTr="0075755B">
        <w:trPr>
          <w:jc w:val="center"/>
          <w:del w:id="549" w:author="Chairman" w:date="2021-06-02T14:39:00Z"/>
        </w:trPr>
        <w:tc>
          <w:tcPr>
            <w:tcW w:w="1308" w:type="dxa"/>
          </w:tcPr>
          <w:p w14:paraId="1F53587E" w14:textId="77777777" w:rsidR="005140DE" w:rsidRPr="00C37CCA" w:rsidDel="00D77822" w:rsidRDefault="005140DE" w:rsidP="0075755B">
            <w:pPr>
              <w:pStyle w:val="Tabletext"/>
              <w:jc w:val="center"/>
              <w:rPr>
                <w:del w:id="550" w:author="Chairman" w:date="2021-06-02T14:39:00Z"/>
              </w:rPr>
            </w:pPr>
            <w:del w:id="551" w:author="Chairman" w:date="2021-06-02T14:39:00Z">
              <w:r w:rsidRPr="00C37CCA" w:rsidDel="00D77822">
                <w:delText>*8 376.5</w:delText>
              </w:r>
            </w:del>
          </w:p>
        </w:tc>
        <w:tc>
          <w:tcPr>
            <w:tcW w:w="1423" w:type="dxa"/>
          </w:tcPr>
          <w:p w14:paraId="5B769E42" w14:textId="77777777" w:rsidR="005140DE" w:rsidRPr="00C37CCA" w:rsidDel="00D77822" w:rsidRDefault="005140DE" w:rsidP="0075755B">
            <w:pPr>
              <w:pStyle w:val="Tabletext"/>
              <w:jc w:val="center"/>
              <w:rPr>
                <w:del w:id="552" w:author="Chairman" w:date="2021-06-02T14:39:00Z"/>
              </w:rPr>
            </w:pPr>
            <w:del w:id="553" w:author="Chairman" w:date="2021-06-02T14:39:00Z">
              <w:r w:rsidRPr="00C37CCA" w:rsidDel="00D77822">
                <w:delText>NBDP-COM</w:delText>
              </w:r>
            </w:del>
          </w:p>
        </w:tc>
        <w:tc>
          <w:tcPr>
            <w:tcW w:w="6908" w:type="dxa"/>
          </w:tcPr>
          <w:p w14:paraId="70A22490" w14:textId="77777777" w:rsidR="005140DE" w:rsidRPr="00C37CCA" w:rsidDel="00D77822" w:rsidRDefault="005140DE" w:rsidP="0075755B">
            <w:pPr>
              <w:pStyle w:val="Tabletext"/>
              <w:rPr>
                <w:del w:id="554" w:author="Chairman" w:date="2021-06-02T14:39:00Z"/>
              </w:rPr>
            </w:pPr>
          </w:p>
        </w:tc>
      </w:tr>
      <w:tr w:rsidR="005140DE" w:rsidRPr="00C37CCA" w14:paraId="72D1368E" w14:textId="77777777" w:rsidTr="0075755B">
        <w:trPr>
          <w:jc w:val="center"/>
        </w:trPr>
        <w:tc>
          <w:tcPr>
            <w:tcW w:w="1308" w:type="dxa"/>
          </w:tcPr>
          <w:p w14:paraId="16431BE2" w14:textId="77777777" w:rsidR="005140DE" w:rsidRPr="00C37CCA" w:rsidRDefault="005140DE" w:rsidP="0075755B">
            <w:pPr>
              <w:pStyle w:val="Tabletext"/>
              <w:jc w:val="center"/>
            </w:pPr>
            <w:r w:rsidRPr="00C37CCA">
              <w:t>*8 414.5</w:t>
            </w:r>
          </w:p>
        </w:tc>
        <w:tc>
          <w:tcPr>
            <w:tcW w:w="1423" w:type="dxa"/>
          </w:tcPr>
          <w:p w14:paraId="279158B6" w14:textId="77777777" w:rsidR="005140DE" w:rsidRPr="00C37CCA" w:rsidRDefault="005140DE" w:rsidP="0075755B">
            <w:pPr>
              <w:pStyle w:val="Tabletext"/>
              <w:jc w:val="center"/>
            </w:pPr>
            <w:r w:rsidRPr="00C37CCA">
              <w:t>DSC</w:t>
            </w:r>
          </w:p>
        </w:tc>
        <w:tc>
          <w:tcPr>
            <w:tcW w:w="6908" w:type="dxa"/>
          </w:tcPr>
          <w:p w14:paraId="0E050D05" w14:textId="77777777" w:rsidR="005140DE" w:rsidRPr="00C37CCA" w:rsidRDefault="005140DE" w:rsidP="0075755B">
            <w:pPr>
              <w:pStyle w:val="Tabletext"/>
            </w:pPr>
          </w:p>
        </w:tc>
      </w:tr>
      <w:tr w:rsidR="005140DE" w:rsidRPr="00C37CCA" w14:paraId="37255086" w14:textId="77777777" w:rsidTr="0075755B">
        <w:trPr>
          <w:jc w:val="center"/>
        </w:trPr>
        <w:tc>
          <w:tcPr>
            <w:tcW w:w="1308" w:type="dxa"/>
          </w:tcPr>
          <w:p w14:paraId="5F26D933" w14:textId="77777777" w:rsidR="005140DE" w:rsidRPr="00C37CCA" w:rsidRDefault="005140DE" w:rsidP="0075755B">
            <w:pPr>
              <w:pStyle w:val="Tabletext"/>
              <w:jc w:val="center"/>
            </w:pPr>
            <w:r w:rsidRPr="00C37CCA">
              <w:t>8 416.5</w:t>
            </w:r>
          </w:p>
        </w:tc>
        <w:tc>
          <w:tcPr>
            <w:tcW w:w="1423" w:type="dxa"/>
          </w:tcPr>
          <w:p w14:paraId="70675DDB" w14:textId="77777777" w:rsidR="005140DE" w:rsidRPr="00C37CCA" w:rsidRDefault="005140DE" w:rsidP="0075755B">
            <w:pPr>
              <w:pStyle w:val="Tabletext"/>
              <w:jc w:val="center"/>
            </w:pPr>
            <w:r w:rsidRPr="00C37CCA">
              <w:t>MSI-HF</w:t>
            </w:r>
          </w:p>
        </w:tc>
        <w:tc>
          <w:tcPr>
            <w:tcW w:w="6908" w:type="dxa"/>
          </w:tcPr>
          <w:p w14:paraId="48887CB7" w14:textId="77777777" w:rsidR="005140DE" w:rsidRPr="00C37CCA" w:rsidRDefault="005140DE" w:rsidP="0075755B">
            <w:pPr>
              <w:pStyle w:val="Tabletext"/>
            </w:pPr>
            <w:ins w:id="555" w:author="ANFR" w:date="2021-09-28T11:21:00Z">
              <w:r w:rsidRPr="00C37CCA">
                <w:t>By means of narrow-band direct-printing telegraphy</w:t>
              </w:r>
            </w:ins>
            <w:ins w:id="556" w:author="ITU - LRT -" w:date="2021-11-17T13:42:00Z">
              <w:r w:rsidRPr="00C37CCA">
                <w:t>.</w:t>
              </w:r>
            </w:ins>
          </w:p>
        </w:tc>
      </w:tr>
      <w:tr w:rsidR="005140DE" w:rsidRPr="00C37CCA" w14:paraId="2E1750CA" w14:textId="77777777" w:rsidTr="0075755B">
        <w:trPr>
          <w:jc w:val="center"/>
          <w:ins w:id="557" w:author="ANFR" w:date="2021-09-28T11:14:00Z"/>
        </w:trPr>
        <w:tc>
          <w:tcPr>
            <w:tcW w:w="1308" w:type="dxa"/>
          </w:tcPr>
          <w:p w14:paraId="2D8EE891" w14:textId="77777777" w:rsidR="005140DE" w:rsidRPr="00C37CCA" w:rsidRDefault="005140DE" w:rsidP="0075755B">
            <w:pPr>
              <w:pStyle w:val="Tabletext"/>
              <w:jc w:val="center"/>
              <w:rPr>
                <w:ins w:id="558" w:author="ANFR" w:date="2021-09-28T11:14:00Z"/>
              </w:rPr>
            </w:pPr>
            <w:ins w:id="559" w:author="ANFR" w:date="2021-09-28T11:14:00Z">
              <w:r w:rsidRPr="00C37CCA">
                <w:t xml:space="preserve">8 443 </w:t>
              </w:r>
            </w:ins>
          </w:p>
        </w:tc>
        <w:tc>
          <w:tcPr>
            <w:tcW w:w="1423" w:type="dxa"/>
          </w:tcPr>
          <w:p w14:paraId="5E7CCBE1" w14:textId="77777777" w:rsidR="005140DE" w:rsidRPr="00C37CCA" w:rsidRDefault="005140DE" w:rsidP="0075755B">
            <w:pPr>
              <w:pStyle w:val="Tabletext"/>
              <w:jc w:val="center"/>
              <w:rPr>
                <w:ins w:id="560" w:author="ANFR" w:date="2021-09-28T11:14:00Z"/>
              </w:rPr>
            </w:pPr>
            <w:ins w:id="561" w:author="ANFR" w:date="2021-09-28T11:17:00Z">
              <w:r w:rsidRPr="00C37CCA">
                <w:t>MSI-HF</w:t>
              </w:r>
            </w:ins>
          </w:p>
        </w:tc>
        <w:tc>
          <w:tcPr>
            <w:tcW w:w="6908" w:type="dxa"/>
          </w:tcPr>
          <w:p w14:paraId="74A66255" w14:textId="77777777" w:rsidR="005140DE" w:rsidRPr="00C37CCA" w:rsidRDefault="005140DE" w:rsidP="0075755B">
            <w:pPr>
              <w:pStyle w:val="Tabletext"/>
              <w:rPr>
                <w:ins w:id="562" w:author="ANFR" w:date="2021-09-28T11:14:00Z"/>
              </w:rPr>
            </w:pPr>
            <w:ins w:id="563" w:author="ANFR" w:date="2021-09-29T09:39:00Z">
              <w:r w:rsidRPr="00C37CCA">
                <w:t xml:space="preserve">By means of NAVDAT </w:t>
              </w:r>
            </w:ins>
            <w:ins w:id="564" w:author="ANFR" w:date="2021-09-28T11:24:00Z">
              <w:r w:rsidRPr="00C37CCA">
                <w:t>system</w:t>
              </w:r>
            </w:ins>
          </w:p>
        </w:tc>
      </w:tr>
      <w:tr w:rsidR="005140DE" w:rsidRPr="00C37CCA" w14:paraId="61117F1F" w14:textId="77777777" w:rsidTr="0075755B">
        <w:trPr>
          <w:jc w:val="center"/>
        </w:trPr>
        <w:tc>
          <w:tcPr>
            <w:tcW w:w="1308" w:type="dxa"/>
          </w:tcPr>
          <w:p w14:paraId="4F831D3D" w14:textId="77777777" w:rsidR="005140DE" w:rsidRPr="00C37CCA" w:rsidRDefault="005140DE" w:rsidP="0075755B">
            <w:pPr>
              <w:pStyle w:val="Tabletext"/>
              <w:jc w:val="center"/>
            </w:pPr>
            <w:r w:rsidRPr="00C37CCA">
              <w:t>*12 290</w:t>
            </w:r>
          </w:p>
        </w:tc>
        <w:tc>
          <w:tcPr>
            <w:tcW w:w="1423" w:type="dxa"/>
          </w:tcPr>
          <w:p w14:paraId="74058E6A" w14:textId="77777777" w:rsidR="005140DE" w:rsidRPr="00C37CCA" w:rsidRDefault="005140DE" w:rsidP="0075755B">
            <w:pPr>
              <w:pStyle w:val="Tabletext"/>
              <w:jc w:val="center"/>
            </w:pPr>
            <w:r w:rsidRPr="00C37CCA">
              <w:t>RTP-COM</w:t>
            </w:r>
          </w:p>
        </w:tc>
        <w:tc>
          <w:tcPr>
            <w:tcW w:w="6908" w:type="dxa"/>
          </w:tcPr>
          <w:p w14:paraId="14356FDF" w14:textId="77777777" w:rsidR="005140DE" w:rsidRPr="00C37CCA" w:rsidRDefault="005140DE" w:rsidP="0075755B">
            <w:pPr>
              <w:pStyle w:val="Tabletext"/>
            </w:pPr>
          </w:p>
        </w:tc>
      </w:tr>
      <w:tr w:rsidR="005140DE" w:rsidRPr="00C37CCA" w:rsidDel="00D77822" w14:paraId="40B73DDA" w14:textId="77777777" w:rsidTr="0075755B">
        <w:trPr>
          <w:jc w:val="center"/>
          <w:del w:id="565" w:author="Chairman" w:date="2021-06-02T14:39:00Z"/>
        </w:trPr>
        <w:tc>
          <w:tcPr>
            <w:tcW w:w="1308" w:type="dxa"/>
          </w:tcPr>
          <w:p w14:paraId="7746C28B" w14:textId="77777777" w:rsidR="005140DE" w:rsidRPr="00C37CCA" w:rsidDel="00D77822" w:rsidRDefault="005140DE" w:rsidP="0075755B">
            <w:pPr>
              <w:pStyle w:val="Tabletext"/>
              <w:jc w:val="center"/>
              <w:rPr>
                <w:del w:id="566" w:author="Chairman" w:date="2021-06-02T14:39:00Z"/>
              </w:rPr>
            </w:pPr>
            <w:del w:id="567" w:author="Chairman" w:date="2021-06-02T14:39:00Z">
              <w:r w:rsidRPr="00C37CCA" w:rsidDel="00D77822">
                <w:delText>*12 520</w:delText>
              </w:r>
            </w:del>
          </w:p>
        </w:tc>
        <w:tc>
          <w:tcPr>
            <w:tcW w:w="1423" w:type="dxa"/>
          </w:tcPr>
          <w:p w14:paraId="70A2391E" w14:textId="77777777" w:rsidR="005140DE" w:rsidRPr="00C37CCA" w:rsidDel="00D77822" w:rsidRDefault="005140DE" w:rsidP="0075755B">
            <w:pPr>
              <w:pStyle w:val="Tabletext"/>
              <w:jc w:val="center"/>
              <w:rPr>
                <w:del w:id="568" w:author="Chairman" w:date="2021-06-02T14:39:00Z"/>
              </w:rPr>
            </w:pPr>
            <w:del w:id="569" w:author="Chairman" w:date="2021-06-02T14:39:00Z">
              <w:r w:rsidRPr="00C37CCA" w:rsidDel="00D77822">
                <w:delText>NBDP-COM</w:delText>
              </w:r>
            </w:del>
          </w:p>
        </w:tc>
        <w:tc>
          <w:tcPr>
            <w:tcW w:w="6908" w:type="dxa"/>
          </w:tcPr>
          <w:p w14:paraId="1A762006" w14:textId="77777777" w:rsidR="005140DE" w:rsidRPr="00C37CCA" w:rsidDel="00D77822" w:rsidRDefault="005140DE" w:rsidP="0075755B">
            <w:pPr>
              <w:pStyle w:val="Tabletext"/>
              <w:rPr>
                <w:del w:id="570" w:author="Chairman" w:date="2021-06-02T14:39:00Z"/>
              </w:rPr>
            </w:pPr>
          </w:p>
        </w:tc>
      </w:tr>
      <w:tr w:rsidR="005140DE" w:rsidRPr="00C37CCA" w14:paraId="6A4C1584" w14:textId="77777777" w:rsidTr="0075755B">
        <w:trPr>
          <w:jc w:val="center"/>
        </w:trPr>
        <w:tc>
          <w:tcPr>
            <w:tcW w:w="1308" w:type="dxa"/>
          </w:tcPr>
          <w:p w14:paraId="50CCAC76" w14:textId="77777777" w:rsidR="005140DE" w:rsidRPr="00C37CCA" w:rsidRDefault="005140DE" w:rsidP="0075755B">
            <w:pPr>
              <w:pStyle w:val="Tabletext"/>
              <w:jc w:val="center"/>
            </w:pPr>
            <w:r w:rsidRPr="00C37CCA">
              <w:t>*12 577</w:t>
            </w:r>
          </w:p>
        </w:tc>
        <w:tc>
          <w:tcPr>
            <w:tcW w:w="1423" w:type="dxa"/>
          </w:tcPr>
          <w:p w14:paraId="570103A8" w14:textId="77777777" w:rsidR="005140DE" w:rsidRPr="00C37CCA" w:rsidRDefault="005140DE" w:rsidP="0075755B">
            <w:pPr>
              <w:pStyle w:val="Tabletext"/>
              <w:jc w:val="center"/>
            </w:pPr>
            <w:r w:rsidRPr="00C37CCA">
              <w:t>DSC</w:t>
            </w:r>
          </w:p>
        </w:tc>
        <w:tc>
          <w:tcPr>
            <w:tcW w:w="6908" w:type="dxa"/>
          </w:tcPr>
          <w:p w14:paraId="5CF6273C" w14:textId="77777777" w:rsidR="005140DE" w:rsidRPr="00C37CCA" w:rsidRDefault="005140DE" w:rsidP="0075755B">
            <w:pPr>
              <w:pStyle w:val="Tabletext"/>
            </w:pPr>
          </w:p>
        </w:tc>
      </w:tr>
      <w:tr w:rsidR="005140DE" w:rsidRPr="00C37CCA" w14:paraId="71A60BC2" w14:textId="77777777" w:rsidTr="0075755B">
        <w:trPr>
          <w:jc w:val="center"/>
        </w:trPr>
        <w:tc>
          <w:tcPr>
            <w:tcW w:w="1308" w:type="dxa"/>
          </w:tcPr>
          <w:p w14:paraId="03E2584D" w14:textId="77777777" w:rsidR="005140DE" w:rsidRPr="00C37CCA" w:rsidRDefault="005140DE" w:rsidP="0075755B">
            <w:pPr>
              <w:pStyle w:val="Tabletext"/>
              <w:jc w:val="center"/>
            </w:pPr>
            <w:r w:rsidRPr="00C37CCA">
              <w:t>12 579</w:t>
            </w:r>
          </w:p>
        </w:tc>
        <w:tc>
          <w:tcPr>
            <w:tcW w:w="1423" w:type="dxa"/>
          </w:tcPr>
          <w:p w14:paraId="1D62324E" w14:textId="77777777" w:rsidR="005140DE" w:rsidRPr="00C37CCA" w:rsidRDefault="005140DE" w:rsidP="0075755B">
            <w:pPr>
              <w:pStyle w:val="Tabletext"/>
              <w:jc w:val="center"/>
            </w:pPr>
            <w:r w:rsidRPr="00C37CCA">
              <w:t>MSI-HF</w:t>
            </w:r>
          </w:p>
        </w:tc>
        <w:tc>
          <w:tcPr>
            <w:tcW w:w="6908" w:type="dxa"/>
          </w:tcPr>
          <w:p w14:paraId="5B3093E1" w14:textId="77777777" w:rsidR="005140DE" w:rsidRPr="00C37CCA" w:rsidRDefault="005140DE" w:rsidP="0075755B">
            <w:pPr>
              <w:pStyle w:val="Tabletext"/>
            </w:pPr>
            <w:ins w:id="571" w:author="ANFR" w:date="2021-09-28T11:20:00Z">
              <w:r w:rsidRPr="00C37CCA">
                <w:t>By means of narrow-band direct-printing telegraphy</w:t>
              </w:r>
            </w:ins>
            <w:ins w:id="572" w:author="ITU - LRT -" w:date="2021-11-17T13:42:00Z">
              <w:r w:rsidRPr="00C37CCA">
                <w:t>.</w:t>
              </w:r>
            </w:ins>
          </w:p>
        </w:tc>
      </w:tr>
      <w:tr w:rsidR="005140DE" w:rsidRPr="00C37CCA" w14:paraId="69BBFDC5" w14:textId="77777777" w:rsidTr="0075755B">
        <w:trPr>
          <w:jc w:val="center"/>
          <w:ins w:id="573" w:author="ANFR" w:date="2021-09-28T11:17:00Z"/>
        </w:trPr>
        <w:tc>
          <w:tcPr>
            <w:tcW w:w="1308" w:type="dxa"/>
          </w:tcPr>
          <w:p w14:paraId="0A1DF655" w14:textId="77777777" w:rsidR="005140DE" w:rsidRPr="00C37CCA" w:rsidRDefault="005140DE" w:rsidP="0075755B">
            <w:pPr>
              <w:pStyle w:val="Tabletext"/>
              <w:jc w:val="center"/>
              <w:rPr>
                <w:ins w:id="574" w:author="ANFR" w:date="2021-09-28T11:17:00Z"/>
              </w:rPr>
            </w:pPr>
            <w:ins w:id="575" w:author="ANFR" w:date="2021-09-28T11:17:00Z">
              <w:r w:rsidRPr="00C37CCA">
                <w:t>12 663.5</w:t>
              </w:r>
            </w:ins>
          </w:p>
        </w:tc>
        <w:tc>
          <w:tcPr>
            <w:tcW w:w="1423" w:type="dxa"/>
          </w:tcPr>
          <w:p w14:paraId="3A7FE13D" w14:textId="77777777" w:rsidR="005140DE" w:rsidRPr="00C37CCA" w:rsidRDefault="005140DE" w:rsidP="0075755B">
            <w:pPr>
              <w:pStyle w:val="Tabletext"/>
              <w:jc w:val="center"/>
              <w:rPr>
                <w:ins w:id="576" w:author="ANFR" w:date="2021-09-28T11:17:00Z"/>
              </w:rPr>
            </w:pPr>
            <w:ins w:id="577" w:author="ANFR" w:date="2021-09-28T11:17:00Z">
              <w:r w:rsidRPr="00C37CCA">
                <w:t>MSI-HF</w:t>
              </w:r>
            </w:ins>
          </w:p>
        </w:tc>
        <w:tc>
          <w:tcPr>
            <w:tcW w:w="6908" w:type="dxa"/>
          </w:tcPr>
          <w:p w14:paraId="56F0AA24" w14:textId="77777777" w:rsidR="005140DE" w:rsidRPr="00C37CCA" w:rsidRDefault="005140DE" w:rsidP="0075755B">
            <w:pPr>
              <w:pStyle w:val="Tabletext"/>
              <w:rPr>
                <w:ins w:id="578" w:author="ANFR" w:date="2021-09-28T11:17:00Z"/>
              </w:rPr>
            </w:pPr>
            <w:ins w:id="579" w:author="ANFR" w:date="2021-09-29T09:39:00Z">
              <w:r w:rsidRPr="00C37CCA">
                <w:t xml:space="preserve">By means of NAVDAT </w:t>
              </w:r>
            </w:ins>
            <w:ins w:id="580" w:author="ANFR" w:date="2021-09-28T11:24:00Z">
              <w:r w:rsidRPr="00C37CCA">
                <w:t>system</w:t>
              </w:r>
            </w:ins>
          </w:p>
        </w:tc>
      </w:tr>
      <w:tr w:rsidR="005140DE" w:rsidRPr="00C37CCA" w14:paraId="1BAF25EE" w14:textId="77777777" w:rsidTr="0075755B">
        <w:trPr>
          <w:jc w:val="center"/>
        </w:trPr>
        <w:tc>
          <w:tcPr>
            <w:tcW w:w="1308" w:type="dxa"/>
          </w:tcPr>
          <w:p w14:paraId="6C034E79" w14:textId="77777777" w:rsidR="005140DE" w:rsidRPr="00C37CCA" w:rsidRDefault="005140DE" w:rsidP="0075755B">
            <w:pPr>
              <w:pStyle w:val="Tabletext"/>
              <w:jc w:val="center"/>
            </w:pPr>
            <w:r w:rsidRPr="00C37CCA">
              <w:t>*16 420</w:t>
            </w:r>
          </w:p>
        </w:tc>
        <w:tc>
          <w:tcPr>
            <w:tcW w:w="1423" w:type="dxa"/>
          </w:tcPr>
          <w:p w14:paraId="55E664FA" w14:textId="77777777" w:rsidR="005140DE" w:rsidRPr="00C37CCA" w:rsidRDefault="005140DE" w:rsidP="0075755B">
            <w:pPr>
              <w:pStyle w:val="Tabletext"/>
              <w:jc w:val="center"/>
            </w:pPr>
            <w:r w:rsidRPr="00C37CCA">
              <w:t>RTP-COM</w:t>
            </w:r>
          </w:p>
        </w:tc>
        <w:tc>
          <w:tcPr>
            <w:tcW w:w="6908" w:type="dxa"/>
          </w:tcPr>
          <w:p w14:paraId="02BCAFC1" w14:textId="77777777" w:rsidR="005140DE" w:rsidRPr="00C37CCA" w:rsidRDefault="005140DE" w:rsidP="0075755B">
            <w:pPr>
              <w:pStyle w:val="Tabletext"/>
            </w:pPr>
          </w:p>
        </w:tc>
      </w:tr>
      <w:tr w:rsidR="005140DE" w:rsidRPr="00C37CCA" w:rsidDel="00D77822" w14:paraId="5C5A2C0C" w14:textId="77777777" w:rsidTr="0075755B">
        <w:trPr>
          <w:jc w:val="center"/>
          <w:del w:id="581" w:author="Chairman" w:date="2021-06-02T14:39:00Z"/>
        </w:trPr>
        <w:tc>
          <w:tcPr>
            <w:tcW w:w="1308" w:type="dxa"/>
          </w:tcPr>
          <w:p w14:paraId="294ED263" w14:textId="77777777" w:rsidR="005140DE" w:rsidRPr="00C37CCA" w:rsidDel="00D77822" w:rsidRDefault="005140DE" w:rsidP="0075755B">
            <w:pPr>
              <w:pStyle w:val="Tabletext"/>
              <w:jc w:val="center"/>
              <w:rPr>
                <w:del w:id="582" w:author="Chairman" w:date="2021-06-02T14:39:00Z"/>
              </w:rPr>
            </w:pPr>
            <w:del w:id="583" w:author="Chairman" w:date="2021-06-02T14:39:00Z">
              <w:r w:rsidRPr="00C37CCA" w:rsidDel="00D77822">
                <w:delText>*16 695</w:delText>
              </w:r>
            </w:del>
          </w:p>
        </w:tc>
        <w:tc>
          <w:tcPr>
            <w:tcW w:w="1423" w:type="dxa"/>
          </w:tcPr>
          <w:p w14:paraId="4FE9EFEA" w14:textId="77777777" w:rsidR="005140DE" w:rsidRPr="00C37CCA" w:rsidDel="00D77822" w:rsidRDefault="005140DE" w:rsidP="0075755B">
            <w:pPr>
              <w:pStyle w:val="Tabletext"/>
              <w:jc w:val="center"/>
              <w:rPr>
                <w:del w:id="584" w:author="Chairman" w:date="2021-06-02T14:39:00Z"/>
              </w:rPr>
            </w:pPr>
            <w:del w:id="585" w:author="Chairman" w:date="2021-06-02T14:39:00Z">
              <w:r w:rsidRPr="00C37CCA" w:rsidDel="00D77822">
                <w:delText>NBDP-COM</w:delText>
              </w:r>
            </w:del>
          </w:p>
        </w:tc>
        <w:tc>
          <w:tcPr>
            <w:tcW w:w="6908" w:type="dxa"/>
          </w:tcPr>
          <w:p w14:paraId="5CA5B694" w14:textId="77777777" w:rsidR="005140DE" w:rsidRPr="00C37CCA" w:rsidDel="00D77822" w:rsidRDefault="005140DE" w:rsidP="0075755B">
            <w:pPr>
              <w:pStyle w:val="Tabletext"/>
              <w:rPr>
                <w:del w:id="586" w:author="Chairman" w:date="2021-06-02T14:39:00Z"/>
              </w:rPr>
            </w:pPr>
          </w:p>
        </w:tc>
      </w:tr>
      <w:tr w:rsidR="005140DE" w:rsidRPr="00C37CCA" w14:paraId="0DF6B8FA" w14:textId="77777777" w:rsidTr="0075755B">
        <w:trPr>
          <w:jc w:val="center"/>
        </w:trPr>
        <w:tc>
          <w:tcPr>
            <w:tcW w:w="1308" w:type="dxa"/>
          </w:tcPr>
          <w:p w14:paraId="0A58B1DD" w14:textId="77777777" w:rsidR="005140DE" w:rsidRPr="00C37CCA" w:rsidRDefault="005140DE" w:rsidP="0075755B">
            <w:pPr>
              <w:pStyle w:val="Tabletext"/>
              <w:jc w:val="center"/>
            </w:pPr>
            <w:r w:rsidRPr="00C37CCA">
              <w:t>*16 804.5</w:t>
            </w:r>
          </w:p>
        </w:tc>
        <w:tc>
          <w:tcPr>
            <w:tcW w:w="1423" w:type="dxa"/>
          </w:tcPr>
          <w:p w14:paraId="07AC152D" w14:textId="77777777" w:rsidR="005140DE" w:rsidRPr="00C37CCA" w:rsidRDefault="005140DE" w:rsidP="0075755B">
            <w:pPr>
              <w:pStyle w:val="Tabletext"/>
              <w:jc w:val="center"/>
            </w:pPr>
            <w:r w:rsidRPr="00C37CCA">
              <w:t>DSC</w:t>
            </w:r>
          </w:p>
        </w:tc>
        <w:tc>
          <w:tcPr>
            <w:tcW w:w="6908" w:type="dxa"/>
          </w:tcPr>
          <w:p w14:paraId="6FB50110" w14:textId="77777777" w:rsidR="005140DE" w:rsidRPr="00C37CCA" w:rsidRDefault="005140DE" w:rsidP="0075755B">
            <w:pPr>
              <w:pStyle w:val="Tabletext"/>
            </w:pPr>
          </w:p>
        </w:tc>
      </w:tr>
      <w:tr w:rsidR="005140DE" w:rsidRPr="00C37CCA" w14:paraId="1CDBB5B9" w14:textId="77777777" w:rsidTr="0075755B">
        <w:trPr>
          <w:jc w:val="center"/>
        </w:trPr>
        <w:tc>
          <w:tcPr>
            <w:tcW w:w="1308" w:type="dxa"/>
          </w:tcPr>
          <w:p w14:paraId="4D231387" w14:textId="77777777" w:rsidR="005140DE" w:rsidRPr="00C37CCA" w:rsidRDefault="005140DE" w:rsidP="0075755B">
            <w:pPr>
              <w:pStyle w:val="Tabletext"/>
              <w:jc w:val="center"/>
            </w:pPr>
            <w:r w:rsidRPr="00C37CCA">
              <w:t>16 806.5</w:t>
            </w:r>
          </w:p>
        </w:tc>
        <w:tc>
          <w:tcPr>
            <w:tcW w:w="1423" w:type="dxa"/>
          </w:tcPr>
          <w:p w14:paraId="55B11189" w14:textId="77777777" w:rsidR="005140DE" w:rsidRPr="00C37CCA" w:rsidRDefault="005140DE" w:rsidP="0075755B">
            <w:pPr>
              <w:pStyle w:val="Tabletext"/>
              <w:jc w:val="center"/>
            </w:pPr>
            <w:r w:rsidRPr="00C37CCA">
              <w:t>MSI-HF</w:t>
            </w:r>
          </w:p>
        </w:tc>
        <w:tc>
          <w:tcPr>
            <w:tcW w:w="6908" w:type="dxa"/>
          </w:tcPr>
          <w:p w14:paraId="04FA9967" w14:textId="77777777" w:rsidR="005140DE" w:rsidRPr="00C37CCA" w:rsidRDefault="005140DE" w:rsidP="0075755B">
            <w:pPr>
              <w:pStyle w:val="Tabletext"/>
            </w:pPr>
            <w:ins w:id="587" w:author="ANFR" w:date="2021-09-28T11:20:00Z">
              <w:r w:rsidRPr="00C37CCA">
                <w:t>By means of narrow-band direct-printing telegraphy</w:t>
              </w:r>
            </w:ins>
            <w:ins w:id="588" w:author="ITU - LRT -" w:date="2021-11-17T13:42:00Z">
              <w:r w:rsidRPr="00C37CCA">
                <w:t>.</w:t>
              </w:r>
            </w:ins>
          </w:p>
        </w:tc>
      </w:tr>
      <w:tr w:rsidR="005140DE" w:rsidRPr="00C37CCA" w14:paraId="3D9A2DF4" w14:textId="77777777" w:rsidTr="0075755B">
        <w:trPr>
          <w:jc w:val="center"/>
          <w:ins w:id="589" w:author="ANFR" w:date="2021-09-28T11:18:00Z"/>
        </w:trPr>
        <w:tc>
          <w:tcPr>
            <w:tcW w:w="1308" w:type="dxa"/>
          </w:tcPr>
          <w:p w14:paraId="33D7419D" w14:textId="77777777" w:rsidR="005140DE" w:rsidRPr="00C37CCA" w:rsidRDefault="005140DE" w:rsidP="0075755B">
            <w:pPr>
              <w:pStyle w:val="Tabletext"/>
              <w:jc w:val="center"/>
              <w:rPr>
                <w:ins w:id="590" w:author="ANFR" w:date="2021-09-28T11:18:00Z"/>
              </w:rPr>
            </w:pPr>
            <w:ins w:id="591" w:author="ANFR" w:date="2021-09-28T11:18:00Z">
              <w:r w:rsidRPr="00C37CCA">
                <w:t>16 909.5</w:t>
              </w:r>
            </w:ins>
          </w:p>
        </w:tc>
        <w:tc>
          <w:tcPr>
            <w:tcW w:w="1423" w:type="dxa"/>
          </w:tcPr>
          <w:p w14:paraId="63FD01D8" w14:textId="77777777" w:rsidR="005140DE" w:rsidRPr="00C37CCA" w:rsidRDefault="005140DE" w:rsidP="0075755B">
            <w:pPr>
              <w:pStyle w:val="Tabletext"/>
              <w:jc w:val="center"/>
              <w:rPr>
                <w:ins w:id="592" w:author="ANFR" w:date="2021-09-28T11:18:00Z"/>
              </w:rPr>
            </w:pPr>
            <w:ins w:id="593" w:author="ANFR" w:date="2021-09-28T11:18:00Z">
              <w:r w:rsidRPr="00C37CCA">
                <w:t>MSI-HF</w:t>
              </w:r>
            </w:ins>
          </w:p>
        </w:tc>
        <w:tc>
          <w:tcPr>
            <w:tcW w:w="6908" w:type="dxa"/>
          </w:tcPr>
          <w:p w14:paraId="7C3CA530" w14:textId="77777777" w:rsidR="005140DE" w:rsidRPr="00C37CCA" w:rsidRDefault="005140DE" w:rsidP="0075755B">
            <w:pPr>
              <w:pStyle w:val="Tabletext"/>
              <w:rPr>
                <w:ins w:id="594" w:author="ANFR" w:date="2021-09-28T11:18:00Z"/>
              </w:rPr>
            </w:pPr>
            <w:ins w:id="595" w:author="ANFR" w:date="2021-09-28T11:25:00Z">
              <w:r w:rsidRPr="00C37CCA">
                <w:t>By means o</w:t>
              </w:r>
            </w:ins>
            <w:ins w:id="596" w:author="ANFR" w:date="2021-09-28T11:26:00Z">
              <w:r w:rsidRPr="00C37CCA">
                <w:t>f</w:t>
              </w:r>
            </w:ins>
            <w:ins w:id="597" w:author="ANFR" w:date="2021-09-28T11:25:00Z">
              <w:r w:rsidRPr="00C37CCA">
                <w:t xml:space="preserve"> NAVDAT</w:t>
              </w:r>
            </w:ins>
            <w:r w:rsidRPr="00C37CCA">
              <w:t xml:space="preserve"> </w:t>
            </w:r>
            <w:ins w:id="598" w:author="ANFR" w:date="2021-09-28T11:24:00Z">
              <w:r w:rsidRPr="00C37CCA">
                <w:t>system</w:t>
              </w:r>
            </w:ins>
            <w:ins w:id="599" w:author="ITU - LRT -" w:date="2021-11-17T13:42:00Z">
              <w:r w:rsidRPr="00C37CCA">
                <w:t>.</w:t>
              </w:r>
            </w:ins>
          </w:p>
        </w:tc>
      </w:tr>
      <w:tr w:rsidR="005140DE" w:rsidRPr="00C37CCA" w14:paraId="65123BB6" w14:textId="77777777" w:rsidTr="0075755B">
        <w:trPr>
          <w:jc w:val="center"/>
        </w:trPr>
        <w:tc>
          <w:tcPr>
            <w:tcW w:w="1308" w:type="dxa"/>
          </w:tcPr>
          <w:p w14:paraId="5EE1CBDF" w14:textId="77777777" w:rsidR="005140DE" w:rsidRPr="00C37CCA" w:rsidRDefault="005140DE" w:rsidP="0075755B">
            <w:pPr>
              <w:pStyle w:val="Tabletext"/>
              <w:jc w:val="center"/>
            </w:pPr>
            <w:r w:rsidRPr="00C37CCA">
              <w:t>19 680.5</w:t>
            </w:r>
          </w:p>
        </w:tc>
        <w:tc>
          <w:tcPr>
            <w:tcW w:w="1423" w:type="dxa"/>
          </w:tcPr>
          <w:p w14:paraId="175708E0" w14:textId="77777777" w:rsidR="005140DE" w:rsidRPr="00C37CCA" w:rsidRDefault="005140DE" w:rsidP="0075755B">
            <w:pPr>
              <w:pStyle w:val="Tabletext"/>
              <w:jc w:val="center"/>
            </w:pPr>
            <w:r w:rsidRPr="00C37CCA">
              <w:t>MSI-HF</w:t>
            </w:r>
          </w:p>
        </w:tc>
        <w:tc>
          <w:tcPr>
            <w:tcW w:w="6908" w:type="dxa"/>
          </w:tcPr>
          <w:p w14:paraId="00FC2B35" w14:textId="77777777" w:rsidR="005140DE" w:rsidRPr="00C37CCA" w:rsidRDefault="005140DE" w:rsidP="0075755B">
            <w:pPr>
              <w:pStyle w:val="Tabletext"/>
            </w:pPr>
            <w:ins w:id="600" w:author="ANFR" w:date="2021-09-28T11:20:00Z">
              <w:r w:rsidRPr="00C37CCA">
                <w:t>By means of narrow-band direct-printing telegraphy</w:t>
              </w:r>
            </w:ins>
            <w:ins w:id="601" w:author="ITU - LRT -" w:date="2021-11-17T13:42:00Z">
              <w:r w:rsidRPr="00C37CCA">
                <w:t>.</w:t>
              </w:r>
            </w:ins>
          </w:p>
        </w:tc>
      </w:tr>
      <w:tr w:rsidR="005140DE" w:rsidRPr="00C37CCA" w14:paraId="7D391C27" w14:textId="77777777" w:rsidTr="0075755B">
        <w:trPr>
          <w:jc w:val="center"/>
        </w:trPr>
        <w:tc>
          <w:tcPr>
            <w:tcW w:w="1308" w:type="dxa"/>
          </w:tcPr>
          <w:p w14:paraId="07899C73" w14:textId="77777777" w:rsidR="005140DE" w:rsidRPr="00C37CCA" w:rsidRDefault="005140DE" w:rsidP="0075755B">
            <w:pPr>
              <w:pStyle w:val="Tabletext"/>
              <w:jc w:val="center"/>
            </w:pPr>
            <w:r w:rsidRPr="00C37CCA">
              <w:t>22 376</w:t>
            </w:r>
          </w:p>
        </w:tc>
        <w:tc>
          <w:tcPr>
            <w:tcW w:w="1423" w:type="dxa"/>
          </w:tcPr>
          <w:p w14:paraId="454392DC" w14:textId="77777777" w:rsidR="005140DE" w:rsidRPr="00C37CCA" w:rsidRDefault="005140DE" w:rsidP="0075755B">
            <w:pPr>
              <w:pStyle w:val="Tabletext"/>
              <w:jc w:val="center"/>
            </w:pPr>
            <w:r w:rsidRPr="00C37CCA">
              <w:t>MSI-HF</w:t>
            </w:r>
          </w:p>
        </w:tc>
        <w:tc>
          <w:tcPr>
            <w:tcW w:w="6908" w:type="dxa"/>
          </w:tcPr>
          <w:p w14:paraId="4C65ECC5" w14:textId="77777777" w:rsidR="005140DE" w:rsidRPr="00C37CCA" w:rsidRDefault="005140DE" w:rsidP="0075755B">
            <w:pPr>
              <w:pStyle w:val="Tabletext"/>
            </w:pPr>
            <w:ins w:id="602" w:author="ANFR" w:date="2021-09-28T11:20:00Z">
              <w:r w:rsidRPr="00C37CCA">
                <w:t>By means of narrow-band direct-printing telegraphy</w:t>
              </w:r>
            </w:ins>
            <w:ins w:id="603" w:author="ITU - LRT -" w:date="2021-11-17T13:42:00Z">
              <w:r w:rsidRPr="00C37CCA">
                <w:t>.</w:t>
              </w:r>
            </w:ins>
          </w:p>
        </w:tc>
      </w:tr>
      <w:tr w:rsidR="005140DE" w:rsidRPr="00C37CCA" w14:paraId="7942F04A" w14:textId="77777777" w:rsidTr="0075755B">
        <w:trPr>
          <w:jc w:val="center"/>
          <w:ins w:id="604" w:author="ANFR" w:date="2021-09-28T11:18:00Z"/>
        </w:trPr>
        <w:tc>
          <w:tcPr>
            <w:tcW w:w="1308" w:type="dxa"/>
          </w:tcPr>
          <w:p w14:paraId="12F9F52A" w14:textId="77777777" w:rsidR="005140DE" w:rsidRPr="00C37CCA" w:rsidRDefault="005140DE" w:rsidP="0075755B">
            <w:pPr>
              <w:pStyle w:val="Tabletext"/>
              <w:jc w:val="center"/>
              <w:rPr>
                <w:ins w:id="605" w:author="ANFR" w:date="2021-09-28T11:18:00Z"/>
              </w:rPr>
            </w:pPr>
            <w:ins w:id="606" w:author="ANFR" w:date="2021-09-28T11:18:00Z">
              <w:r w:rsidRPr="00C37CCA">
                <w:t>22 450.5</w:t>
              </w:r>
            </w:ins>
          </w:p>
        </w:tc>
        <w:tc>
          <w:tcPr>
            <w:tcW w:w="1423" w:type="dxa"/>
          </w:tcPr>
          <w:p w14:paraId="1A3EFC70" w14:textId="77777777" w:rsidR="005140DE" w:rsidRPr="00C37CCA" w:rsidRDefault="005140DE" w:rsidP="0075755B">
            <w:pPr>
              <w:pStyle w:val="Tabletext"/>
              <w:jc w:val="center"/>
              <w:rPr>
                <w:ins w:id="607" w:author="ANFR" w:date="2021-09-28T11:18:00Z"/>
              </w:rPr>
            </w:pPr>
            <w:ins w:id="608" w:author="ANFR" w:date="2021-09-28T11:19:00Z">
              <w:r w:rsidRPr="00C37CCA">
                <w:t>MSI-HF</w:t>
              </w:r>
            </w:ins>
          </w:p>
        </w:tc>
        <w:tc>
          <w:tcPr>
            <w:tcW w:w="6908" w:type="dxa"/>
          </w:tcPr>
          <w:p w14:paraId="7D6726A8" w14:textId="77777777" w:rsidR="005140DE" w:rsidRPr="00C37CCA" w:rsidRDefault="005140DE" w:rsidP="0075755B">
            <w:pPr>
              <w:pStyle w:val="Tabletext"/>
              <w:rPr>
                <w:ins w:id="609" w:author="ANFR" w:date="2021-09-28T11:18:00Z"/>
              </w:rPr>
            </w:pPr>
            <w:ins w:id="610" w:author="ANFR" w:date="2021-09-29T09:38:00Z">
              <w:r w:rsidRPr="00C37CCA">
                <w:t xml:space="preserve">By means of NAVDAT </w:t>
              </w:r>
            </w:ins>
            <w:ins w:id="611" w:author="ANFR" w:date="2021-09-28T11:24:00Z">
              <w:r w:rsidRPr="00C37CCA">
                <w:t>system</w:t>
              </w:r>
            </w:ins>
          </w:p>
        </w:tc>
      </w:tr>
      <w:tr w:rsidR="005140DE" w:rsidRPr="00C37CCA" w14:paraId="627074E7" w14:textId="77777777" w:rsidTr="0075755B">
        <w:trPr>
          <w:jc w:val="center"/>
        </w:trPr>
        <w:tc>
          <w:tcPr>
            <w:tcW w:w="1308" w:type="dxa"/>
            <w:tcBorders>
              <w:bottom w:val="single" w:sz="4" w:space="0" w:color="auto"/>
            </w:tcBorders>
          </w:tcPr>
          <w:p w14:paraId="1809516E" w14:textId="77777777" w:rsidR="005140DE" w:rsidRPr="00C37CCA" w:rsidRDefault="005140DE" w:rsidP="0075755B">
            <w:pPr>
              <w:pStyle w:val="Tabletext"/>
              <w:jc w:val="center"/>
            </w:pPr>
            <w:r w:rsidRPr="00C37CCA">
              <w:t>26 100.5</w:t>
            </w:r>
          </w:p>
        </w:tc>
        <w:tc>
          <w:tcPr>
            <w:tcW w:w="1423" w:type="dxa"/>
            <w:tcBorders>
              <w:bottom w:val="single" w:sz="4" w:space="0" w:color="auto"/>
            </w:tcBorders>
          </w:tcPr>
          <w:p w14:paraId="388596E5" w14:textId="77777777" w:rsidR="005140DE" w:rsidRPr="00C37CCA" w:rsidRDefault="005140DE" w:rsidP="0075755B">
            <w:pPr>
              <w:pStyle w:val="Tabletext"/>
              <w:jc w:val="center"/>
            </w:pPr>
            <w:r w:rsidRPr="00C37CCA">
              <w:t>MSI-HF</w:t>
            </w:r>
          </w:p>
        </w:tc>
        <w:tc>
          <w:tcPr>
            <w:tcW w:w="6908" w:type="dxa"/>
            <w:tcBorders>
              <w:bottom w:val="single" w:sz="4" w:space="0" w:color="auto"/>
            </w:tcBorders>
          </w:tcPr>
          <w:p w14:paraId="77FA8FED" w14:textId="77777777" w:rsidR="005140DE" w:rsidRPr="00C37CCA" w:rsidRDefault="005140DE" w:rsidP="0075755B">
            <w:pPr>
              <w:pStyle w:val="Tabletext"/>
            </w:pPr>
            <w:ins w:id="612" w:author="ANFR" w:date="2021-09-28T11:20:00Z">
              <w:r w:rsidRPr="00C37CCA">
                <w:t>By means of narrow-band direct-printing telegraphy</w:t>
              </w:r>
            </w:ins>
            <w:ins w:id="613" w:author="ITU - LRT -" w:date="2021-11-17T13:42:00Z">
              <w:r w:rsidRPr="00C37CCA">
                <w:t>.</w:t>
              </w:r>
            </w:ins>
          </w:p>
        </w:tc>
      </w:tr>
      <w:tr w:rsidR="005140DE" w:rsidRPr="00C37CCA" w14:paraId="61D0A3DB" w14:textId="77777777" w:rsidTr="0075755B">
        <w:trPr>
          <w:jc w:val="center"/>
        </w:trPr>
        <w:tc>
          <w:tcPr>
            <w:tcW w:w="9639" w:type="dxa"/>
            <w:gridSpan w:val="3"/>
            <w:tcBorders>
              <w:top w:val="single" w:sz="4" w:space="0" w:color="auto"/>
              <w:left w:val="nil"/>
              <w:bottom w:val="nil"/>
              <w:right w:val="nil"/>
            </w:tcBorders>
          </w:tcPr>
          <w:p w14:paraId="0F419ADC" w14:textId="77777777" w:rsidR="005140DE" w:rsidRPr="00C37CCA" w:rsidRDefault="005140DE" w:rsidP="0075755B">
            <w:pPr>
              <w:pStyle w:val="Tablelegend"/>
              <w:rPr>
                <w:b/>
                <w:bCs/>
              </w:rPr>
            </w:pPr>
            <w:r w:rsidRPr="00C37CCA">
              <w:rPr>
                <w:b/>
                <w:bCs/>
              </w:rPr>
              <w:t>Legend</w:t>
            </w:r>
            <w:r w:rsidRPr="00C37CCA">
              <w:t>:</w:t>
            </w:r>
          </w:p>
          <w:p w14:paraId="62DEB4B3" w14:textId="77777777" w:rsidR="005140DE" w:rsidRPr="00C37CCA" w:rsidRDefault="005140DE" w:rsidP="0075755B">
            <w:pPr>
              <w:pStyle w:val="Tablelegend"/>
            </w:pPr>
            <w:r w:rsidRPr="00C37CCA">
              <w:rPr>
                <w:b/>
                <w:bCs/>
              </w:rPr>
              <w:t>AERO-SAR</w:t>
            </w:r>
            <w:r w:rsidRPr="00C37CCA">
              <w:t>     These aeronautical carrier (reference) frequencies may be used for distress and safety purposes by mobile stations engaged in coordinated search and rescue operations.</w:t>
            </w:r>
          </w:p>
          <w:p w14:paraId="14C71B82" w14:textId="77777777" w:rsidR="005140DE" w:rsidRPr="00C37CCA" w:rsidRDefault="005140DE" w:rsidP="0075755B">
            <w:pPr>
              <w:pStyle w:val="Tablelegend"/>
            </w:pPr>
            <w:r w:rsidRPr="00C37CCA">
              <w:rPr>
                <w:b/>
                <w:bCs/>
              </w:rPr>
              <w:t>DSC </w:t>
            </w:r>
            <w:r w:rsidRPr="00C37CCA">
              <w:t>    These frequencies are used exclusively for distress and safety calls using digital selective calling in accordance with No. </w:t>
            </w:r>
            <w:r w:rsidRPr="00C37CCA">
              <w:rPr>
                <w:rStyle w:val="Artref"/>
                <w:b/>
                <w:bCs/>
              </w:rPr>
              <w:t>32.5</w:t>
            </w:r>
            <w:r w:rsidRPr="00C37CCA">
              <w:t xml:space="preserve"> (see Nos. </w:t>
            </w:r>
            <w:r w:rsidRPr="00C37CCA">
              <w:rPr>
                <w:rStyle w:val="Artref"/>
                <w:b/>
                <w:bCs/>
              </w:rPr>
              <w:t>33.8</w:t>
            </w:r>
            <w:r w:rsidRPr="00C37CCA">
              <w:t xml:space="preserve"> and </w:t>
            </w:r>
            <w:r w:rsidRPr="00C37CCA">
              <w:rPr>
                <w:rStyle w:val="Artref"/>
                <w:b/>
                <w:bCs/>
              </w:rPr>
              <w:t>33.32</w:t>
            </w:r>
            <w:r w:rsidRPr="00C37CCA">
              <w:t>).</w:t>
            </w:r>
            <w:r w:rsidRPr="00C37CCA">
              <w:rPr>
                <w:sz w:val="16"/>
              </w:rPr>
              <w:t>     (</w:t>
            </w:r>
            <w:r w:rsidRPr="00C37CCA">
              <w:rPr>
                <w:sz w:val="16"/>
                <w:szCs w:val="16"/>
              </w:rPr>
              <w:t>WRC</w:t>
            </w:r>
            <w:r w:rsidRPr="00C37CCA">
              <w:rPr>
                <w:sz w:val="16"/>
                <w:szCs w:val="16"/>
              </w:rPr>
              <w:noBreakHyphen/>
              <w:t>07)</w:t>
            </w:r>
          </w:p>
          <w:p w14:paraId="357713F5" w14:textId="77777777" w:rsidR="005140DE" w:rsidRPr="00C37CCA" w:rsidRDefault="005140DE" w:rsidP="0075755B">
            <w:pPr>
              <w:pStyle w:val="Tablelegend"/>
            </w:pPr>
            <w:r w:rsidRPr="00C37CCA">
              <w:rPr>
                <w:b/>
                <w:bCs/>
              </w:rPr>
              <w:t>MSI  </w:t>
            </w:r>
            <w:r w:rsidRPr="00C37CCA">
              <w:t>   In the maritime mobile service, these frequencies are used exclusively for the transmission of maritime safety information (MSI) (including meteorological and navigational warnings and urgent information) by coast stations to ships, by means of narrow-band direct-printing telegraphy</w:t>
            </w:r>
            <w:ins w:id="614" w:author="ANFR" w:date="2021-09-28T11:24:00Z">
              <w:r w:rsidRPr="00C37CCA">
                <w:t xml:space="preserve"> or NAVDAT system</w:t>
              </w:r>
            </w:ins>
            <w:r w:rsidRPr="00C37CCA">
              <w:t>.</w:t>
            </w:r>
          </w:p>
          <w:p w14:paraId="34456DA7" w14:textId="77777777" w:rsidR="005140DE" w:rsidRPr="00C37CCA" w:rsidRDefault="005140DE" w:rsidP="0075755B">
            <w:pPr>
              <w:pStyle w:val="Tablelegend"/>
            </w:pPr>
            <w:r w:rsidRPr="00C37CCA">
              <w:rPr>
                <w:b/>
                <w:bCs/>
              </w:rPr>
              <w:t>MSI-HF</w:t>
            </w:r>
            <w:r w:rsidRPr="00C37CCA">
              <w:t>     In the maritime mobile service, these frequencies are used exclusively for the transmission of high seas MSI by coast stations to ships, by means of narrow-band direct-printing telegraphy</w:t>
            </w:r>
            <w:ins w:id="615" w:author="ANFR" w:date="2021-09-28T11:24:00Z">
              <w:r w:rsidRPr="00C37CCA">
                <w:t xml:space="preserve"> </w:t>
              </w:r>
            </w:ins>
            <w:ins w:id="616" w:author="ANFR" w:date="2021-09-28T11:25:00Z">
              <w:r w:rsidRPr="00C37CCA">
                <w:t>or NAVDAT system</w:t>
              </w:r>
            </w:ins>
            <w:r w:rsidRPr="00C37CCA">
              <w:t>.</w:t>
            </w:r>
          </w:p>
          <w:p w14:paraId="668C7CBA" w14:textId="77777777" w:rsidR="005140DE" w:rsidRPr="00C37CCA" w:rsidDel="00D77822" w:rsidRDefault="005140DE" w:rsidP="0075755B">
            <w:pPr>
              <w:pStyle w:val="Tablelegend"/>
              <w:rPr>
                <w:del w:id="617" w:author="Chairman" w:date="2021-06-02T14:40:00Z"/>
              </w:rPr>
            </w:pPr>
            <w:del w:id="618" w:author="Chairman" w:date="2021-06-02T14:40:00Z">
              <w:r w:rsidRPr="00C37CCA" w:rsidDel="00D77822">
                <w:rPr>
                  <w:b/>
                  <w:bCs/>
                </w:rPr>
                <w:delText>NBDP-COM</w:delText>
              </w:r>
              <w:r w:rsidRPr="00C37CCA" w:rsidDel="00D77822">
                <w:delText>     These frequencies are used exclusively for distress and safety communications (traffic) using narrow-band direct-printing telegraphy.</w:delText>
              </w:r>
            </w:del>
          </w:p>
          <w:p w14:paraId="3699DC57" w14:textId="77777777" w:rsidR="005140DE" w:rsidRPr="00C37CCA" w:rsidRDefault="005140DE" w:rsidP="0075755B">
            <w:pPr>
              <w:pStyle w:val="Tablelegend"/>
            </w:pPr>
            <w:r w:rsidRPr="00C37CCA">
              <w:rPr>
                <w:b/>
                <w:bCs/>
              </w:rPr>
              <w:t>RTP-COM</w:t>
            </w:r>
            <w:r w:rsidRPr="00C37CCA">
              <w:t>     These carrier frequencies are used for distress and safety communications (traffic) by radiotelephony.</w:t>
            </w:r>
          </w:p>
          <w:p w14:paraId="47A6B73E" w14:textId="77777777" w:rsidR="005140DE" w:rsidRPr="00C37CCA" w:rsidRDefault="005140DE" w:rsidP="0075755B">
            <w:pPr>
              <w:pStyle w:val="Tablelegend"/>
              <w:tabs>
                <w:tab w:val="left" w:pos="1418"/>
                <w:tab w:val="left" w:pos="1701"/>
                <w:tab w:val="left" w:pos="1985"/>
                <w:tab w:val="left" w:pos="2552"/>
                <w:tab w:val="left" w:pos="2835"/>
                <w:tab w:val="left" w:pos="3119"/>
                <w:tab w:val="left" w:pos="3402"/>
                <w:tab w:val="left" w:pos="3686"/>
                <w:tab w:val="left" w:pos="3969"/>
              </w:tabs>
            </w:pPr>
            <w:r w:rsidRPr="00C37CCA">
              <w:t>*</w:t>
            </w:r>
            <w:r w:rsidRPr="00C37CCA">
              <w:tab/>
              <w:t>Except as provided in these Regulations, any emission capable of causing harmful interference to distress, alarm, urgency or safety communications on the frequencies denoted by an asterisk (*) is prohibited. Any emission causing harmful interference to distress and safety communications on any of the discrete frequencies identified in this Appendix is prohibited.</w:t>
            </w:r>
            <w:r w:rsidRPr="00C37CCA">
              <w:rPr>
                <w:sz w:val="16"/>
                <w:szCs w:val="16"/>
              </w:rPr>
              <w:t>    (WRC</w:t>
            </w:r>
            <w:r w:rsidRPr="00C37CCA">
              <w:rPr>
                <w:sz w:val="16"/>
                <w:szCs w:val="16"/>
              </w:rPr>
              <w:noBreakHyphen/>
              <w:t>07)</w:t>
            </w:r>
          </w:p>
        </w:tc>
      </w:tr>
    </w:tbl>
    <w:p w14:paraId="1C2AFCB3" w14:textId="77777777" w:rsidR="005140DE" w:rsidRDefault="005140DE" w:rsidP="005140DE">
      <w:pPr>
        <w:pStyle w:val="Reasons"/>
      </w:pPr>
      <w:r w:rsidRPr="006833C2">
        <w:rPr>
          <w:b/>
        </w:rPr>
        <w:t>Reasons:</w:t>
      </w:r>
      <w:r w:rsidRPr="006833C2">
        <w:tab/>
      </w:r>
      <w:r w:rsidRPr="00EA7581">
        <w:t xml:space="preserve">NBDP has been deleted from the </w:t>
      </w:r>
      <w:r w:rsidRPr="005D6A39">
        <w:t xml:space="preserve">GMDSS, </w:t>
      </w:r>
      <w:r w:rsidRPr="005D6A39">
        <w:rPr>
          <w:lang w:val="en-CA"/>
        </w:rPr>
        <w:t xml:space="preserve">with the exception of MSI on certain frequencies which are contained in </w:t>
      </w:r>
      <w:r w:rsidRPr="00EA7581">
        <w:rPr>
          <w:lang w:val="en-CA"/>
        </w:rPr>
        <w:t>RR</w:t>
      </w:r>
      <w:r>
        <w:rPr>
          <w:lang w:val="en-CA"/>
        </w:rPr>
        <w:t xml:space="preserve"> </w:t>
      </w:r>
      <w:r w:rsidRPr="005D6A39">
        <w:rPr>
          <w:lang w:val="en-CA"/>
        </w:rPr>
        <w:t>Appe</w:t>
      </w:r>
      <w:r w:rsidRPr="007E5B3F">
        <w:rPr>
          <w:lang w:val="en-CA"/>
        </w:rPr>
        <w:t xml:space="preserve">ndix </w:t>
      </w:r>
      <w:r w:rsidRPr="007E5B3F">
        <w:rPr>
          <w:b/>
          <w:lang w:val="en-CA"/>
        </w:rPr>
        <w:t>15</w:t>
      </w:r>
      <w:r w:rsidRPr="006833C2">
        <w:t xml:space="preserve"> and NAVDAT has been introduced in the GMDSS.</w:t>
      </w:r>
    </w:p>
    <w:p w14:paraId="382D2755" w14:textId="77777777" w:rsidR="005140DE" w:rsidRPr="00C37CCA" w:rsidRDefault="005140DE" w:rsidP="005140DE">
      <w:pPr>
        <w:pStyle w:val="Proposal"/>
      </w:pPr>
      <w:r>
        <w:lastRenderedPageBreak/>
        <w:t>MOD</w:t>
      </w:r>
    </w:p>
    <w:p w14:paraId="374ACC95" w14:textId="77777777" w:rsidR="005140DE" w:rsidRPr="005C05B6" w:rsidRDefault="005140DE" w:rsidP="005140DE">
      <w:pPr>
        <w:pStyle w:val="TableNo"/>
      </w:pPr>
      <w:proofErr w:type="gramStart"/>
      <w:r w:rsidRPr="005C05B6">
        <w:t>TABLE  15</w:t>
      </w:r>
      <w:proofErr w:type="gramEnd"/>
      <w:r w:rsidRPr="005C05B6">
        <w:t>-2</w:t>
      </w:r>
      <w:r w:rsidRPr="00672737">
        <w:rPr>
          <w:sz w:val="16"/>
          <w:szCs w:val="16"/>
        </w:rPr>
        <w:t>     (</w:t>
      </w:r>
      <w:r>
        <w:rPr>
          <w:sz w:val="16"/>
          <w:szCs w:val="16"/>
        </w:rPr>
        <w:t>WRC</w:t>
      </w:r>
      <w:r>
        <w:rPr>
          <w:sz w:val="16"/>
          <w:szCs w:val="16"/>
        </w:rPr>
        <w:noBreakHyphen/>
      </w:r>
      <w:del w:id="619" w:author="Drafting Group" w:date="2022-02-16T11:43:00Z">
        <w:r w:rsidDel="001502AC">
          <w:rPr>
            <w:sz w:val="16"/>
            <w:szCs w:val="16"/>
          </w:rPr>
          <w:delText>19</w:delText>
        </w:r>
      </w:del>
      <w:ins w:id="620" w:author="Drafting Group" w:date="2022-02-16T11:43:00Z">
        <w:r>
          <w:rPr>
            <w:sz w:val="16"/>
            <w:szCs w:val="16"/>
          </w:rPr>
          <w:t>23</w:t>
        </w:r>
      </w:ins>
      <w:r w:rsidRPr="00C87FAB">
        <w:rPr>
          <w:sz w:val="16"/>
          <w:szCs w:val="16"/>
        </w:rPr>
        <w:t>)</w:t>
      </w:r>
    </w:p>
    <w:p w14:paraId="4B974EC3" w14:textId="77777777" w:rsidR="005140DE" w:rsidRPr="005C05B6" w:rsidRDefault="005140DE" w:rsidP="005140DE">
      <w:pPr>
        <w:pStyle w:val="Tabletitle"/>
      </w:pPr>
      <w:r w:rsidRPr="005C05B6">
        <w:t>Frequencies above 30</w:t>
      </w:r>
      <w:r>
        <w:t> MHz</w:t>
      </w:r>
      <w:r w:rsidRPr="005C05B6">
        <w:t xml:space="preserve"> (VHF/UHF)</w:t>
      </w:r>
    </w:p>
    <w:tbl>
      <w:tblPr>
        <w:tblpPr w:leftFromText="180" w:rightFromText="180" w:vertAnchor="text" w:tblpXSpec="center"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644"/>
        <w:gridCol w:w="1340"/>
        <w:gridCol w:w="6372"/>
      </w:tblGrid>
      <w:tr w:rsidR="005140DE" w:rsidRPr="005C05B6" w14:paraId="58D051C8" w14:textId="77777777" w:rsidTr="0075755B">
        <w:tc>
          <w:tcPr>
            <w:tcW w:w="1695" w:type="dxa"/>
            <w:vAlign w:val="center"/>
          </w:tcPr>
          <w:p w14:paraId="06B5787E" w14:textId="77777777" w:rsidR="005140DE" w:rsidRPr="005C05B6" w:rsidRDefault="005140DE" w:rsidP="0075755B">
            <w:pPr>
              <w:pStyle w:val="Tablehead"/>
            </w:pPr>
            <w:r w:rsidRPr="005C05B6">
              <w:t>Frequency</w:t>
            </w:r>
            <w:r w:rsidRPr="005C05B6">
              <w:br/>
              <w:t>(MHz)</w:t>
            </w:r>
          </w:p>
        </w:tc>
        <w:tc>
          <w:tcPr>
            <w:tcW w:w="1380" w:type="dxa"/>
            <w:vAlign w:val="center"/>
          </w:tcPr>
          <w:p w14:paraId="7ADC3197" w14:textId="77777777" w:rsidR="005140DE" w:rsidRPr="005C05B6" w:rsidRDefault="005140DE" w:rsidP="0075755B">
            <w:pPr>
              <w:pStyle w:val="Tablehead"/>
            </w:pPr>
            <w:r w:rsidRPr="005C05B6">
              <w:t>Description</w:t>
            </w:r>
            <w:r w:rsidRPr="005C05B6">
              <w:br/>
              <w:t>of usage</w:t>
            </w:r>
          </w:p>
        </w:tc>
        <w:tc>
          <w:tcPr>
            <w:tcW w:w="6595" w:type="dxa"/>
            <w:vAlign w:val="center"/>
          </w:tcPr>
          <w:p w14:paraId="6C677A6B" w14:textId="77777777" w:rsidR="005140DE" w:rsidRPr="005C05B6" w:rsidRDefault="005140DE" w:rsidP="0075755B">
            <w:pPr>
              <w:pStyle w:val="Tablehead"/>
            </w:pPr>
            <w:r w:rsidRPr="005C05B6">
              <w:t>Notes</w:t>
            </w:r>
          </w:p>
        </w:tc>
      </w:tr>
      <w:tr w:rsidR="005140DE" w:rsidRPr="005C05B6" w14:paraId="4824A891" w14:textId="77777777" w:rsidTr="0075755B">
        <w:tc>
          <w:tcPr>
            <w:tcW w:w="1695" w:type="dxa"/>
          </w:tcPr>
          <w:p w14:paraId="4ADE49AF" w14:textId="77777777" w:rsidR="005140DE" w:rsidRPr="005C05B6" w:rsidRDefault="005140DE" w:rsidP="0075755B">
            <w:pPr>
              <w:pStyle w:val="Tabletext"/>
              <w:jc w:val="center"/>
            </w:pPr>
            <w:r w:rsidRPr="005C05B6">
              <w:t>*121.5</w:t>
            </w:r>
          </w:p>
        </w:tc>
        <w:tc>
          <w:tcPr>
            <w:tcW w:w="1380" w:type="dxa"/>
          </w:tcPr>
          <w:p w14:paraId="4CBDAB38" w14:textId="77777777" w:rsidR="005140DE" w:rsidRPr="005C05B6" w:rsidRDefault="005140DE" w:rsidP="0075755B">
            <w:pPr>
              <w:pStyle w:val="Tabletext"/>
              <w:jc w:val="center"/>
            </w:pPr>
            <w:r w:rsidRPr="0075516F">
              <w:t>AERO-SAR</w:t>
            </w:r>
          </w:p>
        </w:tc>
        <w:tc>
          <w:tcPr>
            <w:tcW w:w="6595" w:type="dxa"/>
          </w:tcPr>
          <w:p w14:paraId="235E6BB9" w14:textId="77777777" w:rsidR="005140DE" w:rsidRPr="0075516F" w:rsidRDefault="005140DE" w:rsidP="0075755B">
            <w:pPr>
              <w:pStyle w:val="Tabletext"/>
              <w:keepNext/>
              <w:keepLines/>
            </w:pPr>
            <w:r w:rsidRPr="0075516F">
              <w:t>The aeronautical emergency frequency 121.5</w:t>
            </w:r>
            <w:r>
              <w:t> MHz</w:t>
            </w:r>
            <w:r w:rsidRPr="0075516F">
              <w:t xml:space="preserve"> is used for the purposes of distress and urgency for radiotelephony by stations of the aeronautical mobile service using frequencies in the</w:t>
            </w:r>
            <w:r>
              <w:t xml:space="preserve"> frequency </w:t>
            </w:r>
            <w:r w:rsidRPr="0075516F">
              <w:t>band between 117.975</w:t>
            </w:r>
            <w:r>
              <w:t> MHz</w:t>
            </w:r>
            <w:r w:rsidRPr="0075516F">
              <w:t xml:space="preserve"> and 137</w:t>
            </w:r>
            <w:r>
              <w:t> </w:t>
            </w:r>
            <w:proofErr w:type="spellStart"/>
            <w:r>
              <w:t>MHz</w:t>
            </w:r>
            <w:r w:rsidRPr="0075516F">
              <w:t>.</w:t>
            </w:r>
            <w:proofErr w:type="spellEnd"/>
            <w:r w:rsidRPr="0075516F">
              <w:t xml:space="preserve"> This frequency may also be used for these purposes by survival craft stations. Use of the frequency 121.5</w:t>
            </w:r>
            <w:r>
              <w:t> MHz</w:t>
            </w:r>
            <w:r w:rsidRPr="0075516F">
              <w:t xml:space="preserve"> by emergency position-indicating radio beacons shall be in accordance with Recommendation ITU</w:t>
            </w:r>
            <w:r w:rsidRPr="0075516F">
              <w:noBreakHyphen/>
              <w:t>R M.690</w:t>
            </w:r>
            <w:r w:rsidRPr="0075516F">
              <w:noBreakHyphen/>
              <w:t>3.</w:t>
            </w:r>
          </w:p>
          <w:p w14:paraId="78574CA7" w14:textId="77777777" w:rsidR="005140DE" w:rsidRPr="005C05B6" w:rsidRDefault="005140DE" w:rsidP="0075755B">
            <w:pPr>
              <w:pStyle w:val="Tabletext"/>
            </w:pPr>
            <w:r w:rsidRPr="0075516F">
              <w:t>Mobile stations of the maritime mobile service may communicate with stations of the aeronautical mobile service on the aeronautical emergency frequency 121.5</w:t>
            </w:r>
            <w:r>
              <w:t> MHz</w:t>
            </w:r>
            <w:r w:rsidRPr="0075516F">
              <w:t xml:space="preserve"> for the purposes of distress and urgency only, and on the aeronautical auxiliary frequency 123.1</w:t>
            </w:r>
            <w:r>
              <w:t> MHz</w:t>
            </w:r>
            <w:r w:rsidRPr="0075516F">
              <w:t xml:space="preserve"> for coordinated search and rescue operations, using class A3E emissions for both frequencies (see also Nos. </w:t>
            </w:r>
            <w:r w:rsidRPr="0075516F">
              <w:rPr>
                <w:b/>
                <w:bCs/>
              </w:rPr>
              <w:t>5.111</w:t>
            </w:r>
            <w:r w:rsidRPr="0075516F">
              <w:t xml:space="preserve"> and </w:t>
            </w:r>
            <w:r w:rsidRPr="0075516F">
              <w:rPr>
                <w:b/>
                <w:bCs/>
              </w:rPr>
              <w:t>5.200</w:t>
            </w:r>
            <w:r w:rsidRPr="0075516F">
              <w:t>). They shall then comply with any special arrangement between governments concerned by which the aeronautical mobile service is regulated.</w:t>
            </w:r>
          </w:p>
        </w:tc>
      </w:tr>
      <w:tr w:rsidR="005140DE" w:rsidRPr="005C05B6" w14:paraId="667135B6" w14:textId="77777777" w:rsidTr="0075755B">
        <w:tc>
          <w:tcPr>
            <w:tcW w:w="1695" w:type="dxa"/>
          </w:tcPr>
          <w:p w14:paraId="41638CEE" w14:textId="77777777" w:rsidR="005140DE" w:rsidRPr="005C05B6" w:rsidRDefault="005140DE" w:rsidP="0075755B">
            <w:pPr>
              <w:pStyle w:val="Tabletext"/>
              <w:jc w:val="center"/>
            </w:pPr>
            <w:r w:rsidRPr="005C05B6">
              <w:t>123.1</w:t>
            </w:r>
          </w:p>
        </w:tc>
        <w:tc>
          <w:tcPr>
            <w:tcW w:w="1380" w:type="dxa"/>
          </w:tcPr>
          <w:p w14:paraId="23226087" w14:textId="77777777" w:rsidR="005140DE" w:rsidRPr="005C05B6" w:rsidRDefault="005140DE" w:rsidP="0075755B">
            <w:pPr>
              <w:pStyle w:val="Tabletext"/>
              <w:jc w:val="center"/>
            </w:pPr>
            <w:r w:rsidRPr="005C05B6">
              <w:t>AERO-SAR</w:t>
            </w:r>
          </w:p>
        </w:tc>
        <w:tc>
          <w:tcPr>
            <w:tcW w:w="6595" w:type="dxa"/>
          </w:tcPr>
          <w:p w14:paraId="78DDDB41" w14:textId="77777777" w:rsidR="005140DE" w:rsidRPr="000F0888" w:rsidRDefault="005140DE" w:rsidP="0075755B">
            <w:pPr>
              <w:pStyle w:val="Tabletext"/>
              <w:rPr>
                <w:lang w:val="en-US"/>
              </w:rPr>
            </w:pPr>
            <w:r w:rsidRPr="000F0888">
              <w:rPr>
                <w:lang w:val="en-US"/>
              </w:rPr>
              <w:t>The aeronautical auxiliary frequency 123.1</w:t>
            </w:r>
            <w:r>
              <w:rPr>
                <w:lang w:val="en-US"/>
              </w:rPr>
              <w:t> MHz</w:t>
            </w:r>
            <w:r w:rsidRPr="000F0888">
              <w:rPr>
                <w:lang w:val="en-US"/>
              </w:rPr>
              <w:t>, which is auxiliary to the aeronautical emergency frequency 121.5</w:t>
            </w:r>
            <w:r>
              <w:rPr>
                <w:lang w:val="en-US"/>
              </w:rPr>
              <w:t> MHz</w:t>
            </w:r>
            <w:r w:rsidRPr="000F0888">
              <w:rPr>
                <w:lang w:val="en-US"/>
              </w:rPr>
              <w:t xml:space="preserve">, is for use by stations of the aeronautical mobile service and by other mobile and land stations engaged in coordinated search and rescue operations (see also </w:t>
            </w:r>
            <w:r>
              <w:rPr>
                <w:lang w:val="en-US"/>
              </w:rPr>
              <w:t>No. </w:t>
            </w:r>
            <w:r w:rsidRPr="00A11ABA">
              <w:rPr>
                <w:b/>
                <w:bCs/>
                <w:lang w:val="en-US"/>
              </w:rPr>
              <w:t>5.200</w:t>
            </w:r>
            <w:r w:rsidRPr="000F0888">
              <w:rPr>
                <w:lang w:val="en-US"/>
              </w:rPr>
              <w:t>).</w:t>
            </w:r>
          </w:p>
          <w:p w14:paraId="72314000" w14:textId="77777777" w:rsidR="005140DE" w:rsidRPr="005C05B6" w:rsidRDefault="005140DE" w:rsidP="0075755B">
            <w:pPr>
              <w:pStyle w:val="Tabletext"/>
            </w:pPr>
            <w:r w:rsidRPr="00A11ABA">
              <w:rPr>
                <w:lang w:val="en-US"/>
              </w:rPr>
              <w:t>Mobile stations of the maritime mobile service may communicate with stations of the aeronautical mobile service on the aeronautical emergency frequency 121.5</w:t>
            </w:r>
            <w:r>
              <w:rPr>
                <w:lang w:val="en-US"/>
              </w:rPr>
              <w:t> MHz</w:t>
            </w:r>
            <w:r w:rsidRPr="00A11ABA">
              <w:rPr>
                <w:lang w:val="en-US"/>
              </w:rPr>
              <w:t xml:space="preserve"> for the purposes of distress and urgency only, and on the aeronautical auxiliary frequency 123.1</w:t>
            </w:r>
            <w:r>
              <w:rPr>
                <w:lang w:val="en-US"/>
              </w:rPr>
              <w:t> MHz</w:t>
            </w:r>
            <w:r w:rsidRPr="00A11ABA">
              <w:rPr>
                <w:lang w:val="en-US"/>
              </w:rPr>
              <w:t xml:space="preserve"> for coordinated search and rescue operations, using class A3E emissions for both frequencies (see also </w:t>
            </w:r>
            <w:r>
              <w:rPr>
                <w:lang w:val="en-US"/>
              </w:rPr>
              <w:t>Nos. </w:t>
            </w:r>
            <w:r w:rsidRPr="00A11ABA">
              <w:rPr>
                <w:b/>
                <w:bCs/>
                <w:lang w:val="en-US"/>
              </w:rPr>
              <w:t>5.111</w:t>
            </w:r>
            <w:r w:rsidRPr="00A11ABA">
              <w:rPr>
                <w:lang w:val="en-US"/>
              </w:rPr>
              <w:t xml:space="preserve"> and </w:t>
            </w:r>
            <w:r w:rsidRPr="00A11ABA">
              <w:rPr>
                <w:b/>
                <w:bCs/>
                <w:lang w:val="en-US"/>
              </w:rPr>
              <w:t>5.200</w:t>
            </w:r>
            <w:r w:rsidRPr="00A11ABA">
              <w:rPr>
                <w:lang w:val="en-US"/>
              </w:rPr>
              <w:t xml:space="preserve">). </w:t>
            </w:r>
            <w:r w:rsidRPr="005C05B6">
              <w:t>They shall then comply with any special arrangement between governments concerned by which the aeronautical mobile service is regulated.</w:t>
            </w:r>
          </w:p>
        </w:tc>
      </w:tr>
      <w:tr w:rsidR="005140DE" w:rsidRPr="005C05B6" w14:paraId="37752DC5" w14:textId="77777777" w:rsidTr="0075755B">
        <w:tc>
          <w:tcPr>
            <w:tcW w:w="1695" w:type="dxa"/>
          </w:tcPr>
          <w:p w14:paraId="20266EBF" w14:textId="77777777" w:rsidR="005140DE" w:rsidRPr="005C05B6" w:rsidRDefault="005140DE" w:rsidP="0075755B">
            <w:pPr>
              <w:pStyle w:val="Tabletext"/>
              <w:jc w:val="center"/>
            </w:pPr>
            <w:r w:rsidRPr="005C05B6">
              <w:t>156.3</w:t>
            </w:r>
          </w:p>
        </w:tc>
        <w:tc>
          <w:tcPr>
            <w:tcW w:w="1380" w:type="dxa"/>
          </w:tcPr>
          <w:p w14:paraId="7D7350E0" w14:textId="77777777" w:rsidR="005140DE" w:rsidRPr="005C05B6" w:rsidRDefault="005140DE" w:rsidP="0075755B">
            <w:pPr>
              <w:pStyle w:val="Tabletext"/>
              <w:jc w:val="center"/>
            </w:pPr>
            <w:r w:rsidRPr="005C05B6">
              <w:t>VHF-CH06</w:t>
            </w:r>
          </w:p>
        </w:tc>
        <w:tc>
          <w:tcPr>
            <w:tcW w:w="6595" w:type="dxa"/>
          </w:tcPr>
          <w:p w14:paraId="4BF2AA1E" w14:textId="77777777" w:rsidR="005140DE" w:rsidRPr="005C05B6" w:rsidRDefault="005140DE" w:rsidP="0075755B">
            <w:pPr>
              <w:pStyle w:val="Tabletext"/>
            </w:pPr>
            <w:r w:rsidRPr="00A11ABA">
              <w:rPr>
                <w:lang w:val="en-US"/>
              </w:rPr>
              <w:t>The frequency 156.3</w:t>
            </w:r>
            <w:r>
              <w:rPr>
                <w:lang w:val="en-US"/>
              </w:rPr>
              <w:t> MHz</w:t>
            </w:r>
            <w:r w:rsidRPr="00A11ABA">
              <w:rPr>
                <w:lang w:val="en-US"/>
              </w:rPr>
              <w:t xml:space="preserve"> may be used for communication between ship stations and aircraft stations engaged in coordinated search and rescue operations. </w:t>
            </w:r>
            <w:r w:rsidRPr="005C05B6">
              <w:t>It may also be used by aircraft stations to communicate with ship stations for other safety purposes (see also Note</w:t>
            </w:r>
            <w:r>
              <w:t> </w:t>
            </w:r>
            <w:proofErr w:type="gramStart"/>
            <w:r w:rsidRPr="00A11ABA">
              <w:rPr>
                <w:i/>
                <w:iCs/>
              </w:rPr>
              <w:t xml:space="preserve">f </w:t>
            </w:r>
            <w:r w:rsidRPr="005C05B6">
              <w:t>)</w:t>
            </w:r>
            <w:proofErr w:type="gramEnd"/>
            <w:r w:rsidRPr="005C05B6">
              <w:t xml:space="preserve"> in </w:t>
            </w:r>
            <w:r>
              <w:t>Appendix </w:t>
            </w:r>
            <w:r w:rsidRPr="00A11ABA">
              <w:rPr>
                <w:b/>
                <w:bCs/>
              </w:rPr>
              <w:t>18</w:t>
            </w:r>
            <w:r w:rsidRPr="005C05B6">
              <w:t>).</w:t>
            </w:r>
          </w:p>
        </w:tc>
      </w:tr>
      <w:tr w:rsidR="005140DE" w:rsidRPr="00A11ABA" w14:paraId="0666DDBA" w14:textId="77777777" w:rsidTr="0075755B">
        <w:tc>
          <w:tcPr>
            <w:tcW w:w="1695" w:type="dxa"/>
            <w:tcBorders>
              <w:top w:val="single" w:sz="4" w:space="0" w:color="auto"/>
              <w:left w:val="single" w:sz="4" w:space="0" w:color="auto"/>
              <w:bottom w:val="single" w:sz="4" w:space="0" w:color="auto"/>
              <w:right w:val="single" w:sz="4" w:space="0" w:color="auto"/>
            </w:tcBorders>
          </w:tcPr>
          <w:p w14:paraId="2569B57C" w14:textId="77777777" w:rsidR="005140DE" w:rsidRPr="005C05B6" w:rsidRDefault="005140DE" w:rsidP="0075755B">
            <w:pPr>
              <w:pStyle w:val="Tabletext"/>
              <w:jc w:val="center"/>
            </w:pPr>
            <w:r w:rsidRPr="005C05B6">
              <w:t>*156.525</w:t>
            </w:r>
          </w:p>
        </w:tc>
        <w:tc>
          <w:tcPr>
            <w:tcW w:w="1380" w:type="dxa"/>
            <w:tcBorders>
              <w:top w:val="single" w:sz="4" w:space="0" w:color="auto"/>
              <w:left w:val="single" w:sz="4" w:space="0" w:color="auto"/>
              <w:bottom w:val="single" w:sz="4" w:space="0" w:color="auto"/>
              <w:right w:val="single" w:sz="4" w:space="0" w:color="auto"/>
            </w:tcBorders>
          </w:tcPr>
          <w:p w14:paraId="6364247F" w14:textId="77777777" w:rsidR="005140DE" w:rsidRPr="005C05B6" w:rsidRDefault="005140DE" w:rsidP="0075755B">
            <w:pPr>
              <w:pStyle w:val="Tabletext"/>
              <w:jc w:val="center"/>
            </w:pPr>
            <w:r w:rsidRPr="005C05B6">
              <w:t>VHF-CH70</w:t>
            </w:r>
          </w:p>
        </w:tc>
        <w:tc>
          <w:tcPr>
            <w:tcW w:w="6595" w:type="dxa"/>
            <w:tcBorders>
              <w:top w:val="single" w:sz="4" w:space="0" w:color="auto"/>
              <w:left w:val="single" w:sz="4" w:space="0" w:color="auto"/>
              <w:bottom w:val="single" w:sz="4" w:space="0" w:color="auto"/>
              <w:right w:val="single" w:sz="4" w:space="0" w:color="auto"/>
            </w:tcBorders>
          </w:tcPr>
          <w:p w14:paraId="13D8FCCC" w14:textId="77777777" w:rsidR="005140DE" w:rsidRPr="00A11ABA" w:rsidRDefault="005140DE" w:rsidP="0075755B">
            <w:pPr>
              <w:pStyle w:val="Tabletext"/>
              <w:rPr>
                <w:lang w:val="en-US"/>
              </w:rPr>
            </w:pPr>
            <w:r w:rsidRPr="00A11ABA">
              <w:rPr>
                <w:lang w:val="en-US"/>
              </w:rPr>
              <w:t>The frequency 156.525</w:t>
            </w:r>
            <w:r>
              <w:rPr>
                <w:lang w:val="en-US"/>
              </w:rPr>
              <w:t> MHz</w:t>
            </w:r>
            <w:r w:rsidRPr="00A11ABA">
              <w:rPr>
                <w:lang w:val="en-US"/>
              </w:rPr>
              <w:t xml:space="preserve"> is used in the maritime mobile service for distress and safety calls using digital selective calling (see also </w:t>
            </w:r>
            <w:r>
              <w:rPr>
                <w:lang w:val="en-US"/>
              </w:rPr>
              <w:t>Nos. </w:t>
            </w:r>
            <w:r w:rsidRPr="00A11ABA">
              <w:rPr>
                <w:b/>
                <w:bCs/>
                <w:lang w:val="en-US"/>
              </w:rPr>
              <w:t>4.9</w:t>
            </w:r>
            <w:r w:rsidRPr="00A11ABA">
              <w:rPr>
                <w:lang w:val="en-US"/>
              </w:rPr>
              <w:t xml:space="preserve">, </w:t>
            </w:r>
            <w:r w:rsidRPr="00A11ABA">
              <w:rPr>
                <w:b/>
                <w:bCs/>
                <w:lang w:val="en-US"/>
              </w:rPr>
              <w:t>5.227</w:t>
            </w:r>
            <w:r w:rsidRPr="00A11ABA">
              <w:rPr>
                <w:lang w:val="en-US"/>
              </w:rPr>
              <w:t xml:space="preserve">, </w:t>
            </w:r>
            <w:r w:rsidRPr="00A11ABA">
              <w:rPr>
                <w:b/>
                <w:bCs/>
                <w:lang w:val="en-US"/>
              </w:rPr>
              <w:t>30.2</w:t>
            </w:r>
            <w:r w:rsidRPr="00A11ABA">
              <w:rPr>
                <w:lang w:val="en-US"/>
              </w:rPr>
              <w:t xml:space="preserve"> and </w:t>
            </w:r>
            <w:r w:rsidRPr="00A11ABA">
              <w:rPr>
                <w:b/>
                <w:bCs/>
                <w:lang w:val="en-US"/>
              </w:rPr>
              <w:t>30.3</w:t>
            </w:r>
            <w:r w:rsidRPr="00A11ABA">
              <w:rPr>
                <w:lang w:val="en-US"/>
              </w:rPr>
              <w:t>).</w:t>
            </w:r>
          </w:p>
        </w:tc>
      </w:tr>
      <w:tr w:rsidR="005140DE" w:rsidRPr="00A11ABA" w14:paraId="78210DEF" w14:textId="77777777" w:rsidTr="0075755B">
        <w:tc>
          <w:tcPr>
            <w:tcW w:w="1695" w:type="dxa"/>
          </w:tcPr>
          <w:p w14:paraId="3354E437" w14:textId="77777777" w:rsidR="005140DE" w:rsidRPr="005C05B6" w:rsidRDefault="005140DE" w:rsidP="0075755B">
            <w:pPr>
              <w:pStyle w:val="Tabletext"/>
              <w:jc w:val="center"/>
            </w:pPr>
            <w:r w:rsidRPr="005C05B6">
              <w:t>156.650</w:t>
            </w:r>
          </w:p>
        </w:tc>
        <w:tc>
          <w:tcPr>
            <w:tcW w:w="1380" w:type="dxa"/>
          </w:tcPr>
          <w:p w14:paraId="5AC3DBEF" w14:textId="77777777" w:rsidR="005140DE" w:rsidRPr="005C05B6" w:rsidRDefault="005140DE" w:rsidP="0075755B">
            <w:pPr>
              <w:pStyle w:val="Tabletext"/>
              <w:jc w:val="center"/>
            </w:pPr>
            <w:r w:rsidRPr="005C05B6">
              <w:t>VHF-CH13</w:t>
            </w:r>
          </w:p>
        </w:tc>
        <w:tc>
          <w:tcPr>
            <w:tcW w:w="6595" w:type="dxa"/>
          </w:tcPr>
          <w:p w14:paraId="26D94461" w14:textId="77777777" w:rsidR="005140DE" w:rsidRPr="00A11ABA" w:rsidRDefault="005140DE" w:rsidP="0075755B">
            <w:pPr>
              <w:pStyle w:val="Tabletext"/>
              <w:rPr>
                <w:lang w:val="en-US"/>
              </w:rPr>
            </w:pPr>
            <w:r w:rsidRPr="00A11ABA">
              <w:rPr>
                <w:lang w:val="en-US"/>
              </w:rPr>
              <w:t>The frequency 156.650</w:t>
            </w:r>
            <w:r>
              <w:rPr>
                <w:lang w:val="en-US"/>
              </w:rPr>
              <w:t> MHz</w:t>
            </w:r>
            <w:r w:rsidRPr="00A11ABA">
              <w:rPr>
                <w:lang w:val="en-US"/>
              </w:rPr>
              <w:t xml:space="preserve"> is used for ship-to-ship communications relating to the safety of navigation in accordance with Note</w:t>
            </w:r>
            <w:r>
              <w:rPr>
                <w:i/>
                <w:iCs/>
                <w:lang w:val="en-US"/>
              </w:rPr>
              <w:t> </w:t>
            </w:r>
            <w:r w:rsidRPr="00A11ABA">
              <w:rPr>
                <w:i/>
                <w:iCs/>
                <w:lang w:val="en-US"/>
              </w:rPr>
              <w:t>k</w:t>
            </w:r>
            <w:r w:rsidRPr="00A11ABA">
              <w:rPr>
                <w:lang w:val="en-US"/>
              </w:rPr>
              <w:t xml:space="preserve">) in </w:t>
            </w:r>
            <w:r>
              <w:rPr>
                <w:lang w:val="en-US"/>
              </w:rPr>
              <w:t>Appendix </w:t>
            </w:r>
            <w:r w:rsidRPr="00A11ABA">
              <w:rPr>
                <w:b/>
                <w:bCs/>
                <w:lang w:val="en-US"/>
              </w:rPr>
              <w:t>18</w:t>
            </w:r>
            <w:r w:rsidRPr="00A11ABA">
              <w:rPr>
                <w:lang w:val="en-US"/>
              </w:rPr>
              <w:t>.</w:t>
            </w:r>
          </w:p>
        </w:tc>
      </w:tr>
      <w:tr w:rsidR="005140DE" w:rsidRPr="00A11ABA" w14:paraId="277A8F03" w14:textId="77777777" w:rsidTr="0075755B">
        <w:tc>
          <w:tcPr>
            <w:tcW w:w="1695" w:type="dxa"/>
          </w:tcPr>
          <w:p w14:paraId="27207BB8" w14:textId="77777777" w:rsidR="005140DE" w:rsidRPr="005C05B6" w:rsidRDefault="005140DE" w:rsidP="0075755B">
            <w:pPr>
              <w:pStyle w:val="Tabletext"/>
              <w:jc w:val="center"/>
            </w:pPr>
            <w:r w:rsidRPr="005C05B6">
              <w:t>*156.8</w:t>
            </w:r>
          </w:p>
        </w:tc>
        <w:tc>
          <w:tcPr>
            <w:tcW w:w="1380" w:type="dxa"/>
          </w:tcPr>
          <w:p w14:paraId="2436F8EB" w14:textId="77777777" w:rsidR="005140DE" w:rsidRPr="005C05B6" w:rsidRDefault="005140DE" w:rsidP="0075755B">
            <w:pPr>
              <w:pStyle w:val="Tabletext"/>
              <w:jc w:val="center"/>
            </w:pPr>
            <w:r w:rsidRPr="005C05B6">
              <w:t>VHF-CH16</w:t>
            </w:r>
          </w:p>
        </w:tc>
        <w:tc>
          <w:tcPr>
            <w:tcW w:w="6595" w:type="dxa"/>
          </w:tcPr>
          <w:p w14:paraId="6BF81640" w14:textId="77777777" w:rsidR="005140DE" w:rsidRPr="00A11ABA" w:rsidRDefault="005140DE" w:rsidP="0075755B">
            <w:pPr>
              <w:pStyle w:val="Tabletext"/>
              <w:rPr>
                <w:lang w:val="en-US"/>
              </w:rPr>
            </w:pPr>
            <w:r w:rsidRPr="00A11ABA">
              <w:rPr>
                <w:lang w:val="en-US"/>
              </w:rPr>
              <w:t>The frequency 156.8</w:t>
            </w:r>
            <w:r>
              <w:rPr>
                <w:lang w:val="en-US"/>
              </w:rPr>
              <w:t> MHz</w:t>
            </w:r>
            <w:r w:rsidRPr="00A11ABA">
              <w:rPr>
                <w:lang w:val="en-US"/>
              </w:rPr>
              <w:t xml:space="preserve"> is used for distress and safety communications by radiotelephony. Additionally, the frequency 156.8</w:t>
            </w:r>
            <w:r>
              <w:rPr>
                <w:lang w:val="en-US"/>
              </w:rPr>
              <w:t> MHz</w:t>
            </w:r>
            <w:r w:rsidRPr="00A11ABA">
              <w:rPr>
                <w:lang w:val="en-US"/>
              </w:rPr>
              <w:t xml:space="preserve"> may be used by aircraft stations for safety purposes only.</w:t>
            </w:r>
          </w:p>
        </w:tc>
      </w:tr>
      <w:tr w:rsidR="005140DE" w:rsidRPr="005C05B6" w14:paraId="3F4DF4DF" w14:textId="77777777" w:rsidTr="0075755B">
        <w:tc>
          <w:tcPr>
            <w:tcW w:w="1695" w:type="dxa"/>
          </w:tcPr>
          <w:p w14:paraId="23CD2003" w14:textId="77777777" w:rsidR="005140DE" w:rsidRPr="005C05B6" w:rsidRDefault="005140DE" w:rsidP="0075755B">
            <w:pPr>
              <w:pStyle w:val="Tabletext"/>
              <w:jc w:val="center"/>
            </w:pPr>
            <w:r w:rsidRPr="005C05B6">
              <w:t>*161.975</w:t>
            </w:r>
          </w:p>
        </w:tc>
        <w:tc>
          <w:tcPr>
            <w:tcW w:w="1380" w:type="dxa"/>
            <w:tcMar>
              <w:left w:w="28" w:type="dxa"/>
              <w:right w:w="28" w:type="dxa"/>
            </w:tcMar>
          </w:tcPr>
          <w:p w14:paraId="0F51D63B" w14:textId="77777777" w:rsidR="005140DE" w:rsidRPr="00E61152" w:rsidRDefault="005140DE" w:rsidP="0075755B">
            <w:pPr>
              <w:pStyle w:val="Tabletext"/>
              <w:jc w:val="center"/>
              <w:rPr>
                <w:lang w:val="fr-CH"/>
              </w:rPr>
            </w:pPr>
            <w:r w:rsidRPr="00E61152">
              <w:rPr>
                <w:lang w:val="fr-CH"/>
              </w:rPr>
              <w:t>AIS-SART</w:t>
            </w:r>
            <w:r w:rsidRPr="00E61152">
              <w:rPr>
                <w:lang w:val="fr-CH"/>
              </w:rPr>
              <w:br/>
              <w:t>VHF CH AIS 1</w:t>
            </w:r>
          </w:p>
        </w:tc>
        <w:tc>
          <w:tcPr>
            <w:tcW w:w="6595" w:type="dxa"/>
          </w:tcPr>
          <w:p w14:paraId="51943F51" w14:textId="77777777" w:rsidR="005140DE" w:rsidRPr="005C05B6" w:rsidRDefault="005140DE" w:rsidP="0075755B">
            <w:pPr>
              <w:pStyle w:val="Tabletext"/>
            </w:pPr>
            <w:r w:rsidRPr="005C05B6">
              <w:t>AIS 1 is used for AIS search and rescue transmitters (AIS-SART) for use in search and rescue operations.</w:t>
            </w:r>
          </w:p>
        </w:tc>
      </w:tr>
      <w:tr w:rsidR="005140DE" w:rsidRPr="005C05B6" w14:paraId="4D6B1CB0" w14:textId="77777777" w:rsidTr="0075755B">
        <w:tc>
          <w:tcPr>
            <w:tcW w:w="1695" w:type="dxa"/>
          </w:tcPr>
          <w:p w14:paraId="2CB7DED0" w14:textId="77777777" w:rsidR="005140DE" w:rsidRPr="005C05B6" w:rsidRDefault="005140DE" w:rsidP="0075755B">
            <w:pPr>
              <w:pStyle w:val="Tabletext"/>
              <w:jc w:val="center"/>
            </w:pPr>
            <w:r w:rsidRPr="005C05B6">
              <w:t>*162.025</w:t>
            </w:r>
          </w:p>
        </w:tc>
        <w:tc>
          <w:tcPr>
            <w:tcW w:w="1380" w:type="dxa"/>
            <w:tcMar>
              <w:left w:w="28" w:type="dxa"/>
              <w:right w:w="28" w:type="dxa"/>
            </w:tcMar>
          </w:tcPr>
          <w:p w14:paraId="24EB9633" w14:textId="77777777" w:rsidR="005140DE" w:rsidRPr="00E61152" w:rsidRDefault="005140DE" w:rsidP="0075755B">
            <w:pPr>
              <w:pStyle w:val="Tabletext"/>
              <w:jc w:val="center"/>
              <w:rPr>
                <w:lang w:val="fr-CH"/>
              </w:rPr>
            </w:pPr>
            <w:r w:rsidRPr="00E61152">
              <w:rPr>
                <w:lang w:val="fr-CH"/>
              </w:rPr>
              <w:t>AIS-SART</w:t>
            </w:r>
            <w:r w:rsidRPr="00E61152">
              <w:rPr>
                <w:lang w:val="fr-CH"/>
              </w:rPr>
              <w:br/>
              <w:t>VHF CH AIS 2</w:t>
            </w:r>
          </w:p>
        </w:tc>
        <w:tc>
          <w:tcPr>
            <w:tcW w:w="6595" w:type="dxa"/>
          </w:tcPr>
          <w:p w14:paraId="7CEDE4B0" w14:textId="77777777" w:rsidR="005140DE" w:rsidRPr="005C05B6" w:rsidRDefault="005140DE" w:rsidP="0075755B">
            <w:pPr>
              <w:pStyle w:val="Tabletext"/>
            </w:pPr>
            <w:r w:rsidRPr="005C05B6">
              <w:t>AIS 2 is used for AIS search and rescue transmitters (AIS-SART) for use in search and rescue operations.</w:t>
            </w:r>
          </w:p>
        </w:tc>
      </w:tr>
    </w:tbl>
    <w:p w14:paraId="21386362" w14:textId="77777777" w:rsidR="005140DE" w:rsidRDefault="005140DE" w:rsidP="005140DE"/>
    <w:p w14:paraId="0B49591B" w14:textId="77777777" w:rsidR="005140DE" w:rsidRPr="006833C2" w:rsidRDefault="005140DE" w:rsidP="005140DE">
      <w:pPr>
        <w:pStyle w:val="TableNo"/>
      </w:pPr>
      <w:proofErr w:type="gramStart"/>
      <w:r w:rsidRPr="006833C2">
        <w:lastRenderedPageBreak/>
        <w:t>TABLE  15</w:t>
      </w:r>
      <w:proofErr w:type="gramEnd"/>
      <w:r w:rsidRPr="006833C2">
        <w:t>-2  (</w:t>
      </w:r>
      <w:r w:rsidRPr="006833C2">
        <w:rPr>
          <w:i/>
          <w:iCs/>
          <w:caps w:val="0"/>
        </w:rPr>
        <w:t>end</w:t>
      </w:r>
      <w:r w:rsidRPr="006833C2">
        <w:t>)</w:t>
      </w:r>
      <w:r w:rsidRPr="006833C2">
        <w:rPr>
          <w:sz w:val="16"/>
          <w:szCs w:val="16"/>
        </w:rPr>
        <w:t>     (WRC</w:t>
      </w:r>
      <w:r w:rsidRPr="006833C2">
        <w:rPr>
          <w:sz w:val="16"/>
          <w:szCs w:val="16"/>
        </w:rPr>
        <w:noBreakHyphen/>
      </w:r>
      <w:del w:id="621" w:author="Fernandez Jimenez, Virginia" w:date="2022-03-22T12:11:00Z">
        <w:r w:rsidRPr="006833C2" w:rsidDel="00754177">
          <w:rPr>
            <w:sz w:val="16"/>
            <w:szCs w:val="16"/>
          </w:rPr>
          <w:delText>19</w:delText>
        </w:r>
      </w:del>
      <w:ins w:id="622" w:author="Fernandez Jimenez, Virginia" w:date="2022-03-22T12:11:00Z">
        <w:r w:rsidRPr="006833C2">
          <w:rPr>
            <w:sz w:val="16"/>
            <w:szCs w:val="16"/>
          </w:rPr>
          <w:t>23</w:t>
        </w:r>
      </w:ins>
      <w:r w:rsidRPr="006833C2">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692"/>
        <w:gridCol w:w="1374"/>
        <w:gridCol w:w="6573"/>
      </w:tblGrid>
      <w:tr w:rsidR="005140DE" w:rsidRPr="006833C2" w14:paraId="30C9F53B" w14:textId="77777777" w:rsidTr="0075755B">
        <w:trPr>
          <w:jc w:val="center"/>
        </w:trPr>
        <w:tc>
          <w:tcPr>
            <w:tcW w:w="1696" w:type="dxa"/>
            <w:vAlign w:val="center"/>
          </w:tcPr>
          <w:p w14:paraId="17EC249F" w14:textId="77777777" w:rsidR="005140DE" w:rsidRPr="006833C2" w:rsidRDefault="005140DE" w:rsidP="0075755B">
            <w:pPr>
              <w:pStyle w:val="Tablehead"/>
            </w:pPr>
            <w:r w:rsidRPr="006833C2">
              <w:t>Frequency</w:t>
            </w:r>
            <w:r w:rsidRPr="006833C2">
              <w:br/>
              <w:t>(MHz)</w:t>
            </w:r>
          </w:p>
        </w:tc>
        <w:tc>
          <w:tcPr>
            <w:tcW w:w="1378" w:type="dxa"/>
            <w:vAlign w:val="center"/>
          </w:tcPr>
          <w:p w14:paraId="5945A9FF" w14:textId="77777777" w:rsidR="005140DE" w:rsidRPr="006833C2" w:rsidRDefault="005140DE" w:rsidP="0075755B">
            <w:pPr>
              <w:pStyle w:val="Tablehead"/>
            </w:pPr>
            <w:r w:rsidRPr="006833C2">
              <w:t>Description</w:t>
            </w:r>
            <w:r w:rsidRPr="006833C2">
              <w:br/>
              <w:t>of usage</w:t>
            </w:r>
          </w:p>
        </w:tc>
        <w:tc>
          <w:tcPr>
            <w:tcW w:w="6594" w:type="dxa"/>
            <w:vAlign w:val="center"/>
          </w:tcPr>
          <w:p w14:paraId="60978B5A" w14:textId="77777777" w:rsidR="005140DE" w:rsidRPr="006833C2" w:rsidRDefault="005140DE" w:rsidP="0075755B">
            <w:pPr>
              <w:pStyle w:val="Tablehead"/>
            </w:pPr>
            <w:r w:rsidRPr="006833C2">
              <w:t>Notes</w:t>
            </w:r>
          </w:p>
        </w:tc>
      </w:tr>
      <w:tr w:rsidR="005140DE" w:rsidRPr="006833C2" w14:paraId="6B699FA1" w14:textId="77777777" w:rsidTr="0075755B">
        <w:trPr>
          <w:jc w:val="center"/>
        </w:trPr>
        <w:tc>
          <w:tcPr>
            <w:tcW w:w="1696" w:type="dxa"/>
          </w:tcPr>
          <w:p w14:paraId="4ED1A3BC" w14:textId="77777777" w:rsidR="005140DE" w:rsidRPr="006833C2" w:rsidRDefault="005140DE" w:rsidP="0075755B">
            <w:pPr>
              <w:pStyle w:val="Tabletext"/>
              <w:jc w:val="center"/>
            </w:pPr>
            <w:r w:rsidRPr="006833C2">
              <w:t>*406-406.1</w:t>
            </w:r>
          </w:p>
        </w:tc>
        <w:tc>
          <w:tcPr>
            <w:tcW w:w="1378" w:type="dxa"/>
          </w:tcPr>
          <w:p w14:paraId="5B835230" w14:textId="77777777" w:rsidR="005140DE" w:rsidRPr="006833C2" w:rsidRDefault="005140DE" w:rsidP="0075755B">
            <w:pPr>
              <w:pStyle w:val="Tabletext"/>
              <w:jc w:val="center"/>
            </w:pPr>
            <w:r w:rsidRPr="006833C2">
              <w:t>406-EPIRB</w:t>
            </w:r>
          </w:p>
        </w:tc>
        <w:tc>
          <w:tcPr>
            <w:tcW w:w="6594" w:type="dxa"/>
          </w:tcPr>
          <w:p w14:paraId="57F4F50C" w14:textId="77777777" w:rsidR="005140DE" w:rsidRPr="006833C2" w:rsidRDefault="005140DE" w:rsidP="0075755B">
            <w:pPr>
              <w:pStyle w:val="Tabletext"/>
              <w:rPr>
                <w:lang w:val="en-US"/>
              </w:rPr>
            </w:pPr>
            <w:r w:rsidRPr="006833C2">
              <w:rPr>
                <w:lang w:val="en-US"/>
              </w:rPr>
              <w:t>This frequency band is used exclusively by satellite emergency position-indicating radio beacons in the Earth-to-space direction (see No. </w:t>
            </w:r>
            <w:r w:rsidRPr="006833C2">
              <w:rPr>
                <w:b/>
                <w:bCs/>
                <w:lang w:val="en-US"/>
              </w:rPr>
              <w:t>5.266</w:t>
            </w:r>
            <w:r w:rsidRPr="006833C2">
              <w:rPr>
                <w:lang w:val="en-US"/>
              </w:rPr>
              <w:t>).</w:t>
            </w:r>
          </w:p>
        </w:tc>
      </w:tr>
      <w:tr w:rsidR="005140DE" w:rsidRPr="006833C2" w14:paraId="6C8CC5F4" w14:textId="77777777" w:rsidTr="0075755B">
        <w:trPr>
          <w:jc w:val="center"/>
        </w:trPr>
        <w:tc>
          <w:tcPr>
            <w:tcW w:w="1696" w:type="dxa"/>
          </w:tcPr>
          <w:p w14:paraId="4E1DCE43" w14:textId="77777777" w:rsidR="005140DE" w:rsidRPr="006833C2" w:rsidRDefault="005140DE" w:rsidP="0075755B">
            <w:pPr>
              <w:pStyle w:val="Tabletext"/>
              <w:jc w:val="center"/>
            </w:pPr>
            <w:r w:rsidRPr="006833C2">
              <w:t>1 530-1 544</w:t>
            </w:r>
          </w:p>
        </w:tc>
        <w:tc>
          <w:tcPr>
            <w:tcW w:w="1378" w:type="dxa"/>
          </w:tcPr>
          <w:p w14:paraId="687EB408" w14:textId="77777777" w:rsidR="005140DE" w:rsidRPr="006833C2" w:rsidRDefault="005140DE" w:rsidP="0075755B">
            <w:pPr>
              <w:pStyle w:val="Tabletext"/>
              <w:jc w:val="center"/>
            </w:pPr>
            <w:r w:rsidRPr="006833C2">
              <w:t>SAT-COM</w:t>
            </w:r>
          </w:p>
        </w:tc>
        <w:tc>
          <w:tcPr>
            <w:tcW w:w="6594" w:type="dxa"/>
          </w:tcPr>
          <w:p w14:paraId="5FCD92FC" w14:textId="77777777" w:rsidR="005140DE" w:rsidRPr="006833C2" w:rsidRDefault="005140DE" w:rsidP="0075755B">
            <w:pPr>
              <w:pStyle w:val="Tabletext"/>
              <w:rPr>
                <w:lang w:val="en-US"/>
              </w:rPr>
            </w:pPr>
            <w:r w:rsidRPr="006833C2">
              <w:rPr>
                <w:lang w:val="en-US"/>
              </w:rPr>
              <w:t>In addition to its availability for routine non-safety purposes, the band 1 530</w:t>
            </w:r>
            <w:r w:rsidRPr="006833C2">
              <w:rPr>
                <w:lang w:val="en-US"/>
              </w:rPr>
              <w:noBreakHyphen/>
              <w:t>1 544 MHz is used for distress and safety purposes in the space-to-Earth direction in the maritime mobile-satellite service. GMDSS distress, urgency and safety communications have priority in this band (see No. </w:t>
            </w:r>
            <w:r w:rsidRPr="006833C2">
              <w:rPr>
                <w:b/>
                <w:bCs/>
                <w:lang w:val="en-US"/>
              </w:rPr>
              <w:t>5.353A</w:t>
            </w:r>
            <w:r w:rsidRPr="006833C2">
              <w:rPr>
                <w:lang w:val="en-US"/>
              </w:rPr>
              <w:t>).</w:t>
            </w:r>
          </w:p>
        </w:tc>
      </w:tr>
      <w:tr w:rsidR="005140DE" w:rsidRPr="006833C2" w14:paraId="2948BDCD" w14:textId="77777777" w:rsidTr="0075755B">
        <w:trPr>
          <w:jc w:val="center"/>
        </w:trPr>
        <w:tc>
          <w:tcPr>
            <w:tcW w:w="1696" w:type="dxa"/>
          </w:tcPr>
          <w:p w14:paraId="6F931DDF" w14:textId="77777777" w:rsidR="005140DE" w:rsidRPr="006833C2" w:rsidRDefault="005140DE" w:rsidP="0075755B">
            <w:pPr>
              <w:pStyle w:val="Tabletext"/>
              <w:jc w:val="center"/>
            </w:pPr>
            <w:r w:rsidRPr="006833C2">
              <w:t>*1 544-1 545</w:t>
            </w:r>
          </w:p>
        </w:tc>
        <w:tc>
          <w:tcPr>
            <w:tcW w:w="1378" w:type="dxa"/>
          </w:tcPr>
          <w:p w14:paraId="79EDD424" w14:textId="77777777" w:rsidR="005140DE" w:rsidRPr="006833C2" w:rsidRDefault="005140DE" w:rsidP="0075755B">
            <w:pPr>
              <w:pStyle w:val="Tabletext"/>
              <w:jc w:val="center"/>
            </w:pPr>
            <w:r w:rsidRPr="006833C2">
              <w:t>D&amp;S-OPS</w:t>
            </w:r>
          </w:p>
        </w:tc>
        <w:tc>
          <w:tcPr>
            <w:tcW w:w="6594" w:type="dxa"/>
          </w:tcPr>
          <w:p w14:paraId="33F06B14" w14:textId="77777777" w:rsidR="005140DE" w:rsidRPr="006833C2" w:rsidRDefault="005140DE" w:rsidP="0075755B">
            <w:pPr>
              <w:pStyle w:val="Tabletext"/>
              <w:rPr>
                <w:lang w:val="en-US"/>
              </w:rPr>
            </w:pPr>
            <w:r w:rsidRPr="006833C2">
              <w:rPr>
                <w:lang w:val="en-US"/>
              </w:rPr>
              <w:t>Use of the band 1 544-1 545 MHz (space-to-Earth) is limited to distress and safety operations (see No. </w:t>
            </w:r>
            <w:r w:rsidRPr="006833C2">
              <w:rPr>
                <w:b/>
                <w:bCs/>
                <w:lang w:val="en-US"/>
              </w:rPr>
              <w:t>5.356</w:t>
            </w:r>
            <w:r w:rsidRPr="006833C2">
              <w:rPr>
                <w:lang w:val="en-US"/>
              </w:rPr>
              <w:t>), including feeder links of satellites needed to relay the emissions of satellite emergency position-indicating radio beacons to earth stations and narrow-band (space-to-Earth) links from space stations to mobile stations.</w:t>
            </w:r>
          </w:p>
        </w:tc>
      </w:tr>
      <w:tr w:rsidR="005140DE" w:rsidRPr="006833C2" w14:paraId="276569C9" w14:textId="77777777" w:rsidTr="0075755B">
        <w:trPr>
          <w:jc w:val="center"/>
        </w:trPr>
        <w:tc>
          <w:tcPr>
            <w:tcW w:w="1696" w:type="dxa"/>
          </w:tcPr>
          <w:p w14:paraId="66A62BA6" w14:textId="77777777" w:rsidR="005140DE" w:rsidRPr="006833C2" w:rsidRDefault="005140DE" w:rsidP="0075755B">
            <w:pPr>
              <w:pStyle w:val="Tabletext"/>
              <w:jc w:val="center"/>
            </w:pPr>
            <w:r w:rsidRPr="006833C2">
              <w:rPr>
                <w:lang w:val="en-US"/>
              </w:rPr>
              <w:t>1</w:t>
            </w:r>
            <w:r w:rsidRPr="006833C2">
              <w:rPr>
                <w:rFonts w:eastAsia="MS Mincho"/>
                <w:szCs w:val="24"/>
                <w:lang w:val="en-US"/>
              </w:rPr>
              <w:t> 621.35</w:t>
            </w:r>
            <w:r w:rsidRPr="006833C2">
              <w:rPr>
                <w:rFonts w:eastAsia="Calibri"/>
                <w:lang w:val="en-US" w:eastAsia="zh-CN"/>
              </w:rPr>
              <w:t>-1 626.5</w:t>
            </w:r>
          </w:p>
        </w:tc>
        <w:tc>
          <w:tcPr>
            <w:tcW w:w="1378" w:type="dxa"/>
          </w:tcPr>
          <w:p w14:paraId="0FE578C4" w14:textId="77777777" w:rsidR="005140DE" w:rsidRPr="006833C2" w:rsidRDefault="005140DE" w:rsidP="0075755B">
            <w:pPr>
              <w:pStyle w:val="Tabletext"/>
              <w:jc w:val="center"/>
            </w:pPr>
            <w:r w:rsidRPr="006833C2">
              <w:rPr>
                <w:lang w:val="en-US" w:eastAsia="zh-CN"/>
              </w:rPr>
              <w:t>SAT-COM</w:t>
            </w:r>
          </w:p>
        </w:tc>
        <w:tc>
          <w:tcPr>
            <w:tcW w:w="6594" w:type="dxa"/>
          </w:tcPr>
          <w:p w14:paraId="7156BB89" w14:textId="77777777" w:rsidR="005140DE" w:rsidRPr="006833C2" w:rsidRDefault="005140DE" w:rsidP="0075755B">
            <w:pPr>
              <w:pStyle w:val="Tabletext"/>
              <w:rPr>
                <w:lang w:val="en-US"/>
              </w:rPr>
            </w:pPr>
            <w:r w:rsidRPr="006833C2">
              <w:rPr>
                <w:rFonts w:eastAsia="Calibri"/>
                <w:lang w:val="en-US" w:eastAsia="zh-CN"/>
              </w:rPr>
              <w:t xml:space="preserve">In addition to its availability for routine non-safety purposes, the frequency band </w:t>
            </w:r>
            <w:r w:rsidRPr="006833C2">
              <w:rPr>
                <w:lang w:val="en-US"/>
              </w:rPr>
              <w:t>1</w:t>
            </w:r>
            <w:r w:rsidRPr="006833C2">
              <w:rPr>
                <w:rFonts w:eastAsia="MS Mincho"/>
                <w:szCs w:val="24"/>
                <w:lang w:val="en-US"/>
              </w:rPr>
              <w:t> </w:t>
            </w:r>
            <w:r w:rsidRPr="006833C2">
              <w:rPr>
                <w:lang w:val="en-US"/>
              </w:rPr>
              <w:t>621.35</w:t>
            </w:r>
            <w:r w:rsidRPr="006833C2">
              <w:rPr>
                <w:rFonts w:eastAsia="Calibri"/>
                <w:lang w:val="en-US" w:eastAsia="zh-CN"/>
              </w:rPr>
              <w:t xml:space="preserve">-1 626.5 MHz is used for distress and safety purposes in the Earth-to-space and space-to-Earth directions in the maritime mobile-satellite service. </w:t>
            </w:r>
            <w:r w:rsidRPr="006833C2">
              <w:rPr>
                <w:lang w:val="en-US" w:eastAsia="zh-CN"/>
              </w:rPr>
              <w:t xml:space="preserve">GMDSS distress, urgency and safety communications have priority in this band </w:t>
            </w:r>
            <w:r w:rsidRPr="006833C2">
              <w:rPr>
                <w:lang w:val="en-US"/>
              </w:rPr>
              <w:t>over non-safety communications within the same satellite system.</w:t>
            </w:r>
            <w:r w:rsidRPr="006833C2">
              <w:rPr>
                <w:sz w:val="16"/>
                <w:szCs w:val="16"/>
                <w:lang w:val="en-US"/>
              </w:rPr>
              <w:t>     </w:t>
            </w:r>
            <w:r w:rsidRPr="006833C2">
              <w:rPr>
                <w:rFonts w:eastAsia="Calibri"/>
                <w:sz w:val="16"/>
                <w:szCs w:val="16"/>
                <w:lang w:val="en-US" w:eastAsia="zh-CN"/>
              </w:rPr>
              <w:t>(WRC</w:t>
            </w:r>
            <w:r w:rsidRPr="006833C2">
              <w:rPr>
                <w:rFonts w:eastAsia="Calibri"/>
                <w:sz w:val="16"/>
                <w:szCs w:val="16"/>
                <w:lang w:val="en-US" w:eastAsia="zh-CN"/>
              </w:rPr>
              <w:noBreakHyphen/>
              <w:t>19)</w:t>
            </w:r>
          </w:p>
        </w:tc>
      </w:tr>
      <w:tr w:rsidR="005140DE" w:rsidRPr="006833C2" w14:paraId="45669E0F" w14:textId="77777777" w:rsidTr="0075755B">
        <w:trPr>
          <w:jc w:val="center"/>
        </w:trPr>
        <w:tc>
          <w:tcPr>
            <w:tcW w:w="1696" w:type="dxa"/>
            <w:tcMar>
              <w:left w:w="0" w:type="dxa"/>
              <w:right w:w="0" w:type="dxa"/>
            </w:tcMar>
          </w:tcPr>
          <w:p w14:paraId="789816F6" w14:textId="77777777" w:rsidR="005140DE" w:rsidRPr="006833C2" w:rsidRDefault="005140DE" w:rsidP="0075755B">
            <w:pPr>
              <w:pStyle w:val="Tabletext"/>
              <w:jc w:val="center"/>
            </w:pPr>
            <w:r w:rsidRPr="006833C2">
              <w:t>1 626.5-1 645.5</w:t>
            </w:r>
          </w:p>
        </w:tc>
        <w:tc>
          <w:tcPr>
            <w:tcW w:w="1378" w:type="dxa"/>
            <w:tcMar>
              <w:left w:w="108" w:type="dxa"/>
              <w:right w:w="108" w:type="dxa"/>
            </w:tcMar>
          </w:tcPr>
          <w:p w14:paraId="7DB5DE7D" w14:textId="77777777" w:rsidR="005140DE" w:rsidRPr="006833C2" w:rsidRDefault="005140DE" w:rsidP="0075755B">
            <w:pPr>
              <w:pStyle w:val="Tabletext"/>
              <w:jc w:val="center"/>
            </w:pPr>
            <w:r w:rsidRPr="006833C2">
              <w:t>SAT-COM</w:t>
            </w:r>
          </w:p>
        </w:tc>
        <w:tc>
          <w:tcPr>
            <w:tcW w:w="6594" w:type="dxa"/>
            <w:tcMar>
              <w:left w:w="108" w:type="dxa"/>
              <w:right w:w="108" w:type="dxa"/>
            </w:tcMar>
          </w:tcPr>
          <w:p w14:paraId="45255CD1" w14:textId="77777777" w:rsidR="005140DE" w:rsidRPr="006833C2" w:rsidRDefault="005140DE" w:rsidP="0075755B">
            <w:pPr>
              <w:pStyle w:val="Tabletext"/>
              <w:rPr>
                <w:lang w:val="en-US"/>
              </w:rPr>
            </w:pPr>
            <w:r w:rsidRPr="006833C2">
              <w:rPr>
                <w:lang w:val="en-US"/>
              </w:rPr>
              <w:t>In addition to its availability for routine non-safety purposes, the band 1 626.5</w:t>
            </w:r>
            <w:r w:rsidRPr="006833C2">
              <w:rPr>
                <w:lang w:val="en-US"/>
              </w:rPr>
              <w:noBreakHyphen/>
              <w:t>1 645.5 MHz is used for distress and safety purposes in the Earth-to-space direction in the maritime mobile-satellite service. GMDSS distress, urgency and safety communications have priority in this band (see No. </w:t>
            </w:r>
            <w:r w:rsidRPr="006833C2">
              <w:rPr>
                <w:b/>
                <w:bCs/>
                <w:lang w:val="en-US"/>
              </w:rPr>
              <w:t>5.353A</w:t>
            </w:r>
            <w:r w:rsidRPr="006833C2">
              <w:rPr>
                <w:lang w:val="en-US"/>
              </w:rPr>
              <w:t>).</w:t>
            </w:r>
          </w:p>
        </w:tc>
      </w:tr>
      <w:tr w:rsidR="005140DE" w:rsidRPr="006833C2" w14:paraId="2190599A" w14:textId="77777777" w:rsidTr="0075755B">
        <w:trPr>
          <w:jc w:val="center"/>
        </w:trPr>
        <w:tc>
          <w:tcPr>
            <w:tcW w:w="1696" w:type="dxa"/>
            <w:tcMar>
              <w:left w:w="0" w:type="dxa"/>
              <w:right w:w="0" w:type="dxa"/>
            </w:tcMar>
          </w:tcPr>
          <w:p w14:paraId="0CCA8104" w14:textId="0C156274" w:rsidR="005140DE" w:rsidRPr="00DA443B" w:rsidRDefault="005140DE" w:rsidP="0075755B">
            <w:pPr>
              <w:pStyle w:val="Tabletext"/>
              <w:jc w:val="center"/>
              <w:rPr>
                <w:highlight w:val="magenta"/>
                <w:rPrChange w:id="623" w:author="USA" w:date="2022-06-07T15:06:00Z">
                  <w:rPr/>
                </w:rPrChange>
              </w:rPr>
            </w:pPr>
            <w:r w:rsidRPr="00504FBE">
              <w:t>*1 645.5-1 646.5</w:t>
            </w:r>
          </w:p>
        </w:tc>
        <w:tc>
          <w:tcPr>
            <w:tcW w:w="1378" w:type="dxa"/>
            <w:tcMar>
              <w:left w:w="108" w:type="dxa"/>
              <w:right w:w="108" w:type="dxa"/>
            </w:tcMar>
          </w:tcPr>
          <w:p w14:paraId="4FC42894" w14:textId="3ADF101D" w:rsidR="005140DE" w:rsidRPr="006346AB" w:rsidRDefault="005140DE" w:rsidP="0075755B">
            <w:pPr>
              <w:pStyle w:val="Tabletext"/>
              <w:jc w:val="center"/>
              <w:rPr>
                <w:ins w:id="624" w:author="Drafting Group" w:date="2022-02-16T14:32:00Z"/>
                <w:highlight w:val="magenta"/>
                <w:rPrChange w:id="625" w:author="USA" w:date="2022-06-08T07:06:00Z">
                  <w:rPr>
                    <w:ins w:id="626" w:author="Drafting Group" w:date="2022-02-16T14:32:00Z"/>
                  </w:rPr>
                </w:rPrChange>
              </w:rPr>
            </w:pPr>
            <w:ins w:id="627" w:author="Drafting Group" w:date="2022-02-16T14:31:00Z">
              <w:r w:rsidRPr="006346AB">
                <w:rPr>
                  <w:highlight w:val="magenta"/>
                  <w:rPrChange w:id="628" w:author="USA" w:date="2022-06-08T07:06:00Z">
                    <w:rPr/>
                  </w:rPrChange>
                </w:rPr>
                <w:t>SAT-COM</w:t>
              </w:r>
            </w:ins>
          </w:p>
          <w:p w14:paraId="3355A376" w14:textId="34FAB036" w:rsidR="005140DE" w:rsidRPr="00DA443B" w:rsidRDefault="005140DE" w:rsidP="0075755B">
            <w:pPr>
              <w:pStyle w:val="Tabletext"/>
              <w:jc w:val="center"/>
              <w:rPr>
                <w:highlight w:val="magenta"/>
                <w:rPrChange w:id="629" w:author="USA" w:date="2022-06-07T15:06:00Z">
                  <w:rPr/>
                </w:rPrChange>
              </w:rPr>
            </w:pPr>
            <w:del w:id="630" w:author="USA" w:date="2022-06-06T11:48:00Z">
              <w:r w:rsidRPr="00DA443B" w:rsidDel="00AF0112">
                <w:rPr>
                  <w:highlight w:val="magenta"/>
                  <w:rPrChange w:id="631" w:author="USA" w:date="2022-06-07T15:06:00Z">
                    <w:rPr/>
                  </w:rPrChange>
                </w:rPr>
                <w:delText>D&amp;S-OPS</w:delText>
              </w:r>
            </w:del>
          </w:p>
        </w:tc>
        <w:tc>
          <w:tcPr>
            <w:tcW w:w="6594" w:type="dxa"/>
            <w:tcMar>
              <w:left w:w="108" w:type="dxa"/>
              <w:right w:w="108" w:type="dxa"/>
            </w:tcMar>
          </w:tcPr>
          <w:p w14:paraId="776CBCB5" w14:textId="534813D5" w:rsidR="005140DE" w:rsidRPr="00AF0112" w:rsidRDefault="005140DE" w:rsidP="0075755B">
            <w:pPr>
              <w:pStyle w:val="Tabletext"/>
              <w:rPr>
                <w:lang w:val="en-US"/>
              </w:rPr>
            </w:pPr>
            <w:r w:rsidRPr="00504FBE">
              <w:rPr>
                <w:lang w:val="en-US"/>
              </w:rPr>
              <w:t>U</w:t>
            </w:r>
            <w:r w:rsidRPr="00A25E2D">
              <w:rPr>
                <w:lang w:val="en-US"/>
              </w:rPr>
              <w:t xml:space="preserve">se of the band 1 645.5-1 646.5 MHz (Earth-to-space) is limited to </w:t>
            </w:r>
            <w:ins w:id="632" w:author="Drafting Group" w:date="2022-02-16T12:02:00Z">
              <w:r w:rsidRPr="006346AB">
                <w:rPr>
                  <w:highlight w:val="magenta"/>
                  <w:lang w:val="en-US"/>
                  <w:rPrChange w:id="633" w:author="USA" w:date="2022-06-09T13:16:00Z">
                    <w:rPr>
                      <w:lang w:val="en-US"/>
                    </w:rPr>
                  </w:rPrChange>
                </w:rPr>
                <w:t>tr</w:t>
              </w:r>
            </w:ins>
            <w:ins w:id="634" w:author="Drafting Group" w:date="2022-02-16T12:03:00Z">
              <w:r w:rsidRPr="006346AB">
                <w:rPr>
                  <w:highlight w:val="magenta"/>
                  <w:lang w:val="en-US"/>
                  <w:rPrChange w:id="635" w:author="USA" w:date="2022-06-09T13:16:00Z">
                    <w:rPr>
                      <w:lang w:val="en-US"/>
                    </w:rPr>
                  </w:rPrChange>
                </w:rPr>
                <w:t>ansmission of</w:t>
              </w:r>
              <w:r w:rsidRPr="006346AB">
                <w:rPr>
                  <w:highlight w:val="magenta"/>
                  <w:lang w:val="en-US"/>
                </w:rPr>
                <w:t xml:space="preserve"> </w:t>
              </w:r>
            </w:ins>
            <w:ins w:id="636" w:author="USA" w:date="2022-06-09T13:06:00Z">
              <w:r w:rsidR="00A25E2D" w:rsidRPr="006346AB">
                <w:rPr>
                  <w:highlight w:val="magenta"/>
                  <w:lang w:val="en-US"/>
                  <w:rPrChange w:id="637" w:author="USA" w:date="2022-06-09T13:09:00Z">
                    <w:rPr>
                      <w:lang w:val="en-US"/>
                    </w:rPr>
                  </w:rPrChange>
                </w:rPr>
                <w:t xml:space="preserve">GMDSS </w:t>
              </w:r>
            </w:ins>
            <w:r w:rsidRPr="006346AB">
              <w:rPr>
                <w:highlight w:val="magenta"/>
                <w:lang w:val="en-US"/>
                <w:rPrChange w:id="638" w:author="USA" w:date="2022-06-09T13:09:00Z">
                  <w:rPr>
                    <w:lang w:val="en-US"/>
                  </w:rPr>
                </w:rPrChange>
              </w:rPr>
              <w:t>distress</w:t>
            </w:r>
            <w:ins w:id="639" w:author="USA" w:date="2022-06-09T13:06:00Z">
              <w:r w:rsidR="00A25E2D" w:rsidRPr="006346AB">
                <w:rPr>
                  <w:highlight w:val="magenta"/>
                  <w:lang w:val="en-US"/>
                  <w:rPrChange w:id="640" w:author="USA" w:date="2022-06-09T13:09:00Z">
                    <w:rPr>
                      <w:lang w:val="en-US"/>
                    </w:rPr>
                  </w:rPrChange>
                </w:rPr>
                <w:t>, urgency</w:t>
              </w:r>
            </w:ins>
            <w:r w:rsidRPr="006346AB">
              <w:rPr>
                <w:highlight w:val="magenta"/>
                <w:lang w:val="en-US"/>
                <w:rPrChange w:id="641" w:author="USA" w:date="2022-06-09T13:09:00Z">
                  <w:rPr>
                    <w:lang w:val="en-US"/>
                  </w:rPr>
                </w:rPrChange>
              </w:rPr>
              <w:t xml:space="preserve"> and safety </w:t>
            </w:r>
            <w:del w:id="642" w:author="USA" w:date="2022-06-09T13:04:00Z">
              <w:r w:rsidRPr="006346AB" w:rsidDel="00A25E2D">
                <w:rPr>
                  <w:highlight w:val="magenta"/>
                  <w:lang w:val="en-US"/>
                  <w:rPrChange w:id="643" w:author="USA" w:date="2022-06-09T13:09:00Z">
                    <w:rPr>
                      <w:lang w:val="en-US"/>
                    </w:rPr>
                  </w:rPrChange>
                </w:rPr>
                <w:delText>operations</w:delText>
              </w:r>
            </w:del>
            <w:ins w:id="644" w:author="USA" w:date="2022-06-07T15:06:00Z">
              <w:r w:rsidR="00DA443B" w:rsidRPr="006346AB">
                <w:rPr>
                  <w:highlight w:val="magenta"/>
                  <w:lang w:val="en-US"/>
                </w:rPr>
                <w:t xml:space="preserve"> </w:t>
              </w:r>
            </w:ins>
            <w:ins w:id="645" w:author="Drafting Group" w:date="2022-02-16T12:03:00Z">
              <w:r w:rsidRPr="006346AB">
                <w:rPr>
                  <w:highlight w:val="magenta"/>
                  <w:lang w:val="en-US"/>
                  <w:rPrChange w:id="646" w:author="USA" w:date="2022-06-09T13:09:00Z">
                    <w:rPr>
                      <w:lang w:val="en-US"/>
                    </w:rPr>
                  </w:rPrChange>
                </w:rPr>
                <w:t xml:space="preserve">communications, </w:t>
              </w:r>
              <w:del w:id="647" w:author="USA" w:date="2022-06-09T13:09:00Z">
                <w:r w:rsidRPr="006346AB" w:rsidDel="007A1592">
                  <w:rPr>
                    <w:highlight w:val="magenta"/>
                    <w:lang w:val="en-US"/>
                    <w:rPrChange w:id="648" w:author="USA" w:date="2022-06-09T13:09:00Z">
                      <w:rPr>
                        <w:lang w:val="en-US"/>
                      </w:rPr>
                    </w:rPrChange>
                  </w:rPr>
                  <w:delText>and general maritime radiocommunication</w:delText>
                </w:r>
              </w:del>
            </w:ins>
            <w:ins w:id="649" w:author="Drafting Group" w:date="2022-02-16T12:04:00Z">
              <w:del w:id="650" w:author="USA" w:date="2022-06-09T13:09:00Z">
                <w:r w:rsidRPr="006346AB" w:rsidDel="007A1592">
                  <w:rPr>
                    <w:highlight w:val="magenta"/>
                    <w:lang w:val="en-US"/>
                    <w:rPrChange w:id="651" w:author="USA" w:date="2022-06-09T13:09:00Z">
                      <w:rPr>
                        <w:lang w:val="en-US"/>
                      </w:rPr>
                    </w:rPrChange>
                  </w:rPr>
                  <w:delText>s, from Earth stations operating in the GMDSS</w:delText>
                </w:r>
              </w:del>
            </w:ins>
            <w:del w:id="652" w:author="USA" w:date="2022-06-09T13:09:00Z">
              <w:r w:rsidRPr="006346AB" w:rsidDel="007A1592">
                <w:rPr>
                  <w:highlight w:val="magenta"/>
                  <w:lang w:val="en-US"/>
                  <w:rPrChange w:id="653" w:author="USA" w:date="2022-06-09T13:09:00Z">
                    <w:rPr>
                      <w:lang w:val="en-US"/>
                    </w:rPr>
                  </w:rPrChange>
                </w:rPr>
                <w:delText xml:space="preserve"> </w:delText>
              </w:r>
            </w:del>
            <w:r w:rsidRPr="007A1592">
              <w:rPr>
                <w:highlight w:val="lightGray"/>
                <w:lang w:val="en-US"/>
                <w:rPrChange w:id="654" w:author="USA" w:date="2022-06-09T13:09:00Z">
                  <w:rPr>
                    <w:lang w:val="en-US"/>
                  </w:rPr>
                </w:rPrChange>
              </w:rPr>
              <w:t>(see No. </w:t>
            </w:r>
            <w:r w:rsidRPr="007A1592">
              <w:rPr>
                <w:b/>
                <w:bCs/>
                <w:highlight w:val="lightGray"/>
                <w:lang w:val="en-US"/>
                <w:rPrChange w:id="655" w:author="USA" w:date="2022-06-09T13:09:00Z">
                  <w:rPr>
                    <w:b/>
                    <w:bCs/>
                    <w:lang w:val="en-US"/>
                  </w:rPr>
                </w:rPrChange>
              </w:rPr>
              <w:t>5.375</w:t>
            </w:r>
            <w:r w:rsidRPr="007A1592">
              <w:rPr>
                <w:highlight w:val="lightGray"/>
                <w:lang w:val="en-US"/>
                <w:rPrChange w:id="656" w:author="USA" w:date="2022-06-09T13:09:00Z">
                  <w:rPr>
                    <w:lang w:val="en-US"/>
                  </w:rPr>
                </w:rPrChange>
              </w:rPr>
              <w:t>).</w:t>
            </w:r>
            <w:r w:rsidRPr="007A1592">
              <w:rPr>
                <w:sz w:val="16"/>
                <w:highlight w:val="lightGray"/>
                <w:lang w:val="en-US"/>
                <w:rPrChange w:id="657" w:author="USA" w:date="2022-06-09T13:09:00Z">
                  <w:rPr>
                    <w:sz w:val="16"/>
                    <w:lang w:val="en-US"/>
                  </w:rPr>
                </w:rPrChange>
              </w:rPr>
              <w:t xml:space="preserve">      (</w:t>
            </w:r>
            <w:r w:rsidRPr="007A1592">
              <w:rPr>
                <w:sz w:val="16"/>
                <w:szCs w:val="16"/>
                <w:highlight w:val="lightGray"/>
                <w:lang w:val="en-US"/>
                <w:rPrChange w:id="658" w:author="USA" w:date="2022-06-09T13:09:00Z">
                  <w:rPr>
                    <w:sz w:val="16"/>
                    <w:szCs w:val="16"/>
                    <w:lang w:val="en-US"/>
                  </w:rPr>
                </w:rPrChange>
              </w:rPr>
              <w:t>WRC</w:t>
            </w:r>
            <w:r w:rsidRPr="007A1592">
              <w:rPr>
                <w:sz w:val="16"/>
                <w:szCs w:val="16"/>
                <w:highlight w:val="lightGray"/>
                <w:lang w:val="en-US"/>
                <w:rPrChange w:id="659" w:author="USA" w:date="2022-06-09T13:09:00Z">
                  <w:rPr>
                    <w:sz w:val="16"/>
                    <w:szCs w:val="16"/>
                    <w:lang w:val="en-US"/>
                  </w:rPr>
                </w:rPrChange>
              </w:rPr>
              <w:noBreakHyphen/>
              <w:t>23)</w:t>
            </w:r>
          </w:p>
        </w:tc>
      </w:tr>
      <w:tr w:rsidR="005140DE" w:rsidRPr="006833C2" w14:paraId="427687B8" w14:textId="77777777" w:rsidTr="0075755B">
        <w:trPr>
          <w:jc w:val="center"/>
        </w:trPr>
        <w:tc>
          <w:tcPr>
            <w:tcW w:w="1696" w:type="dxa"/>
            <w:tcBorders>
              <w:bottom w:val="single" w:sz="4" w:space="0" w:color="auto"/>
            </w:tcBorders>
          </w:tcPr>
          <w:p w14:paraId="39CA2783" w14:textId="77777777" w:rsidR="005140DE" w:rsidRPr="006833C2" w:rsidRDefault="005140DE" w:rsidP="0075755B">
            <w:pPr>
              <w:pStyle w:val="Tabletext"/>
              <w:jc w:val="center"/>
            </w:pPr>
            <w:r w:rsidRPr="006833C2">
              <w:t>9 200-9 500</w:t>
            </w:r>
          </w:p>
        </w:tc>
        <w:tc>
          <w:tcPr>
            <w:tcW w:w="1378" w:type="dxa"/>
            <w:tcBorders>
              <w:bottom w:val="single" w:sz="4" w:space="0" w:color="auto"/>
            </w:tcBorders>
          </w:tcPr>
          <w:p w14:paraId="1B5A99C5" w14:textId="77777777" w:rsidR="005140DE" w:rsidRPr="006833C2" w:rsidRDefault="005140DE" w:rsidP="0075755B">
            <w:pPr>
              <w:pStyle w:val="Tabletext"/>
              <w:jc w:val="center"/>
            </w:pPr>
            <w:r w:rsidRPr="006833C2">
              <w:t>SARTS</w:t>
            </w:r>
          </w:p>
        </w:tc>
        <w:tc>
          <w:tcPr>
            <w:tcW w:w="6594" w:type="dxa"/>
            <w:tcBorders>
              <w:bottom w:val="single" w:sz="4" w:space="0" w:color="auto"/>
            </w:tcBorders>
          </w:tcPr>
          <w:p w14:paraId="7DC9D17C" w14:textId="77777777" w:rsidR="005140DE" w:rsidRPr="006833C2" w:rsidRDefault="005140DE" w:rsidP="0075755B">
            <w:pPr>
              <w:pStyle w:val="Tabletext"/>
            </w:pPr>
            <w:r w:rsidRPr="006833C2">
              <w:t>This frequency band is used by radar transponders to facilitate search and rescue.</w:t>
            </w:r>
          </w:p>
        </w:tc>
      </w:tr>
      <w:tr w:rsidR="005140DE" w:rsidRPr="006833C2" w14:paraId="333635EB" w14:textId="77777777" w:rsidTr="0075755B">
        <w:trPr>
          <w:jc w:val="center"/>
        </w:trPr>
        <w:tc>
          <w:tcPr>
            <w:tcW w:w="1378" w:type="dxa"/>
            <w:gridSpan w:val="3"/>
            <w:tcBorders>
              <w:top w:val="single" w:sz="4" w:space="0" w:color="auto"/>
              <w:left w:val="nil"/>
              <w:bottom w:val="nil"/>
              <w:right w:val="nil"/>
            </w:tcBorders>
          </w:tcPr>
          <w:p w14:paraId="5841797B" w14:textId="77777777" w:rsidR="005140DE" w:rsidRPr="006833C2" w:rsidRDefault="005140DE" w:rsidP="0075755B">
            <w:pPr>
              <w:pStyle w:val="Tablelegend"/>
              <w:rPr>
                <w:b/>
                <w:bCs/>
              </w:rPr>
            </w:pPr>
            <w:r w:rsidRPr="006833C2">
              <w:rPr>
                <w:b/>
                <w:bCs/>
              </w:rPr>
              <w:t>Legend</w:t>
            </w:r>
            <w:r w:rsidRPr="006833C2">
              <w:t>:</w:t>
            </w:r>
          </w:p>
          <w:p w14:paraId="62DE4324" w14:textId="77777777" w:rsidR="005140DE" w:rsidRPr="006833C2" w:rsidRDefault="005140DE" w:rsidP="0075755B">
            <w:pPr>
              <w:pStyle w:val="Tablelegend"/>
            </w:pPr>
            <w:r w:rsidRPr="006833C2">
              <w:rPr>
                <w:b/>
                <w:bCs/>
              </w:rPr>
              <w:t>AERO-SAR</w:t>
            </w:r>
            <w:r w:rsidRPr="006833C2">
              <w:t xml:space="preserve">     These </w:t>
            </w:r>
            <w:proofErr w:type="gramStart"/>
            <w:r w:rsidRPr="006833C2">
              <w:t>aeronautical  carrier</w:t>
            </w:r>
            <w:proofErr w:type="gramEnd"/>
            <w:r w:rsidRPr="006833C2">
              <w:t xml:space="preserve"> (reference) frequencies may be used for distress and safety purposes by mobile stations engaged in coordinated search and rescue operations.</w:t>
            </w:r>
          </w:p>
          <w:p w14:paraId="03C2A5A8" w14:textId="77777777" w:rsidR="005140DE" w:rsidRPr="006833C2" w:rsidRDefault="005140DE" w:rsidP="0075755B">
            <w:pPr>
              <w:pStyle w:val="Tablelegend"/>
            </w:pPr>
            <w:r w:rsidRPr="006833C2">
              <w:rPr>
                <w:b/>
                <w:bCs/>
              </w:rPr>
              <w:t>D&amp;S-OPS</w:t>
            </w:r>
            <w:r w:rsidRPr="006833C2">
              <w:t>     The use of these bands is limited to distress and safety operations of satellite emergency position-indicating radio beacons (EPIRBs).</w:t>
            </w:r>
          </w:p>
          <w:p w14:paraId="5D59CEE2" w14:textId="77777777" w:rsidR="005140DE" w:rsidRPr="006833C2" w:rsidRDefault="005140DE" w:rsidP="0075755B">
            <w:pPr>
              <w:pStyle w:val="Tablelegend"/>
            </w:pPr>
            <w:r w:rsidRPr="006833C2">
              <w:rPr>
                <w:b/>
                <w:bCs/>
              </w:rPr>
              <w:t>SAT-COM</w:t>
            </w:r>
            <w:r w:rsidRPr="006833C2">
              <w:t>     These frequency bands are available for distress and safety purposes in the maritime mobile-satellite service (see Notes).</w:t>
            </w:r>
          </w:p>
          <w:p w14:paraId="59629E6C" w14:textId="77777777" w:rsidR="005140DE" w:rsidRPr="006833C2" w:rsidRDefault="005140DE" w:rsidP="0075755B">
            <w:pPr>
              <w:pStyle w:val="Tablelegend"/>
            </w:pPr>
            <w:r w:rsidRPr="006833C2">
              <w:rPr>
                <w:b/>
                <w:bCs/>
              </w:rPr>
              <w:t>VHF-CH#</w:t>
            </w:r>
            <w:r w:rsidRPr="006833C2">
              <w:t>     These VHF frequencies are used for distress and safety purposes. The channel number (CH#) refers to the VHF channel as listed in Appendix </w:t>
            </w:r>
            <w:r w:rsidRPr="006833C2">
              <w:rPr>
                <w:b/>
                <w:bCs/>
              </w:rPr>
              <w:t>18</w:t>
            </w:r>
            <w:r w:rsidRPr="006833C2">
              <w:t>, which should also be consulted.</w:t>
            </w:r>
          </w:p>
          <w:p w14:paraId="37648BC6" w14:textId="77777777" w:rsidR="005140DE" w:rsidRPr="006833C2" w:rsidRDefault="005140DE" w:rsidP="0075755B">
            <w:pPr>
              <w:pStyle w:val="Tablelegend"/>
            </w:pPr>
            <w:r w:rsidRPr="006833C2">
              <w:rPr>
                <w:b/>
                <w:bCs/>
                <w:lang w:val="en-US"/>
              </w:rPr>
              <w:t>AIS </w:t>
            </w:r>
            <w:r w:rsidRPr="006833C2">
              <w:rPr>
                <w:lang w:val="en-US"/>
              </w:rPr>
              <w:t>    These frequencies are used by automatic identification systems (AIS), which should operate in accordance with the most recent version of Recommendation ITU</w:t>
            </w:r>
            <w:r w:rsidRPr="006833C2">
              <w:rPr>
                <w:lang w:val="en-US"/>
              </w:rPr>
              <w:noBreakHyphen/>
              <w:t>R M.1371.</w:t>
            </w:r>
            <w:r w:rsidRPr="006833C2">
              <w:rPr>
                <w:sz w:val="16"/>
                <w:lang w:val="en-US"/>
              </w:rPr>
              <w:t>     (</w:t>
            </w:r>
            <w:r w:rsidRPr="006833C2">
              <w:rPr>
                <w:sz w:val="16"/>
                <w:szCs w:val="16"/>
              </w:rPr>
              <w:t>WRC</w:t>
            </w:r>
            <w:r w:rsidRPr="006833C2">
              <w:rPr>
                <w:sz w:val="16"/>
                <w:szCs w:val="16"/>
              </w:rPr>
              <w:noBreakHyphen/>
              <w:t>07)</w:t>
            </w:r>
          </w:p>
          <w:p w14:paraId="2752EC0B" w14:textId="77777777" w:rsidR="005140DE" w:rsidRPr="006833C2" w:rsidRDefault="005140DE" w:rsidP="0075755B">
            <w:pPr>
              <w:pStyle w:val="Tablelegend"/>
              <w:tabs>
                <w:tab w:val="left" w:pos="1418"/>
                <w:tab w:val="left" w:pos="1701"/>
                <w:tab w:val="left" w:pos="1985"/>
                <w:tab w:val="left" w:pos="2552"/>
                <w:tab w:val="left" w:pos="2835"/>
                <w:tab w:val="left" w:pos="3119"/>
                <w:tab w:val="left" w:pos="3402"/>
                <w:tab w:val="left" w:pos="3686"/>
                <w:tab w:val="left" w:pos="3969"/>
              </w:tabs>
              <w:rPr>
                <w:sz w:val="16"/>
                <w:szCs w:val="16"/>
              </w:rPr>
            </w:pPr>
            <w:r w:rsidRPr="006833C2">
              <w:t>*</w:t>
            </w:r>
            <w:r w:rsidRPr="006833C2">
              <w:tab/>
            </w:r>
            <w:r w:rsidRPr="006833C2">
              <w:rPr>
                <w:lang w:val="en-US"/>
              </w:rPr>
              <w:t>Except</w:t>
            </w:r>
            <w:r w:rsidRPr="006833C2">
              <w:t xml:space="preserve"> as provided in these Regulations, any emission capable of causing harmful interference to distress, alarm, urgency or safety communications on the frequencies denoted by an asterisk (*) is prohibited. Any emission causing harmful interference to distress and safety communications on any of the discrete frequencies identified in this Appendix is prohibited.</w:t>
            </w:r>
            <w:r w:rsidRPr="006833C2">
              <w:rPr>
                <w:sz w:val="16"/>
              </w:rPr>
              <w:t>     (</w:t>
            </w:r>
            <w:r w:rsidRPr="006833C2">
              <w:rPr>
                <w:sz w:val="16"/>
                <w:szCs w:val="16"/>
              </w:rPr>
              <w:t>WRC</w:t>
            </w:r>
            <w:r w:rsidRPr="006833C2">
              <w:rPr>
                <w:sz w:val="16"/>
                <w:szCs w:val="16"/>
              </w:rPr>
              <w:noBreakHyphen/>
              <w:t>07)</w:t>
            </w:r>
          </w:p>
        </w:tc>
      </w:tr>
    </w:tbl>
    <w:p w14:paraId="41BF3CA2" w14:textId="1AA39857" w:rsidR="005140DE" w:rsidRPr="006833C2" w:rsidRDefault="005140DE" w:rsidP="005140DE">
      <w:pPr>
        <w:pStyle w:val="Reasons"/>
      </w:pPr>
      <w:r w:rsidRPr="00CE4CF0">
        <w:rPr>
          <w:b/>
          <w:highlight w:val="magenta"/>
          <w:rPrChange w:id="660" w:author="USA" w:date="2022-06-07T15:07:00Z">
            <w:rPr>
              <w:b/>
            </w:rPr>
          </w:rPrChange>
        </w:rPr>
        <w:t>Reasons:</w:t>
      </w:r>
      <w:r w:rsidRPr="00CE4CF0">
        <w:rPr>
          <w:highlight w:val="magenta"/>
          <w:rPrChange w:id="661" w:author="USA" w:date="2022-06-07T15:07:00Z">
            <w:rPr/>
          </w:rPrChange>
        </w:rPr>
        <w:tab/>
        <w:t xml:space="preserve">The frequency band 1 645.5-1 646.5 MHz is no longer used by EPIRBs </w:t>
      </w:r>
      <w:ins w:id="662" w:author="USA" w:date="2022-06-06T11:51:00Z">
        <w:r w:rsidR="004B1EB4" w:rsidRPr="00CE4CF0">
          <w:rPr>
            <w:highlight w:val="magenta"/>
            <w:rPrChange w:id="663" w:author="USA" w:date="2022-06-07T15:07:00Z">
              <w:rPr/>
            </w:rPrChange>
          </w:rPr>
          <w:t xml:space="preserve">as </w:t>
        </w:r>
      </w:ins>
      <w:del w:id="664" w:author="USA" w:date="2022-06-06T11:51:00Z">
        <w:r w:rsidRPr="00CE4CF0" w:rsidDel="004B1EB4">
          <w:rPr>
            <w:highlight w:val="magenta"/>
            <w:rPrChange w:id="665" w:author="USA" w:date="2022-06-07T15:07:00Z">
              <w:rPr/>
            </w:rPrChange>
          </w:rPr>
          <w:delText>and</w:delText>
        </w:r>
      </w:del>
      <w:r w:rsidRPr="00CE4CF0">
        <w:rPr>
          <w:highlight w:val="magenta"/>
          <w:rPrChange w:id="666" w:author="USA" w:date="2022-06-07T15:07:00Z">
            <w:rPr/>
          </w:rPrChange>
        </w:rPr>
        <w:t xml:space="preserve"> 1.6 GHz EPIRBs are no longer part of the GMDSS. </w:t>
      </w:r>
      <w:ins w:id="667" w:author="USA" w:date="2022-06-07T12:12:00Z">
        <w:r w:rsidR="000B1E18" w:rsidRPr="00CE4CF0">
          <w:rPr>
            <w:highlight w:val="magenta"/>
            <w:rPrChange w:id="668" w:author="USA" w:date="2022-06-08T07:24:00Z">
              <w:rPr/>
            </w:rPrChange>
          </w:rPr>
          <w:t>With the EPIRB limitation removed, t</w:t>
        </w:r>
      </w:ins>
      <w:del w:id="669" w:author="USA" w:date="2022-06-07T12:12:00Z">
        <w:r w:rsidRPr="00CE4CF0" w:rsidDel="000B1E18">
          <w:rPr>
            <w:highlight w:val="magenta"/>
            <w:rPrChange w:id="670" w:author="USA" w:date="2022-06-08T07:24:00Z">
              <w:rPr/>
            </w:rPrChange>
          </w:rPr>
          <w:delText>T</w:delText>
        </w:r>
      </w:del>
      <w:r w:rsidRPr="00CE4CF0">
        <w:rPr>
          <w:highlight w:val="magenta"/>
          <w:rPrChange w:id="671" w:author="USA" w:date="2022-06-08T07:24:00Z">
            <w:rPr/>
          </w:rPrChange>
        </w:rPr>
        <w:t>he</w:t>
      </w:r>
      <w:ins w:id="672" w:author="USA" w:date="2022-06-07T12:12:00Z">
        <w:r w:rsidR="000B1E18" w:rsidRPr="00CE4CF0">
          <w:rPr>
            <w:highlight w:val="magenta"/>
            <w:rPrChange w:id="673" w:author="USA" w:date="2022-06-08T07:24:00Z">
              <w:rPr/>
            </w:rPrChange>
          </w:rPr>
          <w:t>se</w:t>
        </w:r>
      </w:ins>
      <w:r w:rsidRPr="00CE4CF0">
        <w:rPr>
          <w:highlight w:val="magenta"/>
          <w:rPrChange w:id="674" w:author="USA" w:date="2022-06-08T07:24:00Z">
            <w:rPr/>
          </w:rPrChange>
        </w:rPr>
        <w:t xml:space="preserve"> band</w:t>
      </w:r>
      <w:ins w:id="675" w:author="USA" w:date="2022-06-07T12:12:00Z">
        <w:r w:rsidR="000B1E18" w:rsidRPr="00CE4CF0">
          <w:rPr>
            <w:highlight w:val="magenta"/>
            <w:rPrChange w:id="676" w:author="USA" w:date="2022-06-08T07:24:00Z">
              <w:rPr/>
            </w:rPrChange>
          </w:rPr>
          <w:t>s</w:t>
        </w:r>
      </w:ins>
      <w:r w:rsidRPr="00CE4CF0">
        <w:rPr>
          <w:highlight w:val="magenta"/>
          <w:rPrChange w:id="677" w:author="USA" w:date="2022-06-08T07:24:00Z">
            <w:rPr/>
          </w:rPrChange>
        </w:rPr>
        <w:t xml:space="preserve"> </w:t>
      </w:r>
      <w:del w:id="678" w:author="USA" w:date="2022-06-07T12:12:00Z">
        <w:r w:rsidRPr="00CE4CF0" w:rsidDel="000B1E18">
          <w:rPr>
            <w:highlight w:val="magenta"/>
            <w:rPrChange w:id="679" w:author="USA" w:date="2022-06-08T07:24:00Z">
              <w:rPr/>
            </w:rPrChange>
          </w:rPr>
          <w:delText>w</w:delText>
        </w:r>
      </w:del>
      <w:ins w:id="680" w:author="USA" w:date="2022-06-07T12:12:00Z">
        <w:r w:rsidR="000B1E18" w:rsidRPr="00CE4CF0">
          <w:rPr>
            <w:highlight w:val="magenta"/>
            <w:rPrChange w:id="681" w:author="USA" w:date="2022-06-08T07:24:00Z">
              <w:rPr/>
            </w:rPrChange>
          </w:rPr>
          <w:t>c</w:t>
        </w:r>
      </w:ins>
      <w:r w:rsidRPr="00CE4CF0">
        <w:rPr>
          <w:highlight w:val="magenta"/>
          <w:rPrChange w:id="682" w:author="USA" w:date="2022-06-08T07:24:00Z">
            <w:rPr/>
          </w:rPrChange>
        </w:rPr>
        <w:t xml:space="preserve">ould be available for use for </w:t>
      </w:r>
      <w:del w:id="683" w:author="USA" w:date="2022-06-07T15:07:00Z">
        <w:r w:rsidRPr="00CE4CF0" w:rsidDel="00B63700">
          <w:rPr>
            <w:highlight w:val="magenta"/>
            <w:rPrChange w:id="684" w:author="USA" w:date="2022-06-08T07:24:00Z">
              <w:rPr/>
            </w:rPrChange>
          </w:rPr>
          <w:delText>t</w:delText>
        </w:r>
      </w:del>
      <w:del w:id="685" w:author="USA" w:date="2022-06-07T12:13:00Z">
        <w:r w:rsidRPr="00CE4CF0" w:rsidDel="000B1E18">
          <w:rPr>
            <w:highlight w:val="magenta"/>
            <w:rPrChange w:id="686" w:author="USA" w:date="2022-06-08T07:24:00Z">
              <w:rPr/>
            </w:rPrChange>
          </w:rPr>
          <w:delText>he</w:delText>
        </w:r>
      </w:del>
      <w:del w:id="687" w:author="USA" w:date="2022-06-07T15:07:00Z">
        <w:r w:rsidRPr="00CE4CF0" w:rsidDel="00B63700">
          <w:rPr>
            <w:highlight w:val="magenta"/>
            <w:rPrChange w:id="688" w:author="USA" w:date="2022-06-08T07:24:00Z">
              <w:rPr/>
            </w:rPrChange>
          </w:rPr>
          <w:delText xml:space="preserve"> </w:delText>
        </w:r>
      </w:del>
      <w:r w:rsidRPr="00CE4CF0">
        <w:rPr>
          <w:highlight w:val="magenta"/>
          <w:rPrChange w:id="689" w:author="USA" w:date="2022-06-08T07:24:00Z">
            <w:rPr/>
          </w:rPrChange>
        </w:rPr>
        <w:t>GMDSS</w:t>
      </w:r>
      <w:ins w:id="690" w:author="USA" w:date="2022-06-07T12:13:00Z">
        <w:r w:rsidR="000B1E18" w:rsidRPr="00CE4CF0">
          <w:rPr>
            <w:highlight w:val="magenta"/>
            <w:rPrChange w:id="691" w:author="USA" w:date="2022-06-08T07:24:00Z">
              <w:rPr/>
            </w:rPrChange>
          </w:rPr>
          <w:t xml:space="preserve"> SAT-COM</w:t>
        </w:r>
      </w:ins>
      <w:ins w:id="692" w:author="USA" w:date="2022-06-06T11:52:00Z">
        <w:r w:rsidR="004B1EB4" w:rsidRPr="00CE4CF0">
          <w:rPr>
            <w:highlight w:val="magenta"/>
            <w:rPrChange w:id="693" w:author="USA" w:date="2022-06-08T07:24:00Z">
              <w:rPr/>
            </w:rPrChange>
          </w:rPr>
          <w:t>.</w:t>
        </w:r>
      </w:ins>
      <w:del w:id="694" w:author="USA" w:date="2022-06-06T11:52:00Z">
        <w:r w:rsidRPr="00CE4CF0" w:rsidDel="004B1EB4">
          <w:rPr>
            <w:highlight w:val="magenta"/>
            <w:rPrChange w:id="695" w:author="USA" w:date="2022-06-08T07:24:00Z">
              <w:rPr/>
            </w:rPrChange>
          </w:rPr>
          <w:delText xml:space="preserve"> and for general maritime radiocommunications</w:delText>
        </w:r>
      </w:del>
      <w:del w:id="696" w:author="USA" w:date="2022-06-07T15:07:00Z">
        <w:r w:rsidRPr="00CE4CF0" w:rsidDel="00B63700">
          <w:rPr>
            <w:highlight w:val="magenta"/>
            <w:rPrChange w:id="697" w:author="USA" w:date="2022-06-08T07:24:00Z">
              <w:rPr/>
            </w:rPrChange>
          </w:rPr>
          <w:delText>.</w:delText>
        </w:r>
      </w:del>
      <w:r w:rsidRPr="00CE4CF0">
        <w:rPr>
          <w:highlight w:val="magenta"/>
          <w:rPrChange w:id="698" w:author="USA" w:date="2022-06-08T07:24:00Z">
            <w:rPr/>
          </w:rPrChange>
        </w:rPr>
        <w:t xml:space="preserve"> The availability of this band </w:t>
      </w:r>
      <w:del w:id="699" w:author="USA" w:date="2022-06-07T12:13:00Z">
        <w:r w:rsidRPr="00CE4CF0" w:rsidDel="000B1E18">
          <w:rPr>
            <w:highlight w:val="magenta"/>
            <w:rPrChange w:id="700" w:author="USA" w:date="2022-06-08T07:24:00Z">
              <w:rPr/>
            </w:rPrChange>
          </w:rPr>
          <w:delText xml:space="preserve">as an addition to the current SAT-COM band 1 626.5-1 645.5 MHz </w:delText>
        </w:r>
      </w:del>
      <w:r w:rsidRPr="00CE4CF0">
        <w:rPr>
          <w:highlight w:val="magenta"/>
          <w:rPrChange w:id="701" w:author="USA" w:date="2022-06-08T07:24:00Z">
            <w:rPr/>
          </w:rPrChange>
        </w:rPr>
        <w:t>would provide additional capacity in the Earth-to-space direction for</w:t>
      </w:r>
      <w:ins w:id="702" w:author="USA" w:date="2022-06-06T11:53:00Z">
        <w:r w:rsidR="004B1EB4" w:rsidRPr="00CE4CF0">
          <w:rPr>
            <w:highlight w:val="magenta"/>
            <w:rPrChange w:id="703" w:author="USA" w:date="2022-06-08T07:24:00Z">
              <w:rPr/>
            </w:rPrChange>
          </w:rPr>
          <w:t xml:space="preserve"> distress</w:t>
        </w:r>
      </w:ins>
      <w:ins w:id="704" w:author="USA" w:date="2022-06-09T13:08:00Z">
        <w:r w:rsidR="007A1592" w:rsidRPr="00CE4CF0">
          <w:rPr>
            <w:highlight w:val="magenta"/>
          </w:rPr>
          <w:t xml:space="preserve">, </w:t>
        </w:r>
        <w:r w:rsidR="007A1592" w:rsidRPr="00CE4CF0">
          <w:rPr>
            <w:highlight w:val="magenta"/>
            <w:rPrChange w:id="705" w:author="USA" w:date="2022-06-09T13:09:00Z">
              <w:rPr>
                <w:highlight w:val="cyan"/>
              </w:rPr>
            </w:rPrChange>
          </w:rPr>
          <w:t>urgency</w:t>
        </w:r>
      </w:ins>
      <w:ins w:id="706" w:author="USA" w:date="2022-06-06T11:53:00Z">
        <w:r w:rsidR="004B1EB4" w:rsidRPr="00CE4CF0">
          <w:rPr>
            <w:highlight w:val="magenta"/>
            <w:rPrChange w:id="707" w:author="USA" w:date="2022-06-08T07:24:00Z">
              <w:rPr/>
            </w:rPrChange>
          </w:rPr>
          <w:t xml:space="preserve"> and safety communications</w:t>
        </w:r>
        <w:r w:rsidR="004B1EB4" w:rsidRPr="00CE4CF0">
          <w:rPr>
            <w:highlight w:val="magenta"/>
            <w:rPrChange w:id="708" w:author="USA" w:date="2022-06-07T15:07:00Z">
              <w:rPr/>
            </w:rPrChange>
          </w:rPr>
          <w:t xml:space="preserve"> (see Article 31).</w:t>
        </w:r>
      </w:ins>
      <w:r w:rsidRPr="00CE4CF0">
        <w:rPr>
          <w:highlight w:val="magenta"/>
          <w:rPrChange w:id="709" w:author="USA" w:date="2022-06-07T15:07:00Z">
            <w:rPr/>
          </w:rPrChange>
        </w:rPr>
        <w:t xml:space="preserve"> </w:t>
      </w:r>
      <w:del w:id="710" w:author="USA" w:date="2022-06-06T11:54:00Z">
        <w:r w:rsidRPr="00CE4CF0" w:rsidDel="00B6596E">
          <w:rPr>
            <w:highlight w:val="magenta"/>
            <w:rPrChange w:id="711" w:author="USA" w:date="2022-06-06T11:54:00Z">
              <w:rPr/>
            </w:rPrChange>
          </w:rPr>
          <w:delText>communications by ships. Furthermore, the exception provided by the reference to (*) no longer applies</w:delText>
        </w:r>
        <w:r w:rsidRPr="00CE4CF0" w:rsidDel="00B6596E">
          <w:rPr>
            <w:highlight w:val="magenta"/>
          </w:rPr>
          <w:delText>.</w:delText>
        </w:r>
      </w:del>
    </w:p>
    <w:p w14:paraId="6085D889" w14:textId="77777777" w:rsidR="005140DE" w:rsidRPr="00C37CCA" w:rsidRDefault="005140DE" w:rsidP="005140DE">
      <w:pPr>
        <w:pStyle w:val="AppendixNo"/>
      </w:pPr>
      <w:bookmarkStart w:id="712" w:name="_Toc42084184"/>
      <w:r w:rsidRPr="00C37CCA">
        <w:lastRenderedPageBreak/>
        <w:t xml:space="preserve">APPENDIX </w:t>
      </w:r>
      <w:r w:rsidRPr="00C37CCA">
        <w:rPr>
          <w:rStyle w:val="href"/>
        </w:rPr>
        <w:t>17</w:t>
      </w:r>
      <w:r w:rsidRPr="00C37CCA">
        <w:t xml:space="preserve"> (REV.WRC</w:t>
      </w:r>
      <w:r w:rsidRPr="00C37CCA">
        <w:noBreakHyphen/>
      </w:r>
      <w:r>
        <w:t>23</w:t>
      </w:r>
      <w:r w:rsidRPr="00C37CCA">
        <w:t>)</w:t>
      </w:r>
      <w:bookmarkEnd w:id="712"/>
    </w:p>
    <w:p w14:paraId="09D0D6C4" w14:textId="77777777" w:rsidR="005140DE" w:rsidRPr="00C37CCA" w:rsidRDefault="005140DE" w:rsidP="005140DE">
      <w:pPr>
        <w:pStyle w:val="Appendixtitle"/>
      </w:pPr>
      <w:bookmarkStart w:id="713" w:name="_Toc328648938"/>
      <w:bookmarkStart w:id="714" w:name="_Toc35789225"/>
      <w:bookmarkStart w:id="715" w:name="_Toc35856922"/>
      <w:bookmarkStart w:id="716" w:name="_Toc35877556"/>
      <w:bookmarkStart w:id="717" w:name="_Toc35963497"/>
      <w:bookmarkStart w:id="718" w:name="_Toc42084185"/>
      <w:r w:rsidRPr="00C37CCA">
        <w:t>Frequencies and channelling arrangements in the</w:t>
      </w:r>
      <w:r w:rsidRPr="00C37CCA">
        <w:br/>
        <w:t>high-frequency bands for the maritime mobile service</w:t>
      </w:r>
      <w:bookmarkEnd w:id="713"/>
      <w:bookmarkEnd w:id="714"/>
      <w:bookmarkEnd w:id="715"/>
      <w:bookmarkEnd w:id="716"/>
      <w:bookmarkEnd w:id="717"/>
      <w:bookmarkEnd w:id="718"/>
    </w:p>
    <w:p w14:paraId="2BCBCC42" w14:textId="77777777" w:rsidR="005140DE" w:rsidRPr="00E36ECF" w:rsidRDefault="005140DE" w:rsidP="005140DE">
      <w:pPr>
        <w:pStyle w:val="Appendixref"/>
      </w:pPr>
      <w:r w:rsidRPr="00E36ECF">
        <w:t>(See Article </w:t>
      </w:r>
      <w:r w:rsidRPr="00A3774E">
        <w:rPr>
          <w:rStyle w:val="ArtrefBold0"/>
        </w:rPr>
        <w:t>52</w:t>
      </w:r>
      <w:r w:rsidRPr="00E36ECF">
        <w:t>)</w:t>
      </w:r>
    </w:p>
    <w:p w14:paraId="4467DC83" w14:textId="77777777" w:rsidR="005140DE" w:rsidRPr="00C37CCA" w:rsidRDefault="005140DE" w:rsidP="005140DE">
      <w:pPr>
        <w:pStyle w:val="Proposal"/>
      </w:pPr>
      <w:r w:rsidRPr="00C37CCA">
        <w:t>MOD</w:t>
      </w:r>
    </w:p>
    <w:p w14:paraId="5F8373F1" w14:textId="77777777" w:rsidR="005140DE" w:rsidRPr="00C37CCA" w:rsidRDefault="005140DE" w:rsidP="005140DE">
      <w:pPr>
        <w:pStyle w:val="Part1"/>
        <w:spacing w:before="0"/>
        <w:rPr>
          <w:b w:val="0"/>
          <w:sz w:val="16"/>
        </w:rPr>
      </w:pPr>
      <w:proofErr w:type="gramStart"/>
      <w:r w:rsidRPr="00C37CCA">
        <w:t>PART  A</w:t>
      </w:r>
      <w:proofErr w:type="gramEnd"/>
      <w:r w:rsidRPr="00C37CCA">
        <w:t>  –  Table of subdivided bands</w:t>
      </w:r>
      <w:r w:rsidRPr="00C37CCA">
        <w:rPr>
          <w:bCs/>
          <w:sz w:val="16"/>
        </w:rPr>
        <w:t>     </w:t>
      </w:r>
      <w:r w:rsidRPr="00C37CCA">
        <w:rPr>
          <w:b w:val="0"/>
          <w:sz w:val="16"/>
        </w:rPr>
        <w:t>(WRC</w:t>
      </w:r>
      <w:r w:rsidRPr="00C37CCA">
        <w:rPr>
          <w:b w:val="0"/>
          <w:sz w:val="16"/>
        </w:rPr>
        <w:noBreakHyphen/>
      </w:r>
      <w:del w:id="719" w:author="Chairman" w:date="2021-06-02T14:40:00Z">
        <w:r w:rsidRPr="00C37CCA" w:rsidDel="00D77822">
          <w:rPr>
            <w:b w:val="0"/>
            <w:sz w:val="16"/>
          </w:rPr>
          <w:delText>19</w:delText>
        </w:r>
      </w:del>
      <w:ins w:id="720" w:author="Chairman" w:date="2021-06-02T14:40:00Z">
        <w:r w:rsidRPr="00C37CCA">
          <w:rPr>
            <w:b w:val="0"/>
            <w:sz w:val="16"/>
          </w:rPr>
          <w:t>23</w:t>
        </w:r>
      </w:ins>
      <w:r w:rsidRPr="00C37CCA">
        <w:rPr>
          <w:b w:val="0"/>
          <w:sz w:val="16"/>
        </w:rPr>
        <w:t>)</w:t>
      </w:r>
    </w:p>
    <w:p w14:paraId="5103C309" w14:textId="77777777" w:rsidR="005140DE" w:rsidRPr="00C37CCA" w:rsidRDefault="005140DE" w:rsidP="005140DE">
      <w:r w:rsidRPr="00C37CCA">
        <w:t>…</w:t>
      </w:r>
    </w:p>
    <w:p w14:paraId="185E0BFC" w14:textId="77777777" w:rsidR="005140DE" w:rsidRPr="00C37CCA" w:rsidRDefault="005140DE" w:rsidP="005140DE">
      <w:pPr>
        <w:pStyle w:val="Tabletitle"/>
        <w:spacing w:before="240"/>
      </w:pPr>
      <w:r w:rsidRPr="00C37CCA">
        <w:t>Table of frequencies (kHz) to be used in the band between 4</w:t>
      </w:r>
      <w:r w:rsidRPr="00C37CCA">
        <w:rPr>
          <w:rFonts w:ascii="Tms Rmn" w:hAnsi="Tms Rmn"/>
          <w:color w:val="000000"/>
          <w:sz w:val="12"/>
        </w:rPr>
        <w:t> </w:t>
      </w:r>
      <w:r w:rsidRPr="00C37CCA">
        <w:t>000 </w:t>
      </w:r>
      <w:proofErr w:type="gramStart"/>
      <w:r w:rsidRPr="00C37CCA">
        <w:t>kHz</w:t>
      </w:r>
      <w:proofErr w:type="gramEnd"/>
      <w:r w:rsidRPr="00C37CCA">
        <w:t xml:space="preserve"> and 27</w:t>
      </w:r>
      <w:r w:rsidRPr="00C37CCA">
        <w:rPr>
          <w:rFonts w:ascii="Tms Rmn" w:hAnsi="Tms Rmn"/>
          <w:color w:val="000000"/>
          <w:sz w:val="12"/>
        </w:rPr>
        <w:t> </w:t>
      </w:r>
      <w:r w:rsidRPr="00C37CCA">
        <w:t>500 kHz</w:t>
      </w:r>
      <w:r w:rsidRPr="00C37CCA">
        <w:br/>
        <w:t xml:space="preserve">allocated exclusively to the maritime mobile service </w:t>
      </w:r>
      <w:r w:rsidRPr="00C37CCA">
        <w:rPr>
          <w:rFonts w:ascii="Times New Roman"/>
          <w:b w:val="0"/>
          <w:iCs/>
          <w:color w:val="000000"/>
        </w:rPr>
        <w:t>(</w:t>
      </w:r>
      <w:r w:rsidRPr="00C37CCA">
        <w:rPr>
          <w:rFonts w:ascii="Times New Roman"/>
          <w:b w:val="0"/>
          <w:i/>
          <w:iCs/>
          <w:color w:val="000000"/>
        </w:rPr>
        <w:t>continued</w:t>
      </w:r>
      <w:r w:rsidRPr="00C37CCA">
        <w:rPr>
          <w:rFonts w:ascii="Times New Roman"/>
          <w:b w:val="0"/>
          <w:iCs/>
          <w:color w:val="000000"/>
        </w:rPr>
        <w:t>)</w:t>
      </w:r>
    </w:p>
    <w:tbl>
      <w:tblPr>
        <w:tblW w:w="9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12"/>
        <w:gridCol w:w="940"/>
        <w:gridCol w:w="940"/>
        <w:gridCol w:w="940"/>
        <w:gridCol w:w="942"/>
        <w:gridCol w:w="941"/>
        <w:gridCol w:w="941"/>
        <w:gridCol w:w="945"/>
        <w:gridCol w:w="952"/>
      </w:tblGrid>
      <w:tr w:rsidR="005140DE" w:rsidRPr="00C37CCA" w14:paraId="1431E6B1" w14:textId="77777777" w:rsidTr="0075755B">
        <w:trPr>
          <w:cantSplit/>
          <w:jc w:val="center"/>
        </w:trPr>
        <w:tc>
          <w:tcPr>
            <w:tcW w:w="2112" w:type="dxa"/>
            <w:hideMark/>
          </w:tcPr>
          <w:p w14:paraId="6AFE829C" w14:textId="77777777" w:rsidR="005140DE" w:rsidRPr="00C37CCA" w:rsidRDefault="005140DE" w:rsidP="0075755B">
            <w:pPr>
              <w:pStyle w:val="Tablehead"/>
              <w:tabs>
                <w:tab w:val="right" w:pos="1758"/>
              </w:tabs>
              <w:spacing w:before="120" w:after="120"/>
            </w:pPr>
            <w:r w:rsidRPr="00C37CCA">
              <w:t>Band (MHz)</w:t>
            </w:r>
          </w:p>
        </w:tc>
        <w:tc>
          <w:tcPr>
            <w:tcW w:w="940" w:type="dxa"/>
            <w:hideMark/>
          </w:tcPr>
          <w:p w14:paraId="40E58020" w14:textId="77777777" w:rsidR="005140DE" w:rsidRPr="00C37CCA" w:rsidRDefault="005140DE" w:rsidP="0075755B">
            <w:pPr>
              <w:pStyle w:val="Tablehead"/>
              <w:spacing w:before="120" w:after="120"/>
            </w:pPr>
            <w:r w:rsidRPr="00C37CCA">
              <w:t>4</w:t>
            </w:r>
          </w:p>
        </w:tc>
        <w:tc>
          <w:tcPr>
            <w:tcW w:w="940" w:type="dxa"/>
            <w:hideMark/>
          </w:tcPr>
          <w:p w14:paraId="3F71235E" w14:textId="77777777" w:rsidR="005140DE" w:rsidRPr="00C37CCA" w:rsidRDefault="005140DE" w:rsidP="0075755B">
            <w:pPr>
              <w:pStyle w:val="Tablehead"/>
              <w:spacing w:before="120" w:after="120"/>
            </w:pPr>
            <w:r w:rsidRPr="00C37CCA">
              <w:t>6</w:t>
            </w:r>
          </w:p>
        </w:tc>
        <w:tc>
          <w:tcPr>
            <w:tcW w:w="940" w:type="dxa"/>
            <w:hideMark/>
          </w:tcPr>
          <w:p w14:paraId="72669B85" w14:textId="77777777" w:rsidR="005140DE" w:rsidRPr="00C37CCA" w:rsidRDefault="005140DE" w:rsidP="0075755B">
            <w:pPr>
              <w:pStyle w:val="Tablehead"/>
              <w:spacing w:before="120" w:after="120"/>
            </w:pPr>
            <w:r w:rsidRPr="00C37CCA">
              <w:t>8</w:t>
            </w:r>
          </w:p>
        </w:tc>
        <w:tc>
          <w:tcPr>
            <w:tcW w:w="942" w:type="dxa"/>
            <w:hideMark/>
          </w:tcPr>
          <w:p w14:paraId="65693D5E" w14:textId="77777777" w:rsidR="005140DE" w:rsidRPr="00C37CCA" w:rsidRDefault="005140DE" w:rsidP="0075755B">
            <w:pPr>
              <w:pStyle w:val="Tablehead"/>
              <w:spacing w:before="120" w:after="120"/>
            </w:pPr>
            <w:r w:rsidRPr="00C37CCA">
              <w:t>12</w:t>
            </w:r>
          </w:p>
        </w:tc>
        <w:tc>
          <w:tcPr>
            <w:tcW w:w="941" w:type="dxa"/>
            <w:hideMark/>
          </w:tcPr>
          <w:p w14:paraId="11642953" w14:textId="77777777" w:rsidR="005140DE" w:rsidRPr="00C37CCA" w:rsidRDefault="005140DE" w:rsidP="0075755B">
            <w:pPr>
              <w:pStyle w:val="Tablehead"/>
              <w:spacing w:before="120" w:after="120"/>
            </w:pPr>
            <w:r w:rsidRPr="00C37CCA">
              <w:t>16</w:t>
            </w:r>
          </w:p>
        </w:tc>
        <w:tc>
          <w:tcPr>
            <w:tcW w:w="941" w:type="dxa"/>
            <w:hideMark/>
          </w:tcPr>
          <w:p w14:paraId="4A921763" w14:textId="77777777" w:rsidR="005140DE" w:rsidRPr="00C37CCA" w:rsidRDefault="005140DE" w:rsidP="0075755B">
            <w:pPr>
              <w:pStyle w:val="Tablehead"/>
              <w:spacing w:before="120" w:after="120"/>
            </w:pPr>
            <w:r w:rsidRPr="00C37CCA">
              <w:t>18/19</w:t>
            </w:r>
          </w:p>
        </w:tc>
        <w:tc>
          <w:tcPr>
            <w:tcW w:w="945" w:type="dxa"/>
            <w:hideMark/>
          </w:tcPr>
          <w:p w14:paraId="619820AE" w14:textId="77777777" w:rsidR="005140DE" w:rsidRPr="00C37CCA" w:rsidRDefault="005140DE" w:rsidP="0075755B">
            <w:pPr>
              <w:pStyle w:val="Tablehead"/>
              <w:spacing w:before="120" w:after="120"/>
            </w:pPr>
            <w:r w:rsidRPr="00C37CCA">
              <w:t>22</w:t>
            </w:r>
          </w:p>
        </w:tc>
        <w:tc>
          <w:tcPr>
            <w:tcW w:w="952" w:type="dxa"/>
            <w:hideMark/>
          </w:tcPr>
          <w:p w14:paraId="242AACBF" w14:textId="77777777" w:rsidR="005140DE" w:rsidRPr="00C37CCA" w:rsidRDefault="005140DE" w:rsidP="0075755B">
            <w:pPr>
              <w:pStyle w:val="Tablehead"/>
              <w:spacing w:before="120" w:after="120"/>
            </w:pPr>
            <w:r w:rsidRPr="00C37CCA">
              <w:t>25/26</w:t>
            </w:r>
          </w:p>
        </w:tc>
      </w:tr>
      <w:tr w:rsidR="005140DE" w:rsidRPr="00C37CCA" w14:paraId="6C705A4D" w14:textId="77777777" w:rsidTr="0075755B">
        <w:tblPrEx>
          <w:tblLook w:val="0000" w:firstRow="0" w:lastRow="0" w:firstColumn="0" w:lastColumn="0" w:noHBand="0" w:noVBand="0"/>
        </w:tblPrEx>
        <w:trPr>
          <w:cantSplit/>
          <w:jc w:val="center"/>
        </w:trPr>
        <w:tc>
          <w:tcPr>
            <w:tcW w:w="2112" w:type="dxa"/>
          </w:tcPr>
          <w:p w14:paraId="596BDCD5" w14:textId="77777777" w:rsidR="005140DE" w:rsidRPr="00C37CCA" w:rsidRDefault="005140DE" w:rsidP="0075755B">
            <w:pPr>
              <w:pStyle w:val="Tabletext"/>
              <w:tabs>
                <w:tab w:val="right" w:pos="1843"/>
                <w:tab w:val="right" w:pos="1928"/>
              </w:tabs>
              <w:spacing w:before="80" w:after="80"/>
              <w:ind w:left="85" w:right="57"/>
              <w:rPr>
                <w:sz w:val="18"/>
              </w:rPr>
            </w:pPr>
            <w:r>
              <w:rPr>
                <w:sz w:val="18"/>
              </w:rPr>
              <w:t>…</w:t>
            </w:r>
          </w:p>
        </w:tc>
        <w:tc>
          <w:tcPr>
            <w:tcW w:w="940" w:type="dxa"/>
          </w:tcPr>
          <w:p w14:paraId="1A03AAA0" w14:textId="77777777" w:rsidR="005140DE" w:rsidRPr="00C37CCA" w:rsidRDefault="005140DE" w:rsidP="0075755B">
            <w:pPr>
              <w:pStyle w:val="Tabletext"/>
              <w:spacing w:before="80" w:after="80"/>
              <w:jc w:val="center"/>
              <w:rPr>
                <w:sz w:val="18"/>
              </w:rPr>
            </w:pPr>
          </w:p>
        </w:tc>
        <w:tc>
          <w:tcPr>
            <w:tcW w:w="940" w:type="dxa"/>
          </w:tcPr>
          <w:p w14:paraId="19B58E66" w14:textId="77777777" w:rsidR="005140DE" w:rsidRPr="00C37CCA" w:rsidRDefault="005140DE" w:rsidP="0075755B">
            <w:pPr>
              <w:pStyle w:val="Tabletext"/>
              <w:spacing w:before="80" w:after="80"/>
              <w:jc w:val="center"/>
              <w:rPr>
                <w:sz w:val="18"/>
              </w:rPr>
            </w:pPr>
          </w:p>
        </w:tc>
        <w:tc>
          <w:tcPr>
            <w:tcW w:w="940" w:type="dxa"/>
          </w:tcPr>
          <w:p w14:paraId="6524A376" w14:textId="77777777" w:rsidR="005140DE" w:rsidRPr="00C37CCA" w:rsidRDefault="005140DE" w:rsidP="0075755B">
            <w:pPr>
              <w:pStyle w:val="Tabletext"/>
              <w:spacing w:before="80" w:after="80"/>
              <w:jc w:val="center"/>
              <w:rPr>
                <w:sz w:val="18"/>
              </w:rPr>
            </w:pPr>
          </w:p>
        </w:tc>
        <w:tc>
          <w:tcPr>
            <w:tcW w:w="942" w:type="dxa"/>
          </w:tcPr>
          <w:p w14:paraId="499FDFDA" w14:textId="77777777" w:rsidR="005140DE" w:rsidRPr="00C37CCA" w:rsidRDefault="005140DE" w:rsidP="0075755B">
            <w:pPr>
              <w:pStyle w:val="Tabletext"/>
              <w:spacing w:before="80" w:after="80"/>
              <w:jc w:val="center"/>
              <w:rPr>
                <w:sz w:val="18"/>
              </w:rPr>
            </w:pPr>
          </w:p>
        </w:tc>
        <w:tc>
          <w:tcPr>
            <w:tcW w:w="941" w:type="dxa"/>
          </w:tcPr>
          <w:p w14:paraId="155B7CF3" w14:textId="77777777" w:rsidR="005140DE" w:rsidRPr="00C37CCA" w:rsidRDefault="005140DE" w:rsidP="0075755B">
            <w:pPr>
              <w:pStyle w:val="Tabletext"/>
              <w:spacing w:before="80" w:after="80"/>
              <w:jc w:val="center"/>
              <w:rPr>
                <w:sz w:val="18"/>
              </w:rPr>
            </w:pPr>
          </w:p>
        </w:tc>
        <w:tc>
          <w:tcPr>
            <w:tcW w:w="941" w:type="dxa"/>
          </w:tcPr>
          <w:p w14:paraId="71D52614" w14:textId="77777777" w:rsidR="005140DE" w:rsidRPr="00C37CCA" w:rsidRDefault="005140DE" w:rsidP="0075755B">
            <w:pPr>
              <w:pStyle w:val="Tabletext"/>
              <w:spacing w:before="80" w:after="80"/>
              <w:jc w:val="center"/>
              <w:rPr>
                <w:sz w:val="18"/>
              </w:rPr>
            </w:pPr>
          </w:p>
        </w:tc>
        <w:tc>
          <w:tcPr>
            <w:tcW w:w="945" w:type="dxa"/>
          </w:tcPr>
          <w:p w14:paraId="1922C920" w14:textId="77777777" w:rsidR="005140DE" w:rsidRPr="00C37CCA" w:rsidRDefault="005140DE" w:rsidP="0075755B">
            <w:pPr>
              <w:pStyle w:val="Tabletext"/>
              <w:spacing w:before="80" w:after="80"/>
              <w:jc w:val="center"/>
              <w:rPr>
                <w:sz w:val="18"/>
              </w:rPr>
            </w:pPr>
          </w:p>
        </w:tc>
        <w:tc>
          <w:tcPr>
            <w:tcW w:w="945" w:type="dxa"/>
          </w:tcPr>
          <w:p w14:paraId="668A8DD7" w14:textId="77777777" w:rsidR="005140DE" w:rsidRPr="00C37CCA" w:rsidRDefault="005140DE" w:rsidP="0075755B">
            <w:pPr>
              <w:pStyle w:val="Tabletext"/>
              <w:spacing w:before="80" w:after="80"/>
              <w:jc w:val="center"/>
              <w:rPr>
                <w:sz w:val="18"/>
              </w:rPr>
            </w:pPr>
          </w:p>
        </w:tc>
      </w:tr>
      <w:tr w:rsidR="005140DE" w:rsidRPr="00C37CCA" w14:paraId="306CECCD" w14:textId="77777777" w:rsidTr="0075755B">
        <w:tblPrEx>
          <w:tblLook w:val="0000" w:firstRow="0" w:lastRow="0" w:firstColumn="0" w:lastColumn="0" w:noHBand="0" w:noVBand="0"/>
        </w:tblPrEx>
        <w:trPr>
          <w:cantSplit/>
          <w:jc w:val="center"/>
        </w:trPr>
        <w:tc>
          <w:tcPr>
            <w:tcW w:w="2112" w:type="dxa"/>
          </w:tcPr>
          <w:p w14:paraId="2D453D13" w14:textId="77777777" w:rsidR="005140DE" w:rsidRPr="00C37CCA" w:rsidRDefault="005140DE" w:rsidP="0075755B">
            <w:pPr>
              <w:pStyle w:val="Tabletext"/>
              <w:tabs>
                <w:tab w:val="right" w:pos="1843"/>
                <w:tab w:val="right" w:pos="1928"/>
              </w:tabs>
              <w:spacing w:before="80" w:after="80"/>
              <w:ind w:left="85" w:right="57"/>
              <w:rPr>
                <w:sz w:val="18"/>
              </w:rPr>
            </w:pPr>
            <w:r w:rsidRPr="00C37CCA">
              <w:rPr>
                <w:sz w:val="18"/>
              </w:rPr>
              <w:t>Limits (kHz)</w:t>
            </w:r>
          </w:p>
        </w:tc>
        <w:tc>
          <w:tcPr>
            <w:tcW w:w="940" w:type="dxa"/>
          </w:tcPr>
          <w:p w14:paraId="5444DA8B" w14:textId="77777777" w:rsidR="005140DE" w:rsidRPr="00C37CCA" w:rsidRDefault="005140DE" w:rsidP="0075755B">
            <w:pPr>
              <w:pStyle w:val="Tabletext"/>
              <w:spacing w:before="80" w:after="80"/>
              <w:jc w:val="center"/>
              <w:rPr>
                <w:sz w:val="18"/>
              </w:rPr>
            </w:pPr>
            <w:r w:rsidRPr="00C37CCA">
              <w:rPr>
                <w:sz w:val="18"/>
              </w:rPr>
              <w:t>4</w:t>
            </w:r>
            <w:r w:rsidRPr="00C37CCA">
              <w:rPr>
                <w:rFonts w:ascii="Tms Rmn" w:hAnsi="Tms Rmn"/>
                <w:sz w:val="12"/>
              </w:rPr>
              <w:t> </w:t>
            </w:r>
            <w:r w:rsidRPr="00C37CCA">
              <w:rPr>
                <w:sz w:val="18"/>
              </w:rPr>
              <w:t>170</w:t>
            </w:r>
          </w:p>
        </w:tc>
        <w:tc>
          <w:tcPr>
            <w:tcW w:w="940" w:type="dxa"/>
          </w:tcPr>
          <w:p w14:paraId="7080DBC3" w14:textId="77777777" w:rsidR="005140DE" w:rsidRPr="00C37CCA" w:rsidDel="007E448C" w:rsidRDefault="005140DE" w:rsidP="0075755B">
            <w:pPr>
              <w:pStyle w:val="Tabletext"/>
              <w:spacing w:before="80" w:after="80"/>
              <w:jc w:val="center"/>
              <w:rPr>
                <w:b/>
                <w:sz w:val="18"/>
              </w:rPr>
            </w:pPr>
            <w:r w:rsidRPr="00C37CCA">
              <w:rPr>
                <w:sz w:val="18"/>
              </w:rPr>
              <w:t>6</w:t>
            </w:r>
            <w:r w:rsidRPr="00C37CCA">
              <w:rPr>
                <w:rFonts w:ascii="Tms Rmn" w:hAnsi="Tms Rmn"/>
                <w:sz w:val="12"/>
              </w:rPr>
              <w:t> </w:t>
            </w:r>
            <w:r w:rsidRPr="00C37CCA">
              <w:rPr>
                <w:sz w:val="18"/>
              </w:rPr>
              <w:t>262.75</w:t>
            </w:r>
          </w:p>
        </w:tc>
        <w:tc>
          <w:tcPr>
            <w:tcW w:w="940" w:type="dxa"/>
          </w:tcPr>
          <w:p w14:paraId="1A7BBCCE" w14:textId="77777777" w:rsidR="005140DE" w:rsidRPr="00C37CCA" w:rsidDel="007E448C" w:rsidRDefault="005140DE" w:rsidP="0075755B">
            <w:pPr>
              <w:pStyle w:val="Tabletext"/>
              <w:spacing w:before="80" w:after="80"/>
              <w:jc w:val="center"/>
              <w:rPr>
                <w:b/>
                <w:sz w:val="18"/>
              </w:rPr>
            </w:pPr>
            <w:r w:rsidRPr="00C37CCA">
              <w:rPr>
                <w:sz w:val="18"/>
              </w:rPr>
              <w:t>8</w:t>
            </w:r>
            <w:r w:rsidRPr="00C37CCA">
              <w:rPr>
                <w:rFonts w:ascii="Tms Rmn" w:hAnsi="Tms Rmn"/>
                <w:sz w:val="12"/>
              </w:rPr>
              <w:t> </w:t>
            </w:r>
            <w:r w:rsidRPr="00C37CCA">
              <w:rPr>
                <w:sz w:val="18"/>
              </w:rPr>
              <w:t>341.75</w:t>
            </w:r>
          </w:p>
        </w:tc>
        <w:tc>
          <w:tcPr>
            <w:tcW w:w="942" w:type="dxa"/>
          </w:tcPr>
          <w:p w14:paraId="1806F325" w14:textId="77777777" w:rsidR="005140DE" w:rsidRPr="00C37CCA" w:rsidDel="007E448C" w:rsidRDefault="005140DE" w:rsidP="0075755B">
            <w:pPr>
              <w:pStyle w:val="Tabletext"/>
              <w:spacing w:before="80" w:after="80"/>
              <w:jc w:val="center"/>
              <w:rPr>
                <w:b/>
                <w:sz w:val="18"/>
              </w:rPr>
            </w:pPr>
            <w:r w:rsidRPr="00C37CCA">
              <w:rPr>
                <w:sz w:val="18"/>
              </w:rPr>
              <w:t>12</w:t>
            </w:r>
            <w:r w:rsidRPr="00C37CCA">
              <w:rPr>
                <w:rFonts w:ascii="Tms Rmn" w:hAnsi="Tms Rmn"/>
                <w:sz w:val="12"/>
              </w:rPr>
              <w:t> </w:t>
            </w:r>
            <w:r w:rsidRPr="00C37CCA">
              <w:rPr>
                <w:sz w:val="18"/>
              </w:rPr>
              <w:t>421.75</w:t>
            </w:r>
          </w:p>
        </w:tc>
        <w:tc>
          <w:tcPr>
            <w:tcW w:w="941" w:type="dxa"/>
          </w:tcPr>
          <w:p w14:paraId="5DAA90C8" w14:textId="77777777" w:rsidR="005140DE" w:rsidRPr="00C37CCA" w:rsidDel="007E448C" w:rsidRDefault="005140DE" w:rsidP="0075755B">
            <w:pPr>
              <w:pStyle w:val="Tabletext"/>
              <w:spacing w:before="80" w:after="80"/>
              <w:jc w:val="center"/>
              <w:rPr>
                <w:b/>
                <w:sz w:val="18"/>
              </w:rPr>
            </w:pPr>
            <w:r w:rsidRPr="00C37CCA">
              <w:rPr>
                <w:sz w:val="18"/>
              </w:rPr>
              <w:t>16</w:t>
            </w:r>
            <w:r w:rsidRPr="00C37CCA">
              <w:rPr>
                <w:rFonts w:ascii="Tms Rmn" w:hAnsi="Tms Rmn"/>
                <w:sz w:val="12"/>
              </w:rPr>
              <w:t> </w:t>
            </w:r>
            <w:r w:rsidRPr="00C37CCA">
              <w:rPr>
                <w:sz w:val="18"/>
              </w:rPr>
              <w:t>618.75</w:t>
            </w:r>
          </w:p>
        </w:tc>
        <w:tc>
          <w:tcPr>
            <w:tcW w:w="941" w:type="dxa"/>
          </w:tcPr>
          <w:p w14:paraId="7381274A" w14:textId="77777777" w:rsidR="005140DE" w:rsidRPr="00C37CCA" w:rsidRDefault="005140DE" w:rsidP="0075755B">
            <w:pPr>
              <w:pStyle w:val="Tabletext"/>
              <w:spacing w:before="80" w:after="80"/>
              <w:jc w:val="center"/>
              <w:rPr>
                <w:sz w:val="18"/>
              </w:rPr>
            </w:pPr>
            <w:r w:rsidRPr="00C37CCA">
              <w:rPr>
                <w:sz w:val="18"/>
              </w:rPr>
              <w:t>18</w:t>
            </w:r>
            <w:r w:rsidRPr="00C37CCA">
              <w:rPr>
                <w:rFonts w:ascii="Tms Rmn" w:hAnsi="Tms Rmn"/>
                <w:sz w:val="12"/>
              </w:rPr>
              <w:t> </w:t>
            </w:r>
            <w:r w:rsidRPr="00C37CCA">
              <w:rPr>
                <w:sz w:val="18"/>
              </w:rPr>
              <w:t>880.25</w:t>
            </w:r>
          </w:p>
        </w:tc>
        <w:tc>
          <w:tcPr>
            <w:tcW w:w="945" w:type="dxa"/>
          </w:tcPr>
          <w:p w14:paraId="3CCD2B88" w14:textId="77777777" w:rsidR="005140DE" w:rsidRPr="00C37CCA" w:rsidDel="007E448C" w:rsidRDefault="005140DE" w:rsidP="0075755B">
            <w:pPr>
              <w:pStyle w:val="Tabletext"/>
              <w:spacing w:before="80" w:after="80"/>
              <w:jc w:val="center"/>
              <w:rPr>
                <w:b/>
                <w:sz w:val="18"/>
              </w:rPr>
            </w:pPr>
            <w:r w:rsidRPr="00C37CCA">
              <w:rPr>
                <w:sz w:val="18"/>
              </w:rPr>
              <w:t>22</w:t>
            </w:r>
            <w:r w:rsidRPr="00C37CCA">
              <w:rPr>
                <w:rFonts w:ascii="Tms Rmn" w:hAnsi="Tms Rmn"/>
                <w:sz w:val="12"/>
              </w:rPr>
              <w:t> </w:t>
            </w:r>
            <w:r w:rsidRPr="00C37CCA">
              <w:rPr>
                <w:sz w:val="18"/>
              </w:rPr>
              <w:t>241.75</w:t>
            </w:r>
          </w:p>
        </w:tc>
        <w:tc>
          <w:tcPr>
            <w:tcW w:w="945" w:type="dxa"/>
          </w:tcPr>
          <w:p w14:paraId="260BDEBE" w14:textId="77777777" w:rsidR="005140DE" w:rsidRPr="00C37CCA" w:rsidRDefault="005140DE" w:rsidP="0075755B">
            <w:pPr>
              <w:pStyle w:val="Tabletext"/>
              <w:spacing w:before="80" w:after="80"/>
              <w:jc w:val="center"/>
              <w:rPr>
                <w:b/>
                <w:sz w:val="18"/>
              </w:rPr>
            </w:pPr>
            <w:r w:rsidRPr="00C37CCA">
              <w:rPr>
                <w:sz w:val="18"/>
              </w:rPr>
              <w:t>25</w:t>
            </w:r>
            <w:r w:rsidRPr="00C37CCA">
              <w:rPr>
                <w:rFonts w:ascii="Tms Rmn" w:hAnsi="Tms Rmn"/>
                <w:sz w:val="12"/>
              </w:rPr>
              <w:t> </w:t>
            </w:r>
            <w:r w:rsidRPr="00C37CCA">
              <w:rPr>
                <w:sz w:val="18"/>
              </w:rPr>
              <w:t>208.25</w:t>
            </w:r>
          </w:p>
        </w:tc>
      </w:tr>
      <w:tr w:rsidR="005140DE" w:rsidRPr="00C37CCA" w14:paraId="48278281" w14:textId="77777777" w:rsidTr="0075755B">
        <w:tblPrEx>
          <w:tblLook w:val="0000" w:firstRow="0" w:lastRow="0" w:firstColumn="0" w:lastColumn="0" w:noHBand="0" w:noVBand="0"/>
        </w:tblPrEx>
        <w:trPr>
          <w:cantSplit/>
          <w:jc w:val="center"/>
        </w:trPr>
        <w:tc>
          <w:tcPr>
            <w:tcW w:w="2112" w:type="dxa"/>
          </w:tcPr>
          <w:p w14:paraId="5DC53CC7" w14:textId="77777777" w:rsidR="005140DE" w:rsidRPr="00C37CCA" w:rsidRDefault="005140DE" w:rsidP="0075755B">
            <w:pPr>
              <w:pStyle w:val="Tabletext"/>
              <w:tabs>
                <w:tab w:val="right" w:pos="1843"/>
                <w:tab w:val="right" w:pos="1928"/>
              </w:tabs>
              <w:spacing w:before="80" w:after="80"/>
              <w:ind w:left="85" w:right="57"/>
              <w:rPr>
                <w:sz w:val="18"/>
              </w:rPr>
            </w:pPr>
            <w:r w:rsidRPr="00C37CCA">
              <w:rPr>
                <w:sz w:val="18"/>
              </w:rPr>
              <w:t>Frequencies (paired and non-paired) assignable to ship stations for narrow-band direct-printing (NBDP) telegraphy and data transmission systems at speeds not exceeding 100 </w:t>
            </w:r>
            <w:proofErr w:type="spellStart"/>
            <w:r w:rsidRPr="00C37CCA">
              <w:rPr>
                <w:sz w:val="18"/>
              </w:rPr>
              <w:t>Bd</w:t>
            </w:r>
            <w:proofErr w:type="spellEnd"/>
            <w:r w:rsidRPr="00C37CCA">
              <w:rPr>
                <w:sz w:val="18"/>
              </w:rPr>
              <w:t xml:space="preserve"> for FSK and 200 </w:t>
            </w:r>
            <w:proofErr w:type="spellStart"/>
            <w:r w:rsidRPr="00C37CCA">
              <w:rPr>
                <w:sz w:val="18"/>
              </w:rPr>
              <w:t>Bd</w:t>
            </w:r>
            <w:proofErr w:type="spellEnd"/>
            <w:r w:rsidRPr="00C37CCA">
              <w:rPr>
                <w:sz w:val="18"/>
              </w:rPr>
              <w:t xml:space="preserve"> for PSK</w:t>
            </w:r>
          </w:p>
          <w:p w14:paraId="72B982FE" w14:textId="77777777" w:rsidR="005140DE" w:rsidRPr="00C37CCA" w:rsidRDefault="005140DE" w:rsidP="0075755B">
            <w:pPr>
              <w:pStyle w:val="Tabletext"/>
              <w:tabs>
                <w:tab w:val="right" w:pos="1843"/>
                <w:tab w:val="right" w:pos="1928"/>
              </w:tabs>
              <w:spacing w:before="80" w:after="80"/>
              <w:ind w:left="85" w:right="57"/>
              <w:jc w:val="right"/>
              <w:rPr>
                <w:i/>
                <w:iCs/>
                <w:sz w:val="18"/>
              </w:rPr>
            </w:pPr>
            <w:r w:rsidRPr="00C37CCA">
              <w:rPr>
                <w:i/>
                <w:iCs/>
                <w:sz w:val="18"/>
              </w:rPr>
              <w:t>b) d) j)</w:t>
            </w:r>
          </w:p>
        </w:tc>
        <w:tc>
          <w:tcPr>
            <w:tcW w:w="940" w:type="dxa"/>
          </w:tcPr>
          <w:p w14:paraId="51E34F45" w14:textId="77777777" w:rsidR="005140DE" w:rsidRPr="00C37CCA" w:rsidRDefault="005140DE" w:rsidP="0075755B">
            <w:pPr>
              <w:pStyle w:val="Tabletext"/>
              <w:spacing w:before="80" w:after="80"/>
              <w:jc w:val="center"/>
              <w:rPr>
                <w:sz w:val="18"/>
              </w:rPr>
            </w:pPr>
            <w:r w:rsidRPr="00C37CCA">
              <w:rPr>
                <w:b/>
                <w:bCs/>
                <w:sz w:val="18"/>
              </w:rPr>
              <w:t>4 170.5</w:t>
            </w:r>
            <w:r w:rsidRPr="00C37CCA">
              <w:rPr>
                <w:b/>
                <w:bCs/>
                <w:sz w:val="18"/>
              </w:rPr>
              <w:br/>
            </w:r>
            <w:r w:rsidRPr="00C37CCA">
              <w:rPr>
                <w:sz w:val="18"/>
              </w:rPr>
              <w:t>to</w:t>
            </w:r>
            <w:r w:rsidRPr="00C37CCA">
              <w:rPr>
                <w:sz w:val="18"/>
              </w:rPr>
              <w:br/>
            </w:r>
            <w:r w:rsidRPr="00C37CCA">
              <w:rPr>
                <w:b/>
                <w:bCs/>
                <w:sz w:val="18"/>
              </w:rPr>
              <w:t>4 180</w:t>
            </w:r>
            <w:r w:rsidRPr="00C37CCA">
              <w:rPr>
                <w:sz w:val="18"/>
              </w:rPr>
              <w:br/>
            </w:r>
            <w:r w:rsidRPr="00C37CCA">
              <w:rPr>
                <w:sz w:val="18"/>
              </w:rPr>
              <w:br/>
            </w:r>
            <w:r w:rsidRPr="00C37CCA">
              <w:rPr>
                <w:i/>
                <w:iCs/>
                <w:sz w:val="18"/>
              </w:rPr>
              <w:t>20 f.</w:t>
            </w:r>
            <w:r w:rsidRPr="00C37CCA">
              <w:rPr>
                <w:i/>
                <w:iCs/>
                <w:sz w:val="18"/>
              </w:rPr>
              <w:br/>
              <w:t>0.5 kHz</w:t>
            </w:r>
          </w:p>
        </w:tc>
        <w:tc>
          <w:tcPr>
            <w:tcW w:w="940" w:type="dxa"/>
          </w:tcPr>
          <w:p w14:paraId="1864F3CB" w14:textId="77777777" w:rsidR="005140DE" w:rsidRPr="00C37CCA" w:rsidRDefault="005140DE" w:rsidP="0075755B">
            <w:pPr>
              <w:pStyle w:val="Tabletext"/>
              <w:spacing w:before="80" w:after="80"/>
              <w:jc w:val="center"/>
              <w:rPr>
                <w:sz w:val="18"/>
              </w:rPr>
            </w:pPr>
            <w:r w:rsidRPr="00C37CCA">
              <w:rPr>
                <w:b/>
                <w:bCs/>
                <w:sz w:val="18"/>
              </w:rPr>
              <w:t>6 263</w:t>
            </w:r>
            <w:r w:rsidRPr="00C37CCA">
              <w:rPr>
                <w:b/>
                <w:bCs/>
                <w:sz w:val="18"/>
              </w:rPr>
              <w:br/>
            </w:r>
            <w:r w:rsidRPr="00C37CCA">
              <w:rPr>
                <w:sz w:val="18"/>
              </w:rPr>
              <w:t>to</w:t>
            </w:r>
            <w:r w:rsidRPr="00C37CCA">
              <w:rPr>
                <w:sz w:val="18"/>
              </w:rPr>
              <w:br/>
            </w:r>
            <w:r w:rsidRPr="00C37CCA">
              <w:rPr>
                <w:b/>
                <w:bCs/>
                <w:sz w:val="18"/>
              </w:rPr>
              <w:t>6 269.5</w:t>
            </w:r>
            <w:r w:rsidRPr="00C37CCA">
              <w:rPr>
                <w:sz w:val="18"/>
              </w:rPr>
              <w:br/>
            </w:r>
            <w:r w:rsidRPr="00C37CCA">
              <w:rPr>
                <w:sz w:val="18"/>
              </w:rPr>
              <w:br/>
            </w:r>
            <w:r w:rsidRPr="00C37CCA">
              <w:rPr>
                <w:i/>
                <w:iCs/>
                <w:sz w:val="18"/>
              </w:rPr>
              <w:t>14 f.</w:t>
            </w:r>
            <w:r w:rsidRPr="00C37CCA">
              <w:rPr>
                <w:i/>
                <w:iCs/>
                <w:sz w:val="18"/>
              </w:rPr>
              <w:br/>
              <w:t>0.5 kHz</w:t>
            </w:r>
          </w:p>
        </w:tc>
        <w:tc>
          <w:tcPr>
            <w:tcW w:w="940" w:type="dxa"/>
            <w:shd w:val="clear" w:color="auto" w:fill="D9D9D9" w:themeFill="background1" w:themeFillShade="D9"/>
          </w:tcPr>
          <w:p w14:paraId="73E97188" w14:textId="77777777" w:rsidR="005140DE" w:rsidRPr="00C37CCA" w:rsidRDefault="005140DE" w:rsidP="0075755B">
            <w:pPr>
              <w:pStyle w:val="Tabletext"/>
              <w:spacing w:before="80" w:after="80"/>
              <w:jc w:val="center"/>
              <w:rPr>
                <w:sz w:val="18"/>
              </w:rPr>
            </w:pPr>
          </w:p>
        </w:tc>
        <w:tc>
          <w:tcPr>
            <w:tcW w:w="942" w:type="dxa"/>
            <w:shd w:val="clear" w:color="auto" w:fill="auto"/>
          </w:tcPr>
          <w:p w14:paraId="5DB576D9" w14:textId="77777777" w:rsidR="005140DE" w:rsidRPr="00C37CCA" w:rsidRDefault="005140DE" w:rsidP="0075755B">
            <w:pPr>
              <w:pStyle w:val="Tabletext"/>
              <w:spacing w:before="80" w:after="80"/>
              <w:jc w:val="center"/>
              <w:rPr>
                <w:sz w:val="18"/>
              </w:rPr>
            </w:pPr>
            <w:r w:rsidRPr="00C37CCA">
              <w:rPr>
                <w:b/>
                <w:bCs/>
                <w:sz w:val="18"/>
              </w:rPr>
              <w:t>12 422</w:t>
            </w:r>
            <w:r w:rsidRPr="00C37CCA">
              <w:rPr>
                <w:b/>
                <w:bCs/>
                <w:sz w:val="18"/>
              </w:rPr>
              <w:br/>
            </w:r>
            <w:r w:rsidRPr="00C37CCA">
              <w:rPr>
                <w:sz w:val="18"/>
              </w:rPr>
              <w:br/>
            </w:r>
            <w:r w:rsidRPr="00C37CCA">
              <w:rPr>
                <w:sz w:val="18"/>
              </w:rPr>
              <w:br/>
            </w:r>
            <w:r w:rsidRPr="00C37CCA">
              <w:rPr>
                <w:sz w:val="18"/>
              </w:rPr>
              <w:br/>
            </w:r>
            <w:r w:rsidRPr="00C37CCA">
              <w:rPr>
                <w:i/>
                <w:iCs/>
                <w:sz w:val="18"/>
              </w:rPr>
              <w:t>1 f.</w:t>
            </w:r>
            <w:r w:rsidRPr="00C37CCA">
              <w:rPr>
                <w:i/>
                <w:iCs/>
                <w:sz w:val="18"/>
              </w:rPr>
              <w:br/>
              <w:t>0.5 kHz</w:t>
            </w:r>
          </w:p>
        </w:tc>
        <w:tc>
          <w:tcPr>
            <w:tcW w:w="941" w:type="dxa"/>
            <w:shd w:val="clear" w:color="auto" w:fill="D9D9D9" w:themeFill="background1" w:themeFillShade="D9"/>
          </w:tcPr>
          <w:p w14:paraId="159D5A32" w14:textId="77777777" w:rsidR="005140DE" w:rsidRPr="00C37CCA" w:rsidRDefault="005140DE" w:rsidP="0075755B">
            <w:pPr>
              <w:pStyle w:val="Tabletext"/>
              <w:spacing w:before="80" w:after="80"/>
              <w:jc w:val="center"/>
              <w:rPr>
                <w:sz w:val="18"/>
              </w:rPr>
            </w:pPr>
          </w:p>
        </w:tc>
        <w:tc>
          <w:tcPr>
            <w:tcW w:w="941" w:type="dxa"/>
            <w:shd w:val="clear" w:color="auto" w:fill="D9D9D9" w:themeFill="background1" w:themeFillShade="D9"/>
          </w:tcPr>
          <w:p w14:paraId="5099F133" w14:textId="77777777" w:rsidR="005140DE" w:rsidRPr="00C37CCA" w:rsidRDefault="005140DE" w:rsidP="0075755B">
            <w:pPr>
              <w:pStyle w:val="Tabletext"/>
              <w:spacing w:before="80" w:after="80"/>
              <w:jc w:val="center"/>
              <w:rPr>
                <w:sz w:val="18"/>
              </w:rPr>
            </w:pPr>
          </w:p>
        </w:tc>
        <w:tc>
          <w:tcPr>
            <w:tcW w:w="945" w:type="dxa"/>
            <w:shd w:val="clear" w:color="auto" w:fill="D9D9D9" w:themeFill="background1" w:themeFillShade="D9"/>
          </w:tcPr>
          <w:p w14:paraId="3CC724D8" w14:textId="77777777" w:rsidR="005140DE" w:rsidRPr="00C37CCA" w:rsidRDefault="005140DE" w:rsidP="0075755B">
            <w:pPr>
              <w:pStyle w:val="Tabletext"/>
              <w:spacing w:before="80" w:after="80"/>
              <w:jc w:val="center"/>
              <w:rPr>
                <w:sz w:val="18"/>
              </w:rPr>
            </w:pPr>
          </w:p>
        </w:tc>
        <w:tc>
          <w:tcPr>
            <w:tcW w:w="945" w:type="dxa"/>
            <w:shd w:val="clear" w:color="auto" w:fill="D9D9D9" w:themeFill="background1" w:themeFillShade="D9"/>
          </w:tcPr>
          <w:p w14:paraId="3EDD3ADA" w14:textId="77777777" w:rsidR="005140DE" w:rsidRPr="00C37CCA" w:rsidRDefault="005140DE" w:rsidP="0075755B">
            <w:pPr>
              <w:pStyle w:val="Tabletext"/>
              <w:spacing w:before="80" w:after="80"/>
              <w:jc w:val="center"/>
              <w:rPr>
                <w:sz w:val="18"/>
              </w:rPr>
            </w:pPr>
          </w:p>
        </w:tc>
      </w:tr>
      <w:tr w:rsidR="005140DE" w:rsidRPr="00C37CCA" w14:paraId="30A084D9" w14:textId="77777777" w:rsidTr="0075755B">
        <w:tblPrEx>
          <w:tblLook w:val="0000" w:firstRow="0" w:lastRow="0" w:firstColumn="0" w:lastColumn="0" w:noHBand="0" w:noVBand="0"/>
        </w:tblPrEx>
        <w:trPr>
          <w:cantSplit/>
          <w:jc w:val="center"/>
        </w:trPr>
        <w:tc>
          <w:tcPr>
            <w:tcW w:w="2112" w:type="dxa"/>
          </w:tcPr>
          <w:p w14:paraId="2EC66961" w14:textId="77777777" w:rsidR="005140DE" w:rsidRPr="00C37CCA" w:rsidRDefault="005140DE" w:rsidP="0075755B">
            <w:pPr>
              <w:pStyle w:val="Tabletext"/>
              <w:tabs>
                <w:tab w:val="right" w:pos="1843"/>
                <w:tab w:val="right" w:pos="1928"/>
              </w:tabs>
              <w:spacing w:before="80" w:after="80"/>
              <w:ind w:left="85" w:right="57"/>
              <w:rPr>
                <w:sz w:val="18"/>
              </w:rPr>
            </w:pPr>
            <w:r w:rsidRPr="00C37CCA">
              <w:rPr>
                <w:sz w:val="18"/>
              </w:rPr>
              <w:t>Limits (kHz)</w:t>
            </w:r>
          </w:p>
        </w:tc>
        <w:tc>
          <w:tcPr>
            <w:tcW w:w="940" w:type="dxa"/>
          </w:tcPr>
          <w:p w14:paraId="0CC571E7" w14:textId="77777777" w:rsidR="005140DE" w:rsidRPr="00C37CCA" w:rsidRDefault="005140DE" w:rsidP="0075755B">
            <w:pPr>
              <w:pStyle w:val="Tabletext"/>
              <w:spacing w:before="80" w:after="80"/>
              <w:jc w:val="center"/>
              <w:rPr>
                <w:sz w:val="18"/>
              </w:rPr>
            </w:pPr>
            <w:r w:rsidRPr="00C37CCA">
              <w:rPr>
                <w:sz w:val="18"/>
              </w:rPr>
              <w:t>4 180.25</w:t>
            </w:r>
          </w:p>
        </w:tc>
        <w:tc>
          <w:tcPr>
            <w:tcW w:w="940" w:type="dxa"/>
          </w:tcPr>
          <w:p w14:paraId="0DAF5F39" w14:textId="77777777" w:rsidR="005140DE" w:rsidRPr="00C37CCA" w:rsidRDefault="005140DE" w:rsidP="0075755B">
            <w:pPr>
              <w:pStyle w:val="Tabletext"/>
              <w:spacing w:before="80" w:after="80"/>
              <w:jc w:val="center"/>
              <w:rPr>
                <w:sz w:val="18"/>
              </w:rPr>
            </w:pPr>
            <w:r w:rsidRPr="00C37CCA">
              <w:rPr>
                <w:sz w:val="18"/>
              </w:rPr>
              <w:t>6 269.75</w:t>
            </w:r>
          </w:p>
        </w:tc>
        <w:tc>
          <w:tcPr>
            <w:tcW w:w="940" w:type="dxa"/>
          </w:tcPr>
          <w:p w14:paraId="1BE4B8F1" w14:textId="77777777" w:rsidR="005140DE" w:rsidRPr="00C37CCA" w:rsidRDefault="005140DE" w:rsidP="0075755B">
            <w:pPr>
              <w:pStyle w:val="Tabletext"/>
              <w:spacing w:before="80" w:after="80"/>
              <w:jc w:val="center"/>
              <w:rPr>
                <w:sz w:val="18"/>
              </w:rPr>
            </w:pPr>
            <w:r w:rsidRPr="00C37CCA">
              <w:rPr>
                <w:sz w:val="18"/>
              </w:rPr>
              <w:t>8 341.75</w:t>
            </w:r>
          </w:p>
        </w:tc>
        <w:tc>
          <w:tcPr>
            <w:tcW w:w="942" w:type="dxa"/>
          </w:tcPr>
          <w:p w14:paraId="3097C7F9" w14:textId="77777777" w:rsidR="005140DE" w:rsidRPr="00C37CCA" w:rsidRDefault="005140DE" w:rsidP="0075755B">
            <w:pPr>
              <w:pStyle w:val="Tabletext"/>
              <w:spacing w:before="80" w:after="80"/>
              <w:jc w:val="center"/>
              <w:rPr>
                <w:sz w:val="18"/>
              </w:rPr>
            </w:pPr>
            <w:r w:rsidRPr="00C37CCA">
              <w:rPr>
                <w:sz w:val="18"/>
              </w:rPr>
              <w:t>12 422.25</w:t>
            </w:r>
          </w:p>
        </w:tc>
        <w:tc>
          <w:tcPr>
            <w:tcW w:w="941" w:type="dxa"/>
          </w:tcPr>
          <w:p w14:paraId="49DF6DCE" w14:textId="77777777" w:rsidR="005140DE" w:rsidRPr="00C37CCA" w:rsidRDefault="005140DE" w:rsidP="0075755B">
            <w:pPr>
              <w:pStyle w:val="Tabletext"/>
              <w:spacing w:before="80" w:after="80"/>
              <w:jc w:val="center"/>
              <w:rPr>
                <w:sz w:val="18"/>
              </w:rPr>
            </w:pPr>
            <w:r w:rsidRPr="00C37CCA">
              <w:rPr>
                <w:sz w:val="18"/>
              </w:rPr>
              <w:t>16 618.75</w:t>
            </w:r>
          </w:p>
        </w:tc>
        <w:tc>
          <w:tcPr>
            <w:tcW w:w="941" w:type="dxa"/>
          </w:tcPr>
          <w:p w14:paraId="1B844337" w14:textId="77777777" w:rsidR="005140DE" w:rsidRPr="00C37CCA" w:rsidRDefault="005140DE" w:rsidP="0075755B">
            <w:pPr>
              <w:pStyle w:val="Tabletext"/>
              <w:spacing w:before="80" w:after="80"/>
              <w:jc w:val="center"/>
              <w:rPr>
                <w:sz w:val="18"/>
              </w:rPr>
            </w:pPr>
            <w:r w:rsidRPr="00C37CCA">
              <w:rPr>
                <w:sz w:val="18"/>
              </w:rPr>
              <w:t>18 880.25</w:t>
            </w:r>
          </w:p>
        </w:tc>
        <w:tc>
          <w:tcPr>
            <w:tcW w:w="945" w:type="dxa"/>
          </w:tcPr>
          <w:p w14:paraId="3C13647B" w14:textId="77777777" w:rsidR="005140DE" w:rsidRPr="00C37CCA" w:rsidRDefault="005140DE" w:rsidP="0075755B">
            <w:pPr>
              <w:pStyle w:val="Tabletext"/>
              <w:spacing w:before="80" w:after="80"/>
              <w:jc w:val="center"/>
              <w:rPr>
                <w:sz w:val="18"/>
              </w:rPr>
            </w:pPr>
            <w:r w:rsidRPr="00C37CCA">
              <w:rPr>
                <w:sz w:val="18"/>
              </w:rPr>
              <w:t>22 241.75</w:t>
            </w:r>
          </w:p>
        </w:tc>
        <w:tc>
          <w:tcPr>
            <w:tcW w:w="945" w:type="dxa"/>
          </w:tcPr>
          <w:p w14:paraId="4F0291CF" w14:textId="77777777" w:rsidR="005140DE" w:rsidRPr="00C37CCA" w:rsidRDefault="005140DE" w:rsidP="0075755B">
            <w:pPr>
              <w:pStyle w:val="Tabletext"/>
              <w:spacing w:before="80" w:after="80"/>
              <w:jc w:val="center"/>
              <w:rPr>
                <w:sz w:val="18"/>
              </w:rPr>
            </w:pPr>
            <w:r w:rsidRPr="00C37CCA">
              <w:rPr>
                <w:sz w:val="18"/>
              </w:rPr>
              <w:t>25 208.25</w:t>
            </w:r>
          </w:p>
        </w:tc>
      </w:tr>
      <w:tr w:rsidR="005140DE" w:rsidRPr="00C37CCA" w14:paraId="4C18D859" w14:textId="77777777" w:rsidTr="0075755B">
        <w:tblPrEx>
          <w:tblLook w:val="0000" w:firstRow="0" w:lastRow="0" w:firstColumn="0" w:lastColumn="0" w:noHBand="0" w:noVBand="0"/>
        </w:tblPrEx>
        <w:trPr>
          <w:cantSplit/>
          <w:jc w:val="center"/>
        </w:trPr>
        <w:tc>
          <w:tcPr>
            <w:tcW w:w="2112" w:type="dxa"/>
          </w:tcPr>
          <w:p w14:paraId="191539B9" w14:textId="77777777" w:rsidR="005140DE" w:rsidRPr="00C37CCA" w:rsidRDefault="005140DE" w:rsidP="0075755B">
            <w:pPr>
              <w:pStyle w:val="Tabletext"/>
            </w:pPr>
            <w:r w:rsidRPr="00C37CCA">
              <w:t>...</w:t>
            </w:r>
          </w:p>
        </w:tc>
        <w:tc>
          <w:tcPr>
            <w:tcW w:w="940" w:type="dxa"/>
          </w:tcPr>
          <w:p w14:paraId="5E542D38" w14:textId="77777777" w:rsidR="005140DE" w:rsidRPr="00C37CCA" w:rsidRDefault="005140DE" w:rsidP="0075755B">
            <w:pPr>
              <w:pStyle w:val="Tabletext"/>
            </w:pPr>
          </w:p>
        </w:tc>
        <w:tc>
          <w:tcPr>
            <w:tcW w:w="940" w:type="dxa"/>
          </w:tcPr>
          <w:p w14:paraId="5E57B454" w14:textId="77777777" w:rsidR="005140DE" w:rsidRPr="00C37CCA" w:rsidRDefault="005140DE" w:rsidP="0075755B">
            <w:pPr>
              <w:pStyle w:val="Tabletext"/>
            </w:pPr>
          </w:p>
        </w:tc>
        <w:tc>
          <w:tcPr>
            <w:tcW w:w="940" w:type="dxa"/>
          </w:tcPr>
          <w:p w14:paraId="65ADE570" w14:textId="77777777" w:rsidR="005140DE" w:rsidRPr="00C37CCA" w:rsidRDefault="005140DE" w:rsidP="0075755B">
            <w:pPr>
              <w:pStyle w:val="Tabletext"/>
            </w:pPr>
          </w:p>
        </w:tc>
        <w:tc>
          <w:tcPr>
            <w:tcW w:w="942" w:type="dxa"/>
          </w:tcPr>
          <w:p w14:paraId="5B47DB3E" w14:textId="77777777" w:rsidR="005140DE" w:rsidRPr="00C37CCA" w:rsidRDefault="005140DE" w:rsidP="0075755B">
            <w:pPr>
              <w:pStyle w:val="Tabletext"/>
            </w:pPr>
          </w:p>
        </w:tc>
        <w:tc>
          <w:tcPr>
            <w:tcW w:w="941" w:type="dxa"/>
          </w:tcPr>
          <w:p w14:paraId="6EB2C664" w14:textId="77777777" w:rsidR="005140DE" w:rsidRPr="00C37CCA" w:rsidRDefault="005140DE" w:rsidP="0075755B">
            <w:pPr>
              <w:pStyle w:val="Tabletext"/>
            </w:pPr>
          </w:p>
        </w:tc>
        <w:tc>
          <w:tcPr>
            <w:tcW w:w="941" w:type="dxa"/>
          </w:tcPr>
          <w:p w14:paraId="5B71E79B" w14:textId="77777777" w:rsidR="005140DE" w:rsidRPr="00C37CCA" w:rsidRDefault="005140DE" w:rsidP="0075755B">
            <w:pPr>
              <w:pStyle w:val="Tabletext"/>
            </w:pPr>
          </w:p>
        </w:tc>
        <w:tc>
          <w:tcPr>
            <w:tcW w:w="945" w:type="dxa"/>
          </w:tcPr>
          <w:p w14:paraId="3BCF1A1F" w14:textId="77777777" w:rsidR="005140DE" w:rsidRPr="00C37CCA" w:rsidRDefault="005140DE" w:rsidP="0075755B">
            <w:pPr>
              <w:pStyle w:val="Tabletext"/>
            </w:pPr>
          </w:p>
        </w:tc>
        <w:tc>
          <w:tcPr>
            <w:tcW w:w="945" w:type="dxa"/>
          </w:tcPr>
          <w:p w14:paraId="1329F7EC" w14:textId="77777777" w:rsidR="005140DE" w:rsidRPr="00C37CCA" w:rsidRDefault="005140DE" w:rsidP="0075755B">
            <w:pPr>
              <w:pStyle w:val="Tabletext"/>
            </w:pPr>
          </w:p>
        </w:tc>
      </w:tr>
    </w:tbl>
    <w:p w14:paraId="7030B056" w14:textId="77777777" w:rsidR="005140DE" w:rsidRPr="00C37CCA" w:rsidRDefault="005140DE" w:rsidP="005140DE">
      <w:pPr>
        <w:pStyle w:val="Tablelegend"/>
      </w:pPr>
      <w:r w:rsidRPr="00C37CCA">
        <w:t>…</w:t>
      </w:r>
    </w:p>
    <w:p w14:paraId="16E9C390" w14:textId="77777777" w:rsidR="005140DE" w:rsidRPr="00C37CCA" w:rsidRDefault="005140DE" w:rsidP="005140DE">
      <w:pPr>
        <w:pStyle w:val="Tablelegend"/>
        <w:ind w:left="284" w:hanging="284"/>
        <w:rPr>
          <w:i/>
          <w:iCs/>
        </w:rPr>
      </w:pPr>
      <w:r w:rsidRPr="00C37CCA">
        <w:rPr>
          <w:i/>
          <w:iCs/>
        </w:rPr>
        <w:t>j)</w:t>
      </w:r>
      <w:r w:rsidRPr="00C37CCA">
        <w:tab/>
        <w:t xml:space="preserve">For the use of the assigned frequencies 4 177.5 kHz, 6 268 kHz, 8 376.5 kHz, 12 520 kHz and 16 695 kHz in these sub-bands by ship and coast stations for </w:t>
      </w:r>
      <w:del w:id="721" w:author="ANFR" w:date="2021-09-30T14:59:00Z">
        <w:r w:rsidRPr="00C37CCA" w:rsidDel="004B0F51">
          <w:delText xml:space="preserve">distress </w:delText>
        </w:r>
      </w:del>
      <w:ins w:id="722" w:author="Chairman" w:date="2021-06-02T14:41:00Z">
        <w:r w:rsidRPr="00C37CCA">
          <w:t xml:space="preserve">the </w:t>
        </w:r>
      </w:ins>
      <w:ins w:id="723" w:author="Chairman" w:date="2021-06-02T14:42:00Z">
        <w:r w:rsidRPr="00C37CCA">
          <w:t>a</w:t>
        </w:r>
      </w:ins>
      <w:ins w:id="724" w:author="Chairman" w:date="2021-06-02T14:41:00Z">
        <w:r w:rsidRPr="00C37CCA">
          <w:t>utomatic</w:t>
        </w:r>
      </w:ins>
      <w:ins w:id="725" w:author="Chairman" w:date="2021-06-02T14:42:00Z">
        <w:r w:rsidRPr="00C37CCA">
          <w:t xml:space="preserve"> c</w:t>
        </w:r>
      </w:ins>
      <w:ins w:id="726" w:author="Chairman" w:date="2021-06-02T14:41:00Z">
        <w:r w:rsidRPr="00C37CCA">
          <w:t xml:space="preserve">onnection </w:t>
        </w:r>
      </w:ins>
      <w:ins w:id="727" w:author="Chairman" w:date="2021-06-02T14:42:00Z">
        <w:r w:rsidRPr="00C37CCA">
          <w:t>s</w:t>
        </w:r>
      </w:ins>
      <w:ins w:id="728" w:author="Chairman" w:date="2021-06-02T14:41:00Z">
        <w:r w:rsidRPr="00C37CCA">
          <w:t>ystem</w:t>
        </w:r>
      </w:ins>
      <w:ins w:id="729" w:author="France" w:date="2021-11-17T17:46:00Z">
        <w:r w:rsidRPr="00C37CCA">
          <w:t xml:space="preserve"> </w:t>
        </w:r>
      </w:ins>
      <w:ins w:id="730" w:author="KOR" w:date="2021-10-13T15:27:00Z">
        <w:r w:rsidRPr="00EA7581">
          <w:t>(ACS</w:t>
        </w:r>
        <w:proofErr w:type="gramStart"/>
        <w:r w:rsidRPr="00EA7581">
          <w:t>)</w:t>
        </w:r>
      </w:ins>
      <w:r w:rsidRPr="00C37CCA">
        <w:t xml:space="preserve"> </w:t>
      </w:r>
      <w:proofErr w:type="gramEnd"/>
      <w:del w:id="731" w:author="Chairman" w:date="2021-06-02T14:41:00Z">
        <w:r w:rsidRPr="00C37CCA" w:rsidDel="00D77822">
          <w:delText>and safety purposes, by NBDP telegraphy, see Article </w:delText>
        </w:r>
        <w:r w:rsidRPr="00C37CCA" w:rsidDel="00D77822">
          <w:rPr>
            <w:rStyle w:val="Artref"/>
            <w:b/>
            <w:bCs/>
          </w:rPr>
          <w:delText>31</w:delText>
        </w:r>
      </w:del>
      <w:r w:rsidRPr="00C37CCA">
        <w:t>.</w:t>
      </w:r>
      <w:r>
        <w:t xml:space="preserve">      </w:t>
      </w:r>
      <w:ins w:id="732" w:author="Chair AI 1.11" w:date="2022-03-30T17:42:00Z">
        <w:r>
          <w:t>(</w:t>
        </w:r>
        <w:proofErr w:type="gramStart"/>
        <w:r>
          <w:t>wrc-23</w:t>
        </w:r>
      </w:ins>
      <w:proofErr w:type="gramEnd"/>
      <w:ins w:id="733" w:author="Chair AI 1.11" w:date="2022-03-30T17:43:00Z">
        <w:r>
          <w:t>)</w:t>
        </w:r>
      </w:ins>
    </w:p>
    <w:p w14:paraId="21002995" w14:textId="77777777" w:rsidR="005140DE" w:rsidRPr="00C37CCA" w:rsidRDefault="005140DE" w:rsidP="005140DE">
      <w:pPr>
        <w:pStyle w:val="Reasons"/>
      </w:pPr>
      <w:r w:rsidRPr="00C37CCA">
        <w:rPr>
          <w:rFonts w:eastAsia="SimSun"/>
          <w:b/>
        </w:rPr>
        <w:t>Reasons:</w:t>
      </w:r>
      <w:r w:rsidRPr="00C37CCA">
        <w:rPr>
          <w:rFonts w:eastAsia="SimSun"/>
          <w:b/>
        </w:rPr>
        <w:tab/>
      </w:r>
      <w:r w:rsidRPr="00C37CCA">
        <w:rPr>
          <w:rFonts w:eastAsia="SimSun"/>
        </w:rPr>
        <w:t>NBDP has been deleted from the GMDSS</w:t>
      </w:r>
      <w:r w:rsidRPr="005D6A39">
        <w:rPr>
          <w:rFonts w:eastAsia="SimSun"/>
        </w:rPr>
        <w:t xml:space="preserve">, </w:t>
      </w:r>
      <w:r w:rsidRPr="005D6A39">
        <w:rPr>
          <w:lang w:val="en-CA"/>
        </w:rPr>
        <w:t xml:space="preserve">with the exception of MSI on certain frequencies which are contained in </w:t>
      </w:r>
      <w:r w:rsidRPr="00EA7581">
        <w:rPr>
          <w:lang w:val="en-CA"/>
        </w:rPr>
        <w:t>RR</w:t>
      </w:r>
      <w:r>
        <w:rPr>
          <w:lang w:val="en-CA"/>
        </w:rPr>
        <w:t xml:space="preserve"> </w:t>
      </w:r>
      <w:r w:rsidRPr="005D6A39">
        <w:rPr>
          <w:lang w:val="en-CA"/>
        </w:rPr>
        <w:t xml:space="preserve">Appendix </w:t>
      </w:r>
      <w:r w:rsidRPr="005D6A39">
        <w:rPr>
          <w:b/>
          <w:lang w:val="en-CA"/>
        </w:rPr>
        <w:t>15</w:t>
      </w:r>
      <w:r w:rsidRPr="005D6A39">
        <w:t xml:space="preserve"> </w:t>
      </w:r>
      <w:r w:rsidRPr="005D6A39">
        <w:rPr>
          <w:rFonts w:eastAsia="SimSun"/>
        </w:rPr>
        <w:t>and ne</w:t>
      </w:r>
      <w:r w:rsidRPr="00C37CCA">
        <w:rPr>
          <w:rFonts w:eastAsia="SimSun"/>
        </w:rPr>
        <w:t>w ACS system will u</w:t>
      </w:r>
      <w:r>
        <w:rPr>
          <w:rFonts w:eastAsia="SimSun"/>
        </w:rPr>
        <w:t xml:space="preserve">tilized </w:t>
      </w:r>
      <w:r w:rsidRPr="00C37CCA">
        <w:rPr>
          <w:rFonts w:eastAsia="SimSun"/>
        </w:rPr>
        <w:t xml:space="preserve">the frequencies </w:t>
      </w:r>
      <w:r>
        <w:rPr>
          <w:rFonts w:eastAsia="SimSun"/>
        </w:rPr>
        <w:t xml:space="preserve">previously </w:t>
      </w:r>
      <w:r w:rsidRPr="00C37CCA">
        <w:rPr>
          <w:rFonts w:eastAsia="SimSun"/>
        </w:rPr>
        <w:t>used by the NBDP for distress and safety communications</w:t>
      </w:r>
      <w:r>
        <w:rPr>
          <w:rFonts w:eastAsia="SimSun"/>
        </w:rPr>
        <w:t>.</w:t>
      </w:r>
    </w:p>
    <w:p w14:paraId="1E47EA6F" w14:textId="77777777" w:rsidR="005140DE" w:rsidRPr="00EA7581" w:rsidRDefault="005140DE" w:rsidP="005140DE">
      <w:pPr>
        <w:pStyle w:val="Proposal"/>
      </w:pPr>
      <w:r w:rsidRPr="00C37CCA">
        <w:t>MOD</w:t>
      </w:r>
    </w:p>
    <w:p w14:paraId="47F96BBB" w14:textId="77777777" w:rsidR="005140DE" w:rsidRPr="00C37CCA" w:rsidRDefault="005140DE" w:rsidP="005140DE">
      <w:pPr>
        <w:pStyle w:val="ResNo"/>
        <w:spacing w:before="0"/>
      </w:pPr>
      <w:r w:rsidRPr="00C37CCA">
        <w:t xml:space="preserve">RESOLUTION </w:t>
      </w:r>
      <w:r w:rsidRPr="00C37CCA">
        <w:rPr>
          <w:rStyle w:val="href"/>
        </w:rPr>
        <w:t>349</w:t>
      </w:r>
      <w:r w:rsidRPr="00C37CCA">
        <w:t xml:space="preserve"> (REV.WRC</w:t>
      </w:r>
      <w:r w:rsidRPr="00C37CCA">
        <w:noBreakHyphen/>
      </w:r>
      <w:del w:id="734" w:author="France" w:date="2021-11-18T15:28:00Z">
        <w:r w:rsidRPr="00C37CCA" w:rsidDel="00D454FB">
          <w:delText>19</w:delText>
        </w:r>
      </w:del>
      <w:ins w:id="735" w:author="France" w:date="2021-11-18T15:28:00Z">
        <w:r w:rsidRPr="00C37CCA">
          <w:t>23</w:t>
        </w:r>
      </w:ins>
      <w:r w:rsidRPr="00C37CCA">
        <w:t>)</w:t>
      </w:r>
    </w:p>
    <w:p w14:paraId="46A6C2BE" w14:textId="77777777" w:rsidR="005140DE" w:rsidRPr="00C37CCA" w:rsidRDefault="005140DE" w:rsidP="005140DE">
      <w:pPr>
        <w:pStyle w:val="Restitle"/>
      </w:pPr>
      <w:r w:rsidRPr="00C37CCA">
        <w:t xml:space="preserve">Operational procedures for cancelling false distress alerts in </w:t>
      </w:r>
      <w:r w:rsidRPr="00C37CCA">
        <w:br/>
        <w:t>the Global Maritime Distress and Safety System</w:t>
      </w:r>
    </w:p>
    <w:p w14:paraId="0689DCC0" w14:textId="77777777" w:rsidR="005140DE" w:rsidRPr="00C37CCA" w:rsidRDefault="005140DE" w:rsidP="005140DE">
      <w:pPr>
        <w:pStyle w:val="Normalaftertitle0"/>
      </w:pPr>
      <w:r w:rsidRPr="00C37CCA">
        <w:t xml:space="preserve">The World </w:t>
      </w:r>
      <w:proofErr w:type="spellStart"/>
      <w:r w:rsidRPr="00C37CCA">
        <w:t>Radiocommunication</w:t>
      </w:r>
      <w:proofErr w:type="spellEnd"/>
      <w:r w:rsidRPr="00C37CCA">
        <w:t xml:space="preserve"> Conference (</w:t>
      </w:r>
      <w:del w:id="736" w:author="France" w:date="2021-11-18T15:28:00Z">
        <w:r w:rsidRPr="00C37CCA" w:rsidDel="00D454FB">
          <w:delText>Sharm el-Sheikh</w:delText>
        </w:r>
      </w:del>
      <w:ins w:id="737" w:author="France" w:date="2021-11-18T15:28:00Z">
        <w:r w:rsidRPr="00C37CCA">
          <w:t>xxx</w:t>
        </w:r>
      </w:ins>
      <w:r w:rsidRPr="00C37CCA">
        <w:t xml:space="preserve">, </w:t>
      </w:r>
      <w:del w:id="738" w:author="France" w:date="2021-11-18T15:28:00Z">
        <w:r w:rsidRPr="00C37CCA" w:rsidDel="00D454FB">
          <w:delText>2019</w:delText>
        </w:r>
      </w:del>
      <w:ins w:id="739" w:author="France" w:date="2021-11-18T15:28:00Z">
        <w:r w:rsidRPr="00C37CCA">
          <w:t>2023</w:t>
        </w:r>
      </w:ins>
      <w:r w:rsidRPr="00C37CCA">
        <w:t>),</w:t>
      </w:r>
    </w:p>
    <w:p w14:paraId="71E6708A" w14:textId="77777777" w:rsidR="005140DE" w:rsidRPr="00C37CCA" w:rsidRDefault="005140DE" w:rsidP="005140DE">
      <w:pPr>
        <w:pStyle w:val="Call"/>
      </w:pPr>
      <w:proofErr w:type="gramStart"/>
      <w:r w:rsidRPr="00C37CCA">
        <w:t>considering</w:t>
      </w:r>
      <w:proofErr w:type="gramEnd"/>
    </w:p>
    <w:p w14:paraId="30784037" w14:textId="77777777" w:rsidR="005140DE" w:rsidRPr="00C37CCA" w:rsidRDefault="005140DE" w:rsidP="005140DE">
      <w:r w:rsidRPr="00C37CCA">
        <w:rPr>
          <w:i/>
          <w:color w:val="000000"/>
        </w:rPr>
        <w:t>a)</w:t>
      </w:r>
      <w:r w:rsidRPr="00C37CCA">
        <w:tab/>
        <w:t>that the 1974 International Convention for the Safety of Life at Sea (SOLAS), as amended, prescribes that ships subject to that Convention shall be fitted with Global Maritime Distress and Safety System (GMDSS) equipment as appropriate;</w:t>
      </w:r>
    </w:p>
    <w:p w14:paraId="10444EFB" w14:textId="77777777" w:rsidR="005140DE" w:rsidRPr="00C37CCA" w:rsidRDefault="005140DE" w:rsidP="005140DE">
      <w:r w:rsidRPr="00C37CCA">
        <w:rPr>
          <w:i/>
        </w:rPr>
        <w:t>b)</w:t>
      </w:r>
      <w:r w:rsidRPr="00C37CCA">
        <w:tab/>
      </w:r>
      <w:proofErr w:type="gramStart"/>
      <w:r w:rsidRPr="00C37CCA">
        <w:t>that</w:t>
      </w:r>
      <w:proofErr w:type="gramEnd"/>
      <w:r w:rsidRPr="00C37CCA">
        <w:t xml:space="preserve"> non-SOLAS vessels are also being equipped with GMDSS equipment;</w:t>
      </w:r>
    </w:p>
    <w:p w14:paraId="2796B439" w14:textId="77777777" w:rsidR="005140DE" w:rsidRPr="00C37CCA" w:rsidRDefault="005140DE" w:rsidP="005140DE">
      <w:r w:rsidRPr="00C37CCA">
        <w:rPr>
          <w:i/>
        </w:rPr>
        <w:lastRenderedPageBreak/>
        <w:t>c)</w:t>
      </w:r>
      <w:r w:rsidRPr="00C37CCA">
        <w:tab/>
      </w:r>
      <w:proofErr w:type="gramStart"/>
      <w:r w:rsidRPr="00C37CCA">
        <w:t>that</w:t>
      </w:r>
      <w:proofErr w:type="gramEnd"/>
      <w:r w:rsidRPr="00C37CCA">
        <w:t xml:space="preserve"> the transmission and relay of false distress alerts is a significant problem within the GMDSS,</w:t>
      </w:r>
    </w:p>
    <w:p w14:paraId="5B8CBBA8" w14:textId="77777777" w:rsidR="005140DE" w:rsidRPr="00C37CCA" w:rsidRDefault="005140DE" w:rsidP="005140DE">
      <w:pPr>
        <w:pStyle w:val="Call"/>
      </w:pPr>
      <w:proofErr w:type="gramStart"/>
      <w:r w:rsidRPr="00C37CCA">
        <w:t>noting</w:t>
      </w:r>
      <w:proofErr w:type="gramEnd"/>
    </w:p>
    <w:p w14:paraId="41080AC7" w14:textId="77777777" w:rsidR="005140DE" w:rsidRPr="00C37CCA" w:rsidRDefault="005140DE" w:rsidP="005140DE">
      <w:proofErr w:type="gramStart"/>
      <w:r w:rsidRPr="00C37CCA">
        <w:t>that</w:t>
      </w:r>
      <w:proofErr w:type="gramEnd"/>
      <w:r w:rsidRPr="00C37CCA">
        <w:t xml:space="preserve"> the International Maritime Organization (IMO) </w:t>
      </w:r>
      <w:ins w:id="740" w:author="Hans-Karl von Arnim" w:date="2021-11-15T15:45:00Z">
        <w:r w:rsidRPr="00C37CCA">
          <w:t xml:space="preserve">is referring </w:t>
        </w:r>
      </w:ins>
      <w:del w:id="741" w:author="Hans-Karl von Arnim" w:date="2021-11-15T15:45:00Z">
        <w:r w:rsidRPr="00C37CCA" w:rsidDel="00D5392D">
          <w:delText xml:space="preserve">has developed similar </w:delText>
        </w:r>
      </w:del>
      <w:ins w:id="742" w:author="Hans-Karl von Arnim" w:date="2021-11-15T15:45:00Z">
        <w:r w:rsidRPr="00C37CCA">
          <w:t xml:space="preserve">to this </w:t>
        </w:r>
      </w:ins>
      <w:r w:rsidRPr="00C37CCA">
        <w:t>operational procedure</w:t>
      </w:r>
      <w:del w:id="743" w:author="Hans-Karl von Arnim" w:date="2021-11-15T15:47:00Z">
        <w:r w:rsidRPr="00C37CCA" w:rsidDel="00D5392D">
          <w:delText>s</w:delText>
        </w:r>
      </w:del>
      <w:r w:rsidRPr="00C37CCA">
        <w:t xml:space="preserve"> to cancel false distress alerts</w:t>
      </w:r>
      <w:ins w:id="744" w:author="Hans-Karl von Arnim" w:date="2021-11-15T15:45:00Z">
        <w:r w:rsidRPr="00C37CCA">
          <w:t xml:space="preserve"> in their documentation</w:t>
        </w:r>
      </w:ins>
      <w:r w:rsidRPr="00C37CCA">
        <w:t>,</w:t>
      </w:r>
    </w:p>
    <w:p w14:paraId="6C923999" w14:textId="77777777" w:rsidR="005140DE" w:rsidRPr="00C37CCA" w:rsidRDefault="005140DE" w:rsidP="005140DE">
      <w:pPr>
        <w:pStyle w:val="Call"/>
      </w:pPr>
      <w:proofErr w:type="gramStart"/>
      <w:r w:rsidRPr="00C37CCA">
        <w:t>resolves</w:t>
      </w:r>
      <w:proofErr w:type="gramEnd"/>
    </w:p>
    <w:p w14:paraId="40B8A375" w14:textId="77777777" w:rsidR="005140DE" w:rsidRPr="00C37CCA" w:rsidRDefault="005140DE" w:rsidP="005140DE">
      <w:r w:rsidRPr="00C37CCA">
        <w:t>1</w:t>
      </w:r>
      <w:r w:rsidRPr="00C37CCA">
        <w:tab/>
        <w:t>to urge administrations to take all necessary measures to avoid false distress alerts and to minimize the unnecessary burden on rescue organizations which occurs;</w:t>
      </w:r>
    </w:p>
    <w:p w14:paraId="0663A988" w14:textId="77777777" w:rsidR="005140DE" w:rsidRPr="00C37CCA" w:rsidRDefault="005140DE" w:rsidP="005140DE">
      <w:r w:rsidRPr="00C37CCA">
        <w:t>2</w:t>
      </w:r>
      <w:r w:rsidRPr="00C37CCA">
        <w:tab/>
        <w:t>to urge administrations to encourage the correct use of GMDSS equipment, with particular attention to appropriate training;</w:t>
      </w:r>
    </w:p>
    <w:p w14:paraId="386B7AB5" w14:textId="77777777" w:rsidR="005140DE" w:rsidRPr="00C37CCA" w:rsidRDefault="005140DE" w:rsidP="005140DE">
      <w:r w:rsidRPr="00C37CCA">
        <w:t>3</w:t>
      </w:r>
      <w:r w:rsidRPr="00C37CCA">
        <w:tab/>
        <w:t xml:space="preserve">to urge administrations to implement the operational procedures contained in the Annex to this Resolution; </w:t>
      </w:r>
    </w:p>
    <w:p w14:paraId="0E4F435B" w14:textId="77777777" w:rsidR="005140DE" w:rsidRPr="00C37CCA" w:rsidRDefault="005140DE" w:rsidP="005140DE">
      <w:r w:rsidRPr="00C37CCA">
        <w:t>4</w:t>
      </w:r>
      <w:r w:rsidRPr="00C37CCA">
        <w:tab/>
        <w:t>that administrations should take any consequential appropriate action in this respect,</w:t>
      </w:r>
    </w:p>
    <w:p w14:paraId="11D7A61F" w14:textId="77777777" w:rsidR="005140DE" w:rsidRPr="00C37CCA" w:rsidRDefault="005140DE" w:rsidP="005140DE">
      <w:pPr>
        <w:pStyle w:val="Call"/>
      </w:pPr>
      <w:proofErr w:type="gramStart"/>
      <w:r w:rsidRPr="00C37CCA">
        <w:t>instructs</w:t>
      </w:r>
      <w:proofErr w:type="gramEnd"/>
      <w:r w:rsidRPr="00C37CCA">
        <w:t xml:space="preserve"> the Secretary-General</w:t>
      </w:r>
    </w:p>
    <w:p w14:paraId="190C9F3F" w14:textId="77777777" w:rsidR="005140DE" w:rsidRPr="00C37CCA" w:rsidRDefault="005140DE" w:rsidP="005140DE">
      <w:proofErr w:type="gramStart"/>
      <w:r w:rsidRPr="00C37CCA">
        <w:t>to</w:t>
      </w:r>
      <w:proofErr w:type="gramEnd"/>
      <w:r w:rsidRPr="00C37CCA">
        <w:t xml:space="preserve"> bring this Resolution to the attention of IMO.</w:t>
      </w:r>
    </w:p>
    <w:p w14:paraId="1445FF44" w14:textId="77777777" w:rsidR="005140DE" w:rsidRPr="00C37CCA" w:rsidRDefault="005140DE" w:rsidP="005140DE">
      <w:pPr>
        <w:pStyle w:val="Reasons"/>
      </w:pPr>
    </w:p>
    <w:p w14:paraId="5C5EA333" w14:textId="77777777" w:rsidR="005140DE" w:rsidRDefault="005140DE" w:rsidP="005140DE">
      <w:pPr>
        <w:pStyle w:val="Proposal"/>
      </w:pPr>
      <w:r>
        <w:t>MOD</w:t>
      </w:r>
    </w:p>
    <w:p w14:paraId="35A7D104" w14:textId="77777777" w:rsidR="005140DE" w:rsidRPr="00C37CCA" w:rsidRDefault="005140DE" w:rsidP="005140DE">
      <w:pPr>
        <w:pStyle w:val="AnnexNo"/>
        <w:spacing w:before="0"/>
      </w:pPr>
      <w:r w:rsidRPr="00C37CCA">
        <w:t>ANNEX TO RESOLUTION 349 (Rev.WRC</w:t>
      </w:r>
      <w:r w:rsidRPr="00C37CCA">
        <w:noBreakHyphen/>
      </w:r>
      <w:del w:id="745" w:author="France" w:date="2021-11-18T15:34:00Z">
        <w:r w:rsidRPr="00C37CCA" w:rsidDel="00D454FB">
          <w:delText>19</w:delText>
        </w:r>
      </w:del>
      <w:ins w:id="746" w:author="France" w:date="2021-11-18T15:34:00Z">
        <w:r w:rsidRPr="00C37CCA">
          <w:t>23</w:t>
        </w:r>
      </w:ins>
      <w:r w:rsidRPr="00C37CCA">
        <w:t>)</w:t>
      </w:r>
    </w:p>
    <w:p w14:paraId="020A591A" w14:textId="77777777" w:rsidR="005140DE" w:rsidRPr="00C37CCA" w:rsidRDefault="005140DE" w:rsidP="005140DE">
      <w:pPr>
        <w:pStyle w:val="Annextitle"/>
      </w:pPr>
      <w:r w:rsidRPr="00C37CCA">
        <w:t>Cancelling of false distress alerts</w:t>
      </w:r>
    </w:p>
    <w:p w14:paraId="6208FB55" w14:textId="77777777" w:rsidR="005140DE" w:rsidRPr="00C37CCA" w:rsidRDefault="005140DE" w:rsidP="005140DE">
      <w:pPr>
        <w:pStyle w:val="Normalaftertitle0"/>
      </w:pPr>
      <w:r w:rsidRPr="00C37CCA">
        <w:t>If a distress alert is inadvertently transmitted, the following steps shall be taken to cancel the distress alert.</w:t>
      </w:r>
    </w:p>
    <w:p w14:paraId="0D9ED143" w14:textId="77777777" w:rsidR="005140DE" w:rsidRPr="00C37CCA" w:rsidRDefault="005140DE" w:rsidP="005140DE">
      <w:pPr>
        <w:pStyle w:val="Heading1"/>
      </w:pPr>
      <w:bookmarkStart w:id="747" w:name="_Toc327364437"/>
      <w:bookmarkStart w:id="748" w:name="_Toc324918337"/>
      <w:r w:rsidRPr="00C37CCA">
        <w:t>1</w:t>
      </w:r>
      <w:r w:rsidRPr="00C37CCA">
        <w:tab/>
        <w:t>VHF digital selective calling</w:t>
      </w:r>
      <w:bookmarkEnd w:id="747"/>
      <w:bookmarkEnd w:id="748"/>
    </w:p>
    <w:p w14:paraId="20CEB89B" w14:textId="2EEBF687" w:rsidR="005140DE" w:rsidRDefault="005140DE" w:rsidP="005140DE">
      <w:pPr>
        <w:pStyle w:val="enumlev1"/>
      </w:pPr>
      <w:r w:rsidRPr="00C37CCA">
        <w:t>1)</w:t>
      </w:r>
      <w:r w:rsidRPr="00C37CCA">
        <w:tab/>
      </w:r>
      <w:del w:id="749" w:author="Chair AI 1.11" w:date="2022-04-01T16:51:00Z">
        <w:r w:rsidRPr="00C37CCA" w:rsidDel="00744EAC">
          <w:delText>Reset the equipment immediately</w:delText>
        </w:r>
        <w:r w:rsidDel="00744EAC">
          <w:delText>;</w:delText>
        </w:r>
      </w:del>
    </w:p>
    <w:p w14:paraId="358CCDCD" w14:textId="2D9ED59E" w:rsidR="005140DE" w:rsidRPr="00C13E8E" w:rsidRDefault="005140DE" w:rsidP="005140DE">
      <w:pPr>
        <w:pStyle w:val="enumlev1"/>
        <w:rPr>
          <w:highlight w:val="magenta"/>
          <w:rPrChange w:id="750" w:author="USA" w:date="2022-06-01T18:15:00Z">
            <w:rPr>
              <w:highlight w:val="green"/>
            </w:rPr>
          </w:rPrChange>
        </w:rPr>
      </w:pPr>
      <w:r>
        <w:tab/>
      </w:r>
      <w:ins w:id="751" w:author="Hans-Karl von Arnim" w:date="2021-11-15T15:31:00Z">
        <w:r w:rsidRPr="00C13E8E">
          <w:rPr>
            <w:highlight w:val="magenta"/>
            <w:rPrChange w:id="752" w:author="USA" w:date="2022-06-01T18:15:00Z">
              <w:rPr>
                <w:highlight w:val="green"/>
              </w:rPr>
            </w:rPrChange>
          </w:rPr>
          <w:t>[</w:t>
        </w:r>
      </w:ins>
      <w:ins w:id="753" w:author="USA" w:date="2022-05-18T14:54:00Z">
        <w:r w:rsidR="00B50AB9" w:rsidRPr="00C13E8E">
          <w:rPr>
            <w:color w:val="000000"/>
            <w:highlight w:val="magenta"/>
            <w:rPrChange w:id="754" w:author="USA" w:date="2022-06-01T18:15:00Z">
              <w:rPr>
                <w:rFonts w:ascii="Calibri" w:hAnsi="Calibri" w:cs="Calibri"/>
                <w:color w:val="000000"/>
              </w:rPr>
            </w:rPrChange>
          </w:rPr>
          <w:t>Switch the radio off and then back on after ten seconds, follow the instructions on the radio screen, if any</w:t>
        </w:r>
      </w:ins>
      <w:ins w:id="755" w:author="Hans-Karl von Arnim" w:date="2021-11-15T15:31:00Z">
        <w:del w:id="756" w:author="USA" w:date="2022-05-18T14:54:00Z">
          <w:r w:rsidRPr="00C13E8E" w:rsidDel="00B50AB9">
            <w:rPr>
              <w:highlight w:val="magenta"/>
              <w:rPrChange w:id="757" w:author="USA" w:date="2022-06-01T18:15:00Z">
                <w:rPr>
                  <w:highlight w:val="green"/>
                </w:rPr>
              </w:rPrChange>
            </w:rPr>
            <w:delText xml:space="preserve">switch off </w:delText>
          </w:r>
        </w:del>
      </w:ins>
      <w:ins w:id="758" w:author="Chair AI 1.11" w:date="2022-03-30T15:56:00Z">
        <w:del w:id="759" w:author="USA" w:date="2022-05-18T14:54:00Z">
          <w:r w:rsidRPr="00C13E8E" w:rsidDel="00B50AB9">
            <w:rPr>
              <w:highlight w:val="magenta"/>
              <w:rPrChange w:id="760" w:author="USA" w:date="2022-06-01T18:15:00Z">
                <w:rPr>
                  <w:highlight w:val="green"/>
                </w:rPr>
              </w:rPrChange>
            </w:rPr>
            <w:delText xml:space="preserve">and switch on </w:delText>
          </w:r>
        </w:del>
      </w:ins>
      <w:ins w:id="761" w:author="Chair AI 1.11" w:date="2022-04-01T12:38:00Z">
        <w:del w:id="762" w:author="USA" w:date="2022-05-18T14:54:00Z">
          <w:r w:rsidRPr="00C13E8E" w:rsidDel="00B50AB9">
            <w:rPr>
              <w:highlight w:val="magenta"/>
              <w:rPrChange w:id="763" w:author="USA" w:date="2022-06-01T18:15:00Z">
                <w:rPr>
                  <w:highlight w:val="green"/>
                </w:rPr>
              </w:rPrChange>
            </w:rPr>
            <w:delText>af</w:delText>
          </w:r>
        </w:del>
      </w:ins>
      <w:ins w:id="764" w:author="Chair AI 1.11" w:date="2022-04-01T12:39:00Z">
        <w:del w:id="765" w:author="USA" w:date="2022-05-18T14:54:00Z">
          <w:r w:rsidRPr="00C13E8E" w:rsidDel="00B50AB9">
            <w:rPr>
              <w:highlight w:val="magenta"/>
              <w:rPrChange w:id="766" w:author="USA" w:date="2022-06-01T18:15:00Z">
                <w:rPr>
                  <w:highlight w:val="green"/>
                </w:rPr>
              </w:rPrChange>
            </w:rPr>
            <w:delText>ter 10 seconds</w:delText>
          </w:r>
        </w:del>
      </w:ins>
      <w:r w:rsidRPr="00C13E8E">
        <w:rPr>
          <w:highlight w:val="magenta"/>
          <w:rPrChange w:id="767" w:author="USA" w:date="2022-06-01T18:15:00Z">
            <w:rPr>
              <w:highlight w:val="green"/>
            </w:rPr>
          </w:rPrChange>
        </w:rPr>
        <w:t>]</w:t>
      </w:r>
    </w:p>
    <w:p w14:paraId="75C013DA" w14:textId="6D443E2D" w:rsidR="005140DE" w:rsidRDefault="005140DE" w:rsidP="005140DE">
      <w:pPr>
        <w:pStyle w:val="enumlev1"/>
        <w:rPr>
          <w:ins w:id="768" w:author="Chair AI 1.11" w:date="2022-03-30T15:59:00Z"/>
        </w:rPr>
      </w:pPr>
      <w:r w:rsidRPr="00C13E8E">
        <w:rPr>
          <w:highlight w:val="magenta"/>
          <w:rPrChange w:id="769" w:author="USA" w:date="2022-06-01T18:15:00Z">
            <w:rPr>
              <w:highlight w:val="green"/>
            </w:rPr>
          </w:rPrChange>
        </w:rPr>
        <w:tab/>
      </w:r>
      <w:ins w:id="770" w:author="Hans-Karl von Arnim" w:date="2021-11-15T15:31:00Z">
        <w:del w:id="771" w:author="USA" w:date="2022-05-05T08:52:00Z">
          <w:r w:rsidRPr="00C13E8E" w:rsidDel="00F824F4">
            <w:rPr>
              <w:highlight w:val="magenta"/>
              <w:rPrChange w:id="772" w:author="USA" w:date="2022-06-01T18:15:00Z">
                <w:rPr>
                  <w:highlight w:val="green"/>
                </w:rPr>
              </w:rPrChange>
            </w:rPr>
            <w:delText xml:space="preserve">[Stop the </w:delText>
          </w:r>
        </w:del>
      </w:ins>
      <w:ins w:id="773" w:author="Chair AI 1.11" w:date="2022-04-01T12:33:00Z">
        <w:del w:id="774" w:author="USA" w:date="2022-05-05T08:52:00Z">
          <w:r w:rsidRPr="00C13E8E" w:rsidDel="00F824F4">
            <w:rPr>
              <w:highlight w:val="magenta"/>
              <w:rPrChange w:id="775" w:author="USA" w:date="2022-06-01T18:15:00Z">
                <w:rPr>
                  <w:highlight w:val="green"/>
                </w:rPr>
              </w:rPrChange>
            </w:rPr>
            <w:delText xml:space="preserve">DSC </w:delText>
          </w:r>
        </w:del>
      </w:ins>
      <w:ins w:id="776" w:author="Chair AI 1.11" w:date="2022-04-01T12:34:00Z">
        <w:del w:id="777" w:author="USA" w:date="2022-05-05T08:52:00Z">
          <w:r w:rsidRPr="00C13E8E" w:rsidDel="00F824F4">
            <w:rPr>
              <w:highlight w:val="magenta"/>
              <w:rPrChange w:id="778" w:author="USA" w:date="2022-06-01T18:15:00Z">
                <w:rPr>
                  <w:highlight w:val="green"/>
                </w:rPr>
              </w:rPrChange>
            </w:rPr>
            <w:delText xml:space="preserve">distress alert </w:delText>
          </w:r>
        </w:del>
      </w:ins>
      <w:ins w:id="779" w:author="Hans-Karl von Arnim" w:date="2021-11-15T15:31:00Z">
        <w:del w:id="780" w:author="USA" w:date="2022-05-05T08:52:00Z">
          <w:r w:rsidRPr="00C13E8E" w:rsidDel="00F824F4">
            <w:rPr>
              <w:highlight w:val="magenta"/>
              <w:rPrChange w:id="781" w:author="USA" w:date="2022-06-01T18:15:00Z">
                <w:rPr>
                  <w:highlight w:val="green"/>
                </w:rPr>
              </w:rPrChange>
            </w:rPr>
            <w:delText>transmission]</w:delText>
          </w:r>
        </w:del>
      </w:ins>
      <w:del w:id="782" w:author="USA" w:date="2022-05-05T08:52:00Z">
        <w:r w:rsidRPr="00C13E8E" w:rsidDel="00F824F4">
          <w:rPr>
            <w:highlight w:val="magenta"/>
            <w:rPrChange w:id="783" w:author="USA" w:date="2022-06-01T18:15:00Z">
              <w:rPr>
                <w:highlight w:val="green"/>
              </w:rPr>
            </w:rPrChange>
          </w:rPr>
          <w:delText>;</w:delText>
        </w:r>
      </w:del>
    </w:p>
    <w:p w14:paraId="64C67EFD" w14:textId="77777777" w:rsidR="005140DE" w:rsidRPr="00C37CCA" w:rsidRDefault="005140DE" w:rsidP="005140DE">
      <w:pPr>
        <w:pStyle w:val="enumlev1"/>
      </w:pPr>
      <w:r w:rsidRPr="00C37CCA">
        <w:t>2)</w:t>
      </w:r>
      <w:r w:rsidRPr="00C37CCA">
        <w:tab/>
        <w:t>If the DSC equipment is capable of cancellation, cancel the alert in accordance with the most recent version of Recommendation ITU</w:t>
      </w:r>
      <w:r w:rsidRPr="00C37CCA">
        <w:noBreakHyphen/>
        <w:t>R M.493;</w:t>
      </w:r>
    </w:p>
    <w:p w14:paraId="2E02A639" w14:textId="77777777" w:rsidR="005140DE" w:rsidRPr="00C37CCA" w:rsidRDefault="005140DE" w:rsidP="005140DE">
      <w:pPr>
        <w:pStyle w:val="enumlev1"/>
      </w:pPr>
      <w:r w:rsidRPr="00C37CCA">
        <w:t>3)</w:t>
      </w:r>
      <w:r w:rsidRPr="00C37CCA">
        <w:tab/>
        <w:t>Set to channel 16; and</w:t>
      </w:r>
    </w:p>
    <w:p w14:paraId="36AFAB47" w14:textId="77777777" w:rsidR="005140DE" w:rsidRPr="00C37CCA" w:rsidRDefault="005140DE" w:rsidP="005140DE">
      <w:pPr>
        <w:pStyle w:val="enumlev1"/>
      </w:pPr>
      <w:r w:rsidRPr="00C37CCA">
        <w:t>4)</w:t>
      </w:r>
      <w:r w:rsidRPr="00C37CCA">
        <w:tab/>
        <w:t>Transmit a broadcast message to “All Stations” giving the ship’s name, call sign and maritime mobile service identity (MMSI), and cancel the false distress alert</w:t>
      </w:r>
      <w:del w:id="784" w:author="Chair AI 1.11" w:date="2022-04-01T17:21:00Z">
        <w:r w:rsidDel="00527730">
          <w:delText>.</w:delText>
        </w:r>
      </w:del>
      <w:ins w:id="785" w:author="Chair AI 1.11" w:date="2022-04-01T17:21:00Z">
        <w:r>
          <w:t>;</w:t>
        </w:r>
      </w:ins>
    </w:p>
    <w:p w14:paraId="0C4AA314" w14:textId="77777777" w:rsidR="005140DE" w:rsidRPr="00C37CCA" w:rsidRDefault="005140DE" w:rsidP="005140DE">
      <w:pPr>
        <w:pStyle w:val="enumlev1"/>
        <w:rPr>
          <w:ins w:id="786" w:author="SWG A1 1.11" w:date="2021-12-08T14:20:00Z"/>
        </w:rPr>
      </w:pPr>
      <w:ins w:id="787" w:author="SWG A1 1.11" w:date="2021-12-08T15:24:00Z">
        <w:r w:rsidRPr="00C37CCA">
          <w:tab/>
        </w:r>
      </w:ins>
      <w:ins w:id="788" w:author="Hans-Karl von Arnim" w:date="2021-11-15T15:31:00Z">
        <w:r w:rsidRPr="00C37CCA">
          <w:t>Example of message:</w:t>
        </w:r>
      </w:ins>
    </w:p>
    <w:p w14:paraId="265EF967" w14:textId="77777777" w:rsidR="005140DE" w:rsidRPr="00EA7581" w:rsidRDefault="005140DE" w:rsidP="005140DE">
      <w:pPr>
        <w:pStyle w:val="enumlev2"/>
        <w:rPr>
          <w:ins w:id="789" w:author="SWG A1 1.11" w:date="2021-12-08T14:20:00Z"/>
          <w:lang w:eastAsia="zh-CN"/>
        </w:rPr>
      </w:pPr>
      <w:ins w:id="790" w:author="Chamova, Alisa" w:date="2021-12-20T11:58:00Z">
        <w:r w:rsidRPr="00C37CCA">
          <w:rPr>
            <w:lang w:eastAsia="zh-CN"/>
          </w:rPr>
          <w:t>–</w:t>
        </w:r>
        <w:r w:rsidRPr="00C37CCA">
          <w:rPr>
            <w:lang w:eastAsia="zh-CN"/>
          </w:rPr>
          <w:tab/>
        </w:r>
      </w:ins>
      <w:proofErr w:type="gramStart"/>
      <w:ins w:id="791" w:author="SWG A1 1.11" w:date="2021-12-08T14:20:00Z">
        <w:r w:rsidRPr="00EA7581">
          <w:rPr>
            <w:lang w:eastAsia="zh-CN"/>
          </w:rPr>
          <w:t>the</w:t>
        </w:r>
        <w:proofErr w:type="gramEnd"/>
        <w:r w:rsidRPr="00EA7581">
          <w:rPr>
            <w:lang w:eastAsia="zh-CN"/>
          </w:rPr>
          <w:t xml:space="preserve"> words “ALL STATIONS”, spoken three times;</w:t>
        </w:r>
      </w:ins>
    </w:p>
    <w:p w14:paraId="2492B4AB" w14:textId="77777777" w:rsidR="005140DE" w:rsidRPr="00EA7581" w:rsidRDefault="005140DE" w:rsidP="005140DE">
      <w:pPr>
        <w:pStyle w:val="enumlev2"/>
        <w:rPr>
          <w:ins w:id="792" w:author="SWG A1 1.11" w:date="2021-12-08T14:20:00Z"/>
          <w:lang w:eastAsia="zh-CN"/>
        </w:rPr>
      </w:pPr>
      <w:ins w:id="793" w:author="SWG A1 1.11" w:date="2021-12-08T14:20:00Z">
        <w:r w:rsidRPr="00EA7581">
          <w:rPr>
            <w:lang w:eastAsia="zh-CN"/>
          </w:rPr>
          <w:t xml:space="preserve">– </w:t>
        </w:r>
      </w:ins>
      <w:ins w:id="794" w:author="Chamova, Alisa" w:date="2021-12-20T11:58:00Z">
        <w:r w:rsidRPr="00C37CCA">
          <w:rPr>
            <w:lang w:eastAsia="zh-CN"/>
          </w:rPr>
          <w:tab/>
        </w:r>
      </w:ins>
      <w:proofErr w:type="gramStart"/>
      <w:ins w:id="795" w:author="SWG A1 1.11" w:date="2021-12-08T14:20:00Z">
        <w:r w:rsidRPr="00EA7581">
          <w:rPr>
            <w:lang w:eastAsia="zh-CN"/>
          </w:rPr>
          <w:t>the</w:t>
        </w:r>
        <w:proofErr w:type="gramEnd"/>
        <w:r w:rsidRPr="00EA7581">
          <w:rPr>
            <w:lang w:eastAsia="zh-CN"/>
          </w:rPr>
          <w:t xml:space="preserve"> words “THIS IS”;</w:t>
        </w:r>
      </w:ins>
    </w:p>
    <w:p w14:paraId="2B29CC34" w14:textId="77777777" w:rsidR="005140DE" w:rsidRPr="00EA7581" w:rsidRDefault="005140DE" w:rsidP="005140DE">
      <w:pPr>
        <w:pStyle w:val="enumlev2"/>
        <w:rPr>
          <w:ins w:id="796" w:author="SWG A1 1.11" w:date="2021-12-08T14:20:00Z"/>
          <w:lang w:eastAsia="zh-CN"/>
        </w:rPr>
      </w:pPr>
      <w:ins w:id="797" w:author="SWG A1 1.11" w:date="2021-12-08T14:20:00Z">
        <w:r w:rsidRPr="00EA7581">
          <w:rPr>
            <w:lang w:eastAsia="zh-CN"/>
          </w:rPr>
          <w:t xml:space="preserve">– </w:t>
        </w:r>
      </w:ins>
      <w:ins w:id="798" w:author="Chamova, Alisa" w:date="2021-12-20T11:58:00Z">
        <w:r w:rsidRPr="00C37CCA">
          <w:rPr>
            <w:lang w:eastAsia="zh-CN"/>
          </w:rPr>
          <w:tab/>
        </w:r>
      </w:ins>
      <w:proofErr w:type="gramStart"/>
      <w:ins w:id="799" w:author="SWG A1 1.11" w:date="2021-12-08T14:20:00Z">
        <w:r w:rsidRPr="00EA7581">
          <w:rPr>
            <w:lang w:eastAsia="zh-CN"/>
          </w:rPr>
          <w:t>the</w:t>
        </w:r>
        <w:proofErr w:type="gramEnd"/>
        <w:r w:rsidRPr="00EA7581">
          <w:rPr>
            <w:lang w:eastAsia="zh-CN"/>
          </w:rPr>
          <w:t xml:space="preserve"> name of the vessel, spoken three times;</w:t>
        </w:r>
      </w:ins>
    </w:p>
    <w:p w14:paraId="7D8BB6B0" w14:textId="77777777" w:rsidR="005140DE" w:rsidRPr="00EA7581" w:rsidRDefault="005140DE" w:rsidP="005140DE">
      <w:pPr>
        <w:pStyle w:val="enumlev2"/>
        <w:rPr>
          <w:ins w:id="800" w:author="SWG A1 1.11" w:date="2021-12-08T14:20:00Z"/>
          <w:lang w:eastAsia="zh-CN"/>
        </w:rPr>
      </w:pPr>
      <w:ins w:id="801" w:author="SWG A1 1.11" w:date="2021-12-08T14:20:00Z">
        <w:r w:rsidRPr="00EA7581">
          <w:rPr>
            <w:lang w:eastAsia="zh-CN"/>
          </w:rPr>
          <w:t xml:space="preserve">– </w:t>
        </w:r>
      </w:ins>
      <w:ins w:id="802" w:author="Chamova, Alisa" w:date="2021-12-20T11:58:00Z">
        <w:r w:rsidRPr="00C37CCA">
          <w:rPr>
            <w:lang w:eastAsia="zh-CN"/>
          </w:rPr>
          <w:tab/>
        </w:r>
      </w:ins>
      <w:proofErr w:type="gramStart"/>
      <w:ins w:id="803" w:author="SWG A1 1.11" w:date="2021-12-08T14:20:00Z">
        <w:r w:rsidRPr="00EA7581">
          <w:rPr>
            <w:lang w:eastAsia="zh-CN"/>
          </w:rPr>
          <w:t>the</w:t>
        </w:r>
        <w:proofErr w:type="gramEnd"/>
        <w:r w:rsidRPr="00EA7581">
          <w:rPr>
            <w:lang w:eastAsia="zh-CN"/>
          </w:rPr>
          <w:t xml:space="preserve"> call sign or </w:t>
        </w:r>
        <w:r w:rsidRPr="00EA7581">
          <w:rPr>
            <w:highlight w:val="green"/>
            <w:lang w:eastAsia="zh-CN"/>
          </w:rPr>
          <w:t>other identification</w:t>
        </w:r>
        <w:r w:rsidRPr="00EA7581">
          <w:rPr>
            <w:lang w:eastAsia="zh-CN"/>
          </w:rPr>
          <w:t>;</w:t>
        </w:r>
      </w:ins>
    </w:p>
    <w:p w14:paraId="73EC68EF" w14:textId="77777777" w:rsidR="005140DE" w:rsidRPr="00EA7581" w:rsidRDefault="005140DE" w:rsidP="005140DE">
      <w:pPr>
        <w:pStyle w:val="enumlev2"/>
        <w:rPr>
          <w:ins w:id="804" w:author="SWG A1 1.11" w:date="2021-12-08T14:20:00Z"/>
          <w:lang w:eastAsia="zh-CN"/>
        </w:rPr>
      </w:pPr>
      <w:ins w:id="805" w:author="SWG A1 1.11" w:date="2021-12-08T14:20:00Z">
        <w:r w:rsidRPr="00EA7581">
          <w:rPr>
            <w:lang w:eastAsia="zh-CN"/>
          </w:rPr>
          <w:t xml:space="preserve">– </w:t>
        </w:r>
      </w:ins>
      <w:ins w:id="806" w:author="Chamova, Alisa" w:date="2021-12-20T11:58:00Z">
        <w:r w:rsidRPr="00C37CCA">
          <w:rPr>
            <w:lang w:eastAsia="zh-CN"/>
          </w:rPr>
          <w:tab/>
        </w:r>
      </w:ins>
      <w:ins w:id="807" w:author="SWG A1 1.11" w:date="2021-12-08T14:20:00Z">
        <w:r w:rsidRPr="00EA7581">
          <w:rPr>
            <w:lang w:eastAsia="zh-CN"/>
          </w:rPr>
          <w:t>the MMSI);</w:t>
        </w:r>
      </w:ins>
    </w:p>
    <w:p w14:paraId="4F828159" w14:textId="77777777" w:rsidR="005140DE" w:rsidRPr="00EA7581" w:rsidRDefault="005140DE" w:rsidP="005140DE">
      <w:pPr>
        <w:pStyle w:val="enumlev2"/>
        <w:rPr>
          <w:ins w:id="808" w:author="SWG A1 1.11" w:date="2021-12-08T14:20:00Z"/>
          <w:lang w:eastAsia="zh-CN"/>
        </w:rPr>
      </w:pPr>
      <w:ins w:id="809" w:author="SWG A1 1.11" w:date="2021-12-08T14:20:00Z">
        <w:r w:rsidRPr="00EA7581">
          <w:rPr>
            <w:lang w:eastAsia="zh-CN"/>
          </w:rPr>
          <w:lastRenderedPageBreak/>
          <w:t xml:space="preserve">– </w:t>
        </w:r>
      </w:ins>
      <w:ins w:id="810" w:author="Chamova, Alisa" w:date="2021-12-20T11:58:00Z">
        <w:r w:rsidRPr="00C37CCA">
          <w:rPr>
            <w:lang w:eastAsia="zh-CN"/>
          </w:rPr>
          <w:tab/>
        </w:r>
      </w:ins>
      <w:proofErr w:type="gramStart"/>
      <w:ins w:id="811" w:author="SWG A1 1.11" w:date="2021-12-08T14:20:00Z">
        <w:r w:rsidRPr="00EA7581">
          <w:rPr>
            <w:lang w:eastAsia="zh-CN"/>
          </w:rPr>
          <w:t>the</w:t>
        </w:r>
        <w:proofErr w:type="gramEnd"/>
        <w:r w:rsidRPr="00EA7581">
          <w:rPr>
            <w:lang w:eastAsia="zh-CN"/>
          </w:rPr>
          <w:t xml:space="preserve"> words “PLEASE CANCEL MY DISTRESS ALERT OF” followed by the</w:t>
        </w:r>
      </w:ins>
      <w:ins w:id="812" w:author="Chamova, Alisa" w:date="2021-12-20T11:59:00Z">
        <w:r w:rsidRPr="00C37CCA">
          <w:rPr>
            <w:lang w:eastAsia="zh-CN"/>
          </w:rPr>
          <w:t xml:space="preserve"> </w:t>
        </w:r>
      </w:ins>
      <w:ins w:id="813" w:author="SWG A1 1.11" w:date="2021-12-08T14:20:00Z">
        <w:r w:rsidRPr="00EA7581">
          <w:rPr>
            <w:lang w:eastAsia="zh-CN"/>
          </w:rPr>
          <w:t>time in UTC.</w:t>
        </w:r>
      </w:ins>
    </w:p>
    <w:p w14:paraId="5CA91C28" w14:textId="77777777" w:rsidR="005140DE" w:rsidRPr="00C37CCA" w:rsidRDefault="005140DE" w:rsidP="005140DE">
      <w:pPr>
        <w:pStyle w:val="Heading1"/>
      </w:pPr>
      <w:bookmarkStart w:id="814" w:name="_Toc327364438"/>
      <w:bookmarkStart w:id="815" w:name="_Toc324918338"/>
      <w:r w:rsidRPr="00C37CCA">
        <w:t>2</w:t>
      </w:r>
      <w:r w:rsidRPr="00C37CCA">
        <w:tab/>
        <w:t>MF digital selective calling</w:t>
      </w:r>
      <w:bookmarkEnd w:id="814"/>
      <w:bookmarkEnd w:id="815"/>
    </w:p>
    <w:p w14:paraId="5EAA08CA" w14:textId="77777777" w:rsidR="005140DE" w:rsidRDefault="005140DE" w:rsidP="005140DE">
      <w:pPr>
        <w:pStyle w:val="enumlev1"/>
      </w:pPr>
      <w:r w:rsidRPr="00C37CCA">
        <w:t>1)</w:t>
      </w:r>
      <w:r w:rsidRPr="00C37CCA">
        <w:tab/>
      </w:r>
      <w:del w:id="816" w:author="Chair AI 1.11" w:date="2022-04-01T16:51:00Z">
        <w:r w:rsidRPr="00C37CCA" w:rsidDel="00744EAC">
          <w:delText>Reset the equipment immediately</w:delText>
        </w:r>
        <w:r w:rsidDel="00744EAC">
          <w:delText>;</w:delText>
        </w:r>
      </w:del>
    </w:p>
    <w:p w14:paraId="3C201A8E" w14:textId="5254F744" w:rsidR="005140DE" w:rsidRPr="00C13E8E" w:rsidRDefault="005140DE" w:rsidP="005140DE">
      <w:pPr>
        <w:pStyle w:val="enumlev1"/>
        <w:rPr>
          <w:highlight w:val="magenta"/>
          <w:rPrChange w:id="817" w:author="USA" w:date="2022-06-01T18:15:00Z">
            <w:rPr>
              <w:highlight w:val="green"/>
            </w:rPr>
          </w:rPrChange>
        </w:rPr>
      </w:pPr>
      <w:r>
        <w:tab/>
      </w:r>
      <w:ins w:id="818" w:author="Hans-Karl von Arnim" w:date="2021-11-15T15:31:00Z">
        <w:r w:rsidRPr="00C13E8E">
          <w:rPr>
            <w:highlight w:val="magenta"/>
            <w:rPrChange w:id="819" w:author="USA" w:date="2022-06-01T18:15:00Z">
              <w:rPr>
                <w:highlight w:val="green"/>
              </w:rPr>
            </w:rPrChange>
          </w:rPr>
          <w:t>[</w:t>
        </w:r>
      </w:ins>
      <w:ins w:id="820" w:author="USA" w:date="2022-05-18T14:59:00Z">
        <w:r w:rsidR="00B50AB9" w:rsidRPr="00C13E8E">
          <w:rPr>
            <w:color w:val="000000"/>
            <w:highlight w:val="magenta"/>
            <w:rPrChange w:id="821" w:author="USA" w:date="2022-06-01T18:15:00Z">
              <w:rPr>
                <w:rFonts w:ascii="Calibri" w:hAnsi="Calibri" w:cs="Calibri"/>
                <w:color w:val="000000"/>
              </w:rPr>
            </w:rPrChange>
          </w:rPr>
          <w:t>Switch the radio off and then back on after ten seconds, and follow the instructions on the radio screen, if any</w:t>
        </w:r>
      </w:ins>
      <w:ins w:id="822" w:author="Hans-Karl von Arnim" w:date="2021-11-15T15:31:00Z">
        <w:del w:id="823" w:author="USA" w:date="2022-05-18T14:59:00Z">
          <w:r w:rsidRPr="00C13E8E" w:rsidDel="00B50AB9">
            <w:rPr>
              <w:highlight w:val="magenta"/>
              <w:rPrChange w:id="824" w:author="USA" w:date="2022-06-01T18:15:00Z">
                <w:rPr>
                  <w:highlight w:val="green"/>
                </w:rPr>
              </w:rPrChange>
            </w:rPr>
            <w:delText xml:space="preserve">switch off </w:delText>
          </w:r>
        </w:del>
      </w:ins>
      <w:ins w:id="825" w:author="Chair AI 1.11" w:date="2022-03-30T15:56:00Z">
        <w:del w:id="826" w:author="USA" w:date="2022-05-18T14:59:00Z">
          <w:r w:rsidRPr="00C13E8E" w:rsidDel="00B50AB9">
            <w:rPr>
              <w:highlight w:val="magenta"/>
              <w:rPrChange w:id="827" w:author="USA" w:date="2022-06-01T18:15:00Z">
                <w:rPr>
                  <w:highlight w:val="green"/>
                </w:rPr>
              </w:rPrChange>
            </w:rPr>
            <w:delText xml:space="preserve">and switch on </w:delText>
          </w:r>
        </w:del>
      </w:ins>
      <w:ins w:id="828" w:author="Chair AI 1.11" w:date="2022-04-01T12:38:00Z">
        <w:del w:id="829" w:author="USA" w:date="2022-05-18T14:59:00Z">
          <w:r w:rsidRPr="00C13E8E" w:rsidDel="00B50AB9">
            <w:rPr>
              <w:highlight w:val="magenta"/>
              <w:rPrChange w:id="830" w:author="USA" w:date="2022-06-01T18:15:00Z">
                <w:rPr>
                  <w:highlight w:val="green"/>
                </w:rPr>
              </w:rPrChange>
            </w:rPr>
            <w:delText>af</w:delText>
          </w:r>
        </w:del>
      </w:ins>
      <w:ins w:id="831" w:author="Chair AI 1.11" w:date="2022-04-01T12:39:00Z">
        <w:del w:id="832" w:author="USA" w:date="2022-05-18T14:59:00Z">
          <w:r w:rsidRPr="00C13E8E" w:rsidDel="00B50AB9">
            <w:rPr>
              <w:highlight w:val="magenta"/>
              <w:rPrChange w:id="833" w:author="USA" w:date="2022-06-01T18:15:00Z">
                <w:rPr>
                  <w:highlight w:val="green"/>
                </w:rPr>
              </w:rPrChange>
            </w:rPr>
            <w:delText>ter 10 seconds</w:delText>
          </w:r>
        </w:del>
      </w:ins>
      <w:r w:rsidRPr="00C13E8E">
        <w:rPr>
          <w:highlight w:val="magenta"/>
          <w:rPrChange w:id="834" w:author="USA" w:date="2022-06-01T18:15:00Z">
            <w:rPr>
              <w:highlight w:val="green"/>
            </w:rPr>
          </w:rPrChange>
        </w:rPr>
        <w:t>]</w:t>
      </w:r>
    </w:p>
    <w:p w14:paraId="36A78604" w14:textId="14A4D833" w:rsidR="005140DE" w:rsidRDefault="005140DE" w:rsidP="005140DE">
      <w:pPr>
        <w:pStyle w:val="enumlev1"/>
        <w:rPr>
          <w:ins w:id="835" w:author="Chair AI 1.11" w:date="2022-03-30T15:59:00Z"/>
        </w:rPr>
      </w:pPr>
      <w:r w:rsidRPr="00C13E8E">
        <w:rPr>
          <w:highlight w:val="magenta"/>
          <w:rPrChange w:id="836" w:author="USA" w:date="2022-06-01T18:15:00Z">
            <w:rPr>
              <w:highlight w:val="green"/>
            </w:rPr>
          </w:rPrChange>
        </w:rPr>
        <w:tab/>
      </w:r>
      <w:ins w:id="837" w:author="Hans-Karl von Arnim" w:date="2021-11-15T15:31:00Z">
        <w:del w:id="838" w:author="USA" w:date="2022-05-05T09:54:00Z">
          <w:r w:rsidRPr="00C13E8E" w:rsidDel="0089632B">
            <w:rPr>
              <w:highlight w:val="magenta"/>
              <w:rPrChange w:id="839" w:author="USA" w:date="2022-06-01T18:15:00Z">
                <w:rPr>
                  <w:highlight w:val="green"/>
                </w:rPr>
              </w:rPrChange>
            </w:rPr>
            <w:delText xml:space="preserve">[Stop the </w:delText>
          </w:r>
        </w:del>
      </w:ins>
      <w:ins w:id="840" w:author="Chair AI 1.11" w:date="2022-04-01T12:33:00Z">
        <w:del w:id="841" w:author="USA" w:date="2022-05-05T09:54:00Z">
          <w:r w:rsidRPr="00C13E8E" w:rsidDel="0089632B">
            <w:rPr>
              <w:highlight w:val="magenta"/>
              <w:rPrChange w:id="842" w:author="USA" w:date="2022-06-01T18:15:00Z">
                <w:rPr>
                  <w:highlight w:val="green"/>
                </w:rPr>
              </w:rPrChange>
            </w:rPr>
            <w:delText xml:space="preserve">DSC </w:delText>
          </w:r>
        </w:del>
      </w:ins>
      <w:ins w:id="843" w:author="Chair AI 1.11" w:date="2022-04-01T12:34:00Z">
        <w:del w:id="844" w:author="USA" w:date="2022-05-05T09:54:00Z">
          <w:r w:rsidRPr="00C13E8E" w:rsidDel="0089632B">
            <w:rPr>
              <w:highlight w:val="magenta"/>
              <w:rPrChange w:id="845" w:author="USA" w:date="2022-06-01T18:15:00Z">
                <w:rPr>
                  <w:highlight w:val="green"/>
                </w:rPr>
              </w:rPrChange>
            </w:rPr>
            <w:delText xml:space="preserve">distress alert </w:delText>
          </w:r>
        </w:del>
      </w:ins>
      <w:ins w:id="846" w:author="Hans-Karl von Arnim" w:date="2021-11-15T15:31:00Z">
        <w:del w:id="847" w:author="USA" w:date="2022-05-05T09:54:00Z">
          <w:r w:rsidRPr="00C13E8E" w:rsidDel="0089632B">
            <w:rPr>
              <w:highlight w:val="magenta"/>
              <w:rPrChange w:id="848" w:author="USA" w:date="2022-06-01T18:15:00Z">
                <w:rPr>
                  <w:highlight w:val="green"/>
                </w:rPr>
              </w:rPrChange>
            </w:rPr>
            <w:delText>transmission]</w:delText>
          </w:r>
        </w:del>
      </w:ins>
      <w:r w:rsidRPr="00C13E8E">
        <w:rPr>
          <w:highlight w:val="magenta"/>
          <w:rPrChange w:id="849" w:author="USA" w:date="2022-06-01T18:15:00Z">
            <w:rPr>
              <w:highlight w:val="green"/>
            </w:rPr>
          </w:rPrChange>
        </w:rPr>
        <w:t>;</w:t>
      </w:r>
    </w:p>
    <w:p w14:paraId="53CD056B" w14:textId="77777777" w:rsidR="005140DE" w:rsidRPr="00C37CCA" w:rsidRDefault="005140DE" w:rsidP="005140DE">
      <w:pPr>
        <w:pStyle w:val="enumlev1"/>
      </w:pPr>
      <w:r w:rsidRPr="00C37CCA">
        <w:t>2)</w:t>
      </w:r>
      <w:r w:rsidRPr="00C37CCA">
        <w:tab/>
        <w:t>If the DSC equipment is capable of cancellation, cancel the alert in accordance with the most recent version of Recommendation ITU</w:t>
      </w:r>
      <w:r w:rsidRPr="00C37CCA">
        <w:noBreakHyphen/>
        <w:t>R M.493;</w:t>
      </w:r>
    </w:p>
    <w:p w14:paraId="7B55BC06" w14:textId="77777777" w:rsidR="005140DE" w:rsidRPr="00C37CCA" w:rsidRDefault="005140DE" w:rsidP="005140DE">
      <w:pPr>
        <w:pStyle w:val="enumlev1"/>
      </w:pPr>
      <w:r w:rsidRPr="00C37CCA">
        <w:t>3)</w:t>
      </w:r>
      <w:r w:rsidRPr="00C37CCA">
        <w:tab/>
        <w:t>Tune for radiotelephony transmission on 2 182 </w:t>
      </w:r>
      <w:proofErr w:type="gramStart"/>
      <w:r w:rsidRPr="00C37CCA">
        <w:t>kHz</w:t>
      </w:r>
      <w:proofErr w:type="gramEnd"/>
      <w:r w:rsidRPr="00C37CCA">
        <w:t>; and</w:t>
      </w:r>
    </w:p>
    <w:p w14:paraId="231B3070" w14:textId="77777777" w:rsidR="005140DE" w:rsidRPr="00C37CCA" w:rsidRDefault="005140DE" w:rsidP="005140DE">
      <w:pPr>
        <w:pStyle w:val="enumlev1"/>
      </w:pPr>
      <w:r w:rsidRPr="00C37CCA">
        <w:t>4)</w:t>
      </w:r>
      <w:r w:rsidRPr="00C37CCA">
        <w:tab/>
        <w:t>Transmit a broadcast message to “All Stations” giving the ship’s name, call sign and MMSI, and cancel the false alert</w:t>
      </w:r>
      <w:del w:id="850" w:author="Fernandez Jimenez, Virginia" w:date="2022-03-22T12:22:00Z">
        <w:r w:rsidRPr="00C37CCA" w:rsidDel="00194E70">
          <w:delText>.</w:delText>
        </w:r>
      </w:del>
      <w:ins w:id="851" w:author="Fernandez Jimenez, Virginia" w:date="2022-03-22T12:22:00Z">
        <w:r>
          <w:t>;</w:t>
        </w:r>
      </w:ins>
    </w:p>
    <w:p w14:paraId="651DEEB5" w14:textId="77777777" w:rsidR="005140DE" w:rsidRPr="00C37CCA" w:rsidRDefault="005140DE" w:rsidP="005140DE">
      <w:pPr>
        <w:pStyle w:val="enumlev1"/>
        <w:rPr>
          <w:ins w:id="852" w:author="Hans-Karl von Arnim" w:date="2021-11-15T15:32:00Z"/>
        </w:rPr>
      </w:pPr>
      <w:ins w:id="853" w:author="SWG A1 1.11" w:date="2021-12-08T14:22:00Z">
        <w:r w:rsidRPr="00C37CCA">
          <w:tab/>
        </w:r>
      </w:ins>
      <w:ins w:id="854" w:author="SWG A1 1.11" w:date="2021-12-08T14:23:00Z">
        <w:r w:rsidRPr="00C37CCA">
          <w:t>F</w:t>
        </w:r>
      </w:ins>
      <w:ins w:id="855" w:author="SWG A1 1.11" w:date="2021-12-08T14:22:00Z">
        <w:r w:rsidRPr="00C37CCA">
          <w:t>or example of message see section</w:t>
        </w:r>
      </w:ins>
      <w:ins w:id="856" w:author="SWG A1 1.11" w:date="2021-12-08T14:23:00Z">
        <w:r w:rsidRPr="00C37CCA">
          <w:t xml:space="preserve"> 1</w:t>
        </w:r>
      </w:ins>
      <w:ins w:id="857" w:author="Fernandez Jimenez, Virginia" w:date="2022-03-22T12:22:00Z">
        <w:r>
          <w:t>.</w:t>
        </w:r>
      </w:ins>
    </w:p>
    <w:p w14:paraId="485B9488" w14:textId="77777777" w:rsidR="005140DE" w:rsidRPr="00C37CCA" w:rsidRDefault="005140DE" w:rsidP="005140DE">
      <w:pPr>
        <w:pStyle w:val="Heading1"/>
      </w:pPr>
      <w:bookmarkStart w:id="858" w:name="_Toc327364439"/>
      <w:bookmarkStart w:id="859" w:name="_Toc324918339"/>
      <w:r w:rsidRPr="00C37CCA">
        <w:t>3</w:t>
      </w:r>
      <w:r w:rsidRPr="00C37CCA">
        <w:tab/>
        <w:t>HF digital selective calling</w:t>
      </w:r>
      <w:bookmarkEnd w:id="858"/>
      <w:bookmarkEnd w:id="859"/>
    </w:p>
    <w:p w14:paraId="7C5E0C21" w14:textId="77777777" w:rsidR="005140DE" w:rsidRDefault="005140DE" w:rsidP="005140DE">
      <w:pPr>
        <w:pStyle w:val="enumlev1"/>
      </w:pPr>
      <w:r w:rsidRPr="00C37CCA">
        <w:t>1)</w:t>
      </w:r>
      <w:r w:rsidRPr="00C37CCA">
        <w:tab/>
      </w:r>
      <w:del w:id="860" w:author="Chair AI 1.11" w:date="2022-04-01T16:51:00Z">
        <w:r w:rsidRPr="00C37CCA" w:rsidDel="00744EAC">
          <w:delText>Reset the equipment immediately</w:delText>
        </w:r>
        <w:r w:rsidDel="00744EAC">
          <w:delText>;</w:delText>
        </w:r>
      </w:del>
    </w:p>
    <w:p w14:paraId="3F044F51" w14:textId="7CB18561" w:rsidR="005140DE" w:rsidRPr="00C13E8E" w:rsidRDefault="005140DE" w:rsidP="005140DE">
      <w:pPr>
        <w:pStyle w:val="enumlev1"/>
        <w:rPr>
          <w:highlight w:val="magenta"/>
          <w:rPrChange w:id="861" w:author="USA" w:date="2022-06-01T18:15:00Z">
            <w:rPr>
              <w:highlight w:val="green"/>
            </w:rPr>
          </w:rPrChange>
        </w:rPr>
      </w:pPr>
      <w:r>
        <w:tab/>
      </w:r>
      <w:ins w:id="862" w:author="Hans-Karl von Arnim" w:date="2021-11-15T15:31:00Z">
        <w:r w:rsidRPr="00C13E8E">
          <w:rPr>
            <w:highlight w:val="magenta"/>
            <w:rPrChange w:id="863" w:author="USA" w:date="2022-06-01T18:15:00Z">
              <w:rPr>
                <w:highlight w:val="green"/>
              </w:rPr>
            </w:rPrChange>
          </w:rPr>
          <w:t>[</w:t>
        </w:r>
      </w:ins>
      <w:ins w:id="864" w:author="USA" w:date="2022-05-18T15:00:00Z">
        <w:r w:rsidR="00B50AB9" w:rsidRPr="00C13E8E">
          <w:rPr>
            <w:color w:val="000000"/>
            <w:highlight w:val="magenta"/>
            <w:rPrChange w:id="865" w:author="USA" w:date="2022-06-01T18:15:00Z">
              <w:rPr>
                <w:color w:val="000000"/>
              </w:rPr>
            </w:rPrChange>
          </w:rPr>
          <w:t>Switch the radio off and then back on after ten seconds, and follow the instructions on the radio screen, if any</w:t>
        </w:r>
      </w:ins>
      <w:ins w:id="866" w:author="Hans-Karl von Arnim" w:date="2021-11-15T15:31:00Z">
        <w:del w:id="867" w:author="USA" w:date="2022-05-18T15:00:00Z">
          <w:r w:rsidRPr="00C13E8E" w:rsidDel="00B50AB9">
            <w:rPr>
              <w:highlight w:val="magenta"/>
              <w:rPrChange w:id="868" w:author="USA" w:date="2022-06-01T18:15:00Z">
                <w:rPr>
                  <w:highlight w:val="green"/>
                </w:rPr>
              </w:rPrChange>
            </w:rPr>
            <w:delText xml:space="preserve">switch off </w:delText>
          </w:r>
        </w:del>
      </w:ins>
      <w:ins w:id="869" w:author="Chair AI 1.11" w:date="2022-03-30T15:56:00Z">
        <w:del w:id="870" w:author="USA" w:date="2022-05-18T15:00:00Z">
          <w:r w:rsidRPr="00C13E8E" w:rsidDel="00B50AB9">
            <w:rPr>
              <w:highlight w:val="magenta"/>
              <w:rPrChange w:id="871" w:author="USA" w:date="2022-06-01T18:15:00Z">
                <w:rPr>
                  <w:highlight w:val="green"/>
                </w:rPr>
              </w:rPrChange>
            </w:rPr>
            <w:delText xml:space="preserve">and switch on </w:delText>
          </w:r>
        </w:del>
      </w:ins>
      <w:ins w:id="872" w:author="Chair AI 1.11" w:date="2022-04-01T12:38:00Z">
        <w:del w:id="873" w:author="USA" w:date="2022-05-18T15:00:00Z">
          <w:r w:rsidRPr="00C13E8E" w:rsidDel="00B50AB9">
            <w:rPr>
              <w:highlight w:val="magenta"/>
              <w:rPrChange w:id="874" w:author="USA" w:date="2022-06-01T18:15:00Z">
                <w:rPr>
                  <w:highlight w:val="green"/>
                </w:rPr>
              </w:rPrChange>
            </w:rPr>
            <w:delText>af</w:delText>
          </w:r>
        </w:del>
      </w:ins>
      <w:ins w:id="875" w:author="Chair AI 1.11" w:date="2022-04-01T12:39:00Z">
        <w:del w:id="876" w:author="USA" w:date="2022-05-18T15:00:00Z">
          <w:r w:rsidRPr="00C13E8E" w:rsidDel="00B50AB9">
            <w:rPr>
              <w:highlight w:val="magenta"/>
              <w:rPrChange w:id="877" w:author="USA" w:date="2022-06-01T18:15:00Z">
                <w:rPr>
                  <w:highlight w:val="green"/>
                </w:rPr>
              </w:rPrChange>
            </w:rPr>
            <w:delText>ter 10 seconds</w:delText>
          </w:r>
        </w:del>
      </w:ins>
      <w:r w:rsidRPr="00C13E8E">
        <w:rPr>
          <w:highlight w:val="magenta"/>
          <w:rPrChange w:id="878" w:author="USA" w:date="2022-06-01T18:15:00Z">
            <w:rPr>
              <w:highlight w:val="green"/>
            </w:rPr>
          </w:rPrChange>
        </w:rPr>
        <w:t>]</w:t>
      </w:r>
    </w:p>
    <w:p w14:paraId="23639DAF" w14:textId="01284FCB" w:rsidR="005140DE" w:rsidRDefault="005140DE" w:rsidP="005140DE">
      <w:pPr>
        <w:pStyle w:val="enumlev1"/>
        <w:rPr>
          <w:ins w:id="879" w:author="Chair AI 1.11" w:date="2022-03-30T15:59:00Z"/>
        </w:rPr>
      </w:pPr>
      <w:r w:rsidRPr="00C13E8E">
        <w:rPr>
          <w:highlight w:val="magenta"/>
          <w:rPrChange w:id="880" w:author="USA" w:date="2022-06-01T18:15:00Z">
            <w:rPr>
              <w:highlight w:val="green"/>
            </w:rPr>
          </w:rPrChange>
        </w:rPr>
        <w:tab/>
      </w:r>
      <w:ins w:id="881" w:author="Hans-Karl von Arnim" w:date="2021-11-15T15:31:00Z">
        <w:del w:id="882" w:author="USA" w:date="2022-05-05T09:55:00Z">
          <w:r w:rsidRPr="00C13E8E" w:rsidDel="0089632B">
            <w:rPr>
              <w:highlight w:val="magenta"/>
              <w:rPrChange w:id="883" w:author="USA" w:date="2022-06-01T18:15:00Z">
                <w:rPr>
                  <w:highlight w:val="green"/>
                </w:rPr>
              </w:rPrChange>
            </w:rPr>
            <w:delText xml:space="preserve">[Stop the </w:delText>
          </w:r>
        </w:del>
      </w:ins>
      <w:ins w:id="884" w:author="Chair AI 1.11" w:date="2022-04-01T12:33:00Z">
        <w:del w:id="885" w:author="USA" w:date="2022-05-05T09:55:00Z">
          <w:r w:rsidRPr="00C13E8E" w:rsidDel="0089632B">
            <w:rPr>
              <w:highlight w:val="magenta"/>
              <w:rPrChange w:id="886" w:author="USA" w:date="2022-06-01T18:15:00Z">
                <w:rPr>
                  <w:highlight w:val="green"/>
                </w:rPr>
              </w:rPrChange>
            </w:rPr>
            <w:delText xml:space="preserve">DSC </w:delText>
          </w:r>
        </w:del>
      </w:ins>
      <w:ins w:id="887" w:author="Chair AI 1.11" w:date="2022-04-01T12:34:00Z">
        <w:del w:id="888" w:author="USA" w:date="2022-05-05T09:55:00Z">
          <w:r w:rsidRPr="00C13E8E" w:rsidDel="0089632B">
            <w:rPr>
              <w:highlight w:val="magenta"/>
              <w:rPrChange w:id="889" w:author="USA" w:date="2022-06-01T18:15:00Z">
                <w:rPr>
                  <w:highlight w:val="green"/>
                </w:rPr>
              </w:rPrChange>
            </w:rPr>
            <w:delText xml:space="preserve">distress alert </w:delText>
          </w:r>
        </w:del>
      </w:ins>
      <w:ins w:id="890" w:author="Hans-Karl von Arnim" w:date="2021-11-15T15:31:00Z">
        <w:del w:id="891" w:author="USA" w:date="2022-05-05T09:55:00Z">
          <w:r w:rsidRPr="00C13E8E" w:rsidDel="0089632B">
            <w:rPr>
              <w:highlight w:val="magenta"/>
              <w:rPrChange w:id="892" w:author="USA" w:date="2022-06-01T18:15:00Z">
                <w:rPr>
                  <w:highlight w:val="green"/>
                </w:rPr>
              </w:rPrChange>
            </w:rPr>
            <w:delText>transmission]</w:delText>
          </w:r>
        </w:del>
      </w:ins>
      <w:del w:id="893" w:author="USA" w:date="2022-05-05T09:55:00Z">
        <w:r w:rsidRPr="00C13E8E" w:rsidDel="0089632B">
          <w:rPr>
            <w:highlight w:val="magenta"/>
            <w:rPrChange w:id="894" w:author="USA" w:date="2022-06-01T18:15:00Z">
              <w:rPr>
                <w:highlight w:val="green"/>
              </w:rPr>
            </w:rPrChange>
          </w:rPr>
          <w:delText>;</w:delText>
        </w:r>
      </w:del>
    </w:p>
    <w:p w14:paraId="3AC19161" w14:textId="77777777" w:rsidR="005140DE" w:rsidRPr="00C37CCA" w:rsidRDefault="005140DE" w:rsidP="005140DE">
      <w:pPr>
        <w:pStyle w:val="enumlev1"/>
      </w:pPr>
      <w:r w:rsidRPr="00C37CCA">
        <w:t>2)</w:t>
      </w:r>
      <w:r w:rsidRPr="00C37CCA">
        <w:tab/>
        <w:t>If the DSC equipment is capable of cancellation, cancel the alert in accordance with the most recent version of Recommendation ITU</w:t>
      </w:r>
      <w:r w:rsidRPr="00C37CCA">
        <w:noBreakHyphen/>
        <w:t>R M.493;</w:t>
      </w:r>
    </w:p>
    <w:p w14:paraId="2EF31AA5" w14:textId="77777777" w:rsidR="005140DE" w:rsidRPr="00C37CCA" w:rsidRDefault="005140DE" w:rsidP="005140DE">
      <w:pPr>
        <w:pStyle w:val="enumlev1"/>
      </w:pPr>
      <w:r w:rsidRPr="00C37CCA">
        <w:t>3)</w:t>
      </w:r>
      <w:r w:rsidRPr="00C37CCA">
        <w:tab/>
        <w:t>Tune for radiotelephony on the distress and safety frequency in each frequency band in which a false distress alert was transmitted (see Appendix </w:t>
      </w:r>
      <w:r w:rsidRPr="00C37CCA">
        <w:rPr>
          <w:rStyle w:val="Appref"/>
          <w:b/>
          <w:bCs/>
          <w:color w:val="000000"/>
        </w:rPr>
        <w:t>15</w:t>
      </w:r>
      <w:r w:rsidRPr="00C37CCA">
        <w:t>); and</w:t>
      </w:r>
    </w:p>
    <w:p w14:paraId="3F51EEB4" w14:textId="77777777" w:rsidR="005140DE" w:rsidRPr="00C37CCA" w:rsidRDefault="005140DE" w:rsidP="005140DE">
      <w:pPr>
        <w:pStyle w:val="enumlev1"/>
      </w:pPr>
      <w:r w:rsidRPr="00C37CCA">
        <w:t>4)</w:t>
      </w:r>
      <w:r w:rsidRPr="00C37CCA">
        <w:tab/>
        <w:t>Transmit a broadcast message to “All Stations” giving the ship’s name, call sign and MMSI, and cancel the false alert on the distress and safety frequency in each frequency band in which the false distress alert was transmitted</w:t>
      </w:r>
      <w:del w:id="895" w:author="Fernandez Jimenez, Virginia" w:date="2022-03-22T12:22:00Z">
        <w:r w:rsidRPr="00C37CCA" w:rsidDel="00194E70">
          <w:delText>.</w:delText>
        </w:r>
      </w:del>
      <w:ins w:id="896" w:author="Fernandez Jimenez, Virginia" w:date="2022-03-22T12:22:00Z">
        <w:r>
          <w:t xml:space="preserve">; </w:t>
        </w:r>
      </w:ins>
    </w:p>
    <w:p w14:paraId="453F4329" w14:textId="77777777" w:rsidR="005140DE" w:rsidRPr="00C37CCA" w:rsidRDefault="005140DE" w:rsidP="005140DE">
      <w:pPr>
        <w:pStyle w:val="enumlev1"/>
        <w:rPr>
          <w:ins w:id="897" w:author="SWG A1 1.11" w:date="2021-12-08T14:23:00Z"/>
        </w:rPr>
      </w:pPr>
      <w:ins w:id="898" w:author="SWG A1 1.11" w:date="2021-12-08T14:23:00Z">
        <w:r w:rsidRPr="00C37CCA">
          <w:tab/>
          <w:t>For example of message see section 1</w:t>
        </w:r>
      </w:ins>
      <w:ins w:id="899" w:author="Limousin, Catherine" w:date="2021-12-09T17:02:00Z">
        <w:r w:rsidRPr="00C37CCA">
          <w:t>.</w:t>
        </w:r>
      </w:ins>
    </w:p>
    <w:p w14:paraId="27005895" w14:textId="77777777" w:rsidR="005140DE" w:rsidRPr="00C37CCA" w:rsidRDefault="005140DE" w:rsidP="005140DE">
      <w:pPr>
        <w:pStyle w:val="Heading1"/>
      </w:pPr>
      <w:bookmarkStart w:id="900" w:name="_Toc327364440"/>
      <w:bookmarkStart w:id="901" w:name="_Toc324918340"/>
      <w:r w:rsidRPr="00C37CCA">
        <w:t>4</w:t>
      </w:r>
      <w:r w:rsidRPr="00C37CCA">
        <w:tab/>
      </w:r>
      <w:bookmarkEnd w:id="900"/>
      <w:bookmarkEnd w:id="901"/>
      <w:r w:rsidRPr="00C37CCA">
        <w:t>Ship earth station</w:t>
      </w:r>
    </w:p>
    <w:p w14:paraId="53531A0E" w14:textId="77777777" w:rsidR="005140DE" w:rsidRPr="00C37CCA" w:rsidRDefault="005140DE" w:rsidP="005140DE">
      <w:r w:rsidRPr="00C37CCA">
        <w:t>Notify the appropriate rescue coordination centre that the alert is cancelled by sending a distress priority message. Provide ship name, call sign and ship earth station identity with the cancelled alert message.</w:t>
      </w:r>
      <w:ins w:id="902" w:author="SWG A1 1.11" w:date="2021-12-08T14:25:00Z">
        <w:r w:rsidRPr="00C37CCA">
          <w:t xml:space="preserve"> </w:t>
        </w:r>
      </w:ins>
    </w:p>
    <w:p w14:paraId="361B6154" w14:textId="77777777" w:rsidR="005140DE" w:rsidRPr="00C37CCA" w:rsidRDefault="005140DE" w:rsidP="005140DE">
      <w:pPr>
        <w:rPr>
          <w:ins w:id="903" w:author="Hans-Karl von Arnim" w:date="2021-11-15T15:35:00Z"/>
        </w:rPr>
      </w:pPr>
      <w:ins w:id="904" w:author="Hans-Karl von Arnim" w:date="2021-11-15T15:35:00Z">
        <w:r w:rsidRPr="00C37CCA">
          <w:t>Example of message:</w:t>
        </w:r>
      </w:ins>
    </w:p>
    <w:p w14:paraId="5371AFFA" w14:textId="77777777" w:rsidR="005140DE" w:rsidRPr="00C37CCA" w:rsidRDefault="005140DE" w:rsidP="005140DE">
      <w:pPr>
        <w:rPr>
          <w:ins w:id="905" w:author="Hans-Karl von Arnim" w:date="2021-11-15T15:35:00Z"/>
        </w:rPr>
      </w:pPr>
      <w:ins w:id="906" w:author="Hans-Karl von Arnim" w:date="2021-11-15T15:35:00Z">
        <w:r w:rsidRPr="00C37CCA">
          <w:t>NAME, CALL SIGN, IDENTITY NUMBER, POSITION</w:t>
        </w:r>
      </w:ins>
    </w:p>
    <w:p w14:paraId="4B78E934" w14:textId="77777777" w:rsidR="005140DE" w:rsidRPr="00C37CCA" w:rsidRDefault="005140DE" w:rsidP="005140DE">
      <w:pPr>
        <w:rPr>
          <w:ins w:id="907" w:author="Hans-Karl von Arnim" w:date="2021-11-15T15:35:00Z"/>
        </w:rPr>
      </w:pPr>
      <w:ins w:id="908" w:author="Hans-Karl von Arnim" w:date="2021-11-15T15:35:00Z">
        <w:r w:rsidRPr="00C37CCA">
          <w:t>Cancel my distress</w:t>
        </w:r>
      </w:ins>
    </w:p>
    <w:p w14:paraId="7897527E" w14:textId="77777777" w:rsidR="005140DE" w:rsidRPr="00C37CCA" w:rsidRDefault="005140DE" w:rsidP="005140DE">
      <w:pPr>
        <w:rPr>
          <w:ins w:id="909" w:author="Hans-Karl von Arnim" w:date="2021-11-15T15:35:00Z"/>
        </w:rPr>
      </w:pPr>
      <w:ins w:id="910" w:author="Hans-Karl von Arnim" w:date="2021-11-15T15:35:00Z">
        <w:r w:rsidRPr="00C37CCA">
          <w:t>Alert of DATE, TIME UTC</w:t>
        </w:r>
      </w:ins>
    </w:p>
    <w:p w14:paraId="6044AD79" w14:textId="77777777" w:rsidR="005140DE" w:rsidRPr="00C37CCA" w:rsidRDefault="005140DE" w:rsidP="005140DE">
      <w:pPr>
        <w:rPr>
          <w:ins w:id="911" w:author="Hans-Karl von Arnim" w:date="2021-11-15T15:35:00Z"/>
        </w:rPr>
      </w:pPr>
      <w:ins w:id="912" w:author="Hans-Karl von Arnim" w:date="2021-11-15T15:35:00Z">
        <w:r w:rsidRPr="00C37CCA">
          <w:t>=Master+</w:t>
        </w:r>
      </w:ins>
    </w:p>
    <w:p w14:paraId="45BFE4FB" w14:textId="77777777" w:rsidR="005140DE" w:rsidRPr="00C37CCA" w:rsidRDefault="005140DE" w:rsidP="005140DE">
      <w:pPr>
        <w:rPr>
          <w:ins w:id="913" w:author="SWG A1 1.11" w:date="2021-12-08T14:20:00Z"/>
        </w:rPr>
      </w:pPr>
      <w:ins w:id="914" w:author="Hans-Karl von Arnim" w:date="2021-11-15T15:31:00Z">
        <w:r w:rsidRPr="00C37CCA">
          <w:t>Example of message:</w:t>
        </w:r>
      </w:ins>
    </w:p>
    <w:p w14:paraId="6DC04BD8" w14:textId="77777777" w:rsidR="005140DE" w:rsidRPr="00EA7581" w:rsidRDefault="005140DE" w:rsidP="005140DE">
      <w:pPr>
        <w:pStyle w:val="enumlev1"/>
        <w:rPr>
          <w:ins w:id="915" w:author="SWG A1 1.11" w:date="2021-12-08T14:20:00Z"/>
          <w:lang w:eastAsia="zh-CN"/>
        </w:rPr>
      </w:pPr>
      <w:ins w:id="916" w:author="Chamova, Alisa" w:date="2021-12-20T12:00:00Z">
        <w:r w:rsidRPr="00C37CCA">
          <w:rPr>
            <w:lang w:eastAsia="zh-CN"/>
          </w:rPr>
          <w:t>–</w:t>
        </w:r>
        <w:r w:rsidRPr="00C37CCA">
          <w:rPr>
            <w:lang w:eastAsia="zh-CN"/>
          </w:rPr>
          <w:tab/>
        </w:r>
      </w:ins>
      <w:proofErr w:type="gramStart"/>
      <w:ins w:id="917" w:author="SWG A1 1.11" w:date="2021-12-08T14:20:00Z">
        <w:r w:rsidRPr="00EA7581">
          <w:rPr>
            <w:lang w:eastAsia="zh-CN"/>
          </w:rPr>
          <w:t>the</w:t>
        </w:r>
        <w:proofErr w:type="gramEnd"/>
        <w:r w:rsidRPr="00EA7581">
          <w:rPr>
            <w:lang w:eastAsia="zh-CN"/>
          </w:rPr>
          <w:t xml:space="preserve"> words “ALL STATIONS”, spoken three times;</w:t>
        </w:r>
      </w:ins>
    </w:p>
    <w:p w14:paraId="052A956F" w14:textId="77777777" w:rsidR="005140DE" w:rsidRPr="00EA7581" w:rsidRDefault="005140DE" w:rsidP="005140DE">
      <w:pPr>
        <w:pStyle w:val="enumlev1"/>
        <w:rPr>
          <w:ins w:id="918" w:author="SWG A1 1.11" w:date="2021-12-08T14:20:00Z"/>
          <w:lang w:eastAsia="zh-CN"/>
        </w:rPr>
      </w:pPr>
      <w:ins w:id="919" w:author="SWG A1 1.11" w:date="2021-12-08T14:20:00Z">
        <w:r w:rsidRPr="00EA7581">
          <w:rPr>
            <w:lang w:eastAsia="zh-CN"/>
          </w:rPr>
          <w:t xml:space="preserve">– </w:t>
        </w:r>
      </w:ins>
      <w:ins w:id="920" w:author="Chamova, Alisa" w:date="2021-12-20T12:00:00Z">
        <w:r w:rsidRPr="00C37CCA">
          <w:rPr>
            <w:lang w:eastAsia="zh-CN"/>
          </w:rPr>
          <w:tab/>
        </w:r>
      </w:ins>
      <w:proofErr w:type="gramStart"/>
      <w:ins w:id="921" w:author="SWG A1 1.11" w:date="2021-12-08T14:20:00Z">
        <w:r w:rsidRPr="00EA7581">
          <w:rPr>
            <w:lang w:eastAsia="zh-CN"/>
          </w:rPr>
          <w:t>the</w:t>
        </w:r>
        <w:proofErr w:type="gramEnd"/>
        <w:r w:rsidRPr="00EA7581">
          <w:rPr>
            <w:lang w:eastAsia="zh-CN"/>
          </w:rPr>
          <w:t xml:space="preserve"> words “THIS IS”;</w:t>
        </w:r>
      </w:ins>
    </w:p>
    <w:p w14:paraId="4DB36F75" w14:textId="77777777" w:rsidR="005140DE" w:rsidRPr="00EA7581" w:rsidRDefault="005140DE" w:rsidP="005140DE">
      <w:pPr>
        <w:pStyle w:val="enumlev1"/>
        <w:rPr>
          <w:ins w:id="922" w:author="SWG A1 1.11" w:date="2021-12-08T14:20:00Z"/>
          <w:lang w:eastAsia="zh-CN"/>
        </w:rPr>
      </w:pPr>
      <w:ins w:id="923" w:author="SWG A1 1.11" w:date="2021-12-08T14:20:00Z">
        <w:r w:rsidRPr="00EA7581">
          <w:rPr>
            <w:lang w:eastAsia="zh-CN"/>
          </w:rPr>
          <w:t xml:space="preserve">– </w:t>
        </w:r>
      </w:ins>
      <w:ins w:id="924" w:author="Chamova, Alisa" w:date="2021-12-20T12:00:00Z">
        <w:r w:rsidRPr="00C37CCA">
          <w:rPr>
            <w:lang w:eastAsia="zh-CN"/>
          </w:rPr>
          <w:tab/>
        </w:r>
      </w:ins>
      <w:proofErr w:type="gramStart"/>
      <w:ins w:id="925" w:author="SWG A1 1.11" w:date="2021-12-08T14:20:00Z">
        <w:r w:rsidRPr="00EA7581">
          <w:rPr>
            <w:lang w:eastAsia="zh-CN"/>
          </w:rPr>
          <w:t>the</w:t>
        </w:r>
        <w:proofErr w:type="gramEnd"/>
        <w:r w:rsidRPr="00EA7581">
          <w:rPr>
            <w:lang w:eastAsia="zh-CN"/>
          </w:rPr>
          <w:t xml:space="preserve"> name of the vessel, spoken three times;</w:t>
        </w:r>
      </w:ins>
    </w:p>
    <w:p w14:paraId="77C7B4D1" w14:textId="77777777" w:rsidR="005140DE" w:rsidRPr="00EA7581" w:rsidRDefault="005140DE" w:rsidP="005140DE">
      <w:pPr>
        <w:pStyle w:val="enumlev1"/>
        <w:rPr>
          <w:ins w:id="926" w:author="SWG A1 1.11" w:date="2021-12-08T14:20:00Z"/>
          <w:lang w:eastAsia="zh-CN"/>
        </w:rPr>
      </w:pPr>
      <w:ins w:id="927" w:author="SWG A1 1.11" w:date="2021-12-08T14:20:00Z">
        <w:r w:rsidRPr="00EA7581">
          <w:rPr>
            <w:lang w:eastAsia="zh-CN"/>
          </w:rPr>
          <w:lastRenderedPageBreak/>
          <w:t xml:space="preserve">– </w:t>
        </w:r>
      </w:ins>
      <w:ins w:id="928" w:author="Chamova, Alisa" w:date="2021-12-20T12:00:00Z">
        <w:r w:rsidRPr="00C37CCA">
          <w:rPr>
            <w:lang w:eastAsia="zh-CN"/>
          </w:rPr>
          <w:tab/>
        </w:r>
      </w:ins>
      <w:proofErr w:type="gramStart"/>
      <w:ins w:id="929" w:author="SWG A1 1.11" w:date="2021-12-08T14:20:00Z">
        <w:r w:rsidRPr="00EA7581">
          <w:rPr>
            <w:lang w:eastAsia="zh-CN"/>
          </w:rPr>
          <w:t>the</w:t>
        </w:r>
        <w:proofErr w:type="gramEnd"/>
        <w:r w:rsidRPr="00EA7581">
          <w:rPr>
            <w:lang w:eastAsia="zh-CN"/>
          </w:rPr>
          <w:t xml:space="preserve"> call sign or other identification;</w:t>
        </w:r>
      </w:ins>
    </w:p>
    <w:p w14:paraId="4370A38C" w14:textId="77777777" w:rsidR="005140DE" w:rsidRPr="00EA7581" w:rsidRDefault="005140DE" w:rsidP="005140DE">
      <w:pPr>
        <w:pStyle w:val="enumlev1"/>
        <w:rPr>
          <w:ins w:id="930" w:author="SWG A1 1.11" w:date="2021-12-08T14:20:00Z"/>
          <w:lang w:eastAsia="zh-CN"/>
        </w:rPr>
      </w:pPr>
      <w:ins w:id="931" w:author="SWG A1 1.11" w:date="2021-12-08T14:20:00Z">
        <w:r w:rsidRPr="00EA7581">
          <w:rPr>
            <w:lang w:eastAsia="zh-CN"/>
          </w:rPr>
          <w:t xml:space="preserve">– </w:t>
        </w:r>
      </w:ins>
      <w:ins w:id="932" w:author="Chamova, Alisa" w:date="2021-12-20T12:00:00Z">
        <w:r w:rsidRPr="00C37CCA">
          <w:rPr>
            <w:lang w:eastAsia="zh-CN"/>
          </w:rPr>
          <w:tab/>
        </w:r>
      </w:ins>
      <w:proofErr w:type="gramStart"/>
      <w:ins w:id="933" w:author="SWG A1 1.11" w:date="2021-12-08T14:20:00Z">
        <w:r w:rsidRPr="00EA7581">
          <w:rPr>
            <w:highlight w:val="green"/>
            <w:lang w:eastAsia="zh-CN"/>
          </w:rPr>
          <w:t>the</w:t>
        </w:r>
        <w:proofErr w:type="gramEnd"/>
        <w:r w:rsidRPr="00EA7581">
          <w:rPr>
            <w:highlight w:val="green"/>
            <w:lang w:eastAsia="zh-CN"/>
          </w:rPr>
          <w:t xml:space="preserve"> </w:t>
        </w:r>
      </w:ins>
      <w:ins w:id="934" w:author="Chair AI 1.11" w:date="2022-04-01T16:47:00Z">
        <w:r w:rsidRPr="00744EAC">
          <w:rPr>
            <w:highlight w:val="green"/>
          </w:rPr>
          <w:t>identity</w:t>
        </w:r>
      </w:ins>
      <w:ins w:id="935" w:author="Chair AI 1.11" w:date="2022-04-01T12:56:00Z">
        <w:r w:rsidRPr="00EA7581">
          <w:rPr>
            <w:highlight w:val="green"/>
            <w:lang w:eastAsia="zh-CN"/>
          </w:rPr>
          <w:t xml:space="preserve"> </w:t>
        </w:r>
      </w:ins>
      <w:ins w:id="936" w:author="Chair AI 1.11" w:date="2022-04-01T17:25:00Z">
        <w:r>
          <w:rPr>
            <w:highlight w:val="green"/>
            <w:lang w:eastAsia="zh-CN"/>
          </w:rPr>
          <w:t>number</w:t>
        </w:r>
      </w:ins>
      <w:ins w:id="937" w:author="Chair AI 1.11" w:date="2022-04-01T12:56:00Z">
        <w:r w:rsidRPr="00EA7581">
          <w:rPr>
            <w:highlight w:val="green"/>
            <w:lang w:eastAsia="zh-CN"/>
          </w:rPr>
          <w:t>/</w:t>
        </w:r>
      </w:ins>
      <w:ins w:id="938" w:author="SWG A1 1.11" w:date="2021-12-08T14:20:00Z">
        <w:r w:rsidRPr="00EA7581">
          <w:rPr>
            <w:highlight w:val="green"/>
            <w:lang w:eastAsia="zh-CN"/>
          </w:rPr>
          <w:t>MMSI;</w:t>
        </w:r>
      </w:ins>
    </w:p>
    <w:p w14:paraId="533F01CF" w14:textId="77777777" w:rsidR="005140DE" w:rsidRPr="00EA7581" w:rsidRDefault="005140DE" w:rsidP="005140DE">
      <w:pPr>
        <w:pStyle w:val="enumlev1"/>
        <w:rPr>
          <w:ins w:id="939" w:author="SWG A1 1.11" w:date="2021-12-08T14:20:00Z"/>
          <w:szCs w:val="24"/>
          <w:lang w:eastAsia="zh-CN"/>
        </w:rPr>
      </w:pPr>
      <w:ins w:id="940" w:author="SWG A1 1.11" w:date="2021-12-08T14:20:00Z">
        <w:r w:rsidRPr="00EA7581">
          <w:rPr>
            <w:lang w:eastAsia="zh-CN"/>
          </w:rPr>
          <w:t xml:space="preserve">– </w:t>
        </w:r>
      </w:ins>
      <w:ins w:id="941" w:author="Chamova, Alisa" w:date="2021-12-20T12:00:00Z">
        <w:r w:rsidRPr="00C37CCA">
          <w:rPr>
            <w:lang w:eastAsia="zh-CN"/>
          </w:rPr>
          <w:tab/>
        </w:r>
      </w:ins>
      <w:proofErr w:type="gramStart"/>
      <w:ins w:id="942" w:author="SWG A1 1.11" w:date="2021-12-08T14:20:00Z">
        <w:r w:rsidRPr="00EA7581">
          <w:rPr>
            <w:lang w:eastAsia="zh-CN"/>
          </w:rPr>
          <w:t>the</w:t>
        </w:r>
        <w:proofErr w:type="gramEnd"/>
        <w:r w:rsidRPr="00EA7581">
          <w:rPr>
            <w:lang w:eastAsia="zh-CN"/>
          </w:rPr>
          <w:t xml:space="preserve"> words “PLEASE CANCEL MY DISTRESS ALERT OF” followed by the</w:t>
        </w:r>
      </w:ins>
      <w:ins w:id="943" w:author="Chamova, Alisa" w:date="2021-12-20T12:00:00Z">
        <w:r w:rsidRPr="00C37CCA">
          <w:rPr>
            <w:lang w:eastAsia="zh-CN"/>
          </w:rPr>
          <w:t xml:space="preserve"> </w:t>
        </w:r>
      </w:ins>
      <w:ins w:id="944" w:author="SWG A1 1.11" w:date="2021-12-08T14:20:00Z">
        <w:r w:rsidRPr="00EA7581">
          <w:rPr>
            <w:lang w:eastAsia="zh-CN"/>
          </w:rPr>
          <w:t>time in UTC</w:t>
        </w:r>
        <w:del w:id="945" w:author="Chair AI 1.11" w:date="2022-04-01T12:53:00Z">
          <w:r w:rsidRPr="00EA7581" w:rsidDel="002D311D">
            <w:rPr>
              <w:lang w:eastAsia="zh-CN"/>
            </w:rPr>
            <w:delText>.</w:delText>
          </w:r>
        </w:del>
      </w:ins>
    </w:p>
    <w:p w14:paraId="333534C5" w14:textId="77777777" w:rsidR="005140DE" w:rsidRPr="00C37CCA" w:rsidRDefault="005140DE" w:rsidP="005140DE">
      <w:pPr>
        <w:pStyle w:val="Heading1"/>
      </w:pPr>
      <w:bookmarkStart w:id="946" w:name="_Toc327364441"/>
      <w:bookmarkStart w:id="947" w:name="_Toc324918341"/>
      <w:r w:rsidRPr="00C37CCA">
        <w:t>5</w:t>
      </w:r>
      <w:r w:rsidRPr="00C37CCA">
        <w:tab/>
      </w:r>
      <w:ins w:id="948" w:author="Chair AI 1.11" w:date="2022-04-01T12:54:00Z">
        <w:r>
          <w:t xml:space="preserve">Satellite </w:t>
        </w:r>
      </w:ins>
      <w:del w:id="949" w:author="Chair AI 1.11" w:date="2022-04-01T12:54:00Z">
        <w:r w:rsidRPr="00C37CCA" w:rsidDel="002D311D">
          <w:delText xml:space="preserve">Emergency </w:delText>
        </w:r>
      </w:del>
      <w:ins w:id="950" w:author="Chair AI 1.11" w:date="2022-04-01T12:54:00Z">
        <w:r>
          <w:t>e</w:t>
        </w:r>
        <w:r w:rsidRPr="00C37CCA">
          <w:t xml:space="preserve">mergency </w:t>
        </w:r>
      </w:ins>
      <w:r w:rsidRPr="00C37CCA">
        <w:t>position indicating</w:t>
      </w:r>
      <w:r>
        <w:t xml:space="preserve"> </w:t>
      </w:r>
      <w:proofErr w:type="spellStart"/>
      <w:r w:rsidRPr="00C37CCA">
        <w:t>radiobeacon</w:t>
      </w:r>
      <w:proofErr w:type="spellEnd"/>
      <w:r w:rsidRPr="00C37CCA">
        <w:t xml:space="preserve"> (EPIRB)</w:t>
      </w:r>
      <w:bookmarkEnd w:id="946"/>
      <w:bookmarkEnd w:id="947"/>
    </w:p>
    <w:p w14:paraId="1B3649DA" w14:textId="77777777" w:rsidR="005140DE" w:rsidRPr="00C37CCA" w:rsidRDefault="005140DE" w:rsidP="005140DE">
      <w:r w:rsidRPr="00C37CCA">
        <w:t>If for any reason an EPIRB is activated inadvertently</w:t>
      </w:r>
      <w:ins w:id="951" w:author="Hans-Karl von Arnim" w:date="2021-11-15T15:36:00Z">
        <w:r w:rsidRPr="00C37CCA">
          <w:t xml:space="preserve"> or accidentally</w:t>
        </w:r>
      </w:ins>
      <w:r w:rsidRPr="00C37CCA">
        <w:t>, immediately stop the inadvertent transmission and contact the appropriate rescue coordination centre through a coast station or land earth station and cancel the distress alert.</w:t>
      </w:r>
    </w:p>
    <w:p w14:paraId="0CBBF356" w14:textId="77777777" w:rsidR="005140DE" w:rsidRPr="00C37CCA" w:rsidRDefault="005140DE" w:rsidP="005140DE">
      <w:pPr>
        <w:pStyle w:val="Heading1"/>
      </w:pPr>
      <w:bookmarkStart w:id="952" w:name="_Toc327364442"/>
      <w:bookmarkStart w:id="953" w:name="_Toc324918342"/>
      <w:r w:rsidRPr="00C37CCA">
        <w:t>6</w:t>
      </w:r>
      <w:r w:rsidRPr="00C37CCA">
        <w:tab/>
        <w:t>General</w:t>
      </w:r>
      <w:bookmarkEnd w:id="952"/>
      <w:bookmarkEnd w:id="953"/>
    </w:p>
    <w:p w14:paraId="2172D421" w14:textId="77777777" w:rsidR="005140DE" w:rsidRDefault="005140DE" w:rsidP="005140DE">
      <w:r w:rsidRPr="00C37CCA">
        <w:t>Notwithstanding the above, ships may use additional appropriate means available to them to inform the appropriate authorities that a false distress alert has been transmitted and should be cancelled.</w:t>
      </w:r>
    </w:p>
    <w:p w14:paraId="4D40BE12" w14:textId="77777777" w:rsidR="005140DE" w:rsidRDefault="005140DE" w:rsidP="005140DE">
      <w:pPr>
        <w:rPr>
          <w:ins w:id="954" w:author="Fernandez Jimenez, Virginia" w:date="2022-03-22T12:23:00Z"/>
        </w:rPr>
      </w:pPr>
      <w:ins w:id="955" w:author="Hans-Karl von Arnim" w:date="2021-11-15T15:36:00Z">
        <w:r w:rsidRPr="00C37CCA">
          <w:t>No action will normally be taken against any ship of mariner for reporting and cancelling a false distress alert. However, in view of the serious consequences of false alerts, and the strict ban on their transmission, Governments may prosecute in cases of repeated violation.</w:t>
        </w:r>
      </w:ins>
    </w:p>
    <w:p w14:paraId="47C88856" w14:textId="77777777" w:rsidR="005140DE" w:rsidRDefault="005140DE" w:rsidP="005140DE">
      <w:pPr>
        <w:pStyle w:val="Reasons"/>
      </w:pPr>
      <w:r w:rsidRPr="00EA7581">
        <w:rPr>
          <w:b/>
        </w:rPr>
        <w:t>Reasons:</w:t>
      </w:r>
      <w:r w:rsidRPr="00EA7581">
        <w:tab/>
        <w:t>TBD</w:t>
      </w:r>
    </w:p>
    <w:p w14:paraId="7323363D" w14:textId="77777777" w:rsidR="005140DE" w:rsidRPr="00C37CCA" w:rsidRDefault="005140DE" w:rsidP="005140DE">
      <w:pPr>
        <w:pStyle w:val="Proposal"/>
      </w:pPr>
      <w:r w:rsidRPr="00C37CCA">
        <w:t>MOD</w:t>
      </w:r>
    </w:p>
    <w:p w14:paraId="28E4AAB0" w14:textId="77777777" w:rsidR="005140DE" w:rsidRPr="00C37CCA" w:rsidRDefault="005140DE" w:rsidP="005140DE">
      <w:pPr>
        <w:pStyle w:val="ResNo"/>
        <w:spacing w:before="0"/>
      </w:pPr>
      <w:bookmarkStart w:id="956" w:name="_Toc39649483"/>
      <w:r w:rsidRPr="00C37CCA">
        <w:t xml:space="preserve">RESOLUTION </w:t>
      </w:r>
      <w:r w:rsidRPr="00C37CCA">
        <w:rPr>
          <w:rStyle w:val="href"/>
        </w:rPr>
        <w:t>354</w:t>
      </w:r>
      <w:r w:rsidRPr="00C37CCA">
        <w:t xml:space="preserve"> (</w:t>
      </w:r>
      <w:ins w:id="957" w:author="France" w:date="2021-11-18T14:03:00Z">
        <w:r w:rsidRPr="00C37CCA">
          <w:t>Rev</w:t>
        </w:r>
      </w:ins>
      <w:ins w:id="958" w:author="France" w:date="2021-11-18T14:04:00Z">
        <w:r w:rsidRPr="00C37CCA">
          <w:t>.</w:t>
        </w:r>
      </w:ins>
      <w:r w:rsidRPr="00C37CCA">
        <w:t>WRC</w:t>
      </w:r>
      <w:r w:rsidRPr="00C37CCA">
        <w:noBreakHyphen/>
      </w:r>
      <w:del w:id="959" w:author="France" w:date="2021-11-18T14:04:00Z">
        <w:r w:rsidRPr="00C37CCA" w:rsidDel="0099004C">
          <w:delText>07</w:delText>
        </w:r>
      </w:del>
      <w:ins w:id="960" w:author="France" w:date="2021-11-18T14:04:00Z">
        <w:r w:rsidRPr="00C37CCA">
          <w:t>23</w:t>
        </w:r>
      </w:ins>
      <w:r w:rsidRPr="00C37CCA">
        <w:t>)</w:t>
      </w:r>
      <w:bookmarkEnd w:id="956"/>
    </w:p>
    <w:p w14:paraId="6774E466" w14:textId="77777777" w:rsidR="005140DE" w:rsidRPr="00C37CCA" w:rsidRDefault="005140DE" w:rsidP="005140DE">
      <w:pPr>
        <w:pStyle w:val="Restitle"/>
      </w:pPr>
      <w:bookmarkStart w:id="961" w:name="_Toc327364446"/>
      <w:bookmarkStart w:id="962" w:name="_Toc450048709"/>
      <w:bookmarkStart w:id="963" w:name="_Toc39649484"/>
      <w:r w:rsidRPr="00C37CCA">
        <w:t>Distress and safety radiotelephony procedures for 2 182 </w:t>
      </w:r>
      <w:proofErr w:type="gramStart"/>
      <w:r w:rsidRPr="00C37CCA">
        <w:t>kHz</w:t>
      </w:r>
      <w:bookmarkEnd w:id="961"/>
      <w:bookmarkEnd w:id="962"/>
      <w:bookmarkEnd w:id="963"/>
      <w:proofErr w:type="gramEnd"/>
      <w:r w:rsidRPr="00C37CCA">
        <w:t xml:space="preserve"> </w:t>
      </w:r>
    </w:p>
    <w:p w14:paraId="0A6AFB51" w14:textId="77777777" w:rsidR="005140DE" w:rsidRPr="00C37CCA" w:rsidRDefault="005140DE" w:rsidP="005140DE">
      <w:pPr>
        <w:pStyle w:val="Reasons"/>
      </w:pPr>
    </w:p>
    <w:p w14:paraId="4538193C" w14:textId="77777777" w:rsidR="005140DE" w:rsidRDefault="005140DE" w:rsidP="005140DE">
      <w:pPr>
        <w:pStyle w:val="Proposal"/>
      </w:pPr>
      <w:r>
        <w:t>MOD</w:t>
      </w:r>
    </w:p>
    <w:p w14:paraId="142CDF3A" w14:textId="77777777" w:rsidR="005140DE" w:rsidRPr="008003D5" w:rsidRDefault="005140DE" w:rsidP="005140DE">
      <w:pPr>
        <w:pStyle w:val="AnnexNo"/>
        <w:spacing w:before="0"/>
      </w:pPr>
      <w:r w:rsidRPr="008003D5">
        <w:t>ANNEX TO RESOLUTION 354 (</w:t>
      </w:r>
      <w:ins w:id="964" w:author="France" w:date="2021-11-18T14:03:00Z">
        <w:r w:rsidRPr="00C37CCA">
          <w:t>Rev</w:t>
        </w:r>
      </w:ins>
      <w:ins w:id="965" w:author="France" w:date="2021-11-18T14:04:00Z">
        <w:r w:rsidRPr="00C37CCA">
          <w:t>.</w:t>
        </w:r>
      </w:ins>
      <w:r w:rsidRPr="00C37CCA">
        <w:t>WRC</w:t>
      </w:r>
      <w:r w:rsidRPr="00C37CCA">
        <w:noBreakHyphen/>
      </w:r>
      <w:del w:id="966" w:author="France" w:date="2021-11-18T14:04:00Z">
        <w:r w:rsidRPr="00C37CCA" w:rsidDel="0099004C">
          <w:delText>07</w:delText>
        </w:r>
      </w:del>
      <w:ins w:id="967" w:author="France" w:date="2021-11-18T14:04:00Z">
        <w:r w:rsidRPr="00C37CCA">
          <w:t>23</w:t>
        </w:r>
      </w:ins>
      <w:r w:rsidRPr="008003D5">
        <w:t>)</w:t>
      </w:r>
    </w:p>
    <w:p w14:paraId="187C720A" w14:textId="77777777" w:rsidR="005140DE" w:rsidRPr="008003D5" w:rsidRDefault="005140DE" w:rsidP="005140DE">
      <w:pPr>
        <w:pStyle w:val="Annextitle"/>
      </w:pPr>
      <w:r w:rsidRPr="008003D5">
        <w:t>Distress and safety radiotelephony procedures for 2 182 </w:t>
      </w:r>
      <w:proofErr w:type="gramStart"/>
      <w:r w:rsidRPr="008003D5">
        <w:t>kHz</w:t>
      </w:r>
      <w:proofErr w:type="gramEnd"/>
      <w:r w:rsidRPr="008003D5">
        <w:rPr>
          <w:position w:val="6"/>
          <w:sz w:val="18"/>
        </w:rPr>
        <w:footnoteReference w:customMarkFollows="1" w:id="3"/>
        <w:t>*</w:t>
      </w:r>
    </w:p>
    <w:p w14:paraId="792FA56C" w14:textId="77777777" w:rsidR="005140DE" w:rsidRDefault="005140DE" w:rsidP="005140DE">
      <w:pPr>
        <w:pStyle w:val="Reasons"/>
      </w:pPr>
    </w:p>
    <w:p w14:paraId="33EA1E7D" w14:textId="77777777" w:rsidR="005140DE" w:rsidRPr="00C37CCA" w:rsidRDefault="005140DE" w:rsidP="005140DE">
      <w:pPr>
        <w:pStyle w:val="PartNo"/>
        <w:spacing w:before="0"/>
      </w:pPr>
      <w:r w:rsidRPr="00C37CCA">
        <w:t>PART A1 − GENERAL</w:t>
      </w:r>
    </w:p>
    <w:p w14:paraId="37A07DCC" w14:textId="77777777" w:rsidR="005140DE" w:rsidRPr="00C37CCA" w:rsidRDefault="005140DE" w:rsidP="005140DE">
      <w:r w:rsidRPr="00C37CCA">
        <w:t>…</w:t>
      </w:r>
    </w:p>
    <w:p w14:paraId="2306D387" w14:textId="77777777" w:rsidR="005140DE" w:rsidRPr="00C37CCA" w:rsidRDefault="005140DE" w:rsidP="005140DE">
      <w:pPr>
        <w:rPr>
          <w:sz w:val="16"/>
          <w:szCs w:val="16"/>
        </w:rPr>
      </w:pPr>
      <w:r w:rsidRPr="00C37CCA">
        <w:t>§ 5</w:t>
      </w:r>
      <w:r w:rsidRPr="00C37CCA">
        <w:tab/>
        <w:t>Distress, urgency and safety communications may also be made using digital selective calling and satellite techniques</w:t>
      </w:r>
      <w:del w:id="968" w:author="ITU - LRT -" w:date="2021-11-05T15:09:00Z">
        <w:r w:rsidRPr="00C37CCA" w:rsidDel="00E82E75">
          <w:delText xml:space="preserve"> and/or direct-printing telegraphy</w:delText>
        </w:r>
      </w:del>
      <w:r w:rsidRPr="00C37CCA">
        <w:t>, in accordance with the provisions specified in Chapter </w:t>
      </w:r>
      <w:r w:rsidRPr="00C37CCA">
        <w:rPr>
          <w:b/>
        </w:rPr>
        <w:t>VII</w:t>
      </w:r>
      <w:r w:rsidRPr="00C37CCA">
        <w:t xml:space="preserve"> and relevant ITU</w:t>
      </w:r>
      <w:r w:rsidRPr="00C37CCA">
        <w:noBreakHyphen/>
        <w:t>R Recommendations.</w:t>
      </w:r>
      <w:ins w:id="969" w:author="ITU - LRT -" w:date="2021-11-05T15:09:00Z">
        <w:r w:rsidRPr="00EA7581">
          <w:rPr>
            <w:sz w:val="16"/>
            <w:szCs w:val="16"/>
          </w:rPr>
          <w:t>     (WRC-23)</w:t>
        </w:r>
      </w:ins>
    </w:p>
    <w:p w14:paraId="57EDA268" w14:textId="77777777" w:rsidR="005140DE" w:rsidRPr="00C37CCA" w:rsidRDefault="005140DE" w:rsidP="005140DE">
      <w:r w:rsidRPr="00C37CCA">
        <w:t>…</w:t>
      </w:r>
    </w:p>
    <w:p w14:paraId="527C4ABE" w14:textId="77777777" w:rsidR="005140DE" w:rsidRPr="00C37CCA" w:rsidRDefault="005140DE" w:rsidP="005140DE">
      <w:pPr>
        <w:pStyle w:val="Reasons"/>
        <w:jc w:val="both"/>
      </w:pPr>
      <w:r w:rsidRPr="00C37CCA">
        <w:rPr>
          <w:rFonts w:eastAsia="SimSun"/>
          <w:b/>
        </w:rPr>
        <w:t xml:space="preserve">Reasons: </w:t>
      </w:r>
      <w:r w:rsidRPr="00C37CCA">
        <w:rPr>
          <w:rFonts w:eastAsia="SimSun"/>
          <w:b/>
        </w:rPr>
        <w:tab/>
      </w:r>
      <w:r w:rsidRPr="00C37CCA">
        <w:rPr>
          <w:rFonts w:eastAsia="SimSun"/>
        </w:rPr>
        <w:t xml:space="preserve">NBDP has been deleted from the GMDSS. </w:t>
      </w:r>
    </w:p>
    <w:p w14:paraId="054C487F" w14:textId="77777777" w:rsidR="005140DE" w:rsidRPr="00C37CCA" w:rsidRDefault="005140DE" w:rsidP="005140DE">
      <w:pPr>
        <w:pStyle w:val="Proposal"/>
      </w:pPr>
      <w:r w:rsidRPr="00C37CCA">
        <w:lastRenderedPageBreak/>
        <w:t>ADD</w:t>
      </w:r>
    </w:p>
    <w:p w14:paraId="5A85F213" w14:textId="77777777" w:rsidR="005140DE" w:rsidRPr="00C37CCA" w:rsidRDefault="005140DE" w:rsidP="005140DE">
      <w:pPr>
        <w:pStyle w:val="ResNo"/>
        <w:spacing w:before="0"/>
      </w:pPr>
      <w:bookmarkStart w:id="970" w:name="_Toc39649473"/>
      <w:r>
        <w:t xml:space="preserve">DRAFT NEW </w:t>
      </w:r>
      <w:r w:rsidRPr="00C37CCA">
        <w:t xml:space="preserve">RESOLUTION </w:t>
      </w:r>
      <w:r>
        <w:t>[</w:t>
      </w:r>
      <w:r w:rsidRPr="006833C2">
        <w:rPr>
          <w:b/>
        </w:rPr>
        <w:t>A111</w:t>
      </w:r>
      <w:r>
        <w:rPr>
          <w:b/>
        </w:rPr>
        <w:t>]</w:t>
      </w:r>
      <w:r w:rsidRPr="006833C2">
        <w:rPr>
          <w:b/>
        </w:rPr>
        <w:t xml:space="preserve"> (WRC</w:t>
      </w:r>
      <w:r w:rsidRPr="006833C2">
        <w:rPr>
          <w:b/>
        </w:rPr>
        <w:noBreakHyphen/>
        <w:t>23)</w:t>
      </w:r>
      <w:bookmarkEnd w:id="970"/>
    </w:p>
    <w:p w14:paraId="5FA496BF" w14:textId="77777777" w:rsidR="005140DE" w:rsidRPr="00C37CCA" w:rsidRDefault="005140DE" w:rsidP="005140DE">
      <w:pPr>
        <w:pStyle w:val="Restitle"/>
      </w:pPr>
      <w:bookmarkStart w:id="971" w:name="_Toc327364428"/>
      <w:bookmarkStart w:id="972" w:name="_Toc450048699"/>
      <w:bookmarkStart w:id="973" w:name="_Toc39649474"/>
      <w:r w:rsidRPr="00C37CCA">
        <w:t>Coordination of NAVDAT services</w:t>
      </w:r>
      <w:bookmarkEnd w:id="971"/>
      <w:bookmarkEnd w:id="972"/>
      <w:bookmarkEnd w:id="973"/>
    </w:p>
    <w:p w14:paraId="4838010B" w14:textId="77777777" w:rsidR="005140DE" w:rsidRPr="00C37CCA" w:rsidRDefault="005140DE" w:rsidP="005140DE">
      <w:pPr>
        <w:pStyle w:val="Normalaftertitle0"/>
      </w:pPr>
      <w:r w:rsidRPr="00C37CCA">
        <w:t xml:space="preserve">The World </w:t>
      </w:r>
      <w:proofErr w:type="spellStart"/>
      <w:r w:rsidRPr="00C37CCA">
        <w:t>Radiocommunication</w:t>
      </w:r>
      <w:proofErr w:type="spellEnd"/>
      <w:r w:rsidRPr="00C37CCA">
        <w:t xml:space="preserve"> Conference (YYY, 2023),</w:t>
      </w:r>
    </w:p>
    <w:p w14:paraId="278CCCCD" w14:textId="77777777" w:rsidR="005140DE" w:rsidRPr="00C37CCA" w:rsidRDefault="005140DE" w:rsidP="005140DE">
      <w:pPr>
        <w:pStyle w:val="Call"/>
      </w:pPr>
      <w:proofErr w:type="gramStart"/>
      <w:r w:rsidRPr="00C37CCA">
        <w:t>considering</w:t>
      </w:r>
      <w:proofErr w:type="gramEnd"/>
    </w:p>
    <w:p w14:paraId="5F99AB17" w14:textId="77777777" w:rsidR="005140DE" w:rsidRPr="00427AC6" w:rsidRDefault="005140DE" w:rsidP="005140DE">
      <w:pPr>
        <w:jc w:val="both"/>
        <w:rPr>
          <w:szCs w:val="24"/>
        </w:rPr>
      </w:pPr>
      <w:r w:rsidRPr="00C37CCA">
        <w:rPr>
          <w:i/>
        </w:rPr>
        <w:t>a)</w:t>
      </w:r>
      <w:r w:rsidRPr="00C37CCA">
        <w:tab/>
      </w:r>
      <w:r w:rsidRPr="00584A01">
        <w:rPr>
          <w:szCs w:val="24"/>
        </w:rPr>
        <w:t xml:space="preserve">that the International Maritime Organization (IMO) has established a [Coordinating Panel on NAVDAT] to, </w:t>
      </w:r>
      <w:r w:rsidRPr="0075281C">
        <w:rPr>
          <w:i/>
          <w:szCs w:val="24"/>
        </w:rPr>
        <w:t>inter alia</w:t>
      </w:r>
      <w:r w:rsidRPr="00343677">
        <w:rPr>
          <w:szCs w:val="24"/>
        </w:rPr>
        <w:t xml:space="preserve">, coordinate the operational aspects of NAVDAT services, such as </w:t>
      </w:r>
      <w:r w:rsidRPr="00427AC6">
        <w:rPr>
          <w:szCs w:val="24"/>
        </w:rPr>
        <w:t xml:space="preserve">allocation of transmitter identification and time schedules, in the planning stages for transmissions on the international frequencies 500 kHz and/or 4 226 kHz and also on the other frequencies which are defined in RR </w:t>
      </w:r>
      <w:r w:rsidRPr="00427AC6">
        <w:rPr>
          <w:b/>
          <w:szCs w:val="24"/>
        </w:rPr>
        <w:t>5.79</w:t>
      </w:r>
      <w:r w:rsidRPr="00427AC6">
        <w:rPr>
          <w:szCs w:val="24"/>
        </w:rPr>
        <w:t xml:space="preserve"> and Appendix </w:t>
      </w:r>
      <w:r w:rsidRPr="00427AC6">
        <w:rPr>
          <w:b/>
          <w:szCs w:val="24"/>
        </w:rPr>
        <w:t>15</w:t>
      </w:r>
      <w:r w:rsidRPr="00427AC6">
        <w:rPr>
          <w:szCs w:val="24"/>
        </w:rPr>
        <w:t>;</w:t>
      </w:r>
    </w:p>
    <w:p w14:paraId="25456A4C" w14:textId="77777777" w:rsidR="005140DE" w:rsidRPr="00C37CCA" w:rsidRDefault="005140DE" w:rsidP="005140DE">
      <w:pPr>
        <w:jc w:val="both"/>
      </w:pPr>
      <w:r w:rsidRPr="00C37CCA">
        <w:rPr>
          <w:i/>
        </w:rPr>
        <w:t>b)</w:t>
      </w:r>
      <w:r w:rsidRPr="00C37CCA">
        <w:tab/>
      </w:r>
      <w:proofErr w:type="gramStart"/>
      <w:r w:rsidRPr="00C37CCA">
        <w:t>that</w:t>
      </w:r>
      <w:proofErr w:type="gramEnd"/>
      <w:r w:rsidRPr="00C37CCA">
        <w:t xml:space="preserve"> coordination in the frequencies 500 kHz and/or 4 226 kHz is essentially operational,</w:t>
      </w:r>
    </w:p>
    <w:p w14:paraId="730BB063" w14:textId="77777777" w:rsidR="005140DE" w:rsidRPr="00C37CCA" w:rsidRDefault="005140DE" w:rsidP="005140DE">
      <w:pPr>
        <w:pStyle w:val="Call"/>
      </w:pPr>
      <w:proofErr w:type="gramStart"/>
      <w:r w:rsidRPr="00C37CCA">
        <w:t>resolves</w:t>
      </w:r>
      <w:proofErr w:type="gramEnd"/>
    </w:p>
    <w:p w14:paraId="227AAA72" w14:textId="77777777" w:rsidR="005140DE" w:rsidRPr="00427AC6" w:rsidRDefault="005140DE" w:rsidP="005140DE">
      <w:pPr>
        <w:jc w:val="both"/>
      </w:pPr>
      <w:r w:rsidRPr="00427AC6">
        <w:t xml:space="preserve">to invite administrations to apply the procedures established by IMO, taking into account the IMO NAVDAT Manual, for coordinating the use of the international frequencies 500 kHz and/or 4 226 kHz and </w:t>
      </w:r>
      <w:r w:rsidRPr="00427AC6">
        <w:rPr>
          <w:szCs w:val="24"/>
        </w:rPr>
        <w:t xml:space="preserve">also of the other frequencies which are defined in RR </w:t>
      </w:r>
      <w:r w:rsidRPr="00427AC6">
        <w:rPr>
          <w:b/>
          <w:szCs w:val="24"/>
        </w:rPr>
        <w:t>5.79</w:t>
      </w:r>
      <w:r w:rsidRPr="00427AC6">
        <w:rPr>
          <w:szCs w:val="24"/>
        </w:rPr>
        <w:t xml:space="preserve"> and Appendix </w:t>
      </w:r>
      <w:r w:rsidRPr="00427AC6">
        <w:rPr>
          <w:b/>
          <w:szCs w:val="24"/>
        </w:rPr>
        <w:t>15</w:t>
      </w:r>
      <w:r w:rsidRPr="00427AC6">
        <w:t>,</w:t>
      </w:r>
    </w:p>
    <w:p w14:paraId="56E9A138" w14:textId="77777777" w:rsidR="005140DE" w:rsidRPr="00C37CCA" w:rsidRDefault="005140DE" w:rsidP="005140DE">
      <w:pPr>
        <w:pStyle w:val="Call"/>
      </w:pPr>
      <w:proofErr w:type="gramStart"/>
      <w:r w:rsidRPr="00C37CCA">
        <w:t>instructs</w:t>
      </w:r>
      <w:proofErr w:type="gramEnd"/>
      <w:r w:rsidRPr="00C37CCA">
        <w:t xml:space="preserve"> the Secretary-General</w:t>
      </w:r>
    </w:p>
    <w:p w14:paraId="5BDAB7F6" w14:textId="77777777" w:rsidR="005140DE" w:rsidRPr="00427AC6" w:rsidRDefault="005140DE" w:rsidP="005140DE">
      <w:pPr>
        <w:jc w:val="both"/>
      </w:pPr>
      <w:proofErr w:type="gramStart"/>
      <w:r w:rsidRPr="00427AC6">
        <w:t>to</w:t>
      </w:r>
      <w:proofErr w:type="gramEnd"/>
      <w:r w:rsidRPr="00427AC6">
        <w:t xml:space="preserve"> invite IMO to provide ITU with information on a regular basis on operational coordination for NAVDAT services on the international frequencies 500 kHz and/or 4 226 kHz and </w:t>
      </w:r>
      <w:r w:rsidRPr="00427AC6">
        <w:rPr>
          <w:szCs w:val="24"/>
        </w:rPr>
        <w:t xml:space="preserve">also on the other frequencies which are defined in RR </w:t>
      </w:r>
      <w:r w:rsidRPr="00427AC6">
        <w:rPr>
          <w:b/>
          <w:szCs w:val="24"/>
        </w:rPr>
        <w:t>5.79</w:t>
      </w:r>
      <w:r w:rsidRPr="00427AC6">
        <w:rPr>
          <w:szCs w:val="24"/>
        </w:rPr>
        <w:t xml:space="preserve"> and Appendix </w:t>
      </w:r>
      <w:r w:rsidRPr="00427AC6">
        <w:rPr>
          <w:b/>
          <w:szCs w:val="24"/>
        </w:rPr>
        <w:t>15</w:t>
      </w:r>
      <w:r w:rsidRPr="00427AC6">
        <w:t>,</w:t>
      </w:r>
    </w:p>
    <w:p w14:paraId="70D0314E" w14:textId="77777777" w:rsidR="005140DE" w:rsidRPr="00C37CCA" w:rsidRDefault="005140DE" w:rsidP="005140DE">
      <w:pPr>
        <w:pStyle w:val="Call"/>
      </w:pPr>
      <w:proofErr w:type="gramStart"/>
      <w:r w:rsidRPr="00C37CCA">
        <w:t>instructs</w:t>
      </w:r>
      <w:proofErr w:type="gramEnd"/>
      <w:r w:rsidRPr="00C37CCA">
        <w:t xml:space="preserve"> the Director of the </w:t>
      </w:r>
      <w:proofErr w:type="spellStart"/>
      <w:r w:rsidRPr="00C37CCA">
        <w:t>Radiocommunication</w:t>
      </w:r>
      <w:proofErr w:type="spellEnd"/>
      <w:r w:rsidRPr="00C37CCA">
        <w:t xml:space="preserve"> Bureau</w:t>
      </w:r>
    </w:p>
    <w:p w14:paraId="7E006E79" w14:textId="77777777" w:rsidR="005140DE" w:rsidRPr="00C37CCA" w:rsidRDefault="005140DE" w:rsidP="005140DE">
      <w:pPr>
        <w:jc w:val="both"/>
      </w:pPr>
      <w:proofErr w:type="gramStart"/>
      <w:r w:rsidRPr="00C37CCA">
        <w:t>to</w:t>
      </w:r>
      <w:proofErr w:type="gramEnd"/>
      <w:r w:rsidRPr="00C37CCA">
        <w:t xml:space="preserve"> publish this information in the </w:t>
      </w:r>
      <w:r w:rsidRPr="00C37CCA">
        <w:rPr>
          <w:i/>
          <w:iCs/>
          <w:color w:val="000000"/>
        </w:rPr>
        <w:t>List of Coast Stations and Special Service Stations</w:t>
      </w:r>
      <w:r w:rsidRPr="00C37CCA">
        <w:t xml:space="preserve"> (List IV) (see No. </w:t>
      </w:r>
      <w:r w:rsidRPr="00C37CCA">
        <w:rPr>
          <w:rStyle w:val="Artref"/>
          <w:b/>
          <w:color w:val="000000"/>
        </w:rPr>
        <w:t>20.7</w:t>
      </w:r>
      <w:r w:rsidRPr="00C37CCA">
        <w:t>).</w:t>
      </w:r>
    </w:p>
    <w:p w14:paraId="719B22F2" w14:textId="77777777" w:rsidR="005140DE" w:rsidRDefault="005140DE" w:rsidP="005140DE">
      <w:pPr>
        <w:pStyle w:val="Reasons"/>
        <w:jc w:val="both"/>
        <w:rPr>
          <w:ins w:id="974" w:author="Chair AI 1.11" w:date="2022-04-01T13:15:00Z"/>
          <w:rFonts w:eastAsia="SimSun"/>
        </w:rPr>
      </w:pPr>
      <w:r w:rsidRPr="00EA7581">
        <w:rPr>
          <w:rFonts w:eastAsia="SimSun"/>
          <w:b/>
        </w:rPr>
        <w:t xml:space="preserve">Reasons: </w:t>
      </w:r>
      <w:r w:rsidRPr="00EA7581">
        <w:rPr>
          <w:rFonts w:eastAsia="SimSun"/>
          <w:b/>
        </w:rPr>
        <w:tab/>
      </w:r>
      <w:r w:rsidRPr="00EA7581">
        <w:rPr>
          <w:rFonts w:eastAsia="SimSun"/>
        </w:rPr>
        <w:t xml:space="preserve">New Resolution for the coordination of the NAVDAT services identical as the one for the NAVTEX (Resolution </w:t>
      </w:r>
      <w:r w:rsidRPr="00EA7581">
        <w:rPr>
          <w:rFonts w:eastAsia="SimSun"/>
          <w:b/>
        </w:rPr>
        <w:t>339</w:t>
      </w:r>
      <w:r w:rsidRPr="00EA7581">
        <w:rPr>
          <w:rFonts w:eastAsia="SimSun"/>
        </w:rPr>
        <w:t xml:space="preserve"> (Rev.WRC-07)).</w:t>
      </w:r>
    </w:p>
    <w:p w14:paraId="64A63A44" w14:textId="77777777" w:rsidR="005140DE" w:rsidRPr="00EA7581" w:rsidRDefault="005140DE" w:rsidP="005140DE">
      <w:pPr>
        <w:pStyle w:val="Proposal"/>
      </w:pPr>
      <w:r w:rsidRPr="00EA7581">
        <w:t>SUP</w:t>
      </w:r>
    </w:p>
    <w:p w14:paraId="5816235C" w14:textId="77777777" w:rsidR="005140DE" w:rsidRPr="00EA7581" w:rsidRDefault="005140DE" w:rsidP="005140DE">
      <w:pPr>
        <w:pStyle w:val="ResNo"/>
        <w:spacing w:before="0"/>
      </w:pPr>
      <w:r w:rsidRPr="00EA7581">
        <w:t xml:space="preserve">RESOLUTION </w:t>
      </w:r>
      <w:r w:rsidRPr="00EA7581">
        <w:rPr>
          <w:rStyle w:val="href"/>
        </w:rPr>
        <w:t>361</w:t>
      </w:r>
      <w:r w:rsidRPr="00EA7581">
        <w:t xml:space="preserve"> (REV.WRC</w:t>
      </w:r>
      <w:r w:rsidRPr="00EA7581">
        <w:noBreakHyphen/>
        <w:t>19)</w:t>
      </w:r>
    </w:p>
    <w:p w14:paraId="64576666" w14:textId="77777777" w:rsidR="005140DE" w:rsidRPr="00EA7581" w:rsidRDefault="005140DE" w:rsidP="005140DE">
      <w:pPr>
        <w:pStyle w:val="Restitle"/>
      </w:pPr>
      <w:r w:rsidRPr="00EA7581">
        <w:t xml:space="preserve">Consideration of possible regulatory actions to support modernization of the Global Maritime Distress and Safety System and </w:t>
      </w:r>
      <w:r w:rsidRPr="00EA7581">
        <w:br/>
        <w:t>the implementation of e</w:t>
      </w:r>
      <w:r w:rsidRPr="00EA7581">
        <w:noBreakHyphen/>
        <w:t>navigation</w:t>
      </w:r>
    </w:p>
    <w:p w14:paraId="08003911" w14:textId="77777777" w:rsidR="005140DE" w:rsidRDefault="005140DE" w:rsidP="005140DE">
      <w:pPr>
        <w:pStyle w:val="Reasons"/>
      </w:pPr>
      <w:r w:rsidRPr="00EA7581">
        <w:rPr>
          <w:b/>
          <w:bCs/>
        </w:rPr>
        <w:t>Reasons:</w:t>
      </w:r>
      <w:r w:rsidRPr="00EA7581">
        <w:tab/>
        <w:t xml:space="preserve">This Resolution is proposed to be suppressed considering the finalization of the studies on WRC-23 agenda item 1.11 covered by </w:t>
      </w:r>
      <w:r w:rsidRPr="00EA7581">
        <w:rPr>
          <w:i/>
        </w:rPr>
        <w:t>resolves</w:t>
      </w:r>
      <w:r w:rsidRPr="00EA7581">
        <w:t xml:space="preserve"> 1 (modernization of the GMDSS).</w:t>
      </w:r>
    </w:p>
    <w:p w14:paraId="0B99E4C5" w14:textId="77777777" w:rsidR="005140DE" w:rsidRPr="00C37CCA" w:rsidRDefault="005140DE" w:rsidP="005140DE">
      <w:pPr>
        <w:pStyle w:val="Methodheading2"/>
      </w:pPr>
      <w:r w:rsidRPr="00C37CCA">
        <w:t>2/1.11/5.2</w:t>
      </w:r>
      <w:r w:rsidRPr="00C37CCA">
        <w:tab/>
      </w:r>
      <w:r w:rsidRPr="00C37CCA">
        <w:tab/>
      </w:r>
      <w:proofErr w:type="gramStart"/>
      <w:r w:rsidRPr="00C37CCA">
        <w:t>For</w:t>
      </w:r>
      <w:proofErr w:type="gramEnd"/>
      <w:r w:rsidRPr="00C37CCA">
        <w:t xml:space="preserve"> </w:t>
      </w:r>
      <w:r w:rsidRPr="00EA7581">
        <w:t>Method B (Issue B)</w:t>
      </w:r>
      <w:r w:rsidRPr="00C37CCA">
        <w:t>: E-Navigation</w:t>
      </w:r>
    </w:p>
    <w:p w14:paraId="29EA17C2" w14:textId="77777777" w:rsidR="005140DE" w:rsidRPr="008561A1" w:rsidRDefault="005140DE" w:rsidP="005140DE">
      <w:pPr>
        <w:pStyle w:val="Proposal"/>
        <w:rPr>
          <w:u w:val="single"/>
        </w:rPr>
      </w:pPr>
      <w:r w:rsidRPr="00EA7581">
        <w:rPr>
          <w:u w:val="single"/>
        </w:rPr>
        <w:t>NOC</w:t>
      </w:r>
    </w:p>
    <w:p w14:paraId="149E3E2D" w14:textId="77777777" w:rsidR="005140DE" w:rsidRPr="00427AC6" w:rsidRDefault="005140DE" w:rsidP="005140DE">
      <w:pPr>
        <w:pStyle w:val="ArtNo"/>
        <w:spacing w:before="0"/>
      </w:pPr>
      <w:bookmarkStart w:id="975" w:name="_Toc42842383"/>
      <w:r w:rsidRPr="00427AC6">
        <w:t xml:space="preserve">ARTICLE </w:t>
      </w:r>
      <w:r w:rsidRPr="00427AC6">
        <w:rPr>
          <w:rStyle w:val="href"/>
          <w:rFonts w:eastAsiaTheme="majorEastAsia"/>
          <w:color w:val="000000"/>
        </w:rPr>
        <w:t>5</w:t>
      </w:r>
      <w:bookmarkEnd w:id="975"/>
    </w:p>
    <w:p w14:paraId="15C40FE1" w14:textId="77777777" w:rsidR="005140DE" w:rsidRPr="00427AC6" w:rsidRDefault="005140DE" w:rsidP="005140DE">
      <w:pPr>
        <w:pStyle w:val="Arttitle"/>
      </w:pPr>
      <w:bookmarkStart w:id="976" w:name="_Toc42842384"/>
      <w:r w:rsidRPr="00427AC6">
        <w:t>Frequency allocations</w:t>
      </w:r>
      <w:bookmarkEnd w:id="976"/>
    </w:p>
    <w:p w14:paraId="1DA1E1D0" w14:textId="77777777" w:rsidR="005140DE" w:rsidRPr="00C37CCA" w:rsidRDefault="005140DE" w:rsidP="005140DE">
      <w:pPr>
        <w:pStyle w:val="Reasons"/>
        <w:rPr>
          <w:i/>
          <w:iCs/>
        </w:rPr>
      </w:pPr>
      <w:r w:rsidRPr="00C37CCA">
        <w:rPr>
          <w:b/>
        </w:rPr>
        <w:t>Reasons:</w:t>
      </w:r>
      <w:r w:rsidRPr="00C37CCA">
        <w:tab/>
        <w:t>The e-navigation does not need additional frequency allocation to operate.</w:t>
      </w:r>
    </w:p>
    <w:p w14:paraId="6660AF71" w14:textId="77777777" w:rsidR="005140DE" w:rsidRPr="00744EAC" w:rsidRDefault="005140DE" w:rsidP="005140DE">
      <w:pPr>
        <w:pStyle w:val="Proposal"/>
      </w:pPr>
      <w:r w:rsidRPr="00744EAC">
        <w:lastRenderedPageBreak/>
        <w:t>SUP</w:t>
      </w:r>
    </w:p>
    <w:p w14:paraId="26377BD0" w14:textId="77777777" w:rsidR="005140DE" w:rsidRPr="00744EAC" w:rsidRDefault="005140DE" w:rsidP="005140DE">
      <w:pPr>
        <w:pStyle w:val="ResNo"/>
        <w:spacing w:before="0"/>
      </w:pPr>
      <w:bookmarkStart w:id="977" w:name="_Toc39649487"/>
      <w:r w:rsidRPr="00744EAC">
        <w:t xml:space="preserve">RESOLUTION </w:t>
      </w:r>
      <w:r w:rsidRPr="00744EAC">
        <w:rPr>
          <w:rStyle w:val="href"/>
        </w:rPr>
        <w:t>361</w:t>
      </w:r>
      <w:r w:rsidRPr="00744EAC">
        <w:t xml:space="preserve"> (REV.WRC</w:t>
      </w:r>
      <w:r w:rsidRPr="00744EAC">
        <w:noBreakHyphen/>
        <w:t>19)</w:t>
      </w:r>
      <w:bookmarkEnd w:id="977"/>
    </w:p>
    <w:p w14:paraId="39959468" w14:textId="77777777" w:rsidR="005140DE" w:rsidRPr="00744EAC" w:rsidRDefault="005140DE" w:rsidP="005140DE">
      <w:pPr>
        <w:pStyle w:val="Restitle"/>
      </w:pPr>
      <w:bookmarkStart w:id="978" w:name="_Toc35789347"/>
      <w:bookmarkStart w:id="979" w:name="_Toc35857044"/>
      <w:bookmarkStart w:id="980" w:name="_Toc35877679"/>
      <w:bookmarkStart w:id="981" w:name="_Toc35963622"/>
      <w:bookmarkStart w:id="982" w:name="_Toc39649488"/>
      <w:r w:rsidRPr="00744EAC">
        <w:t xml:space="preserve">Consideration of possible regulatory actions to support modernization of the Global Maritime Distress and Safety System and </w:t>
      </w:r>
      <w:r w:rsidRPr="00744EAC">
        <w:br/>
        <w:t>the implementation of e</w:t>
      </w:r>
      <w:r w:rsidRPr="00744EAC">
        <w:noBreakHyphen/>
        <w:t>navigation</w:t>
      </w:r>
      <w:bookmarkEnd w:id="978"/>
      <w:bookmarkEnd w:id="979"/>
      <w:bookmarkEnd w:id="980"/>
      <w:bookmarkEnd w:id="981"/>
      <w:bookmarkEnd w:id="982"/>
    </w:p>
    <w:p w14:paraId="3A6B3C50" w14:textId="77777777" w:rsidR="005140DE" w:rsidRDefault="005140DE" w:rsidP="005140DE">
      <w:pPr>
        <w:pStyle w:val="Reasons"/>
      </w:pPr>
      <w:r w:rsidRPr="00744EAC">
        <w:rPr>
          <w:b/>
          <w:bCs/>
        </w:rPr>
        <w:t>Reasons:</w:t>
      </w:r>
      <w:r w:rsidRPr="00744EAC">
        <w:tab/>
        <w:t xml:space="preserve">This Resolution is proposed to be suppressed considering the finalization of the studies on WRC-23 agenda item 1.11 covered by </w:t>
      </w:r>
      <w:r w:rsidRPr="00744EAC">
        <w:rPr>
          <w:i/>
        </w:rPr>
        <w:t>resolves</w:t>
      </w:r>
      <w:r w:rsidRPr="00744EAC">
        <w:t xml:space="preserve"> 2 (e-navigation).</w:t>
      </w:r>
    </w:p>
    <w:p w14:paraId="3EF59D6F" w14:textId="77777777" w:rsidR="005140DE" w:rsidRPr="00C37CCA" w:rsidRDefault="005140DE" w:rsidP="005140DE">
      <w:pPr>
        <w:pStyle w:val="Heading2"/>
        <w:ind w:left="1871" w:hanging="1871"/>
      </w:pPr>
      <w:r w:rsidRPr="00C37CCA">
        <w:t>2/1.11/5.3</w:t>
      </w:r>
      <w:r w:rsidRPr="00C37CCA">
        <w:tab/>
      </w:r>
      <w:r w:rsidRPr="00C37CCA">
        <w:tab/>
        <w:t>For Issue C: I</w:t>
      </w:r>
      <w:r w:rsidRPr="00C37CCA">
        <w:rPr>
          <w:lang w:eastAsia="fr-FR"/>
        </w:rPr>
        <w:t>ntroduction of additional satellite systems into the global maritime distress and safety system</w:t>
      </w:r>
    </w:p>
    <w:p w14:paraId="6FA57307" w14:textId="77777777" w:rsidR="005140DE" w:rsidRPr="00C37CCA" w:rsidRDefault="005140DE" w:rsidP="005140DE">
      <w:pPr>
        <w:pStyle w:val="EditorsNote"/>
        <w:spacing w:before="120" w:after="0"/>
        <w:rPr>
          <w:i w:val="0"/>
          <w:iCs w:val="0"/>
        </w:rPr>
      </w:pPr>
      <w:r w:rsidRPr="00C37CCA">
        <w:rPr>
          <w:szCs w:val="24"/>
          <w:lang w:eastAsia="fr-FR"/>
        </w:rPr>
        <w:t xml:space="preserve">[Editor’s note: This </w:t>
      </w:r>
      <w:r w:rsidRPr="00C37CCA">
        <w:rPr>
          <w:lang w:eastAsia="fr-FR"/>
        </w:rPr>
        <w:t>section</w:t>
      </w:r>
      <w:r w:rsidRPr="00C37CCA">
        <w:rPr>
          <w:szCs w:val="24"/>
          <w:lang w:eastAsia="fr-FR"/>
        </w:rPr>
        <w:t xml:space="preserve"> to be fill in by WP 4C]</w:t>
      </w:r>
      <w:r w:rsidRPr="00C37CCA">
        <w:t xml:space="preserve"> </w:t>
      </w:r>
    </w:p>
    <w:p w14:paraId="393ACD3A" w14:textId="77777777" w:rsidR="005140DE" w:rsidRPr="00C37CCA" w:rsidRDefault="005140DE" w:rsidP="005140DE">
      <w:pPr>
        <w:pStyle w:val="Methodheading3"/>
      </w:pPr>
      <w:r w:rsidRPr="00C37CCA">
        <w:t>2/1.11/5.3.1</w:t>
      </w:r>
      <w:r w:rsidRPr="00C37CCA">
        <w:tab/>
        <w:t>For Method C1: [title of Method C1]</w:t>
      </w:r>
    </w:p>
    <w:p w14:paraId="1FE00350" w14:textId="77777777" w:rsidR="005140DE" w:rsidRPr="00C37CCA" w:rsidRDefault="005140DE" w:rsidP="005140DE">
      <w:pPr>
        <w:pStyle w:val="ArtNo"/>
        <w:rPr>
          <w:rFonts w:eastAsia="SimSun"/>
        </w:rPr>
      </w:pPr>
      <w:ins w:id="983" w:author="Sinanis, Nick" w:date="2021-07-12T12:54:00Z">
        <w:r w:rsidRPr="00C37CCA">
          <w:rPr>
            <w:rFonts w:eastAsia="SimSun"/>
          </w:rPr>
          <w:t>[</w:t>
        </w:r>
      </w:ins>
      <w:r w:rsidRPr="00C37CCA">
        <w:rPr>
          <w:rFonts w:eastAsia="SimSun"/>
        </w:rPr>
        <w:t xml:space="preserve">ARTICLE </w:t>
      </w:r>
      <w:r w:rsidRPr="00C37CCA">
        <w:rPr>
          <w:rFonts w:eastAsia="SimSun"/>
          <w:color w:val="000000"/>
        </w:rPr>
        <w:t>5</w:t>
      </w:r>
    </w:p>
    <w:p w14:paraId="6FEBD459" w14:textId="77777777" w:rsidR="005140DE" w:rsidRPr="00C37CCA" w:rsidRDefault="005140DE" w:rsidP="005140DE">
      <w:pPr>
        <w:pStyle w:val="Arttitle"/>
        <w:rPr>
          <w:rFonts w:eastAsia="SimSun"/>
        </w:rPr>
      </w:pPr>
      <w:r w:rsidRPr="00C37CCA">
        <w:rPr>
          <w:rFonts w:eastAsia="SimSun"/>
        </w:rPr>
        <w:t>Frequency allocations</w:t>
      </w:r>
    </w:p>
    <w:p w14:paraId="453E54B1" w14:textId="77777777" w:rsidR="005140DE" w:rsidRPr="00C37CCA" w:rsidRDefault="005140DE" w:rsidP="005140DE">
      <w:pPr>
        <w:pStyle w:val="Section1"/>
        <w:rPr>
          <w:rFonts w:eastAsia="SimSun"/>
        </w:rPr>
      </w:pPr>
      <w:r w:rsidRPr="00C37CCA">
        <w:rPr>
          <w:rFonts w:eastAsia="SimSun"/>
        </w:rPr>
        <w:t xml:space="preserve">Section IV – Table of Frequency </w:t>
      </w:r>
      <w:proofErr w:type="gramStart"/>
      <w:r w:rsidRPr="00C37CCA">
        <w:rPr>
          <w:rFonts w:eastAsia="SimSun"/>
        </w:rPr>
        <w:t>Allocations</w:t>
      </w:r>
      <w:proofErr w:type="gramEnd"/>
      <w:r w:rsidRPr="00C37CCA">
        <w:rPr>
          <w:rFonts w:eastAsia="SimSun"/>
        </w:rPr>
        <w:br/>
      </w:r>
      <w:r w:rsidRPr="00C37CCA">
        <w:rPr>
          <w:rFonts w:eastAsia="SimSun"/>
          <w:bCs/>
        </w:rPr>
        <w:t>(</w:t>
      </w:r>
      <w:r w:rsidRPr="00C37CCA">
        <w:rPr>
          <w:rFonts w:eastAsia="SimSun"/>
          <w:b w:val="0"/>
        </w:rPr>
        <w:t>See</w:t>
      </w:r>
      <w:r w:rsidRPr="00C37CCA">
        <w:rPr>
          <w:rFonts w:eastAsia="SimSun"/>
          <w:bCs/>
        </w:rPr>
        <w:t xml:space="preserve"> </w:t>
      </w:r>
      <w:r w:rsidRPr="00C37CCA">
        <w:rPr>
          <w:rFonts w:eastAsia="SimSun"/>
          <w:b w:val="0"/>
        </w:rPr>
        <w:t>No.</w:t>
      </w:r>
      <w:r w:rsidRPr="00C37CCA">
        <w:rPr>
          <w:rFonts w:eastAsia="SimSun"/>
          <w:bCs/>
        </w:rPr>
        <w:t xml:space="preserve"> </w:t>
      </w:r>
      <w:r w:rsidRPr="00C37CCA">
        <w:rPr>
          <w:rFonts w:eastAsia="SimSun"/>
        </w:rPr>
        <w:t>2.1</w:t>
      </w:r>
      <w:r w:rsidRPr="00C37CCA">
        <w:rPr>
          <w:rFonts w:eastAsia="SimSun"/>
          <w:bCs/>
        </w:rPr>
        <w:t>)</w:t>
      </w:r>
      <w:r>
        <w:rPr>
          <w:rFonts w:eastAsia="SimSun"/>
          <w:bCs/>
        </w:rPr>
        <w:br/>
      </w:r>
      <w:r>
        <w:rPr>
          <w:rFonts w:eastAsia="SimSun"/>
          <w:bCs/>
        </w:rPr>
        <w:br/>
      </w:r>
    </w:p>
    <w:p w14:paraId="0343D59C" w14:textId="77777777" w:rsidR="005140DE" w:rsidRPr="00C37CCA" w:rsidRDefault="005140DE" w:rsidP="005140DE">
      <w:pPr>
        <w:pStyle w:val="Proposal"/>
        <w:rPr>
          <w:ins w:id="984" w:author="Fernandez Jimenez, Virginia" w:date="2022-03-22T13:32:00Z"/>
          <w:rFonts w:eastAsia="SimSun"/>
          <w:szCs w:val="24"/>
        </w:rPr>
      </w:pPr>
      <w:ins w:id="985" w:author="Fernandez Jimenez, Virginia" w:date="2022-03-22T13:32:00Z">
        <w:r w:rsidRPr="00C37CCA">
          <w:rPr>
            <w:rFonts w:eastAsia="SimSun"/>
          </w:rPr>
          <w:t>MOD</w:t>
        </w:r>
      </w:ins>
    </w:p>
    <w:p w14:paraId="5C6663D6" w14:textId="77777777" w:rsidR="005140DE" w:rsidRPr="00C37CCA" w:rsidRDefault="005140DE" w:rsidP="005140DE">
      <w:pPr>
        <w:pStyle w:val="Note"/>
      </w:pPr>
      <w:r w:rsidRPr="00C37CCA">
        <w:rPr>
          <w:rStyle w:val="Artdef"/>
        </w:rPr>
        <w:t>5.368</w:t>
      </w:r>
      <w:r w:rsidRPr="00C37CCA">
        <w:rPr>
          <w:rStyle w:val="Artdef"/>
        </w:rPr>
        <w:tab/>
      </w:r>
      <w:r w:rsidRPr="00C37CCA">
        <w:rPr>
          <w:szCs w:val="24"/>
        </w:rPr>
        <w:t>The provisions of No.</w:t>
      </w:r>
      <w:r w:rsidRPr="00C37CCA">
        <w:rPr>
          <w:rStyle w:val="Tablefreq"/>
        </w:rPr>
        <w:t> </w:t>
      </w:r>
      <w:r w:rsidRPr="00C37CCA">
        <w:rPr>
          <w:rStyle w:val="Artref"/>
          <w:b/>
          <w:bCs/>
        </w:rPr>
        <w:t>4.10</w:t>
      </w:r>
      <w:r w:rsidRPr="00C37CCA">
        <w:rPr>
          <w:b/>
          <w:bCs/>
          <w:szCs w:val="24"/>
        </w:rPr>
        <w:t xml:space="preserve"> </w:t>
      </w:r>
      <w:r w:rsidRPr="00C37CCA">
        <w:rPr>
          <w:szCs w:val="24"/>
        </w:rPr>
        <w:t>do not apply w</w:t>
      </w:r>
      <w:r w:rsidRPr="00C37CCA">
        <w:t xml:space="preserve">ith respect to the </w:t>
      </w:r>
      <w:proofErr w:type="spellStart"/>
      <w:r w:rsidRPr="00C37CCA">
        <w:t>radiodetermination</w:t>
      </w:r>
      <w:proofErr w:type="spellEnd"/>
      <w:r w:rsidRPr="00C37CCA">
        <w:t>-satellite and mobile-satellite services in the frequency band 1 610-1 626.5 </w:t>
      </w:r>
      <w:proofErr w:type="spellStart"/>
      <w:r w:rsidRPr="00C37CCA">
        <w:t>MHz.</w:t>
      </w:r>
      <w:proofErr w:type="spellEnd"/>
      <w:r w:rsidRPr="00C37CCA">
        <w:t xml:space="preserve"> However, No.</w:t>
      </w:r>
      <w:r w:rsidRPr="00C37CCA">
        <w:rPr>
          <w:rStyle w:val="Tablefreq"/>
        </w:rPr>
        <w:t> </w:t>
      </w:r>
      <w:r w:rsidRPr="00C37CCA">
        <w:rPr>
          <w:rStyle w:val="Artref"/>
          <w:b/>
          <w:bCs/>
        </w:rPr>
        <w:t>4.10</w:t>
      </w:r>
      <w:r w:rsidRPr="00C37CCA">
        <w:t xml:space="preserve"> applies in the frequency band 1 610-1 626.5 MHz with respect to the aeronautical </w:t>
      </w:r>
      <w:proofErr w:type="spellStart"/>
      <w:r w:rsidRPr="00C37CCA">
        <w:t>radionavigation</w:t>
      </w:r>
      <w:proofErr w:type="spellEnd"/>
      <w:r w:rsidRPr="00C37CCA">
        <w:t>-satellite service when operating in accordance with No. </w:t>
      </w:r>
      <w:r w:rsidRPr="00C37CCA">
        <w:rPr>
          <w:rStyle w:val="Artref"/>
          <w:b/>
          <w:bCs/>
        </w:rPr>
        <w:t>5.366</w:t>
      </w:r>
      <w:r w:rsidRPr="00C37CCA">
        <w:t xml:space="preserve">, </w:t>
      </w:r>
      <w:r w:rsidRPr="00C37CCA">
        <w:rPr>
          <w:szCs w:val="24"/>
        </w:rPr>
        <w:t>the aeronautical mobile satellite (R) service when operating in accordance with No. </w:t>
      </w:r>
      <w:r w:rsidRPr="00C37CCA">
        <w:rPr>
          <w:rStyle w:val="Artref"/>
          <w:b/>
          <w:bCs/>
        </w:rPr>
        <w:t>5.367</w:t>
      </w:r>
      <w:r w:rsidRPr="00C37CCA">
        <w:rPr>
          <w:szCs w:val="24"/>
        </w:rPr>
        <w:t>,</w:t>
      </w:r>
      <w:r w:rsidRPr="00C37CCA">
        <w:t xml:space="preserve"> and in the frequency band </w:t>
      </w:r>
      <w:ins w:id="986" w:author="SHEN (CHN) " w:date="2021-06-10T17:12:00Z">
        <w:r w:rsidRPr="00EA7581">
          <w:rPr>
            <w:rFonts w:eastAsia="SimSun"/>
            <w:lang w:eastAsia="zh-CN"/>
          </w:rPr>
          <w:t>1</w:t>
        </w:r>
        <w:r w:rsidRPr="00EA7581">
          <w:rPr>
            <w:rFonts w:eastAsia="SimSun"/>
          </w:rPr>
          <w:t> </w:t>
        </w:r>
        <w:r w:rsidRPr="00EA7581">
          <w:rPr>
            <w:rFonts w:eastAsia="SimSun"/>
            <w:lang w:eastAsia="zh-CN"/>
          </w:rPr>
          <w:t>610.18-1</w:t>
        </w:r>
        <w:r w:rsidRPr="00EA7581">
          <w:rPr>
            <w:rFonts w:eastAsia="SimSun"/>
          </w:rPr>
          <w:t> </w:t>
        </w:r>
        <w:r w:rsidRPr="00EA7581">
          <w:rPr>
            <w:rFonts w:eastAsia="SimSun"/>
            <w:lang w:eastAsia="zh-CN"/>
          </w:rPr>
          <w:t>622.42</w:t>
        </w:r>
      </w:ins>
      <w:ins w:id="987" w:author="SHEN (CHN) " w:date="2021-06-11T10:02:00Z">
        <w:r w:rsidRPr="00C37CCA">
          <w:rPr>
            <w:rFonts w:eastAsia="SimSun"/>
          </w:rPr>
          <w:t> </w:t>
        </w:r>
      </w:ins>
      <w:ins w:id="988" w:author="SHEN (CHN) " w:date="2021-06-10T17:12:00Z">
        <w:r w:rsidRPr="00EA7581">
          <w:rPr>
            <w:rFonts w:eastAsia="SimSun"/>
            <w:lang w:eastAsia="zh-CN"/>
          </w:rPr>
          <w:t>MHz</w:t>
        </w:r>
      </w:ins>
      <w:ins w:id="989" w:author="SHEN (CHN) " w:date="2021-06-10T17:14:00Z">
        <w:r w:rsidRPr="00C37CCA">
          <w:rPr>
            <w:rFonts w:eastAsia="SimSun"/>
            <w:lang w:eastAsia="zh-CN"/>
          </w:rPr>
          <w:t xml:space="preserve"> </w:t>
        </w:r>
      </w:ins>
      <w:ins w:id="990" w:author="SHEN (CHN) " w:date="2021-06-10T17:12:00Z">
        <w:r w:rsidRPr="00EA7581">
          <w:rPr>
            <w:rFonts w:eastAsia="SimSun"/>
          </w:rPr>
          <w:t>(Earth-to-space)</w:t>
        </w:r>
        <w:r w:rsidRPr="00EA7581">
          <w:rPr>
            <w:rFonts w:eastAsia="SimSun"/>
            <w:lang w:eastAsia="zh-CN"/>
          </w:rPr>
          <w:t xml:space="preserve">, </w:t>
        </w:r>
      </w:ins>
      <w:r w:rsidRPr="00C37CCA">
        <w:t>1</w:t>
      </w:r>
      <w:r w:rsidRPr="00C37CCA">
        <w:rPr>
          <w:szCs w:val="24"/>
        </w:rPr>
        <w:t> </w:t>
      </w:r>
      <w:r w:rsidRPr="00C37CCA">
        <w:t>621.35</w:t>
      </w:r>
      <w:r w:rsidRPr="00C37CCA">
        <w:noBreakHyphen/>
        <w:t>1 626.5 MHz with respect to the maritime mobile-satellite service when used for GMDSS.</w:t>
      </w:r>
      <w:r w:rsidRPr="00C37CCA">
        <w:rPr>
          <w:sz w:val="16"/>
          <w:szCs w:val="16"/>
        </w:rPr>
        <w:t>     (WRC</w:t>
      </w:r>
      <w:r w:rsidRPr="00C37CCA">
        <w:rPr>
          <w:sz w:val="16"/>
          <w:szCs w:val="16"/>
        </w:rPr>
        <w:noBreakHyphen/>
      </w:r>
      <w:del w:id="991" w:author="ITU - LRT -" w:date="2021-07-19T10:13:00Z">
        <w:r w:rsidRPr="00C37CCA" w:rsidDel="000257F3">
          <w:rPr>
            <w:sz w:val="16"/>
            <w:szCs w:val="16"/>
          </w:rPr>
          <w:delText>19</w:delText>
        </w:r>
      </w:del>
      <w:ins w:id="992" w:author="ITU - LRT -" w:date="2021-07-19T10:13:00Z">
        <w:r w:rsidRPr="00C37CCA">
          <w:rPr>
            <w:sz w:val="16"/>
            <w:szCs w:val="16"/>
          </w:rPr>
          <w:t>23</w:t>
        </w:r>
      </w:ins>
      <w:r w:rsidRPr="00C37CCA">
        <w:rPr>
          <w:sz w:val="16"/>
          <w:szCs w:val="16"/>
        </w:rPr>
        <w:t>)</w:t>
      </w:r>
    </w:p>
    <w:p w14:paraId="5F11025A" w14:textId="77777777" w:rsidR="005140DE" w:rsidRPr="00C37CCA" w:rsidRDefault="005140DE" w:rsidP="005140DE">
      <w:pPr>
        <w:pStyle w:val="Reasons"/>
        <w:rPr>
          <w:ins w:id="993" w:author="GE Xia" w:date="2021-10-21T11:09:00Z"/>
          <w:rFonts w:eastAsia="SimSun"/>
        </w:rPr>
      </w:pPr>
      <w:bookmarkStart w:id="994" w:name="OLE_LINK4"/>
      <w:ins w:id="995" w:author="SHEN (CHN) " w:date="2021-05-27T15:35:00Z">
        <w:r w:rsidRPr="00EA7581">
          <w:rPr>
            <w:rFonts w:eastAsia="SimSun"/>
            <w:b/>
          </w:rPr>
          <w:t>Reasons:</w:t>
        </w:r>
        <w:r w:rsidRPr="00EA7581">
          <w:rPr>
            <w:rFonts w:eastAsia="SimSun"/>
          </w:rPr>
          <w:tab/>
          <w:t xml:space="preserve">To </w:t>
        </w:r>
      </w:ins>
      <w:ins w:id="996" w:author="SWG 4C1 chair" w:date="2021-10-22T09:24:00Z">
        <w:r w:rsidRPr="00C37CCA">
          <w:rPr>
            <w:rFonts w:eastAsia="SimSun"/>
          </w:rPr>
          <w:t xml:space="preserve">apply </w:t>
        </w:r>
      </w:ins>
      <w:ins w:id="997" w:author="SHEN (CHN) " w:date="2021-05-27T15:35:00Z">
        <w:del w:id="998" w:author="SWG 4C1 chair" w:date="2021-10-22T09:24:00Z">
          <w:r w:rsidRPr="00C37CCA" w:rsidDel="00AA7567">
            <w:rPr>
              <w:rFonts w:eastAsia="SimSun"/>
              <w:rPrChange w:id="999" w:author="SWG 4C1 chair" w:date="2021-10-22T09:25:00Z">
                <w:rPr>
                  <w:rFonts w:hAnsi="Times New Roman Bold"/>
                  <w:b/>
                </w:rPr>
              </w:rPrChange>
            </w:rPr>
            <w:delText>recognize</w:delText>
          </w:r>
        </w:del>
        <w:r w:rsidRPr="00EA7581">
          <w:rPr>
            <w:rFonts w:eastAsia="SimSun"/>
          </w:rPr>
          <w:t xml:space="preserve"> that </w:t>
        </w:r>
      </w:ins>
      <w:ins w:id="1000" w:author="SHEN (CHN) " w:date="2021-06-10T17:13:00Z">
        <w:r w:rsidRPr="00C37CCA">
          <w:rPr>
            <w:rFonts w:eastAsia="SimSun"/>
          </w:rPr>
          <w:t xml:space="preserve">MMSS (Earth-to-space) </w:t>
        </w:r>
        <w:r w:rsidRPr="00C37CCA">
          <w:rPr>
            <w:rFonts w:eastAsia="SimSun"/>
            <w:lang w:eastAsia="zh-CN"/>
          </w:rPr>
          <w:t>in</w:t>
        </w:r>
      </w:ins>
      <w:ins w:id="1001" w:author="GE Xia" w:date="2021-06-10T12:00:00Z">
        <w:r w:rsidRPr="00EA7581">
          <w:rPr>
            <w:rFonts w:eastAsia="SimSun"/>
            <w:lang w:eastAsia="zh-CN"/>
          </w:rPr>
          <w:t xml:space="preserve"> </w:t>
        </w:r>
      </w:ins>
      <w:ins w:id="1002" w:author="SHEN (CHN) " w:date="2021-05-27T15:35:00Z">
        <w:r w:rsidRPr="00EA7581">
          <w:rPr>
            <w:rFonts w:eastAsia="SimSun"/>
          </w:rPr>
          <w:t xml:space="preserve">the band </w:t>
        </w:r>
      </w:ins>
      <w:ins w:id="1003" w:author="SHEN (CHN) " w:date="2021-05-27T16:20:00Z">
        <w:r w:rsidRPr="00EA7581">
          <w:rPr>
            <w:rFonts w:eastAsia="SimSun"/>
            <w:lang w:eastAsia="zh-CN"/>
          </w:rPr>
          <w:t>1</w:t>
        </w:r>
      </w:ins>
      <w:ins w:id="1004" w:author="SHEN (CHN) " w:date="2021-06-11T09:59:00Z">
        <w:r w:rsidRPr="00C37CCA">
          <w:rPr>
            <w:rFonts w:eastAsia="SimSun"/>
          </w:rPr>
          <w:t> </w:t>
        </w:r>
      </w:ins>
      <w:ins w:id="1005" w:author="SHEN (CHN) " w:date="2021-05-27T16:20:00Z">
        <w:r w:rsidRPr="00EA7581">
          <w:rPr>
            <w:rFonts w:eastAsia="SimSun"/>
            <w:lang w:eastAsia="zh-CN"/>
          </w:rPr>
          <w:t>610.18-1</w:t>
        </w:r>
      </w:ins>
      <w:ins w:id="1006" w:author="SHEN (CHN) " w:date="2021-06-11T09:59:00Z">
        <w:r w:rsidRPr="00C37CCA">
          <w:rPr>
            <w:rFonts w:eastAsia="SimSun"/>
          </w:rPr>
          <w:t> </w:t>
        </w:r>
      </w:ins>
      <w:ins w:id="1007" w:author="SHEN (CHN) " w:date="2021-05-27T16:20:00Z">
        <w:r w:rsidRPr="00EA7581">
          <w:rPr>
            <w:rFonts w:eastAsia="SimSun"/>
            <w:lang w:eastAsia="zh-CN"/>
          </w:rPr>
          <w:t>622.42</w:t>
        </w:r>
      </w:ins>
      <w:ins w:id="1008" w:author="SHEN (CHN) " w:date="2021-06-11T10:02:00Z">
        <w:r w:rsidRPr="00C37CCA">
          <w:rPr>
            <w:rFonts w:eastAsia="SimSun"/>
          </w:rPr>
          <w:t> </w:t>
        </w:r>
      </w:ins>
      <w:ins w:id="1009" w:author="SHEN (CHN) " w:date="2021-05-27T16:20:00Z">
        <w:r w:rsidRPr="00EA7581">
          <w:rPr>
            <w:rFonts w:eastAsia="SimSun"/>
            <w:lang w:eastAsia="zh-CN"/>
          </w:rPr>
          <w:t>MHz</w:t>
        </w:r>
      </w:ins>
      <w:ins w:id="1010" w:author="SHEN (CHN) " w:date="2021-05-27T15:35:00Z">
        <w:r w:rsidRPr="00EA7581">
          <w:rPr>
            <w:rFonts w:eastAsia="SimSun"/>
          </w:rPr>
          <w:t xml:space="preserve"> is used for safety services. Consequently, RR No. </w:t>
        </w:r>
        <w:r w:rsidRPr="00584A01">
          <w:rPr>
            <w:rFonts w:eastAsia="SimSun"/>
            <w:b/>
            <w:bCs/>
          </w:rPr>
          <w:t>4.10</w:t>
        </w:r>
        <w:r w:rsidRPr="00EA7581">
          <w:rPr>
            <w:rFonts w:eastAsia="SimSun"/>
          </w:rPr>
          <w:t xml:space="preserve"> applies.</w:t>
        </w:r>
      </w:ins>
      <w:bookmarkEnd w:id="994"/>
    </w:p>
    <w:p w14:paraId="2A941FF9" w14:textId="77777777" w:rsidR="005140DE" w:rsidRPr="00584A01" w:rsidRDefault="005140DE" w:rsidP="005140DE">
      <w:pPr>
        <w:rPr>
          <w:ins w:id="1011" w:author="GE Xia" w:date="2021-10-21T11:09:00Z"/>
          <w:rFonts w:eastAsia="SimSun"/>
          <w:lang w:eastAsia="zh-CN"/>
        </w:rPr>
      </w:pPr>
      <w:ins w:id="1012" w:author="GE Xia" w:date="2021-10-21T11:09:00Z">
        <w:r w:rsidRPr="00584A01">
          <w:rPr>
            <w:rFonts w:eastAsia="SimSun"/>
            <w:lang w:eastAsia="zh-CN"/>
          </w:rPr>
          <w:t>4C/258 (RUS)</w:t>
        </w:r>
        <w:r w:rsidRPr="00EA7581">
          <w:rPr>
            <w:rFonts w:eastAsia="SimSun"/>
            <w:lang w:eastAsia="zh-CN"/>
          </w:rPr>
          <w:t>:</w:t>
        </w:r>
      </w:ins>
    </w:p>
    <w:p w14:paraId="0F9B4ECE" w14:textId="77777777" w:rsidR="005140DE" w:rsidRPr="00C37CCA" w:rsidRDefault="005140DE" w:rsidP="005140DE">
      <w:pPr>
        <w:pStyle w:val="Proposal"/>
        <w:rPr>
          <w:ins w:id="1013" w:author="GE Xia" w:date="2021-10-21T11:09:00Z"/>
          <w:rFonts w:eastAsia="SimSun"/>
        </w:rPr>
      </w:pPr>
      <w:ins w:id="1014" w:author="GE Xia" w:date="2021-10-21T11:09:00Z">
        <w:r w:rsidRPr="00C37CCA">
          <w:rPr>
            <w:rFonts w:eastAsia="SimSun"/>
          </w:rPr>
          <w:t>NOC</w:t>
        </w:r>
      </w:ins>
    </w:p>
    <w:p w14:paraId="542AE2EA" w14:textId="77777777" w:rsidR="005140DE" w:rsidRPr="00C37CCA" w:rsidRDefault="005140DE" w:rsidP="005140DE">
      <w:pPr>
        <w:pStyle w:val="Note"/>
        <w:jc w:val="both"/>
        <w:rPr>
          <w:sz w:val="16"/>
          <w:szCs w:val="16"/>
        </w:rPr>
      </w:pPr>
      <w:r w:rsidRPr="00C37CCA">
        <w:rPr>
          <w:rStyle w:val="Artdef"/>
        </w:rPr>
        <w:t>5.368</w:t>
      </w:r>
      <w:r w:rsidRPr="00C37CCA">
        <w:rPr>
          <w:rStyle w:val="Artdef"/>
        </w:rPr>
        <w:tab/>
      </w:r>
      <w:r w:rsidRPr="00C37CCA">
        <w:rPr>
          <w:szCs w:val="24"/>
        </w:rPr>
        <w:t>The provisions of No. </w:t>
      </w:r>
      <w:r w:rsidRPr="00C37CCA">
        <w:rPr>
          <w:rStyle w:val="Artref"/>
          <w:b/>
          <w:bCs/>
        </w:rPr>
        <w:t xml:space="preserve">4.10 </w:t>
      </w:r>
      <w:r w:rsidRPr="00C37CCA">
        <w:rPr>
          <w:szCs w:val="24"/>
        </w:rPr>
        <w:t xml:space="preserve">do not apply with respect to the </w:t>
      </w:r>
      <w:proofErr w:type="spellStart"/>
      <w:r w:rsidRPr="00C37CCA">
        <w:rPr>
          <w:szCs w:val="24"/>
        </w:rPr>
        <w:t>radiodetermination</w:t>
      </w:r>
      <w:proofErr w:type="spellEnd"/>
      <w:r w:rsidRPr="00C37CCA">
        <w:rPr>
          <w:szCs w:val="24"/>
        </w:rPr>
        <w:t>-satellite and mobile-satellite services in the frequency band 1 610-1 626.5 </w:t>
      </w:r>
      <w:proofErr w:type="spellStart"/>
      <w:r w:rsidRPr="00C37CCA">
        <w:rPr>
          <w:szCs w:val="24"/>
        </w:rPr>
        <w:t>MHz.</w:t>
      </w:r>
      <w:proofErr w:type="spellEnd"/>
      <w:r w:rsidRPr="00C37CCA">
        <w:rPr>
          <w:szCs w:val="24"/>
        </w:rPr>
        <w:t xml:space="preserve"> However, No. </w:t>
      </w:r>
      <w:r w:rsidRPr="00C37CCA">
        <w:rPr>
          <w:rStyle w:val="Artref"/>
          <w:b/>
          <w:bCs/>
        </w:rPr>
        <w:t>4.10</w:t>
      </w:r>
      <w:r w:rsidRPr="00C37CCA">
        <w:rPr>
          <w:szCs w:val="24"/>
        </w:rPr>
        <w:t xml:space="preserve"> applies in the frequency band 1 610-1 626.5 MHz with respect to the aeronautical </w:t>
      </w:r>
      <w:proofErr w:type="spellStart"/>
      <w:r w:rsidRPr="00C37CCA">
        <w:rPr>
          <w:szCs w:val="24"/>
        </w:rPr>
        <w:t>radionavigation</w:t>
      </w:r>
      <w:proofErr w:type="spellEnd"/>
      <w:r w:rsidRPr="00C37CCA">
        <w:rPr>
          <w:szCs w:val="24"/>
        </w:rPr>
        <w:t>-satellite service when operating in accordance with No. </w:t>
      </w:r>
      <w:r w:rsidRPr="00C37CCA">
        <w:rPr>
          <w:rStyle w:val="Artref"/>
          <w:b/>
          <w:bCs/>
        </w:rPr>
        <w:t>5.366</w:t>
      </w:r>
      <w:r w:rsidRPr="00C37CCA">
        <w:rPr>
          <w:szCs w:val="24"/>
        </w:rPr>
        <w:t>, the aeronautical mobile satellite (R) service when operating in accordance with No. </w:t>
      </w:r>
      <w:r w:rsidRPr="00C37CCA">
        <w:rPr>
          <w:rStyle w:val="Artref"/>
          <w:b/>
          <w:bCs/>
        </w:rPr>
        <w:t>5.367</w:t>
      </w:r>
      <w:r w:rsidRPr="00C37CCA">
        <w:rPr>
          <w:szCs w:val="24"/>
        </w:rPr>
        <w:t>, and in the frequency band 1 621.35-1 626.5 MHz with respect to the maritime mobile-satellite service when used for GMDSS.</w:t>
      </w:r>
      <w:r w:rsidRPr="00C37CCA">
        <w:rPr>
          <w:sz w:val="16"/>
          <w:szCs w:val="16"/>
        </w:rPr>
        <w:t>     (WRC-19)</w:t>
      </w:r>
    </w:p>
    <w:p w14:paraId="0C50200D" w14:textId="77777777" w:rsidR="005140DE" w:rsidRPr="00EA7581" w:rsidRDefault="005140DE" w:rsidP="005140DE">
      <w:pPr>
        <w:pStyle w:val="Reasons"/>
        <w:rPr>
          <w:ins w:id="1015" w:author="GE Xia" w:date="2021-10-21T11:09:00Z"/>
        </w:rPr>
      </w:pPr>
      <w:ins w:id="1016" w:author="GE Xia" w:date="2021-10-21T11:09:00Z">
        <w:r w:rsidRPr="00EA7581">
          <w:rPr>
            <w:b/>
            <w:bCs/>
          </w:rPr>
          <w:t>Reason</w:t>
        </w:r>
      </w:ins>
      <w:ins w:id="1017" w:author="ITU -LRT-" w:date="2021-12-17T23:04:00Z">
        <w:r w:rsidRPr="00EA7581">
          <w:rPr>
            <w:b/>
            <w:bCs/>
          </w:rPr>
          <w:t>s</w:t>
        </w:r>
      </w:ins>
      <w:ins w:id="1018" w:author="GE Xia" w:date="2021-10-21T11:09:00Z">
        <w:r w:rsidRPr="00EA7581">
          <w:rPr>
            <w:b/>
            <w:bCs/>
          </w:rPr>
          <w:t>:</w:t>
        </w:r>
      </w:ins>
      <w:ins w:id="1019" w:author="Limousin, Catherine" w:date="2021-11-01T16:11:00Z">
        <w:r w:rsidRPr="00C37CCA">
          <w:tab/>
        </w:r>
      </w:ins>
      <w:ins w:id="1020" w:author="GE Xia" w:date="2021-10-21T11:09:00Z">
        <w:r w:rsidRPr="00C37CCA">
          <w:t xml:space="preserve"> Do not expand the application of item</w:t>
        </w:r>
      </w:ins>
      <w:ins w:id="1021" w:author="Limousin, Catherine" w:date="2021-11-01T17:28:00Z">
        <w:r w:rsidRPr="00C37CCA">
          <w:t xml:space="preserve"> RR No.</w:t>
        </w:r>
      </w:ins>
      <w:ins w:id="1022" w:author="GE Xia" w:date="2021-10-21T11:09:00Z">
        <w:r w:rsidRPr="00C37CCA">
          <w:t xml:space="preserve"> </w:t>
        </w:r>
        <w:r w:rsidRPr="00EA7581">
          <w:rPr>
            <w:b/>
            <w:bCs/>
          </w:rPr>
          <w:t>4.10</w:t>
        </w:r>
        <w:r w:rsidRPr="00C37CCA">
          <w:t xml:space="preserve"> on MMSS in the frequency band 1</w:t>
        </w:r>
      </w:ins>
      <w:ins w:id="1023" w:author="Limousin, Catherine" w:date="2021-11-01T16:12:00Z">
        <w:r w:rsidRPr="00C37CCA">
          <w:t> </w:t>
        </w:r>
      </w:ins>
      <w:ins w:id="1024" w:author="GE Xia" w:date="2021-10-21T11:09:00Z">
        <w:r w:rsidRPr="00C37CCA">
          <w:t>610.1</w:t>
        </w:r>
      </w:ins>
      <w:ins w:id="1025" w:author="Limousin, Catherine" w:date="2021-11-01T16:12:00Z">
        <w:r w:rsidRPr="00C37CCA">
          <w:t> </w:t>
        </w:r>
      </w:ins>
      <w:ins w:id="1026" w:author="GE Xia" w:date="2021-10-21T11:09:00Z">
        <w:r w:rsidRPr="00C37CCA">
          <w:t>8</w:t>
        </w:r>
      </w:ins>
      <w:ins w:id="1027" w:author="Limousin, Catherine" w:date="2021-11-01T16:12:00Z">
        <w:r w:rsidRPr="00C37CCA">
          <w:noBreakHyphen/>
        </w:r>
      </w:ins>
      <w:ins w:id="1028" w:author="GE Xia" w:date="2021-10-21T11:09:00Z">
        <w:r w:rsidRPr="00C37CCA">
          <w:t>1</w:t>
        </w:r>
      </w:ins>
      <w:ins w:id="1029" w:author="Limousin, Catherine" w:date="2021-11-01T16:12:00Z">
        <w:r w:rsidRPr="00C37CCA">
          <w:t> </w:t>
        </w:r>
      </w:ins>
      <w:ins w:id="1030" w:author="GE Xia" w:date="2021-10-21T11:09:00Z">
        <w:r w:rsidRPr="00C37CCA">
          <w:t>621.35 MHz to uphold the existing priority of the ARNSS and AMS(R</w:t>
        </w:r>
        <w:proofErr w:type="gramStart"/>
        <w:r w:rsidRPr="00C37CCA">
          <w:t>)S</w:t>
        </w:r>
        <w:proofErr w:type="gramEnd"/>
        <w:r w:rsidRPr="00C37CCA">
          <w:t xml:space="preserve"> systems.</w:t>
        </w:r>
      </w:ins>
    </w:p>
    <w:p w14:paraId="78EA3B8E" w14:textId="77777777" w:rsidR="005140DE" w:rsidRPr="00C37CCA" w:rsidRDefault="005140DE" w:rsidP="005140DE">
      <w:pPr>
        <w:pStyle w:val="Reasons"/>
        <w:rPr>
          <w:ins w:id="1031" w:author="SWG 4C1 chair" w:date="2021-10-22T10:20:00Z"/>
          <w:rFonts w:eastAsia="SimSun"/>
          <w:lang w:eastAsia="zh-CN"/>
        </w:rPr>
      </w:pPr>
      <w:ins w:id="1032" w:author="SWG 4C1 chair" w:date="2021-10-22T10:01:00Z">
        <w:r w:rsidRPr="00C37CCA">
          <w:rPr>
            <w:rFonts w:eastAsia="SimSun"/>
            <w:lang w:eastAsia="zh-CN"/>
          </w:rPr>
          <w:t>Proposed by CHN</w:t>
        </w:r>
      </w:ins>
      <w:ins w:id="1033" w:author="SWG 4C1 chair" w:date="2021-10-22T10:02:00Z">
        <w:r w:rsidRPr="00C37CCA">
          <w:rPr>
            <w:rFonts w:eastAsia="SimSun"/>
            <w:lang w:eastAsia="zh-CN"/>
          </w:rPr>
          <w:t>:</w:t>
        </w:r>
      </w:ins>
    </w:p>
    <w:p w14:paraId="4CFBB690" w14:textId="77777777" w:rsidR="005140DE" w:rsidRPr="00C37CCA" w:rsidRDefault="005140DE" w:rsidP="005140DE">
      <w:pPr>
        <w:pStyle w:val="Proposal"/>
        <w:rPr>
          <w:ins w:id="1034" w:author="SWG 4C1 chair" w:date="2021-10-22T10:20:00Z"/>
          <w:rFonts w:eastAsia="SimSun"/>
          <w:szCs w:val="24"/>
        </w:rPr>
      </w:pPr>
      <w:ins w:id="1035" w:author="SWG 4C1 chair" w:date="2021-10-22T10:20:00Z">
        <w:r w:rsidRPr="00C37CCA">
          <w:rPr>
            <w:rFonts w:eastAsia="SimSun"/>
          </w:rPr>
          <w:lastRenderedPageBreak/>
          <w:t>MOD</w:t>
        </w:r>
      </w:ins>
    </w:p>
    <w:p w14:paraId="6F979571" w14:textId="77777777" w:rsidR="005140DE" w:rsidRPr="00C37CCA" w:rsidRDefault="005140DE" w:rsidP="005140DE">
      <w:pPr>
        <w:pStyle w:val="Note"/>
        <w:rPr>
          <w:ins w:id="1036" w:author="SWG 4C1 chair" w:date="2021-10-22T10:20:00Z"/>
        </w:rPr>
      </w:pPr>
      <w:r w:rsidRPr="00C37CCA">
        <w:rPr>
          <w:rStyle w:val="Artdef"/>
        </w:rPr>
        <w:t>5.368</w:t>
      </w:r>
      <w:r w:rsidRPr="00C37CCA">
        <w:rPr>
          <w:rStyle w:val="Artdef"/>
        </w:rPr>
        <w:tab/>
      </w:r>
      <w:r w:rsidRPr="00C37CCA">
        <w:rPr>
          <w:szCs w:val="24"/>
        </w:rPr>
        <w:t>The provisions of No.</w:t>
      </w:r>
      <w:r w:rsidRPr="00C37CCA">
        <w:rPr>
          <w:rStyle w:val="Tablefreq"/>
        </w:rPr>
        <w:t> </w:t>
      </w:r>
      <w:r w:rsidRPr="00C37CCA">
        <w:rPr>
          <w:rStyle w:val="Artref"/>
          <w:b/>
          <w:bCs/>
        </w:rPr>
        <w:t>4.10</w:t>
      </w:r>
      <w:r w:rsidRPr="00C37CCA">
        <w:rPr>
          <w:b/>
          <w:bCs/>
          <w:szCs w:val="24"/>
        </w:rPr>
        <w:t xml:space="preserve"> </w:t>
      </w:r>
      <w:r w:rsidRPr="00C37CCA">
        <w:rPr>
          <w:szCs w:val="24"/>
        </w:rPr>
        <w:t>do not apply w</w:t>
      </w:r>
      <w:r w:rsidRPr="00C37CCA">
        <w:t xml:space="preserve">ith respect to the </w:t>
      </w:r>
      <w:proofErr w:type="spellStart"/>
      <w:r w:rsidRPr="00C37CCA">
        <w:t>radiodetermination</w:t>
      </w:r>
      <w:proofErr w:type="spellEnd"/>
      <w:r w:rsidRPr="00C37CCA">
        <w:t>-satellite and mobile-satellite services in the frequency band 1 610-1 626.5 </w:t>
      </w:r>
      <w:proofErr w:type="spellStart"/>
      <w:r w:rsidRPr="00C37CCA">
        <w:t>MHz.</w:t>
      </w:r>
      <w:proofErr w:type="spellEnd"/>
      <w:r w:rsidRPr="00C37CCA">
        <w:t xml:space="preserve"> However, No.</w:t>
      </w:r>
      <w:r w:rsidRPr="00C37CCA">
        <w:rPr>
          <w:rStyle w:val="Tablefreq"/>
        </w:rPr>
        <w:t> </w:t>
      </w:r>
      <w:r w:rsidRPr="00C37CCA">
        <w:rPr>
          <w:rStyle w:val="Artref"/>
          <w:b/>
          <w:bCs/>
        </w:rPr>
        <w:t>4.10</w:t>
      </w:r>
      <w:r w:rsidRPr="00C37CCA">
        <w:t xml:space="preserve"> applies in the frequency band 1 610-1 626.5 MHz with respect to the aeronautical </w:t>
      </w:r>
      <w:proofErr w:type="spellStart"/>
      <w:r w:rsidRPr="00C37CCA">
        <w:t>radionavigation</w:t>
      </w:r>
      <w:proofErr w:type="spellEnd"/>
      <w:r w:rsidRPr="00C37CCA">
        <w:t>-satellite service when operating in accordance with No. </w:t>
      </w:r>
      <w:r w:rsidRPr="00C37CCA">
        <w:rPr>
          <w:rStyle w:val="Artref"/>
          <w:b/>
          <w:bCs/>
        </w:rPr>
        <w:t>5.366</w:t>
      </w:r>
      <w:r w:rsidRPr="00C37CCA">
        <w:t xml:space="preserve">, </w:t>
      </w:r>
      <w:r w:rsidRPr="00C37CCA">
        <w:rPr>
          <w:szCs w:val="24"/>
        </w:rPr>
        <w:t>the aeronautical mobile satellite (R) service when operating in accordance with No. </w:t>
      </w:r>
      <w:r w:rsidRPr="00C37CCA">
        <w:rPr>
          <w:rStyle w:val="Artref"/>
          <w:b/>
          <w:bCs/>
        </w:rPr>
        <w:t>5.367</w:t>
      </w:r>
      <w:r w:rsidRPr="00C37CCA">
        <w:rPr>
          <w:szCs w:val="24"/>
        </w:rPr>
        <w:t>,</w:t>
      </w:r>
      <w:r w:rsidRPr="00C37CCA">
        <w:t xml:space="preserve"> and in the frequency band</w:t>
      </w:r>
      <w:ins w:id="1037" w:author="SWG 4C1 chair" w:date="2021-10-22T10:20:00Z">
        <w:r w:rsidRPr="00C37CCA">
          <w:t xml:space="preserve"> </w:t>
        </w:r>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 xml:space="preserve">MHz </w:t>
        </w:r>
        <w:r w:rsidRPr="00C37CCA">
          <w:rPr>
            <w:rFonts w:eastAsia="SimSun"/>
          </w:rPr>
          <w:t>(Earth-to-space)</w:t>
        </w:r>
        <w:r w:rsidRPr="00C37CCA">
          <w:rPr>
            <w:rFonts w:eastAsia="SimSun"/>
            <w:lang w:eastAsia="zh-CN"/>
          </w:rPr>
          <w:t xml:space="preserve">, </w:t>
        </w:r>
      </w:ins>
      <w:r w:rsidRPr="00C37CCA">
        <w:t>1</w:t>
      </w:r>
      <w:r w:rsidRPr="00C37CCA">
        <w:rPr>
          <w:szCs w:val="24"/>
        </w:rPr>
        <w:t> </w:t>
      </w:r>
      <w:r w:rsidRPr="00C37CCA">
        <w:t>621.35-1 626.5 MHz with respect to the maritime mobile-satellite service when used for GMDSS.</w:t>
      </w:r>
      <w:ins w:id="1038" w:author="SWG 4C1 chair" w:date="2021-10-22T10:22:00Z">
        <w:r w:rsidRPr="00C37CCA">
          <w:t xml:space="preserve"> </w:t>
        </w:r>
        <w:r w:rsidRPr="00C37CCA">
          <w:rPr>
            <w:rFonts w:eastAsia="SimSun"/>
            <w:color w:val="231F20"/>
            <w:szCs w:val="22"/>
            <w:lang w:eastAsia="zh-CN" w:bidi="ar"/>
          </w:rPr>
          <w:t xml:space="preserve">Maritime mobile earth stations receiving in the frequency band </w:t>
        </w:r>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 xml:space="preserve">MHz </w:t>
        </w:r>
        <w:r w:rsidRPr="00C37CCA">
          <w:rPr>
            <w:rFonts w:eastAsia="SimSun"/>
          </w:rPr>
          <w:t>(Earth-to-space)</w:t>
        </w:r>
        <w:r w:rsidRPr="00C37CCA">
          <w:rPr>
            <w:rFonts w:eastAsia="SimSun"/>
            <w:color w:val="231F20"/>
            <w:szCs w:val="22"/>
            <w:lang w:eastAsia="zh-CN" w:bidi="ar"/>
          </w:rPr>
          <w:t xml:space="preserve"> shall not impose additional constraints on aeronautical </w:t>
        </w:r>
        <w:proofErr w:type="spellStart"/>
        <w:r w:rsidRPr="00C37CCA">
          <w:rPr>
            <w:rFonts w:eastAsia="SimSun"/>
            <w:color w:val="231F20"/>
            <w:szCs w:val="22"/>
            <w:lang w:eastAsia="zh-CN" w:bidi="ar"/>
          </w:rPr>
          <w:t>radionavigation</w:t>
        </w:r>
        <w:proofErr w:type="spellEnd"/>
        <w:r w:rsidRPr="00C37CCA">
          <w:rPr>
            <w:rFonts w:eastAsia="SimSun"/>
            <w:color w:val="231F20"/>
            <w:szCs w:val="22"/>
            <w:lang w:eastAsia="zh-CN" w:bidi="ar"/>
          </w:rPr>
          <w:t xml:space="preserve"> service operating in this band.</w:t>
        </w:r>
      </w:ins>
      <w:r w:rsidRPr="00C37CCA">
        <w:rPr>
          <w:sz w:val="16"/>
          <w:szCs w:val="16"/>
        </w:rPr>
        <w:t>     (WRC-</w:t>
      </w:r>
      <w:del w:id="1039" w:author="SWG 4C1 chair" w:date="2021-10-22T10:21:00Z">
        <w:r w:rsidRPr="00C37CCA" w:rsidDel="008E7D0C">
          <w:rPr>
            <w:sz w:val="16"/>
            <w:szCs w:val="16"/>
          </w:rPr>
          <w:delText>19</w:delText>
        </w:r>
      </w:del>
      <w:ins w:id="1040" w:author="SWG 4C1 chair" w:date="2021-10-22T10:21:00Z">
        <w:r w:rsidRPr="00C37CCA">
          <w:rPr>
            <w:sz w:val="16"/>
            <w:szCs w:val="16"/>
          </w:rPr>
          <w:t>23</w:t>
        </w:r>
      </w:ins>
      <w:r w:rsidRPr="00C37CCA">
        <w:rPr>
          <w:sz w:val="16"/>
          <w:szCs w:val="16"/>
        </w:rPr>
        <w:t>)</w:t>
      </w:r>
    </w:p>
    <w:p w14:paraId="254CF5CE" w14:textId="77777777" w:rsidR="005140DE" w:rsidRPr="00EA7581" w:rsidRDefault="005140DE" w:rsidP="005140DE">
      <w:pPr>
        <w:pStyle w:val="Reasons"/>
        <w:rPr>
          <w:ins w:id="1041" w:author="GE Xia" w:date="2021-06-10T12:02:00Z"/>
          <w:rFonts w:eastAsia="SimSun"/>
        </w:rPr>
      </w:pPr>
      <w:ins w:id="1042" w:author="SWG 4C1 chair" w:date="2021-10-22T10:19:00Z">
        <w:r w:rsidRPr="00C37CCA">
          <w:rPr>
            <w:rFonts w:eastAsia="SimSun"/>
            <w:b/>
          </w:rPr>
          <w:t>Reasons:</w:t>
        </w:r>
        <w:r w:rsidRPr="00C37CCA">
          <w:rPr>
            <w:rFonts w:eastAsia="SimSun"/>
          </w:rPr>
          <w:tab/>
          <w:t xml:space="preserve">To </w:t>
        </w:r>
        <w:proofErr w:type="gramStart"/>
        <w:r w:rsidRPr="00C37CCA">
          <w:rPr>
            <w:rFonts w:eastAsia="SimSun"/>
          </w:rPr>
          <w:t>apply  that</w:t>
        </w:r>
        <w:proofErr w:type="gramEnd"/>
        <w:r w:rsidRPr="00C37CCA">
          <w:rPr>
            <w:rFonts w:eastAsia="SimSun"/>
          </w:rPr>
          <w:t xml:space="preserve"> MMSS (Earth-to-space) </w:t>
        </w:r>
        <w:r w:rsidRPr="00C37CCA">
          <w:rPr>
            <w:rFonts w:eastAsia="SimSun"/>
            <w:lang w:eastAsia="zh-CN"/>
          </w:rPr>
          <w:t xml:space="preserve">in </w:t>
        </w:r>
        <w:r w:rsidRPr="00C37CCA">
          <w:rPr>
            <w:rFonts w:eastAsia="SimSun"/>
          </w:rPr>
          <w:t xml:space="preserve">the band </w:t>
        </w:r>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MHz</w:t>
        </w:r>
        <w:r w:rsidRPr="00C37CCA">
          <w:rPr>
            <w:rFonts w:eastAsia="SimSun"/>
          </w:rPr>
          <w:t xml:space="preserve"> is used for safety services. Consequently, RR No. </w:t>
        </w:r>
        <w:r w:rsidRPr="00852717">
          <w:rPr>
            <w:rFonts w:eastAsia="SimSun"/>
            <w:b/>
            <w:bCs/>
          </w:rPr>
          <w:t>4.10</w:t>
        </w:r>
        <w:r w:rsidRPr="00C37CCA">
          <w:rPr>
            <w:rFonts w:eastAsia="SimSun"/>
          </w:rPr>
          <w:t xml:space="preserve"> applies </w:t>
        </w:r>
      </w:ins>
      <w:ins w:id="1043" w:author="SWG 4C1 chair" w:date="2021-10-22T10:20:00Z">
        <w:r w:rsidRPr="00EA7581">
          <w:rPr>
            <w:rFonts w:eastAsia="SimSun"/>
          </w:rPr>
          <w:t>and keep the status to protect the ARNS service</w:t>
        </w:r>
      </w:ins>
      <w:ins w:id="1044" w:author="SWG 4C1 chair" w:date="2021-10-22T10:19:00Z">
        <w:r w:rsidRPr="00C37CCA">
          <w:rPr>
            <w:rFonts w:eastAsia="SimSun"/>
          </w:rPr>
          <w:t>.</w:t>
        </w:r>
      </w:ins>
    </w:p>
    <w:p w14:paraId="147EAD17" w14:textId="77777777" w:rsidR="005140DE" w:rsidRPr="00C37CCA" w:rsidRDefault="005140DE" w:rsidP="005140DE">
      <w:pPr>
        <w:pStyle w:val="Proposal"/>
        <w:rPr>
          <w:ins w:id="1045" w:author="SHEN (CHN) " w:date="2021-05-27T15:35:00Z"/>
          <w:rFonts w:eastAsia="SimSun"/>
        </w:rPr>
      </w:pPr>
      <w:ins w:id="1046" w:author="SHEN (CHN) " w:date="2021-05-27T15:35:00Z">
        <w:r w:rsidRPr="00C37CCA">
          <w:rPr>
            <w:rFonts w:eastAsia="SimSun"/>
          </w:rPr>
          <w:t>MOD</w:t>
        </w:r>
      </w:ins>
    </w:p>
    <w:p w14:paraId="5AC3093F" w14:textId="77777777" w:rsidR="005140DE" w:rsidRPr="00C37CCA" w:rsidRDefault="005140DE" w:rsidP="005140DE">
      <w:pPr>
        <w:pStyle w:val="AppendixNo"/>
        <w:rPr>
          <w:rFonts w:eastAsia="SimSun"/>
        </w:rPr>
      </w:pPr>
      <w:r w:rsidRPr="00C37CCA">
        <w:rPr>
          <w:rFonts w:eastAsia="SimSun"/>
        </w:rPr>
        <w:t xml:space="preserve">APPENDIX </w:t>
      </w:r>
      <w:r w:rsidRPr="00C37CCA">
        <w:rPr>
          <w:rFonts w:eastAsia="SimSun"/>
          <w:szCs w:val="28"/>
        </w:rPr>
        <w:t xml:space="preserve">15 </w:t>
      </w:r>
      <w:r w:rsidRPr="00C37CCA">
        <w:rPr>
          <w:rFonts w:eastAsia="SimSun"/>
        </w:rPr>
        <w:t>(REV.WRC</w:t>
      </w:r>
      <w:r w:rsidRPr="00C37CCA">
        <w:rPr>
          <w:rFonts w:eastAsia="SimSun"/>
        </w:rPr>
        <w:noBreakHyphen/>
      </w:r>
      <w:del w:id="1047" w:author="SHEN (CHN) " w:date="2021-05-31T10:31:00Z">
        <w:r w:rsidRPr="00C37CCA">
          <w:rPr>
            <w:rFonts w:eastAsia="SimSun"/>
            <w:szCs w:val="24"/>
          </w:rPr>
          <w:delText>19</w:delText>
        </w:r>
      </w:del>
      <w:ins w:id="1048" w:author="SHEN (CHN) " w:date="2021-05-31T10:31:00Z">
        <w:r w:rsidRPr="00C37CCA">
          <w:rPr>
            <w:rFonts w:eastAsia="SimSun"/>
            <w:szCs w:val="24"/>
            <w:lang w:eastAsia="zh-CN"/>
          </w:rPr>
          <w:t>23</w:t>
        </w:r>
      </w:ins>
      <w:r w:rsidRPr="00C37CCA">
        <w:rPr>
          <w:rFonts w:eastAsia="SimSun"/>
        </w:rPr>
        <w:t>)</w:t>
      </w:r>
    </w:p>
    <w:p w14:paraId="07469114" w14:textId="77777777" w:rsidR="005140DE" w:rsidRPr="00C37CCA" w:rsidRDefault="005140DE" w:rsidP="005140DE">
      <w:pPr>
        <w:pStyle w:val="Appendixtitle"/>
        <w:rPr>
          <w:rFonts w:eastAsia="SimSun"/>
        </w:rPr>
      </w:pPr>
      <w:r w:rsidRPr="00C37CCA">
        <w:rPr>
          <w:rFonts w:eastAsia="SimSun"/>
        </w:rPr>
        <w:t>Frequencies for distress and safety communications for the Global</w:t>
      </w:r>
      <w:r w:rsidRPr="00C37CCA">
        <w:rPr>
          <w:rFonts w:eastAsia="SimSun"/>
        </w:rPr>
        <w:br/>
        <w:t>Maritime Distress and Safety System (GMDSS)</w:t>
      </w:r>
    </w:p>
    <w:p w14:paraId="393861EA" w14:textId="77777777" w:rsidR="005140DE" w:rsidRPr="00C37CCA" w:rsidRDefault="005140DE" w:rsidP="005140DE">
      <w:pPr>
        <w:pStyle w:val="Appendixref"/>
        <w:rPr>
          <w:rFonts w:eastAsia="SimSun"/>
        </w:rPr>
      </w:pPr>
      <w:r w:rsidRPr="00C37CCA">
        <w:rPr>
          <w:rFonts w:eastAsia="SimSun"/>
        </w:rPr>
        <w:t>(See Article </w:t>
      </w:r>
      <w:r w:rsidRPr="00917315">
        <w:rPr>
          <w:rStyle w:val="ApprefBold0"/>
          <w:rFonts w:eastAsia="SimSun"/>
        </w:rPr>
        <w:t>31</w:t>
      </w:r>
      <w:r w:rsidRPr="00C37CCA">
        <w:rPr>
          <w:rFonts w:eastAsia="SimSun"/>
        </w:rPr>
        <w:t>)</w:t>
      </w:r>
    </w:p>
    <w:p w14:paraId="431129F2" w14:textId="77777777" w:rsidR="005140DE" w:rsidRPr="00C37CCA" w:rsidRDefault="005140DE" w:rsidP="005140DE">
      <w:pPr>
        <w:pStyle w:val="Normalaftertitle0"/>
        <w:rPr>
          <w:rFonts w:eastAsia="SimSun"/>
        </w:rPr>
      </w:pPr>
      <w:r w:rsidRPr="00C37CCA">
        <w:rPr>
          <w:rFonts w:eastAsia="SimSun"/>
        </w:rPr>
        <w:t>The frequencies for distress and safety communications for the GMDSS are given in Tables 15</w:t>
      </w:r>
      <w:r w:rsidRPr="00C37CCA">
        <w:rPr>
          <w:rFonts w:eastAsia="SimSun"/>
        </w:rPr>
        <w:noBreakHyphen/>
        <w:t>1 and 15</w:t>
      </w:r>
      <w:r w:rsidRPr="00C37CCA">
        <w:rPr>
          <w:rFonts w:eastAsia="SimSun"/>
        </w:rPr>
        <w:noBreakHyphen/>
        <w:t>2 for frequencies below and above 30 MHz, respectively.</w:t>
      </w:r>
    </w:p>
    <w:p w14:paraId="0482FDE3" w14:textId="77777777" w:rsidR="005140DE" w:rsidRPr="00C37CCA" w:rsidRDefault="005140DE" w:rsidP="005140DE">
      <w:pPr>
        <w:pStyle w:val="Reasons"/>
        <w:rPr>
          <w:ins w:id="1049" w:author="SHEN (CHN) " w:date="2021-05-27T15:35:00Z"/>
          <w:rFonts w:eastAsia="SimSun"/>
        </w:rPr>
      </w:pPr>
    </w:p>
    <w:p w14:paraId="3052A031" w14:textId="77777777" w:rsidR="005140DE" w:rsidRPr="00C37CCA" w:rsidRDefault="005140DE" w:rsidP="005140DE">
      <w:pPr>
        <w:pStyle w:val="Proposal"/>
        <w:rPr>
          <w:ins w:id="1050" w:author="SHEN (CHN) " w:date="2021-05-27T15:35:00Z"/>
          <w:rFonts w:eastAsia="SimSun"/>
        </w:rPr>
      </w:pPr>
      <w:ins w:id="1051" w:author="SHEN (CHN) " w:date="2021-05-27T15:35:00Z">
        <w:r w:rsidRPr="00C37CCA">
          <w:rPr>
            <w:rFonts w:eastAsia="SimSun"/>
          </w:rPr>
          <w:t>MOD</w:t>
        </w:r>
      </w:ins>
    </w:p>
    <w:p w14:paraId="6CD85083" w14:textId="77777777" w:rsidR="005140DE" w:rsidRPr="00C37CCA" w:rsidRDefault="005140DE" w:rsidP="005140DE">
      <w:pPr>
        <w:pStyle w:val="TableNo"/>
      </w:pPr>
      <w:proofErr w:type="gramStart"/>
      <w:r w:rsidRPr="00C37CCA">
        <w:t>TABLE  15</w:t>
      </w:r>
      <w:proofErr w:type="gramEnd"/>
      <w:r w:rsidRPr="00C37CCA">
        <w:t>-2  (</w:t>
      </w:r>
      <w:r w:rsidRPr="00C37CCA">
        <w:rPr>
          <w:i/>
          <w:iCs/>
          <w:caps w:val="0"/>
        </w:rPr>
        <w:t>end</w:t>
      </w:r>
      <w:r w:rsidRPr="00C37CCA">
        <w:t>)</w:t>
      </w:r>
      <w:r w:rsidRPr="00C37CCA">
        <w:rPr>
          <w:sz w:val="16"/>
          <w:szCs w:val="16"/>
        </w:rPr>
        <w:t>     (WRC</w:t>
      </w:r>
      <w:r w:rsidRPr="00C37CCA">
        <w:rPr>
          <w:sz w:val="16"/>
          <w:szCs w:val="16"/>
        </w:rPr>
        <w:noBreakHyphen/>
      </w:r>
      <w:del w:id="1052" w:author="ITU - LRT -" w:date="2021-07-19T10:43:00Z">
        <w:r w:rsidRPr="00C37CCA" w:rsidDel="00074B91">
          <w:rPr>
            <w:sz w:val="16"/>
            <w:szCs w:val="16"/>
          </w:rPr>
          <w:delText>19</w:delText>
        </w:r>
      </w:del>
      <w:ins w:id="1053" w:author="ITU - LRT -" w:date="2021-07-19T10:43:00Z">
        <w:r w:rsidRPr="00C37CCA">
          <w:rPr>
            <w:sz w:val="16"/>
            <w:szCs w:val="16"/>
          </w:rPr>
          <w:t>23</w:t>
        </w:r>
      </w:ins>
      <w:r w:rsidRPr="00C37CCA">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692"/>
        <w:gridCol w:w="1374"/>
        <w:gridCol w:w="6573"/>
      </w:tblGrid>
      <w:tr w:rsidR="005140DE" w:rsidRPr="00C37CCA" w14:paraId="7721BCF1" w14:textId="77777777" w:rsidTr="0075755B">
        <w:trPr>
          <w:jc w:val="center"/>
        </w:trPr>
        <w:tc>
          <w:tcPr>
            <w:tcW w:w="1692" w:type="dxa"/>
            <w:vAlign w:val="center"/>
          </w:tcPr>
          <w:p w14:paraId="4195B431" w14:textId="77777777" w:rsidR="005140DE" w:rsidRPr="00C37CCA" w:rsidRDefault="005140DE" w:rsidP="0075755B">
            <w:pPr>
              <w:pStyle w:val="Tablehead"/>
              <w:rPr>
                <w:rFonts w:eastAsia="SimSun"/>
              </w:rPr>
            </w:pPr>
            <w:r w:rsidRPr="00C37CCA">
              <w:rPr>
                <w:rFonts w:eastAsia="SimSun"/>
              </w:rPr>
              <w:t>Frequency</w:t>
            </w:r>
            <w:r w:rsidRPr="00C37CCA">
              <w:rPr>
                <w:rFonts w:eastAsia="SimSun"/>
              </w:rPr>
              <w:br/>
              <w:t>(MHz)</w:t>
            </w:r>
          </w:p>
        </w:tc>
        <w:tc>
          <w:tcPr>
            <w:tcW w:w="1374" w:type="dxa"/>
            <w:vAlign w:val="center"/>
          </w:tcPr>
          <w:p w14:paraId="272E865B" w14:textId="77777777" w:rsidR="005140DE" w:rsidRPr="00C37CCA" w:rsidRDefault="005140DE" w:rsidP="0075755B">
            <w:pPr>
              <w:pStyle w:val="Tablehead"/>
              <w:rPr>
                <w:rFonts w:eastAsia="SimSun"/>
              </w:rPr>
            </w:pPr>
            <w:r w:rsidRPr="00C37CCA">
              <w:rPr>
                <w:rFonts w:eastAsia="SimSun"/>
              </w:rPr>
              <w:t>Description</w:t>
            </w:r>
            <w:r w:rsidRPr="00C37CCA">
              <w:rPr>
                <w:rFonts w:eastAsia="SimSun"/>
              </w:rPr>
              <w:br/>
              <w:t>of usage</w:t>
            </w:r>
          </w:p>
        </w:tc>
        <w:tc>
          <w:tcPr>
            <w:tcW w:w="6573" w:type="dxa"/>
            <w:vAlign w:val="center"/>
          </w:tcPr>
          <w:p w14:paraId="3EE520A2" w14:textId="77777777" w:rsidR="005140DE" w:rsidRPr="00C37CCA" w:rsidRDefault="005140DE" w:rsidP="0075755B">
            <w:pPr>
              <w:pStyle w:val="Tablehead"/>
              <w:rPr>
                <w:rFonts w:eastAsia="SimSun"/>
              </w:rPr>
            </w:pPr>
            <w:r w:rsidRPr="00C37CCA">
              <w:rPr>
                <w:rFonts w:eastAsia="SimSun"/>
              </w:rPr>
              <w:t>Notes</w:t>
            </w:r>
          </w:p>
        </w:tc>
      </w:tr>
      <w:tr w:rsidR="005140DE" w:rsidRPr="00C37CCA" w14:paraId="329FC5E7" w14:textId="77777777" w:rsidTr="0075755B">
        <w:trPr>
          <w:jc w:val="center"/>
        </w:trPr>
        <w:tc>
          <w:tcPr>
            <w:tcW w:w="1692" w:type="dxa"/>
          </w:tcPr>
          <w:p w14:paraId="645A5E70" w14:textId="77777777" w:rsidR="005140DE" w:rsidRPr="00C37CCA"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SimSun"/>
                <w:sz w:val="20"/>
              </w:rPr>
            </w:pPr>
            <w:r w:rsidRPr="00C37CCA">
              <w:rPr>
                <w:rFonts w:eastAsia="SimSun"/>
                <w:sz w:val="20"/>
              </w:rPr>
              <w:t>...</w:t>
            </w:r>
          </w:p>
        </w:tc>
        <w:tc>
          <w:tcPr>
            <w:tcW w:w="1374" w:type="dxa"/>
          </w:tcPr>
          <w:p w14:paraId="79E5D64F" w14:textId="77777777" w:rsidR="005140DE" w:rsidRPr="00C37CCA"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SimSun"/>
                <w:sz w:val="20"/>
              </w:rPr>
            </w:pPr>
            <w:r w:rsidRPr="00C37CCA">
              <w:rPr>
                <w:rFonts w:eastAsia="SimSun"/>
                <w:sz w:val="20"/>
              </w:rPr>
              <w:t>...</w:t>
            </w:r>
          </w:p>
        </w:tc>
        <w:tc>
          <w:tcPr>
            <w:tcW w:w="6573" w:type="dxa"/>
          </w:tcPr>
          <w:p w14:paraId="015B9CEC" w14:textId="77777777" w:rsidR="005140DE" w:rsidRPr="00C37CCA"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0"/>
              </w:rPr>
            </w:pPr>
            <w:r w:rsidRPr="00C37CCA">
              <w:rPr>
                <w:rFonts w:eastAsia="SimSun"/>
                <w:sz w:val="20"/>
              </w:rPr>
              <w:t>...</w:t>
            </w:r>
          </w:p>
        </w:tc>
      </w:tr>
      <w:tr w:rsidR="005140DE" w:rsidRPr="00C37CCA" w14:paraId="7D2A41BC" w14:textId="77777777" w:rsidTr="0075755B">
        <w:trPr>
          <w:jc w:val="center"/>
          <w:ins w:id="1054" w:author="ITU - LRT -" w:date="2021-07-19T10:45:00Z"/>
        </w:trPr>
        <w:tc>
          <w:tcPr>
            <w:tcW w:w="1692" w:type="dxa"/>
            <w:tcMar>
              <w:left w:w="0" w:type="dxa"/>
              <w:right w:w="0" w:type="dxa"/>
            </w:tcMar>
          </w:tcPr>
          <w:p w14:paraId="3678034A" w14:textId="77777777" w:rsidR="005140DE" w:rsidRPr="00C37CCA" w:rsidRDefault="005140DE" w:rsidP="0075755B">
            <w:pPr>
              <w:pStyle w:val="Tabletext"/>
              <w:jc w:val="center"/>
              <w:rPr>
                <w:ins w:id="1055" w:author="ITU - LRT -" w:date="2021-07-19T10:45:00Z"/>
                <w:rFonts w:eastAsia="SimSun"/>
                <w:lang w:eastAsia="zh-CN"/>
              </w:rPr>
            </w:pPr>
            <w:ins w:id="1056" w:author="ITU - LRT -" w:date="2021-07-19T10:45:00Z">
              <w:r w:rsidRPr="00C37CCA">
                <w:rPr>
                  <w:rFonts w:eastAsia="SimSun"/>
                  <w:lang w:eastAsia="zh-CN"/>
                </w:rPr>
                <w:t>1</w:t>
              </w:r>
              <w:r w:rsidRPr="00C37CCA">
                <w:rPr>
                  <w:rFonts w:eastAsia="SimSun"/>
                </w:rPr>
                <w:t> </w:t>
              </w:r>
              <w:r w:rsidRPr="00C37CCA">
                <w:rPr>
                  <w:rFonts w:eastAsia="SimSun"/>
                  <w:lang w:eastAsia="zh-CN"/>
                </w:rPr>
                <w:t>610.18</w:t>
              </w:r>
              <w:r w:rsidRPr="00C37CCA">
                <w:rPr>
                  <w:rFonts w:eastAsia="SimSun"/>
                </w:rPr>
                <w:t>-1 622.42</w:t>
              </w:r>
            </w:ins>
          </w:p>
        </w:tc>
        <w:tc>
          <w:tcPr>
            <w:tcW w:w="1374" w:type="dxa"/>
            <w:tcMar>
              <w:left w:w="108" w:type="dxa"/>
              <w:right w:w="108" w:type="dxa"/>
            </w:tcMar>
          </w:tcPr>
          <w:p w14:paraId="35230117" w14:textId="77777777" w:rsidR="005140DE" w:rsidRPr="00C37CCA" w:rsidRDefault="005140DE" w:rsidP="0075755B">
            <w:pPr>
              <w:pStyle w:val="Tabletext"/>
              <w:jc w:val="center"/>
              <w:rPr>
                <w:ins w:id="1057" w:author="ITU - LRT -" w:date="2021-07-19T10:45:00Z"/>
                <w:rFonts w:eastAsia="SimSun"/>
              </w:rPr>
            </w:pPr>
            <w:ins w:id="1058" w:author="ITU - LRT -" w:date="2021-07-19T10:45:00Z">
              <w:r w:rsidRPr="00C37CCA">
                <w:rPr>
                  <w:rFonts w:eastAsia="SimSun"/>
                </w:rPr>
                <w:t>SAT-COM</w:t>
              </w:r>
            </w:ins>
          </w:p>
        </w:tc>
        <w:tc>
          <w:tcPr>
            <w:tcW w:w="6573" w:type="dxa"/>
            <w:tcMar>
              <w:left w:w="108" w:type="dxa"/>
              <w:right w:w="108" w:type="dxa"/>
            </w:tcMar>
          </w:tcPr>
          <w:p w14:paraId="1AEDB15D" w14:textId="77777777" w:rsidR="005140DE" w:rsidRPr="00C37CCA" w:rsidRDefault="005140DE" w:rsidP="0075755B">
            <w:pPr>
              <w:pStyle w:val="Tabletext"/>
              <w:rPr>
                <w:ins w:id="1059" w:author="GE Xia" w:date="2021-10-21T11:14:00Z"/>
                <w:rFonts w:eastAsia="SimSun"/>
                <w:lang w:eastAsia="zh-CN"/>
              </w:rPr>
            </w:pPr>
            <w:ins w:id="1060" w:author="ITU - LRT -" w:date="2021-07-19T10:45:00Z">
              <w:r w:rsidRPr="00C37CCA">
                <w:rPr>
                  <w:rFonts w:eastAsia="SimSun"/>
                </w:rPr>
                <w:t>In addition to its availability for routine non-safety purposes, the band 1 610.18</w:t>
              </w:r>
              <w:r w:rsidRPr="00C37CCA">
                <w:rPr>
                  <w:rFonts w:eastAsia="SimSun"/>
                </w:rPr>
                <w:noBreakHyphen/>
                <w:t>1 622.42 MHz is used for distress and safety purposes in the Earth-to-space direction in the maritime mobile-satellite service. GMDSS distress, urgency and safety communications have priority in this band</w:t>
              </w:r>
              <w:r w:rsidRPr="00C37CCA">
                <w:rPr>
                  <w:rFonts w:eastAsia="SimSun"/>
                  <w:lang w:eastAsia="zh-CN"/>
                </w:rPr>
                <w:t>.</w:t>
              </w:r>
            </w:ins>
          </w:p>
          <w:p w14:paraId="2BBA06BE" w14:textId="77777777" w:rsidR="005140DE" w:rsidRPr="00C37CCA" w:rsidRDefault="005140DE" w:rsidP="0075755B">
            <w:pPr>
              <w:pStyle w:val="Tabletext"/>
              <w:rPr>
                <w:ins w:id="1061" w:author="GE Xia" w:date="2021-10-21T11:12:00Z"/>
                <w:rFonts w:eastAsia="SimSun"/>
                <w:lang w:eastAsia="zh-CN"/>
              </w:rPr>
            </w:pPr>
            <w:ins w:id="1062" w:author="GE Xia" w:date="2021-10-21T11:14:00Z">
              <w:r w:rsidRPr="00C37CCA">
                <w:rPr>
                  <w:rFonts w:eastAsia="SimSun"/>
                  <w:lang w:eastAsia="zh-CN"/>
                </w:rPr>
                <w:t>4C/258 (RUS)</w:t>
              </w:r>
            </w:ins>
            <w:ins w:id="1063" w:author="GE Xia" w:date="2021-10-21T11:16:00Z">
              <w:r w:rsidRPr="00C37CCA">
                <w:rPr>
                  <w:rFonts w:eastAsia="SimSun"/>
                  <w:lang w:eastAsia="zh-CN"/>
                </w:rPr>
                <w:t xml:space="preserve">: </w:t>
              </w:r>
            </w:ins>
          </w:p>
          <w:p w14:paraId="1AA16537" w14:textId="77777777" w:rsidR="005140DE" w:rsidRPr="00C37CCA" w:rsidRDefault="005140DE" w:rsidP="0075755B">
            <w:pPr>
              <w:pStyle w:val="Tabletext"/>
              <w:rPr>
                <w:ins w:id="1064" w:author="SWG 4C1 chair" w:date="2021-10-22T10:24:00Z"/>
                <w:rFonts w:eastAsia="SimSun"/>
              </w:rPr>
            </w:pPr>
            <w:ins w:id="1065" w:author="GE Xia" w:date="2021-10-21T11:14:00Z">
              <w:r w:rsidRPr="00C37CCA">
                <w:rPr>
                  <w:rFonts w:eastAsia="SimSun"/>
                </w:rPr>
                <w:t>In addition to its availability for routine non-safety purposes, the band 1 610.18</w:t>
              </w:r>
              <w:r w:rsidRPr="00C37CCA">
                <w:rPr>
                  <w:rFonts w:eastAsia="SimSun"/>
                </w:rPr>
                <w:noBreakHyphen/>
                <w:t>1 622.42 MHz is used for distress and safety purposes in the Earth-to-space direction in the maritime mobile-satellite service.</w:t>
              </w:r>
            </w:ins>
            <w:ins w:id="1066" w:author="GX" w:date="2021-10-25T16:39:00Z">
              <w:r w:rsidRPr="00C37CCA">
                <w:rPr>
                  <w:rFonts w:eastAsia="SimSun"/>
                </w:rPr>
                <w:t xml:space="preserve"> </w:t>
              </w:r>
            </w:ins>
            <w:ins w:id="1067" w:author="GE Xia" w:date="2021-10-21T11:14:00Z">
              <w:del w:id="1068" w:author="ssn" w:date="2021-09-30T14:24:00Z">
                <w:r w:rsidRPr="00C37CCA" w:rsidDel="00A104F2">
                  <w:rPr>
                    <w:rFonts w:eastAsia="SimSun"/>
                  </w:rPr>
                  <w:delText>GMDSS distress, urgency and safety communications have priority in this band</w:delText>
                </w:r>
                <w:r w:rsidRPr="00C37CCA" w:rsidDel="00A104F2">
                  <w:rPr>
                    <w:rFonts w:eastAsia="SimSun"/>
                    <w:sz w:val="18"/>
                    <w:szCs w:val="18"/>
                  </w:rPr>
                  <w:delText>.</w:delText>
                </w:r>
                <w:r w:rsidRPr="00C37CCA" w:rsidDel="00A104F2">
                  <w:rPr>
                    <w:sz w:val="18"/>
                    <w:szCs w:val="18"/>
                  </w:rPr>
                  <w:delText xml:space="preserve"> </w:delText>
                </w:r>
              </w:del>
            </w:ins>
            <w:ins w:id="1069" w:author="GE Xia" w:date="2021-10-21T11:15:00Z">
              <w:r w:rsidRPr="00C37CCA">
                <w:t>The provisions of No.</w:t>
              </w:r>
              <w:r w:rsidRPr="00C37CCA">
                <w:rPr>
                  <w:rFonts w:eastAsia="SimSun"/>
                </w:rPr>
                <w:t xml:space="preserve"> 4.10 do not apply with respect to the </w:t>
              </w:r>
            </w:ins>
            <w:ins w:id="1070" w:author="GE Xia" w:date="2021-10-21T11:14:00Z">
              <w:r w:rsidRPr="00C37CCA">
                <w:rPr>
                  <w:rFonts w:eastAsia="SimSun"/>
                </w:rPr>
                <w:t>maritime mobile-satellite services in the frequency band 1 610.18</w:t>
              </w:r>
              <w:r w:rsidRPr="00C37CCA">
                <w:rPr>
                  <w:rFonts w:eastAsia="SimSun"/>
                </w:rPr>
                <w:noBreakHyphen/>
                <w:t>1 622.42 MHz in the Earth-to-space direction.</w:t>
              </w:r>
            </w:ins>
          </w:p>
          <w:p w14:paraId="3CB4BFAE" w14:textId="77777777" w:rsidR="005140DE" w:rsidRPr="00C37CCA" w:rsidRDefault="005140DE" w:rsidP="0075755B">
            <w:pPr>
              <w:pStyle w:val="Tabletext"/>
              <w:rPr>
                <w:ins w:id="1071" w:author="ITU - LRT -" w:date="2021-07-19T10:45:00Z"/>
                <w:rFonts w:eastAsia="SimSun"/>
              </w:rPr>
            </w:pPr>
            <w:ins w:id="1072" w:author="SWG 4C1 chair" w:date="2021-10-22T10:25:00Z">
              <w:r w:rsidRPr="00C37CCA">
                <w:rPr>
                  <w:rFonts w:eastAsia="SimSun"/>
                  <w:lang w:eastAsia="zh-CN"/>
                </w:rPr>
                <w:t xml:space="preserve">Noted by CHN: The priority in the sentence proposed to be deleted is mean that </w:t>
              </w:r>
              <w:r w:rsidRPr="00C37CCA">
                <w:rPr>
                  <w:rFonts w:eastAsia="SimSun"/>
                </w:rPr>
                <w:t>GMDSS distress, urgency and safety communications have priority</w:t>
              </w:r>
              <w:r w:rsidRPr="00C37CCA">
                <w:rPr>
                  <w:rFonts w:eastAsia="SimSun"/>
                  <w:lang w:eastAsia="zh-CN"/>
                </w:rPr>
                <w:t xml:space="preserve"> to the other communications in the same one system. It’s none business with the application of No</w:t>
              </w:r>
              <w:r w:rsidRPr="00C37CCA">
                <w:rPr>
                  <w:rFonts w:eastAsia="SimSun"/>
                  <w:b/>
                  <w:bCs/>
                  <w:lang w:eastAsia="zh-CN"/>
                </w:rPr>
                <w:t>.</w:t>
              </w:r>
            </w:ins>
            <w:ins w:id="1073" w:author="Limousin, Catherine" w:date="2021-11-01T17:29:00Z">
              <w:r w:rsidRPr="00C37CCA">
                <w:rPr>
                  <w:rFonts w:eastAsia="SimSun"/>
                  <w:b/>
                  <w:bCs/>
                  <w:lang w:eastAsia="zh-CN"/>
                </w:rPr>
                <w:t xml:space="preserve"> </w:t>
              </w:r>
            </w:ins>
            <w:ins w:id="1074" w:author="SWG 4C1 chair" w:date="2021-10-22T10:25:00Z">
              <w:r w:rsidRPr="00C37CCA">
                <w:rPr>
                  <w:rFonts w:eastAsia="SimSun"/>
                  <w:b/>
                  <w:bCs/>
                  <w:lang w:eastAsia="zh-CN"/>
                </w:rPr>
                <w:t>4.10</w:t>
              </w:r>
              <w:r w:rsidRPr="00C37CCA">
                <w:rPr>
                  <w:rFonts w:eastAsia="SimSun"/>
                  <w:lang w:eastAsia="zh-CN"/>
                </w:rPr>
                <w:t>.</w:t>
              </w:r>
            </w:ins>
          </w:p>
        </w:tc>
      </w:tr>
      <w:tr w:rsidR="005140DE" w:rsidRPr="00C37CCA" w14:paraId="127A9EBA" w14:textId="77777777" w:rsidTr="0075755B">
        <w:trPr>
          <w:jc w:val="center"/>
        </w:trPr>
        <w:tc>
          <w:tcPr>
            <w:tcW w:w="1692" w:type="dxa"/>
            <w:tcMar>
              <w:left w:w="0" w:type="dxa"/>
              <w:right w:w="0" w:type="dxa"/>
            </w:tcMar>
          </w:tcPr>
          <w:p w14:paraId="5928CD18" w14:textId="77777777" w:rsidR="005140DE" w:rsidRPr="00C37CCA" w:rsidRDefault="005140DE" w:rsidP="0075755B">
            <w:pPr>
              <w:pStyle w:val="Tabletext"/>
              <w:jc w:val="center"/>
              <w:rPr>
                <w:rFonts w:eastAsia="SimSun"/>
                <w:lang w:eastAsia="zh-CN"/>
              </w:rPr>
            </w:pPr>
            <w:r w:rsidRPr="00C37CCA">
              <w:rPr>
                <w:rFonts w:eastAsia="SimSun"/>
              </w:rPr>
              <w:t>...</w:t>
            </w:r>
          </w:p>
        </w:tc>
        <w:tc>
          <w:tcPr>
            <w:tcW w:w="1374" w:type="dxa"/>
            <w:tcMar>
              <w:left w:w="108" w:type="dxa"/>
              <w:right w:w="108" w:type="dxa"/>
            </w:tcMar>
          </w:tcPr>
          <w:p w14:paraId="0D50FF0B" w14:textId="77777777" w:rsidR="005140DE" w:rsidRPr="00C37CCA" w:rsidRDefault="005140DE" w:rsidP="0075755B">
            <w:pPr>
              <w:pStyle w:val="Tabletext"/>
              <w:jc w:val="center"/>
              <w:rPr>
                <w:rFonts w:eastAsia="SimSun"/>
              </w:rPr>
            </w:pPr>
            <w:r w:rsidRPr="00C37CCA">
              <w:rPr>
                <w:rFonts w:eastAsia="SimSun"/>
              </w:rPr>
              <w:t>...</w:t>
            </w:r>
          </w:p>
        </w:tc>
        <w:tc>
          <w:tcPr>
            <w:tcW w:w="6573" w:type="dxa"/>
            <w:tcMar>
              <w:left w:w="108" w:type="dxa"/>
              <w:right w:w="108" w:type="dxa"/>
            </w:tcMar>
          </w:tcPr>
          <w:p w14:paraId="7754FCFE" w14:textId="77777777" w:rsidR="005140DE" w:rsidRPr="00C37CCA" w:rsidRDefault="005140DE" w:rsidP="0075755B">
            <w:pPr>
              <w:pStyle w:val="Tabletext"/>
              <w:rPr>
                <w:rFonts w:eastAsia="SimSun"/>
              </w:rPr>
            </w:pPr>
            <w:r w:rsidRPr="00C37CCA">
              <w:rPr>
                <w:rFonts w:eastAsia="SimSun"/>
              </w:rPr>
              <w:t>...</w:t>
            </w:r>
          </w:p>
        </w:tc>
      </w:tr>
      <w:tr w:rsidR="005140DE" w:rsidRPr="00C37CCA" w14:paraId="11C8B1A6" w14:textId="77777777" w:rsidTr="0075755B">
        <w:trPr>
          <w:jc w:val="center"/>
          <w:ins w:id="1075" w:author="SHEN (CHN) " w:date="2021-05-27T16:36:00Z"/>
        </w:trPr>
        <w:tc>
          <w:tcPr>
            <w:tcW w:w="1692" w:type="dxa"/>
            <w:tcMar>
              <w:left w:w="0" w:type="dxa"/>
              <w:right w:w="0" w:type="dxa"/>
            </w:tcMar>
          </w:tcPr>
          <w:p w14:paraId="05280231" w14:textId="77777777" w:rsidR="005140DE" w:rsidRPr="00C37CCA" w:rsidRDefault="005140DE" w:rsidP="0075755B">
            <w:pPr>
              <w:pStyle w:val="Tabletext"/>
              <w:jc w:val="center"/>
              <w:rPr>
                <w:ins w:id="1076" w:author="SHEN (CHN) " w:date="2021-05-27T16:36:00Z"/>
                <w:rFonts w:eastAsia="SimSun"/>
              </w:rPr>
            </w:pPr>
            <w:ins w:id="1077" w:author="SHEN (CHN) " w:date="2021-05-27T16:36:00Z">
              <w:r w:rsidRPr="00C37CCA">
                <w:rPr>
                  <w:rFonts w:eastAsia="SimSun"/>
                  <w:lang w:eastAsia="zh-CN"/>
                </w:rPr>
                <w:t>2</w:t>
              </w:r>
            </w:ins>
            <w:ins w:id="1078" w:author="SHEN (CHN) " w:date="2021-06-11T10:00:00Z">
              <w:r w:rsidRPr="00C37CCA">
                <w:rPr>
                  <w:rFonts w:eastAsia="SimSun"/>
                </w:rPr>
                <w:t> </w:t>
              </w:r>
            </w:ins>
            <w:ins w:id="1079" w:author="SHEN (CHN) " w:date="2021-05-27T16:36:00Z">
              <w:r w:rsidRPr="00C37CCA">
                <w:rPr>
                  <w:rFonts w:eastAsia="SimSun"/>
                  <w:lang w:eastAsia="zh-CN"/>
                </w:rPr>
                <w:t>483.59-2</w:t>
              </w:r>
            </w:ins>
            <w:ins w:id="1080" w:author="SHEN (CHN) " w:date="2021-06-11T10:00:00Z">
              <w:r w:rsidRPr="00C37CCA">
                <w:rPr>
                  <w:rFonts w:eastAsia="SimSun"/>
                </w:rPr>
                <w:t> </w:t>
              </w:r>
            </w:ins>
            <w:ins w:id="1081" w:author="SHEN (CHN) " w:date="2021-05-27T16:36:00Z">
              <w:r w:rsidRPr="00C37CCA">
                <w:rPr>
                  <w:rFonts w:eastAsia="SimSun"/>
                  <w:lang w:eastAsia="zh-CN"/>
                </w:rPr>
                <w:t>49</w:t>
              </w:r>
            </w:ins>
            <w:ins w:id="1082" w:author="SHEN (CHN) " w:date="2021-06-10T18:22:00Z">
              <w:r w:rsidRPr="00C37CCA">
                <w:rPr>
                  <w:rFonts w:eastAsia="SimSun"/>
                  <w:lang w:eastAsia="zh-CN"/>
                </w:rPr>
                <w:t>9</w:t>
              </w:r>
            </w:ins>
            <w:ins w:id="1083" w:author="SHEN (CHN) " w:date="2021-05-27T16:36:00Z">
              <w:r w:rsidRPr="00C37CCA">
                <w:rPr>
                  <w:rFonts w:eastAsia="SimSun"/>
                  <w:lang w:eastAsia="zh-CN"/>
                </w:rPr>
                <w:t>.9</w:t>
              </w:r>
            </w:ins>
            <w:ins w:id="1084" w:author="SHEN (CHN) " w:date="2021-06-25T11:41:00Z">
              <w:r w:rsidRPr="00C37CCA">
                <w:rPr>
                  <w:rFonts w:eastAsia="SimSun"/>
                  <w:lang w:eastAsia="zh-CN"/>
                </w:rPr>
                <w:t>1</w:t>
              </w:r>
            </w:ins>
          </w:p>
        </w:tc>
        <w:tc>
          <w:tcPr>
            <w:tcW w:w="1374" w:type="dxa"/>
            <w:tcMar>
              <w:left w:w="108" w:type="dxa"/>
              <w:right w:w="108" w:type="dxa"/>
            </w:tcMar>
          </w:tcPr>
          <w:p w14:paraId="6AE8C340" w14:textId="77777777" w:rsidR="005140DE" w:rsidRPr="00C37CCA" w:rsidRDefault="005140DE" w:rsidP="0075755B">
            <w:pPr>
              <w:pStyle w:val="Tabletext"/>
              <w:jc w:val="center"/>
              <w:rPr>
                <w:ins w:id="1085" w:author="SHEN (CHN) " w:date="2021-05-27T16:36:00Z"/>
                <w:rFonts w:eastAsia="SimSun"/>
                <w:lang w:eastAsia="zh-CN"/>
              </w:rPr>
            </w:pPr>
            <w:ins w:id="1086" w:author="SHEN (CHN) " w:date="2021-05-27T16:36:00Z">
              <w:r w:rsidRPr="00C37CCA">
                <w:rPr>
                  <w:rFonts w:eastAsia="SimSun"/>
                  <w:lang w:eastAsia="zh-CN"/>
                </w:rPr>
                <w:t>SAT-COM</w:t>
              </w:r>
            </w:ins>
          </w:p>
        </w:tc>
        <w:tc>
          <w:tcPr>
            <w:tcW w:w="6573" w:type="dxa"/>
            <w:tcMar>
              <w:left w:w="108" w:type="dxa"/>
              <w:right w:w="108" w:type="dxa"/>
            </w:tcMar>
          </w:tcPr>
          <w:p w14:paraId="7E9769F4" w14:textId="77777777" w:rsidR="005140DE" w:rsidRPr="00C37CCA" w:rsidRDefault="005140DE" w:rsidP="0075755B">
            <w:pPr>
              <w:pStyle w:val="Tabletext"/>
              <w:rPr>
                <w:ins w:id="1087" w:author="SHEN (CHN) " w:date="2021-05-27T16:36:00Z"/>
                <w:rFonts w:eastAsia="SimSun"/>
              </w:rPr>
            </w:pPr>
            <w:ins w:id="1088" w:author="SHEN (CHN) " w:date="2021-05-27T16:36:00Z">
              <w:r w:rsidRPr="00C37CCA">
                <w:rPr>
                  <w:rFonts w:eastAsia="Calibri"/>
                  <w:lang w:eastAsia="zh-CN"/>
                </w:rPr>
                <w:t xml:space="preserve">In addition to its availability for routine non-safety purposes, the frequency band </w:t>
              </w:r>
            </w:ins>
            <w:ins w:id="1089" w:author="SHEN (CHN) " w:date="2021-05-27T16:40:00Z">
              <w:r w:rsidRPr="00C37CCA">
                <w:rPr>
                  <w:rFonts w:eastAsia="SimSun"/>
                  <w:lang w:eastAsia="zh-CN"/>
                </w:rPr>
                <w:t>2</w:t>
              </w:r>
            </w:ins>
            <w:ins w:id="1090" w:author="SHEN (CHN) " w:date="2021-06-11T09:52:00Z">
              <w:r w:rsidRPr="00C37CCA">
                <w:rPr>
                  <w:rFonts w:eastAsia="SimSun"/>
                </w:rPr>
                <w:t> </w:t>
              </w:r>
            </w:ins>
            <w:ins w:id="1091" w:author="SHEN (CHN) " w:date="2021-05-27T16:40:00Z">
              <w:r w:rsidRPr="00C37CCA">
                <w:rPr>
                  <w:rFonts w:eastAsia="SimSun"/>
                  <w:lang w:eastAsia="zh-CN"/>
                </w:rPr>
                <w:t>483.59-2</w:t>
              </w:r>
            </w:ins>
            <w:ins w:id="1092" w:author="SHEN (CHN) " w:date="2021-06-11T09:52:00Z">
              <w:r w:rsidRPr="00C37CCA">
                <w:rPr>
                  <w:rFonts w:eastAsia="SimSun"/>
                </w:rPr>
                <w:t> </w:t>
              </w:r>
            </w:ins>
            <w:ins w:id="1093" w:author="SHEN (CHN) " w:date="2021-05-27T16:40:00Z">
              <w:r w:rsidRPr="00C37CCA">
                <w:rPr>
                  <w:rFonts w:eastAsia="SimSun"/>
                  <w:lang w:eastAsia="zh-CN"/>
                </w:rPr>
                <w:t>49</w:t>
              </w:r>
            </w:ins>
            <w:ins w:id="1094" w:author="SHEN (CHN) " w:date="2021-06-10T18:22:00Z">
              <w:r w:rsidRPr="00C37CCA">
                <w:rPr>
                  <w:rFonts w:eastAsia="SimSun"/>
                  <w:lang w:eastAsia="zh-CN"/>
                </w:rPr>
                <w:t>9</w:t>
              </w:r>
            </w:ins>
            <w:ins w:id="1095" w:author="SHEN (CHN) " w:date="2021-05-27T16:40:00Z">
              <w:r w:rsidRPr="00C37CCA">
                <w:rPr>
                  <w:rFonts w:eastAsia="SimSun"/>
                  <w:lang w:eastAsia="zh-CN"/>
                </w:rPr>
                <w:t>.9</w:t>
              </w:r>
            </w:ins>
            <w:ins w:id="1096" w:author="SHEN (CHN) " w:date="2021-06-25T11:42:00Z">
              <w:r w:rsidRPr="00C37CCA">
                <w:rPr>
                  <w:rFonts w:eastAsia="SimSun"/>
                  <w:lang w:eastAsia="zh-CN"/>
                </w:rPr>
                <w:t>1</w:t>
              </w:r>
            </w:ins>
            <w:ins w:id="1097" w:author="SHEN (CHN) " w:date="2021-06-11T09:52:00Z">
              <w:r w:rsidRPr="00C37CCA">
                <w:rPr>
                  <w:rFonts w:eastAsia="SimSun"/>
                </w:rPr>
                <w:t> </w:t>
              </w:r>
            </w:ins>
            <w:ins w:id="1098" w:author="SHEN (CHN) " w:date="2021-05-27T16:40:00Z">
              <w:r w:rsidRPr="00C37CCA">
                <w:rPr>
                  <w:rFonts w:eastAsia="SimSun"/>
                  <w:lang w:eastAsia="zh-CN"/>
                </w:rPr>
                <w:t>MHz</w:t>
              </w:r>
            </w:ins>
            <w:ins w:id="1099" w:author="SHEN (CHN) " w:date="2021-05-27T16:36:00Z">
              <w:r w:rsidRPr="00C37CCA">
                <w:rPr>
                  <w:rFonts w:eastAsia="Calibri"/>
                  <w:lang w:eastAsia="zh-CN"/>
                </w:rPr>
                <w:t xml:space="preserve"> is used for distress and safety purposes in the </w:t>
              </w:r>
              <w:r w:rsidRPr="00C37CCA">
                <w:rPr>
                  <w:rFonts w:eastAsia="Calibri"/>
                  <w:lang w:eastAsia="zh-CN"/>
                </w:rPr>
                <w:lastRenderedPageBreak/>
                <w:t xml:space="preserve">space-to-Earth direction in the maritime mobile-satellite service. </w:t>
              </w:r>
              <w:r w:rsidRPr="00C37CCA">
                <w:rPr>
                  <w:rFonts w:eastAsia="SimSun"/>
                  <w:lang w:eastAsia="zh-CN"/>
                </w:rPr>
                <w:t>GMDSS distress, urgency and safety communications have priority in this band</w:t>
              </w:r>
              <w:r w:rsidRPr="00C37CCA">
                <w:rPr>
                  <w:rFonts w:eastAsia="SimSun"/>
                </w:rPr>
                <w:t>.</w:t>
              </w:r>
            </w:ins>
          </w:p>
        </w:tc>
      </w:tr>
      <w:tr w:rsidR="005140DE" w:rsidRPr="00C37CCA" w14:paraId="5D77DF94" w14:textId="77777777" w:rsidTr="0075755B">
        <w:trPr>
          <w:jc w:val="center"/>
        </w:trPr>
        <w:tc>
          <w:tcPr>
            <w:tcW w:w="1692" w:type="dxa"/>
            <w:tcMar>
              <w:left w:w="0" w:type="dxa"/>
              <w:right w:w="0" w:type="dxa"/>
            </w:tcMar>
          </w:tcPr>
          <w:p w14:paraId="5B53F875" w14:textId="77777777" w:rsidR="005140DE" w:rsidRPr="00C37CCA" w:rsidRDefault="005140DE" w:rsidP="0075755B">
            <w:pPr>
              <w:pStyle w:val="Tabletext"/>
              <w:jc w:val="center"/>
              <w:rPr>
                <w:rFonts w:eastAsia="SimSun"/>
                <w:lang w:eastAsia="zh-CN"/>
              </w:rPr>
            </w:pPr>
            <w:r w:rsidRPr="00C37CCA">
              <w:rPr>
                <w:rFonts w:eastAsia="SimSun"/>
                <w:lang w:eastAsia="zh-CN"/>
              </w:rPr>
              <w:lastRenderedPageBreak/>
              <w:t>...</w:t>
            </w:r>
          </w:p>
        </w:tc>
        <w:tc>
          <w:tcPr>
            <w:tcW w:w="1374" w:type="dxa"/>
            <w:tcMar>
              <w:left w:w="108" w:type="dxa"/>
              <w:right w:w="108" w:type="dxa"/>
            </w:tcMar>
          </w:tcPr>
          <w:p w14:paraId="3F6F8176" w14:textId="77777777" w:rsidR="005140DE" w:rsidRPr="00C37CCA" w:rsidRDefault="005140DE" w:rsidP="0075755B">
            <w:pPr>
              <w:pStyle w:val="Tabletext"/>
              <w:jc w:val="center"/>
              <w:rPr>
                <w:rFonts w:eastAsia="SimSun"/>
                <w:lang w:eastAsia="zh-CN"/>
              </w:rPr>
            </w:pPr>
            <w:r w:rsidRPr="00C37CCA">
              <w:rPr>
                <w:rFonts w:eastAsia="SimSun"/>
                <w:lang w:eastAsia="zh-CN"/>
              </w:rPr>
              <w:t>...</w:t>
            </w:r>
          </w:p>
        </w:tc>
        <w:tc>
          <w:tcPr>
            <w:tcW w:w="6573" w:type="dxa"/>
            <w:tcMar>
              <w:left w:w="108" w:type="dxa"/>
              <w:right w:w="108" w:type="dxa"/>
            </w:tcMar>
          </w:tcPr>
          <w:p w14:paraId="33C6675B" w14:textId="77777777" w:rsidR="005140DE" w:rsidRPr="00C37CCA" w:rsidRDefault="005140DE" w:rsidP="0075755B">
            <w:pPr>
              <w:pStyle w:val="Tabletext"/>
              <w:rPr>
                <w:rFonts w:eastAsia="SimSun"/>
                <w:lang w:eastAsia="zh-CN"/>
              </w:rPr>
            </w:pPr>
            <w:r w:rsidRPr="00C37CCA">
              <w:rPr>
                <w:rFonts w:eastAsia="SimSun"/>
                <w:lang w:eastAsia="zh-CN"/>
              </w:rPr>
              <w:t>...</w:t>
            </w:r>
          </w:p>
        </w:tc>
      </w:tr>
      <w:tr w:rsidR="00504FBE" w:rsidRPr="006833C2" w14:paraId="79249335" w14:textId="77777777" w:rsidTr="007512FC">
        <w:trPr>
          <w:jc w:val="center"/>
        </w:trPr>
        <w:tc>
          <w:tcPr>
            <w:tcW w:w="1692" w:type="dxa"/>
            <w:tcBorders>
              <w:top w:val="single" w:sz="4" w:space="0" w:color="auto"/>
              <w:left w:val="single" w:sz="4" w:space="0" w:color="auto"/>
              <w:bottom w:val="single" w:sz="4" w:space="0" w:color="auto"/>
              <w:right w:val="single" w:sz="4" w:space="0" w:color="auto"/>
            </w:tcBorders>
            <w:tcMar>
              <w:left w:w="0" w:type="dxa"/>
              <w:right w:w="0" w:type="dxa"/>
            </w:tcMar>
          </w:tcPr>
          <w:p w14:paraId="05AF6B4D" w14:textId="785B0504" w:rsidR="00504FBE" w:rsidRPr="00AA2F87" w:rsidRDefault="00504FBE" w:rsidP="00504FBE">
            <w:pPr>
              <w:pStyle w:val="Tabletext"/>
              <w:jc w:val="center"/>
              <w:rPr>
                <w:rFonts w:eastAsia="SimSun"/>
                <w:highlight w:val="magenta"/>
                <w:lang w:eastAsia="zh-CN"/>
                <w:rPrChange w:id="1100" w:author="USA" w:date="2022-06-07T15:11:00Z">
                  <w:rPr/>
                </w:rPrChange>
              </w:rPr>
            </w:pPr>
            <w:ins w:id="1101" w:author="USA" w:date="2022-06-09T13:14:00Z">
              <w:r w:rsidRPr="00AA2F87">
                <w:rPr>
                  <w:rFonts w:eastAsia="SimSun"/>
                  <w:highlight w:val="magenta"/>
                  <w:lang w:eastAsia="zh-CN"/>
                  <w:rPrChange w:id="1102" w:author="USA" w:date="2022-06-07T15:11:00Z">
                    <w:rPr/>
                  </w:rPrChange>
                </w:rPr>
                <w:t>*1 645.5-1 646.5</w:t>
              </w:r>
            </w:ins>
          </w:p>
        </w:tc>
        <w:tc>
          <w:tcPr>
            <w:tcW w:w="1374" w:type="dxa"/>
            <w:tcBorders>
              <w:top w:val="single" w:sz="4" w:space="0" w:color="auto"/>
              <w:left w:val="single" w:sz="4" w:space="0" w:color="auto"/>
              <w:bottom w:val="single" w:sz="4" w:space="0" w:color="auto"/>
              <w:right w:val="single" w:sz="4" w:space="0" w:color="auto"/>
            </w:tcBorders>
            <w:tcMar>
              <w:left w:w="108" w:type="dxa"/>
              <w:right w:w="108" w:type="dxa"/>
            </w:tcMar>
          </w:tcPr>
          <w:p w14:paraId="56DC754B" w14:textId="77777777" w:rsidR="00504FBE" w:rsidRPr="00217D61" w:rsidRDefault="00504FBE" w:rsidP="00504FBE">
            <w:pPr>
              <w:pStyle w:val="Tabletext"/>
              <w:jc w:val="center"/>
              <w:rPr>
                <w:ins w:id="1103" w:author="USA" w:date="2022-06-09T13:14:00Z"/>
                <w:rFonts w:eastAsia="SimSun"/>
                <w:highlight w:val="magenta"/>
                <w:lang w:eastAsia="zh-CN"/>
                <w:rPrChange w:id="1104" w:author="USA" w:date="2022-06-08T07:07:00Z">
                  <w:rPr>
                    <w:ins w:id="1105" w:author="USA" w:date="2022-06-09T13:14:00Z"/>
                  </w:rPr>
                </w:rPrChange>
              </w:rPr>
            </w:pPr>
            <w:ins w:id="1106" w:author="USA" w:date="2022-06-09T13:14:00Z">
              <w:r w:rsidRPr="00217D61">
                <w:rPr>
                  <w:rFonts w:eastAsia="SimSun"/>
                  <w:highlight w:val="magenta"/>
                  <w:lang w:eastAsia="zh-CN"/>
                  <w:rPrChange w:id="1107" w:author="USA" w:date="2022-06-08T07:07:00Z">
                    <w:rPr/>
                  </w:rPrChange>
                </w:rPr>
                <w:t>SAT-COM</w:t>
              </w:r>
            </w:ins>
          </w:p>
          <w:p w14:paraId="571F1731" w14:textId="016A66C0" w:rsidR="00504FBE" w:rsidRPr="00AA2F87" w:rsidRDefault="00504FBE" w:rsidP="00504FBE">
            <w:pPr>
              <w:pStyle w:val="Tabletext"/>
              <w:jc w:val="center"/>
              <w:rPr>
                <w:rFonts w:eastAsia="SimSun"/>
                <w:highlight w:val="magenta"/>
                <w:lang w:eastAsia="zh-CN"/>
                <w:rPrChange w:id="1108" w:author="USA" w:date="2022-06-07T15:11:00Z">
                  <w:rPr/>
                </w:rPrChange>
              </w:rPr>
            </w:pPr>
          </w:p>
        </w:tc>
        <w:tc>
          <w:tcPr>
            <w:tcW w:w="6573" w:type="dxa"/>
            <w:tcBorders>
              <w:top w:val="single" w:sz="4" w:space="0" w:color="auto"/>
              <w:left w:val="single" w:sz="4" w:space="0" w:color="auto"/>
              <w:bottom w:val="single" w:sz="4" w:space="0" w:color="auto"/>
              <w:right w:val="single" w:sz="4" w:space="0" w:color="auto"/>
            </w:tcBorders>
            <w:tcMar>
              <w:left w:w="108" w:type="dxa"/>
              <w:right w:w="108" w:type="dxa"/>
            </w:tcMar>
          </w:tcPr>
          <w:p w14:paraId="5EC9A750" w14:textId="4E84A650" w:rsidR="00504FBE" w:rsidRPr="00504FBE" w:rsidRDefault="00504FBE" w:rsidP="00504FBE">
            <w:pPr>
              <w:pStyle w:val="Tabletext"/>
              <w:rPr>
                <w:rFonts w:eastAsia="SimSun"/>
                <w:highlight w:val="magenta"/>
                <w:lang w:eastAsia="zh-CN"/>
                <w:rPrChange w:id="1109" w:author="USA" w:date="2022-06-09T13:15:00Z">
                  <w:rPr>
                    <w:lang w:val="en-US"/>
                  </w:rPr>
                </w:rPrChange>
              </w:rPr>
            </w:pPr>
            <w:ins w:id="1110" w:author="USA" w:date="2022-06-09T13:14:00Z">
              <w:r w:rsidRPr="00504FBE">
                <w:rPr>
                  <w:rFonts w:eastAsia="SimSun"/>
                  <w:highlight w:val="magenta"/>
                  <w:lang w:eastAsia="zh-CN"/>
                  <w:rPrChange w:id="1111" w:author="USA" w:date="2022-06-09T13:15:00Z">
                    <w:rPr>
                      <w:lang w:val="en-US"/>
                    </w:rPr>
                  </w:rPrChange>
                </w:rPr>
                <w:t xml:space="preserve">Use of the band 1 645.5-1 646.5 MHz (Earth-to-space) is limited to transmission of </w:t>
              </w:r>
              <w:r w:rsidRPr="00504FBE">
                <w:rPr>
                  <w:rFonts w:eastAsia="SimSun"/>
                  <w:highlight w:val="magenta"/>
                  <w:lang w:eastAsia="zh-CN"/>
                  <w:rPrChange w:id="1112" w:author="USA" w:date="2022-06-09T13:15:00Z">
                    <w:rPr>
                      <w:rFonts w:eastAsia="SimSun"/>
                      <w:lang w:eastAsia="zh-CN"/>
                    </w:rPr>
                  </w:rPrChange>
                </w:rPr>
                <w:t xml:space="preserve">GMDSS </w:t>
              </w:r>
              <w:r w:rsidRPr="00504FBE">
                <w:rPr>
                  <w:rFonts w:eastAsia="SimSun"/>
                  <w:highlight w:val="magenta"/>
                  <w:lang w:eastAsia="zh-CN"/>
                  <w:rPrChange w:id="1113" w:author="USA" w:date="2022-06-09T13:15:00Z">
                    <w:rPr>
                      <w:lang w:val="en-US"/>
                    </w:rPr>
                  </w:rPrChange>
                </w:rPr>
                <w:t>distress</w:t>
              </w:r>
              <w:r w:rsidRPr="00504FBE">
                <w:rPr>
                  <w:rFonts w:eastAsia="SimSun"/>
                  <w:highlight w:val="magenta"/>
                  <w:lang w:eastAsia="zh-CN"/>
                  <w:rPrChange w:id="1114" w:author="USA" w:date="2022-06-09T13:15:00Z">
                    <w:rPr>
                      <w:rFonts w:eastAsia="SimSun"/>
                      <w:lang w:eastAsia="zh-CN"/>
                    </w:rPr>
                  </w:rPrChange>
                </w:rPr>
                <w:t>,</w:t>
              </w:r>
              <w:r w:rsidRPr="00504FBE">
                <w:rPr>
                  <w:rFonts w:eastAsia="SimSun"/>
                  <w:highlight w:val="lightGray"/>
                  <w:lang w:eastAsia="zh-CN"/>
                  <w:rPrChange w:id="1115" w:author="USA" w:date="2022-06-09T13:15:00Z">
                    <w:rPr>
                      <w:rFonts w:eastAsia="SimSun"/>
                      <w:lang w:eastAsia="zh-CN"/>
                    </w:rPr>
                  </w:rPrChange>
                </w:rPr>
                <w:t xml:space="preserve"> urgency</w:t>
              </w:r>
              <w:r w:rsidRPr="00504FBE">
                <w:rPr>
                  <w:rFonts w:eastAsia="SimSun"/>
                  <w:highlight w:val="lightGray"/>
                  <w:lang w:eastAsia="zh-CN"/>
                  <w:rPrChange w:id="1116" w:author="USA" w:date="2022-06-09T13:15:00Z">
                    <w:rPr>
                      <w:lang w:val="en-US"/>
                    </w:rPr>
                  </w:rPrChange>
                </w:rPr>
                <w:t xml:space="preserve"> </w:t>
              </w:r>
              <w:r w:rsidRPr="00504FBE">
                <w:rPr>
                  <w:rFonts w:eastAsia="SimSun"/>
                  <w:highlight w:val="magenta"/>
                  <w:lang w:eastAsia="zh-CN"/>
                  <w:rPrChange w:id="1117" w:author="USA" w:date="2022-06-09T13:15:00Z">
                    <w:rPr>
                      <w:lang w:val="en-US"/>
                    </w:rPr>
                  </w:rPrChange>
                </w:rPr>
                <w:t xml:space="preserve">and safety </w:t>
              </w:r>
              <w:r w:rsidRPr="00504FBE">
                <w:rPr>
                  <w:rFonts w:eastAsia="SimSun"/>
                  <w:highlight w:val="magenta"/>
                  <w:lang w:eastAsia="zh-CN"/>
                  <w:rPrChange w:id="1118" w:author="USA" w:date="2022-06-09T13:15:00Z">
                    <w:rPr>
                      <w:rFonts w:eastAsia="SimSun"/>
                      <w:lang w:eastAsia="zh-CN"/>
                    </w:rPr>
                  </w:rPrChange>
                </w:rPr>
                <w:t>communications</w:t>
              </w:r>
              <w:r w:rsidRPr="00504FBE" w:rsidDel="00C73EF8">
                <w:rPr>
                  <w:rFonts w:eastAsia="SimSun"/>
                  <w:highlight w:val="magenta"/>
                  <w:lang w:eastAsia="zh-CN"/>
                  <w:rPrChange w:id="1119" w:author="USA" w:date="2022-06-09T13:15:00Z">
                    <w:rPr>
                      <w:lang w:val="en-US"/>
                    </w:rPr>
                  </w:rPrChange>
                </w:rPr>
                <w:t xml:space="preserve"> </w:t>
              </w:r>
              <w:r w:rsidRPr="00504FBE">
                <w:rPr>
                  <w:rFonts w:eastAsia="SimSun"/>
                  <w:highlight w:val="magenta"/>
                  <w:lang w:eastAsia="zh-CN"/>
                  <w:rPrChange w:id="1120" w:author="USA" w:date="2022-06-09T13:15:00Z">
                    <w:rPr>
                      <w:lang w:val="en-US"/>
                    </w:rPr>
                  </w:rPrChange>
                </w:rPr>
                <w:t>(see No. </w:t>
              </w:r>
              <w:r w:rsidRPr="00504FBE">
                <w:rPr>
                  <w:rFonts w:eastAsia="SimSun"/>
                  <w:highlight w:val="magenta"/>
                  <w:lang w:eastAsia="zh-CN"/>
                  <w:rPrChange w:id="1121" w:author="USA" w:date="2022-06-09T13:15:00Z">
                    <w:rPr>
                      <w:b/>
                      <w:bCs/>
                      <w:lang w:val="en-US"/>
                    </w:rPr>
                  </w:rPrChange>
                </w:rPr>
                <w:t>5.375</w:t>
              </w:r>
              <w:r w:rsidRPr="00504FBE">
                <w:rPr>
                  <w:rFonts w:eastAsia="SimSun"/>
                  <w:highlight w:val="magenta"/>
                  <w:lang w:eastAsia="zh-CN"/>
                  <w:rPrChange w:id="1122" w:author="USA" w:date="2022-06-09T13:15:00Z">
                    <w:rPr>
                      <w:lang w:val="en-US"/>
                    </w:rPr>
                  </w:rPrChange>
                </w:rPr>
                <w:t>).</w:t>
              </w:r>
              <w:r w:rsidRPr="00504FBE">
                <w:rPr>
                  <w:rFonts w:eastAsia="SimSun"/>
                  <w:highlight w:val="magenta"/>
                  <w:lang w:eastAsia="zh-CN"/>
                  <w:rPrChange w:id="1123" w:author="USA" w:date="2022-06-09T13:15:00Z">
                    <w:rPr>
                      <w:sz w:val="16"/>
                      <w:lang w:val="en-US"/>
                    </w:rPr>
                  </w:rPrChange>
                </w:rPr>
                <w:t xml:space="preserve">      (WRC</w:t>
              </w:r>
              <w:r w:rsidRPr="00504FBE">
                <w:rPr>
                  <w:rFonts w:eastAsia="SimSun"/>
                  <w:highlight w:val="magenta"/>
                  <w:lang w:eastAsia="zh-CN"/>
                  <w:rPrChange w:id="1124" w:author="USA" w:date="2022-06-09T13:15:00Z">
                    <w:rPr>
                      <w:sz w:val="16"/>
                      <w:szCs w:val="16"/>
                      <w:lang w:val="en-US"/>
                    </w:rPr>
                  </w:rPrChange>
                </w:rPr>
                <w:noBreakHyphen/>
                <w:t>23)</w:t>
              </w:r>
            </w:ins>
          </w:p>
        </w:tc>
      </w:tr>
      <w:tr w:rsidR="00504FBE" w:rsidRPr="00C37CCA" w14:paraId="405EA030" w14:textId="77777777" w:rsidTr="007512FC">
        <w:trPr>
          <w:jc w:val="center"/>
        </w:trPr>
        <w:tc>
          <w:tcPr>
            <w:tcW w:w="1692" w:type="dxa"/>
            <w:tcBorders>
              <w:top w:val="single" w:sz="4" w:space="0" w:color="auto"/>
              <w:left w:val="single" w:sz="4" w:space="0" w:color="auto"/>
              <w:bottom w:val="single" w:sz="4" w:space="0" w:color="auto"/>
              <w:right w:val="single" w:sz="4" w:space="0" w:color="auto"/>
            </w:tcBorders>
            <w:tcMar>
              <w:left w:w="0" w:type="dxa"/>
              <w:right w:w="0" w:type="dxa"/>
            </w:tcMar>
          </w:tcPr>
          <w:p w14:paraId="6C7FF15A" w14:textId="77777777" w:rsidR="00504FBE" w:rsidRPr="00C37CCA" w:rsidRDefault="00504FBE" w:rsidP="00504FBE">
            <w:pPr>
              <w:pStyle w:val="Tabletext"/>
              <w:jc w:val="center"/>
              <w:rPr>
                <w:rFonts w:eastAsia="SimSun"/>
                <w:lang w:eastAsia="zh-CN"/>
              </w:rPr>
            </w:pPr>
            <w:r w:rsidRPr="00C37CCA">
              <w:rPr>
                <w:rFonts w:eastAsia="SimSun"/>
                <w:lang w:eastAsia="zh-CN"/>
              </w:rPr>
              <w:t>...</w:t>
            </w:r>
          </w:p>
        </w:tc>
        <w:tc>
          <w:tcPr>
            <w:tcW w:w="1374" w:type="dxa"/>
            <w:tcBorders>
              <w:top w:val="single" w:sz="4" w:space="0" w:color="auto"/>
              <w:left w:val="single" w:sz="4" w:space="0" w:color="auto"/>
              <w:bottom w:val="single" w:sz="4" w:space="0" w:color="auto"/>
              <w:right w:val="single" w:sz="4" w:space="0" w:color="auto"/>
            </w:tcBorders>
            <w:tcMar>
              <w:left w:w="108" w:type="dxa"/>
              <w:right w:w="108" w:type="dxa"/>
            </w:tcMar>
          </w:tcPr>
          <w:p w14:paraId="035B0E06" w14:textId="77777777" w:rsidR="00504FBE" w:rsidRPr="00C37CCA" w:rsidRDefault="00504FBE" w:rsidP="00504FBE">
            <w:pPr>
              <w:pStyle w:val="Tabletext"/>
              <w:jc w:val="center"/>
              <w:rPr>
                <w:rFonts w:eastAsia="SimSun"/>
                <w:lang w:eastAsia="zh-CN"/>
              </w:rPr>
            </w:pPr>
            <w:r w:rsidRPr="00C37CCA">
              <w:rPr>
                <w:rFonts w:eastAsia="SimSun"/>
                <w:lang w:eastAsia="zh-CN"/>
              </w:rPr>
              <w:t>...</w:t>
            </w:r>
          </w:p>
        </w:tc>
        <w:tc>
          <w:tcPr>
            <w:tcW w:w="6573" w:type="dxa"/>
            <w:tcBorders>
              <w:top w:val="single" w:sz="4" w:space="0" w:color="auto"/>
              <w:left w:val="single" w:sz="4" w:space="0" w:color="auto"/>
              <w:bottom w:val="single" w:sz="4" w:space="0" w:color="auto"/>
              <w:right w:val="single" w:sz="4" w:space="0" w:color="auto"/>
            </w:tcBorders>
            <w:tcMar>
              <w:left w:w="108" w:type="dxa"/>
              <w:right w:w="108" w:type="dxa"/>
            </w:tcMar>
          </w:tcPr>
          <w:p w14:paraId="5735A743" w14:textId="77777777" w:rsidR="00504FBE" w:rsidRPr="00C37CCA" w:rsidRDefault="00504FBE" w:rsidP="00504FBE">
            <w:pPr>
              <w:pStyle w:val="Tabletext"/>
              <w:rPr>
                <w:rFonts w:eastAsia="SimSun"/>
                <w:lang w:eastAsia="zh-CN"/>
              </w:rPr>
            </w:pPr>
            <w:r w:rsidRPr="00C37CCA">
              <w:rPr>
                <w:rFonts w:eastAsia="SimSun"/>
                <w:lang w:eastAsia="zh-CN"/>
              </w:rPr>
              <w:t>...</w:t>
            </w:r>
          </w:p>
        </w:tc>
      </w:tr>
      <w:tr w:rsidR="00504FBE" w:rsidRPr="00C37CCA" w14:paraId="651B2224" w14:textId="77777777" w:rsidTr="00702E06">
        <w:trPr>
          <w:jc w:val="center"/>
        </w:trPr>
        <w:tc>
          <w:tcPr>
            <w:tcW w:w="1692" w:type="dxa"/>
            <w:tcMar>
              <w:left w:w="0" w:type="dxa"/>
              <w:right w:w="0" w:type="dxa"/>
            </w:tcMar>
          </w:tcPr>
          <w:p w14:paraId="2A05A4F6" w14:textId="2B8EEDB8" w:rsidR="00504FBE" w:rsidRPr="00C37CCA" w:rsidRDefault="00504FBE" w:rsidP="00504FBE">
            <w:pPr>
              <w:pStyle w:val="Tabletext"/>
              <w:jc w:val="center"/>
              <w:rPr>
                <w:rFonts w:eastAsia="SimSun"/>
              </w:rPr>
            </w:pPr>
          </w:p>
        </w:tc>
        <w:tc>
          <w:tcPr>
            <w:tcW w:w="1374" w:type="dxa"/>
            <w:tcMar>
              <w:left w:w="108" w:type="dxa"/>
              <w:right w:w="108" w:type="dxa"/>
            </w:tcMar>
          </w:tcPr>
          <w:p w14:paraId="35962EA9" w14:textId="74098061" w:rsidR="00504FBE" w:rsidRPr="00C37CCA" w:rsidRDefault="00504FBE" w:rsidP="00504FBE">
            <w:pPr>
              <w:pStyle w:val="Tabletext"/>
              <w:jc w:val="center"/>
              <w:rPr>
                <w:rFonts w:eastAsia="SimSun"/>
                <w:lang w:eastAsia="zh-CN"/>
              </w:rPr>
            </w:pPr>
          </w:p>
        </w:tc>
        <w:tc>
          <w:tcPr>
            <w:tcW w:w="6573" w:type="dxa"/>
            <w:tcMar>
              <w:left w:w="108" w:type="dxa"/>
              <w:right w:w="108" w:type="dxa"/>
            </w:tcMar>
          </w:tcPr>
          <w:p w14:paraId="5D88D333" w14:textId="5CF9BE61" w:rsidR="00504FBE" w:rsidRPr="00C37CCA" w:rsidRDefault="00504FBE" w:rsidP="00504FBE">
            <w:pPr>
              <w:pStyle w:val="Tabletext"/>
              <w:rPr>
                <w:rFonts w:eastAsia="SimSun"/>
              </w:rPr>
            </w:pPr>
          </w:p>
        </w:tc>
      </w:tr>
      <w:tr w:rsidR="00504FBE" w:rsidRPr="00C37CCA" w14:paraId="63D39679" w14:textId="77777777" w:rsidTr="00702E06">
        <w:trPr>
          <w:jc w:val="center"/>
        </w:trPr>
        <w:tc>
          <w:tcPr>
            <w:tcW w:w="1692" w:type="dxa"/>
            <w:tcMar>
              <w:left w:w="0" w:type="dxa"/>
              <w:right w:w="0" w:type="dxa"/>
            </w:tcMar>
          </w:tcPr>
          <w:p w14:paraId="261FAAEB" w14:textId="77777777" w:rsidR="00504FBE" w:rsidRPr="00C37CCA" w:rsidRDefault="00504FBE" w:rsidP="00504FBE">
            <w:pPr>
              <w:pStyle w:val="Tabletext"/>
              <w:jc w:val="center"/>
              <w:rPr>
                <w:rFonts w:eastAsia="SimSun"/>
              </w:rPr>
            </w:pPr>
          </w:p>
        </w:tc>
        <w:tc>
          <w:tcPr>
            <w:tcW w:w="1374" w:type="dxa"/>
            <w:tcMar>
              <w:left w:w="108" w:type="dxa"/>
              <w:right w:w="108" w:type="dxa"/>
            </w:tcMar>
          </w:tcPr>
          <w:p w14:paraId="27ECB64A" w14:textId="77777777" w:rsidR="00504FBE" w:rsidRPr="00C37CCA" w:rsidRDefault="00504FBE" w:rsidP="00504FBE">
            <w:pPr>
              <w:pStyle w:val="Tabletext"/>
              <w:jc w:val="center"/>
              <w:rPr>
                <w:rFonts w:eastAsia="SimSun"/>
                <w:lang w:eastAsia="zh-CN"/>
              </w:rPr>
            </w:pPr>
          </w:p>
        </w:tc>
        <w:tc>
          <w:tcPr>
            <w:tcW w:w="6573" w:type="dxa"/>
            <w:tcMar>
              <w:left w:w="108" w:type="dxa"/>
              <w:right w:w="108" w:type="dxa"/>
            </w:tcMar>
          </w:tcPr>
          <w:p w14:paraId="3F1A0236" w14:textId="77777777" w:rsidR="00504FBE" w:rsidRPr="00C37CCA" w:rsidRDefault="00504FBE" w:rsidP="00504FBE">
            <w:pPr>
              <w:pStyle w:val="Tabletext"/>
              <w:rPr>
                <w:rFonts w:eastAsia="SimSun"/>
              </w:rPr>
            </w:pPr>
          </w:p>
        </w:tc>
      </w:tr>
      <w:tr w:rsidR="00504FBE" w:rsidRPr="00C37CCA" w14:paraId="532BAC96" w14:textId="77777777" w:rsidTr="0075755B">
        <w:trPr>
          <w:jc w:val="center"/>
        </w:trPr>
        <w:tc>
          <w:tcPr>
            <w:tcW w:w="9639" w:type="dxa"/>
            <w:gridSpan w:val="3"/>
            <w:tcBorders>
              <w:top w:val="single" w:sz="4" w:space="0" w:color="auto"/>
              <w:left w:val="nil"/>
              <w:bottom w:val="nil"/>
              <w:right w:val="nil"/>
            </w:tcBorders>
          </w:tcPr>
          <w:p w14:paraId="5AC92295" w14:textId="2BC6AB10" w:rsidR="00504FBE" w:rsidRPr="00917315" w:rsidRDefault="00504FBE" w:rsidP="00504FBE">
            <w:pPr>
              <w:pStyle w:val="Tablelegend"/>
              <w:rPr>
                <w:rFonts w:eastAsia="SimSun"/>
                <w:b/>
                <w:bCs/>
              </w:rPr>
            </w:pPr>
            <w:r w:rsidRPr="00917315">
              <w:rPr>
                <w:rFonts w:eastAsia="SimSun"/>
                <w:b/>
                <w:bCs/>
              </w:rPr>
              <w:t>Legend:</w:t>
            </w:r>
          </w:p>
          <w:p w14:paraId="71408498" w14:textId="77777777" w:rsidR="00504FBE" w:rsidRPr="00C37CCA" w:rsidRDefault="00504FBE" w:rsidP="00504FBE">
            <w:pPr>
              <w:pStyle w:val="Tablelegend"/>
              <w:rPr>
                <w:rFonts w:eastAsia="SimSun"/>
                <w:sz w:val="16"/>
                <w:szCs w:val="16"/>
              </w:rPr>
            </w:pPr>
            <w:r w:rsidRPr="00C37CCA">
              <w:rPr>
                <w:rFonts w:eastAsia="SimSun"/>
              </w:rPr>
              <w:t>...</w:t>
            </w:r>
          </w:p>
        </w:tc>
      </w:tr>
    </w:tbl>
    <w:p w14:paraId="4D88C996" w14:textId="7E1F7932" w:rsidR="005140DE" w:rsidRDefault="005140DE" w:rsidP="005140DE">
      <w:pPr>
        <w:pStyle w:val="Reasons"/>
        <w:jc w:val="both"/>
        <w:rPr>
          <w:ins w:id="1125" w:author="USA" w:date="2022-06-09T13:12:00Z"/>
          <w:rFonts w:eastAsia="SimSun"/>
        </w:rPr>
      </w:pPr>
      <w:ins w:id="1126" w:author="SHEN (CHN) " w:date="2021-05-27T15:35:00Z">
        <w:r w:rsidRPr="00C37CCA">
          <w:rPr>
            <w:rFonts w:eastAsia="SimSun"/>
            <w:b/>
          </w:rPr>
          <w:t>Reasons:</w:t>
        </w:r>
        <w:r w:rsidRPr="00C37CCA">
          <w:rPr>
            <w:rFonts w:eastAsia="SimSun"/>
          </w:rPr>
          <w:tab/>
          <w:t xml:space="preserve">To add the band </w:t>
        </w:r>
      </w:ins>
      <w:ins w:id="1127" w:author="SHEN (CHN) " w:date="2021-05-27T16:42:00Z">
        <w:r w:rsidRPr="00C37CCA">
          <w:rPr>
            <w:rFonts w:eastAsia="SimSun"/>
            <w:lang w:eastAsia="zh-CN"/>
          </w:rPr>
          <w:t>1</w:t>
        </w:r>
      </w:ins>
      <w:ins w:id="1128" w:author="SHEN (CHN) " w:date="2021-06-11T10:00:00Z">
        <w:r w:rsidRPr="00C37CCA">
          <w:rPr>
            <w:rFonts w:eastAsia="SimSun"/>
          </w:rPr>
          <w:t> </w:t>
        </w:r>
      </w:ins>
      <w:ins w:id="1129" w:author="SHEN (CHN) " w:date="2021-05-27T16:42:00Z">
        <w:r w:rsidRPr="00C37CCA">
          <w:rPr>
            <w:rFonts w:eastAsia="SimSun"/>
            <w:lang w:eastAsia="zh-CN"/>
          </w:rPr>
          <w:t>610.18-1</w:t>
        </w:r>
      </w:ins>
      <w:ins w:id="1130" w:author="SHEN (CHN) " w:date="2021-06-11T10:00:00Z">
        <w:r w:rsidRPr="00C37CCA">
          <w:rPr>
            <w:rFonts w:eastAsia="SimSun"/>
          </w:rPr>
          <w:t> </w:t>
        </w:r>
      </w:ins>
      <w:ins w:id="1131" w:author="SHEN (CHN) " w:date="2021-05-27T16:42:00Z">
        <w:r w:rsidRPr="00C37CCA">
          <w:rPr>
            <w:rFonts w:eastAsia="SimSun"/>
            <w:lang w:eastAsia="zh-CN"/>
          </w:rPr>
          <w:t>622.42</w:t>
        </w:r>
      </w:ins>
      <w:ins w:id="1132" w:author="SHEN (CHN) " w:date="2021-06-11T10:02:00Z">
        <w:r w:rsidRPr="00C37CCA">
          <w:rPr>
            <w:rFonts w:eastAsia="SimSun"/>
          </w:rPr>
          <w:t> </w:t>
        </w:r>
      </w:ins>
      <w:ins w:id="1133" w:author="SHEN (CHN) " w:date="2021-05-27T16:42:00Z">
        <w:r w:rsidRPr="00C37CCA">
          <w:rPr>
            <w:rFonts w:eastAsia="SimSun"/>
            <w:lang w:eastAsia="zh-CN"/>
          </w:rPr>
          <w:t>MHz</w:t>
        </w:r>
      </w:ins>
      <w:ins w:id="1134" w:author="GE Xia" w:date="2021-06-10T12:34:00Z">
        <w:r w:rsidRPr="00C37CCA">
          <w:rPr>
            <w:rFonts w:eastAsia="SimSun"/>
            <w:lang w:eastAsia="zh-CN"/>
          </w:rPr>
          <w:t xml:space="preserve"> </w:t>
        </w:r>
      </w:ins>
      <w:ins w:id="1135" w:author="SHEN (CHN) " w:date="2021-06-10T17:17:00Z">
        <w:r w:rsidRPr="00C37CCA">
          <w:rPr>
            <w:rFonts w:eastAsia="SimSun"/>
            <w:lang w:eastAsia="zh-CN"/>
          </w:rPr>
          <w:t>in the direction of Earth-to-space,</w:t>
        </w:r>
      </w:ins>
      <w:ins w:id="1136" w:author="SHEN (CHN) " w:date="2021-05-27T16:42:00Z">
        <w:r w:rsidRPr="00C37CCA">
          <w:rPr>
            <w:rFonts w:eastAsia="SimSun"/>
            <w:lang w:eastAsia="zh-CN"/>
          </w:rPr>
          <w:t xml:space="preserve"> 2</w:t>
        </w:r>
      </w:ins>
      <w:ins w:id="1137" w:author="SHEN (CHN) " w:date="2021-06-11T10:00:00Z">
        <w:r w:rsidRPr="00C37CCA">
          <w:rPr>
            <w:rFonts w:eastAsia="SimSun"/>
          </w:rPr>
          <w:t> </w:t>
        </w:r>
      </w:ins>
      <w:ins w:id="1138" w:author="SHEN (CHN) " w:date="2021-05-27T16:42:00Z">
        <w:r w:rsidRPr="00C37CCA">
          <w:rPr>
            <w:rFonts w:eastAsia="SimSun"/>
            <w:lang w:eastAsia="zh-CN"/>
          </w:rPr>
          <w:t>483.59</w:t>
        </w:r>
      </w:ins>
      <w:ins w:id="1139" w:author="Limousin, Catherine" w:date="2021-11-01T16:13:00Z">
        <w:r w:rsidRPr="00C37CCA">
          <w:rPr>
            <w:rFonts w:eastAsia="SimSun"/>
            <w:lang w:eastAsia="zh-CN"/>
          </w:rPr>
          <w:noBreakHyphen/>
        </w:r>
      </w:ins>
      <w:ins w:id="1140" w:author="SHEN (CHN) " w:date="2021-05-27T16:42:00Z">
        <w:r w:rsidRPr="00C37CCA">
          <w:rPr>
            <w:rFonts w:eastAsia="SimSun"/>
            <w:lang w:eastAsia="zh-CN"/>
          </w:rPr>
          <w:t>2</w:t>
        </w:r>
      </w:ins>
      <w:ins w:id="1141" w:author="SHEN (CHN) " w:date="2021-06-11T10:00:00Z">
        <w:r w:rsidRPr="00C37CCA">
          <w:rPr>
            <w:rFonts w:eastAsia="SimSun"/>
          </w:rPr>
          <w:t> </w:t>
        </w:r>
      </w:ins>
      <w:ins w:id="1142" w:author="SHEN (CHN) " w:date="2021-05-27T16:42:00Z">
        <w:r w:rsidRPr="00C37CCA">
          <w:rPr>
            <w:rFonts w:eastAsia="SimSun"/>
            <w:lang w:eastAsia="zh-CN"/>
          </w:rPr>
          <w:t>49</w:t>
        </w:r>
      </w:ins>
      <w:ins w:id="1143" w:author="SHEN (CHN) " w:date="2021-06-10T18:22:00Z">
        <w:r w:rsidRPr="00C37CCA">
          <w:rPr>
            <w:rFonts w:eastAsia="SimSun"/>
            <w:lang w:eastAsia="zh-CN"/>
          </w:rPr>
          <w:t>9</w:t>
        </w:r>
      </w:ins>
      <w:ins w:id="1144" w:author="SHEN (CHN) " w:date="2021-05-27T16:42:00Z">
        <w:r w:rsidRPr="00C37CCA">
          <w:rPr>
            <w:rFonts w:eastAsia="SimSun"/>
            <w:lang w:eastAsia="zh-CN"/>
          </w:rPr>
          <w:t>.9</w:t>
        </w:r>
      </w:ins>
      <w:ins w:id="1145" w:author="SHEN (CHN) " w:date="2021-06-25T11:41:00Z">
        <w:r w:rsidRPr="00C37CCA">
          <w:rPr>
            <w:rFonts w:eastAsia="SimSun"/>
            <w:lang w:eastAsia="zh-CN"/>
          </w:rPr>
          <w:t>1</w:t>
        </w:r>
      </w:ins>
      <w:ins w:id="1146" w:author="SHEN (CHN) " w:date="2021-06-11T10:02:00Z">
        <w:r w:rsidRPr="00C37CCA">
          <w:rPr>
            <w:rFonts w:eastAsia="SimSun"/>
          </w:rPr>
          <w:t> </w:t>
        </w:r>
      </w:ins>
      <w:ins w:id="1147" w:author="SHEN (CHN) " w:date="2021-05-27T16:42:00Z">
        <w:r w:rsidRPr="00C37CCA">
          <w:rPr>
            <w:rFonts w:eastAsia="SimSun"/>
            <w:lang w:eastAsia="zh-CN"/>
          </w:rPr>
          <w:t>MHz</w:t>
        </w:r>
      </w:ins>
      <w:ins w:id="1148" w:author="SHEN (CHN) " w:date="2021-05-27T15:35:00Z">
        <w:r w:rsidRPr="00C37CCA">
          <w:rPr>
            <w:rFonts w:eastAsia="SimSun"/>
          </w:rPr>
          <w:t xml:space="preserve"> </w:t>
        </w:r>
      </w:ins>
      <w:ins w:id="1149" w:author="SHEN (CHN) " w:date="2021-06-10T17:17:00Z">
        <w:r w:rsidRPr="00C37CCA">
          <w:rPr>
            <w:rFonts w:eastAsia="SimSun"/>
          </w:rPr>
          <w:t>in the direction of space-to-Earth</w:t>
        </w:r>
      </w:ins>
      <w:ins w:id="1150" w:author="GE Xia" w:date="2021-06-10T12:35:00Z">
        <w:r w:rsidRPr="00C37CCA">
          <w:rPr>
            <w:rFonts w:eastAsia="SimSun"/>
          </w:rPr>
          <w:t xml:space="preserve"> </w:t>
        </w:r>
      </w:ins>
      <w:ins w:id="1151" w:author="SHEN (CHN) " w:date="2021-05-27T15:35:00Z">
        <w:r w:rsidRPr="00C37CCA">
          <w:rPr>
            <w:rFonts w:eastAsia="SimSun"/>
          </w:rPr>
          <w:t>as being available for distress and safety communications for the Global Maritime Distress and Safety System (GMDSS).</w:t>
        </w:r>
      </w:ins>
    </w:p>
    <w:p w14:paraId="213FBC77" w14:textId="794B4323" w:rsidR="007A1592" w:rsidRPr="00C37CCA" w:rsidRDefault="007A1592" w:rsidP="007A1592">
      <w:pPr>
        <w:pStyle w:val="Reasons"/>
        <w:jc w:val="both"/>
        <w:rPr>
          <w:ins w:id="1152" w:author="USA" w:date="2022-06-09T13:12:00Z"/>
          <w:rFonts w:eastAsia="SimSun"/>
        </w:rPr>
      </w:pPr>
      <w:ins w:id="1153" w:author="USA" w:date="2022-06-09T13:12:00Z">
        <w:r w:rsidRPr="00217D61">
          <w:rPr>
            <w:b/>
            <w:highlight w:val="magenta"/>
            <w:rPrChange w:id="1154" w:author="USA" w:date="2022-06-08T07:08:00Z">
              <w:rPr>
                <w:b/>
              </w:rPr>
            </w:rPrChange>
          </w:rPr>
          <w:t>Reason:</w:t>
        </w:r>
        <w:r w:rsidRPr="00170075">
          <w:rPr>
            <w:highlight w:val="magenta"/>
            <w:rPrChange w:id="1155" w:author="USA" w:date="2022-06-01T18:13:00Z">
              <w:rPr/>
            </w:rPrChange>
          </w:rPr>
          <w:tab/>
          <w:t>The frequency band 1 645.5-1 646.5 MHz is no longer used by EPIRBs and 1.6 GHz EPIRBs are no longer part of the GMDSS.</w:t>
        </w:r>
      </w:ins>
    </w:p>
    <w:p w14:paraId="187970D2" w14:textId="77777777" w:rsidR="007A1592" w:rsidRDefault="007A1592" w:rsidP="005140DE">
      <w:pPr>
        <w:pStyle w:val="Reasons"/>
        <w:jc w:val="both"/>
        <w:rPr>
          <w:rFonts w:eastAsia="SimSun"/>
        </w:rPr>
      </w:pPr>
    </w:p>
    <w:p w14:paraId="615F4DEF" w14:textId="203DB99F" w:rsidR="007512FC" w:rsidRDefault="007512FC" w:rsidP="005140DE">
      <w:pPr>
        <w:pStyle w:val="Reasons"/>
        <w:jc w:val="both"/>
        <w:rPr>
          <w:rFonts w:eastAsia="SimSun"/>
        </w:rPr>
      </w:pPr>
    </w:p>
    <w:p w14:paraId="13AA6A31" w14:textId="77777777" w:rsidR="005140DE" w:rsidRPr="00C37CCA" w:rsidRDefault="005140DE" w:rsidP="005140DE">
      <w:pPr>
        <w:pStyle w:val="ArtNo"/>
        <w:rPr>
          <w:rFonts w:eastAsia="SimSun"/>
        </w:rPr>
      </w:pPr>
      <w:bookmarkStart w:id="1156" w:name="_Toc451865358"/>
      <w:r w:rsidRPr="005140DE">
        <w:rPr>
          <w:rFonts w:eastAsia="SimSun"/>
        </w:rPr>
        <w:t>ARTICLE</w:t>
      </w:r>
      <w:r w:rsidRPr="00C37CCA">
        <w:rPr>
          <w:rFonts w:eastAsia="SimSun"/>
        </w:rPr>
        <w:t xml:space="preserve"> 33</w:t>
      </w:r>
      <w:bookmarkEnd w:id="1156"/>
    </w:p>
    <w:p w14:paraId="0BB8A675" w14:textId="77777777" w:rsidR="005140DE" w:rsidRPr="00C37CCA" w:rsidRDefault="005140DE" w:rsidP="005140DE">
      <w:pPr>
        <w:pStyle w:val="Arttitle"/>
        <w:rPr>
          <w:rFonts w:eastAsia="SimSun"/>
        </w:rPr>
      </w:pPr>
      <w:bookmarkStart w:id="1157" w:name="_Toc451865359"/>
      <w:r w:rsidRPr="00C37CCA">
        <w:rPr>
          <w:rFonts w:eastAsia="SimSun"/>
        </w:rPr>
        <w:t>Operational procedures for urgency and safety communications in</w:t>
      </w:r>
      <w:r w:rsidRPr="00C37CCA">
        <w:rPr>
          <w:rFonts w:eastAsia="SimSun"/>
        </w:rPr>
        <w:br/>
        <w:t>the global maritime distress and safety system (GMDSS)</w:t>
      </w:r>
      <w:bookmarkEnd w:id="1157"/>
    </w:p>
    <w:p w14:paraId="45D68303" w14:textId="77777777" w:rsidR="005140DE" w:rsidRPr="00C37CCA" w:rsidRDefault="005140DE" w:rsidP="005140DE">
      <w:pPr>
        <w:pStyle w:val="Section1"/>
        <w:keepNext/>
        <w:keepLines/>
        <w:rPr>
          <w:rFonts w:eastAsia="SimSun"/>
        </w:rPr>
      </w:pPr>
      <w:r w:rsidRPr="00C37CCA">
        <w:rPr>
          <w:rFonts w:eastAsia="SimSun"/>
        </w:rPr>
        <w:t>Section V − Transmission of maritime safety information</w:t>
      </w:r>
      <w:r w:rsidRPr="00C37CCA">
        <w:rPr>
          <w:rFonts w:eastAsia="SimSun"/>
          <w:position w:val="6"/>
          <w:sz w:val="18"/>
        </w:rPr>
        <w:t>2</w:t>
      </w:r>
    </w:p>
    <w:p w14:paraId="516CDFE2" w14:textId="77777777" w:rsidR="005140DE" w:rsidRPr="00C37CCA" w:rsidRDefault="005140DE" w:rsidP="005140DE">
      <w:pPr>
        <w:pStyle w:val="Section2"/>
        <w:keepNext/>
        <w:jc w:val="left"/>
      </w:pPr>
      <w:r w:rsidRPr="00C37CCA">
        <w:rPr>
          <w:rStyle w:val="Artdef"/>
          <w:i w:val="0"/>
        </w:rPr>
        <w:t>33.49</w:t>
      </w:r>
      <w:r w:rsidRPr="00C37CCA">
        <w:rPr>
          <w:rStyle w:val="Artdef"/>
        </w:rPr>
        <w:tab/>
      </w:r>
      <w:r w:rsidRPr="00C37CCA">
        <w:t>E − Maritime safety information via satellite</w:t>
      </w:r>
    </w:p>
    <w:p w14:paraId="58D5BA1D" w14:textId="77777777" w:rsidR="005140DE" w:rsidRPr="00C37CCA" w:rsidRDefault="005140DE" w:rsidP="005140DE">
      <w:pPr>
        <w:pStyle w:val="Proposal"/>
        <w:rPr>
          <w:ins w:id="1158" w:author="SHEN (CHN) " w:date="2021-05-27T15:35:00Z"/>
          <w:rFonts w:eastAsia="SimSun"/>
        </w:rPr>
      </w:pPr>
      <w:ins w:id="1159" w:author="SHEN (CHN) " w:date="2021-05-27T15:35:00Z">
        <w:r w:rsidRPr="00C37CCA">
          <w:rPr>
            <w:rFonts w:eastAsia="SimSun"/>
          </w:rPr>
          <w:t>MOD</w:t>
        </w:r>
      </w:ins>
    </w:p>
    <w:p w14:paraId="1A51E2A6" w14:textId="77777777" w:rsidR="005140DE" w:rsidRPr="00C37CCA" w:rsidRDefault="005140DE" w:rsidP="005140DE">
      <w:pPr>
        <w:pStyle w:val="Normalaftertitle0"/>
        <w:jc w:val="both"/>
      </w:pPr>
      <w:r w:rsidRPr="00C37CCA">
        <w:rPr>
          <w:rStyle w:val="Artdef"/>
        </w:rPr>
        <w:t>33.50</w:t>
      </w:r>
      <w:r w:rsidRPr="00C37CCA">
        <w:tab/>
        <w:t>§ 26</w:t>
      </w:r>
      <w:r w:rsidRPr="00C37CCA">
        <w:tab/>
        <w:t>Maritime safety information may be transmitted via satellite in the maritime mobile-satellite service using the frequency bands 1 530-1 545 MHz</w:t>
      </w:r>
      <w:ins w:id="1160" w:author="ITU - LRT -" w:date="2021-07-19T10:39:00Z">
        <w:r w:rsidRPr="00C37CCA">
          <w:t>,</w:t>
        </w:r>
      </w:ins>
      <w:r w:rsidRPr="00C37CCA">
        <w:t xml:space="preserve"> </w:t>
      </w:r>
      <w:del w:id="1161" w:author="ITU - LRT -" w:date="2021-07-19T10:39:00Z">
        <w:r w:rsidRPr="00C37CCA" w:rsidDel="00601F85">
          <w:delText xml:space="preserve">and </w:delText>
        </w:r>
      </w:del>
      <w:r w:rsidRPr="00C37CCA">
        <w:t>1</w:t>
      </w:r>
      <w:r w:rsidRPr="00C37CCA">
        <w:rPr>
          <w:szCs w:val="24"/>
        </w:rPr>
        <w:t> </w:t>
      </w:r>
      <w:r w:rsidRPr="00C37CCA">
        <w:t>621.35-1</w:t>
      </w:r>
      <w:r w:rsidRPr="00C37CCA">
        <w:rPr>
          <w:rFonts w:eastAsiaTheme="minorHAnsi"/>
        </w:rPr>
        <w:t> </w:t>
      </w:r>
      <w:r w:rsidRPr="00C37CCA">
        <w:t>626.5</w:t>
      </w:r>
      <w:r w:rsidRPr="00C37CCA">
        <w:rPr>
          <w:rFonts w:eastAsiaTheme="minorHAnsi"/>
        </w:rPr>
        <w:t> </w:t>
      </w:r>
      <w:r w:rsidRPr="00C37CCA">
        <w:t xml:space="preserve">MHz </w:t>
      </w:r>
      <w:ins w:id="1162" w:author="ITU - LRT -" w:date="2021-07-19T10:39:00Z">
        <w:r w:rsidRPr="00C37CCA">
          <w:rPr>
            <w:rFonts w:eastAsia="SimSun"/>
            <w:lang w:eastAsia="zh-CN"/>
          </w:rPr>
          <w:t>and 2</w:t>
        </w:r>
        <w:r w:rsidRPr="00C37CCA">
          <w:rPr>
            <w:rFonts w:eastAsia="SimSun"/>
          </w:rPr>
          <w:t> </w:t>
        </w:r>
        <w:r w:rsidRPr="00C37CCA">
          <w:rPr>
            <w:rFonts w:eastAsia="SimSun"/>
            <w:lang w:eastAsia="zh-CN"/>
          </w:rPr>
          <w:t>483.59-2</w:t>
        </w:r>
        <w:r w:rsidRPr="00C37CCA">
          <w:rPr>
            <w:rFonts w:eastAsia="SimSun"/>
          </w:rPr>
          <w:t> </w:t>
        </w:r>
        <w:r w:rsidRPr="00C37CCA">
          <w:rPr>
            <w:rFonts w:eastAsia="SimSun"/>
            <w:lang w:eastAsia="zh-CN"/>
          </w:rPr>
          <w:t>499.91</w:t>
        </w:r>
        <w:r w:rsidRPr="00C37CCA">
          <w:rPr>
            <w:rFonts w:eastAsia="SimSun"/>
          </w:rPr>
          <w:t> </w:t>
        </w:r>
        <w:r w:rsidRPr="00C37CCA">
          <w:rPr>
            <w:rFonts w:eastAsia="SimSun"/>
            <w:lang w:eastAsia="zh-CN"/>
          </w:rPr>
          <w:t xml:space="preserve">MHz </w:t>
        </w:r>
      </w:ins>
      <w:r w:rsidRPr="00C37CCA">
        <w:t>(see Appendix </w:t>
      </w:r>
      <w:r w:rsidRPr="00C37CCA">
        <w:rPr>
          <w:rStyle w:val="ApprefBold"/>
        </w:rPr>
        <w:t>15</w:t>
      </w:r>
      <w:r w:rsidRPr="00C37CCA">
        <w:t>).</w:t>
      </w:r>
      <w:r w:rsidRPr="00C37CCA">
        <w:rPr>
          <w:sz w:val="16"/>
          <w:szCs w:val="16"/>
        </w:rPr>
        <w:t>     (WRC</w:t>
      </w:r>
      <w:r w:rsidRPr="00C37CCA">
        <w:rPr>
          <w:sz w:val="16"/>
          <w:szCs w:val="16"/>
        </w:rPr>
        <w:noBreakHyphen/>
      </w:r>
      <w:del w:id="1163" w:author="ITU - LRT -" w:date="2021-07-19T10:39:00Z">
        <w:r w:rsidRPr="00C37CCA" w:rsidDel="00601F85">
          <w:rPr>
            <w:sz w:val="16"/>
            <w:szCs w:val="16"/>
          </w:rPr>
          <w:delText>19</w:delText>
        </w:r>
      </w:del>
      <w:ins w:id="1164" w:author="ITU - LRT -" w:date="2021-07-19T10:39:00Z">
        <w:r w:rsidRPr="00C37CCA">
          <w:rPr>
            <w:sz w:val="16"/>
            <w:szCs w:val="16"/>
          </w:rPr>
          <w:t>23</w:t>
        </w:r>
      </w:ins>
      <w:r w:rsidRPr="00C37CCA">
        <w:rPr>
          <w:sz w:val="16"/>
          <w:szCs w:val="16"/>
        </w:rPr>
        <w:t>)</w:t>
      </w:r>
    </w:p>
    <w:p w14:paraId="5270B44C" w14:textId="77777777" w:rsidR="005140DE" w:rsidRPr="00C37CCA" w:rsidRDefault="005140DE" w:rsidP="005140DE">
      <w:pPr>
        <w:pStyle w:val="Reasons"/>
        <w:jc w:val="both"/>
        <w:rPr>
          <w:ins w:id="1165" w:author="GE Xia" w:date="2021-06-10T13:04:00Z"/>
          <w:rFonts w:eastAsia="SimSun"/>
        </w:rPr>
      </w:pPr>
      <w:ins w:id="1166" w:author="SHEN (CHN) " w:date="2021-05-27T15:35:00Z">
        <w:r w:rsidRPr="00C37CCA">
          <w:rPr>
            <w:rFonts w:eastAsia="SimSun"/>
            <w:b/>
          </w:rPr>
          <w:t>Reasons:</w:t>
        </w:r>
        <w:r w:rsidRPr="00C37CCA">
          <w:rPr>
            <w:rFonts w:eastAsia="SimSun"/>
          </w:rPr>
          <w:t xml:space="preserve"> To include the </w:t>
        </w:r>
      </w:ins>
      <w:ins w:id="1167" w:author="SHEN (CHN) " w:date="2021-05-27T16:44:00Z">
        <w:r w:rsidRPr="00C37CCA">
          <w:rPr>
            <w:rFonts w:eastAsia="SimSun"/>
            <w:lang w:eastAsia="zh-CN"/>
          </w:rPr>
          <w:t>2</w:t>
        </w:r>
      </w:ins>
      <w:ins w:id="1168" w:author="SHEN (CHN) " w:date="2021-06-11T10:01:00Z">
        <w:r w:rsidRPr="00C37CCA">
          <w:rPr>
            <w:rFonts w:eastAsia="SimSun"/>
          </w:rPr>
          <w:t> </w:t>
        </w:r>
      </w:ins>
      <w:ins w:id="1169" w:author="SHEN (CHN) " w:date="2021-05-27T16:44:00Z">
        <w:r w:rsidRPr="00C37CCA">
          <w:rPr>
            <w:rFonts w:eastAsia="SimSun"/>
            <w:lang w:eastAsia="zh-CN"/>
          </w:rPr>
          <w:t>483.59-2</w:t>
        </w:r>
      </w:ins>
      <w:ins w:id="1170" w:author="SHEN (CHN) " w:date="2021-06-11T10:01:00Z">
        <w:r w:rsidRPr="00C37CCA">
          <w:rPr>
            <w:rFonts w:eastAsia="SimSun"/>
          </w:rPr>
          <w:t> </w:t>
        </w:r>
      </w:ins>
      <w:ins w:id="1171" w:author="SHEN (CHN) " w:date="2021-05-27T16:44:00Z">
        <w:r w:rsidRPr="00C37CCA">
          <w:rPr>
            <w:rFonts w:eastAsia="SimSun"/>
            <w:lang w:eastAsia="zh-CN"/>
          </w:rPr>
          <w:t>49</w:t>
        </w:r>
      </w:ins>
      <w:ins w:id="1172" w:author="SHEN (CHN) " w:date="2021-06-10T18:24:00Z">
        <w:r w:rsidRPr="00C37CCA">
          <w:rPr>
            <w:rFonts w:eastAsia="SimSun"/>
            <w:lang w:eastAsia="zh-CN"/>
          </w:rPr>
          <w:t>9</w:t>
        </w:r>
      </w:ins>
      <w:ins w:id="1173" w:author="SHEN (CHN) " w:date="2021-05-27T16:44:00Z">
        <w:r w:rsidRPr="00C37CCA">
          <w:rPr>
            <w:rFonts w:eastAsia="SimSun"/>
            <w:lang w:eastAsia="zh-CN"/>
          </w:rPr>
          <w:t>.9</w:t>
        </w:r>
      </w:ins>
      <w:ins w:id="1174" w:author="SHEN (CHN) " w:date="2021-06-25T11:42:00Z">
        <w:r w:rsidRPr="00C37CCA">
          <w:rPr>
            <w:rFonts w:eastAsia="SimSun"/>
            <w:lang w:eastAsia="zh-CN"/>
          </w:rPr>
          <w:t>1</w:t>
        </w:r>
      </w:ins>
      <w:ins w:id="1175" w:author="SHEN (CHN) " w:date="2021-06-11T10:01:00Z">
        <w:r w:rsidRPr="00C37CCA">
          <w:rPr>
            <w:rFonts w:eastAsia="SimSun"/>
          </w:rPr>
          <w:t> </w:t>
        </w:r>
      </w:ins>
      <w:ins w:id="1176" w:author="SHEN (CHN) " w:date="2021-05-27T16:44:00Z">
        <w:r w:rsidRPr="00C37CCA">
          <w:rPr>
            <w:rFonts w:eastAsia="SimSun"/>
            <w:lang w:eastAsia="zh-CN"/>
          </w:rPr>
          <w:t>MHz</w:t>
        </w:r>
      </w:ins>
      <w:ins w:id="1177" w:author="SHEN (CHN) " w:date="2021-05-27T15:35:00Z">
        <w:r w:rsidRPr="00C37CCA">
          <w:rPr>
            <w:rFonts w:eastAsia="SimSun"/>
          </w:rPr>
          <w:t xml:space="preserve"> band as being available for transmitting maritime safety information via satellite.</w:t>
        </w:r>
      </w:ins>
    </w:p>
    <w:p w14:paraId="48C1B814" w14:textId="77777777" w:rsidR="005140DE" w:rsidRPr="00C37CCA" w:rsidRDefault="005140DE" w:rsidP="005140DE">
      <w:pPr>
        <w:pStyle w:val="Section1"/>
        <w:keepNext/>
        <w:rPr>
          <w:rFonts w:eastAsia="SimSun"/>
        </w:rPr>
      </w:pPr>
      <w:r w:rsidRPr="00C37CCA">
        <w:rPr>
          <w:rFonts w:eastAsia="SimSun"/>
        </w:rPr>
        <w:t>Section VII − Use of other frequencies for safety</w:t>
      </w:r>
      <w:r w:rsidRPr="00C37CCA">
        <w:rPr>
          <w:rFonts w:eastAsia="SimSun"/>
          <w:b w:val="0"/>
          <w:sz w:val="16"/>
          <w:szCs w:val="16"/>
        </w:rPr>
        <w:t>     (WRC</w:t>
      </w:r>
      <w:r w:rsidRPr="00C37CCA">
        <w:rPr>
          <w:rFonts w:eastAsia="SimSun"/>
          <w:b w:val="0"/>
          <w:sz w:val="16"/>
          <w:szCs w:val="16"/>
        </w:rPr>
        <w:noBreakHyphen/>
        <w:t>07)</w:t>
      </w:r>
    </w:p>
    <w:p w14:paraId="4ABFA364" w14:textId="77777777" w:rsidR="005140DE" w:rsidRPr="00C37CCA" w:rsidRDefault="005140DE" w:rsidP="005140DE">
      <w:pPr>
        <w:pStyle w:val="Proposal"/>
        <w:rPr>
          <w:ins w:id="1178" w:author="SHEN (CHN) " w:date="2021-05-27T15:35:00Z"/>
          <w:rFonts w:eastAsia="SimSun"/>
        </w:rPr>
      </w:pPr>
      <w:ins w:id="1179" w:author="SHEN (CHN) " w:date="2021-05-27T15:35:00Z">
        <w:r w:rsidRPr="00C37CCA">
          <w:rPr>
            <w:rFonts w:eastAsia="SimSun"/>
          </w:rPr>
          <w:t>MOD</w:t>
        </w:r>
      </w:ins>
    </w:p>
    <w:p w14:paraId="34EC2226" w14:textId="77777777" w:rsidR="005140DE" w:rsidRPr="00C37CCA" w:rsidRDefault="005140DE" w:rsidP="005140DE">
      <w:pPr>
        <w:pStyle w:val="Normalaftertitle0"/>
        <w:jc w:val="both"/>
        <w:rPr>
          <w:sz w:val="16"/>
          <w:szCs w:val="16"/>
        </w:rPr>
      </w:pPr>
      <w:r w:rsidRPr="00C37CCA">
        <w:rPr>
          <w:rStyle w:val="Artdef"/>
        </w:rPr>
        <w:t>33.53</w:t>
      </w:r>
      <w:r w:rsidRPr="00C37CCA">
        <w:tab/>
        <w:t>§ 28</w:t>
      </w:r>
      <w:r w:rsidRPr="00C37CCA">
        <w:tab/>
      </w:r>
      <w:proofErr w:type="spellStart"/>
      <w:r w:rsidRPr="00C37CCA">
        <w:t>Radiocommunications</w:t>
      </w:r>
      <w:proofErr w:type="spellEnd"/>
      <w:r w:rsidRPr="00C37CCA">
        <w:t xml:space="preserve"> for safety purposes concerning ship reporting communications, communications relating to the navigation, movements and needs of ships and weather observation messages may be conducted on any appropriate communications frequency, including those used for public correspondence. In terrestrial systems, the frequency bands 415-535 kHz (see Article </w:t>
      </w:r>
      <w:r w:rsidRPr="00C37CCA">
        <w:rPr>
          <w:rStyle w:val="Artref"/>
          <w:b/>
          <w:bCs/>
        </w:rPr>
        <w:t>52</w:t>
      </w:r>
      <w:r w:rsidRPr="00C37CCA">
        <w:t>), 1 606.5-4 000 </w:t>
      </w:r>
      <w:proofErr w:type="gramStart"/>
      <w:r w:rsidRPr="00C37CCA">
        <w:t>kHz</w:t>
      </w:r>
      <w:proofErr w:type="gramEnd"/>
      <w:r w:rsidRPr="00C37CCA">
        <w:t xml:space="preserve"> (see Article </w:t>
      </w:r>
      <w:r w:rsidRPr="00C37CCA">
        <w:rPr>
          <w:rStyle w:val="Artref"/>
          <w:b/>
          <w:bCs/>
        </w:rPr>
        <w:t>52</w:t>
      </w:r>
      <w:r w:rsidRPr="00C37CCA">
        <w:t>), 4 000-27 500 kHz (see Appendix </w:t>
      </w:r>
      <w:r w:rsidRPr="00C37CCA">
        <w:rPr>
          <w:rStyle w:val="Appref"/>
          <w:b/>
          <w:bCs/>
        </w:rPr>
        <w:t>17</w:t>
      </w:r>
      <w:r w:rsidRPr="00C37CCA">
        <w:t>) and 156</w:t>
      </w:r>
      <w:r w:rsidRPr="00C37CCA">
        <w:noBreakHyphen/>
        <w:t>174 MHz (see Appendix </w:t>
      </w:r>
      <w:r w:rsidRPr="00C37CCA">
        <w:rPr>
          <w:rStyle w:val="Appref"/>
          <w:b/>
          <w:bCs/>
        </w:rPr>
        <w:t>18</w:t>
      </w:r>
      <w:r w:rsidRPr="00C37CCA">
        <w:t xml:space="preserve">) are used for this function. In the maritime mobile-satellite </w:t>
      </w:r>
      <w:r w:rsidRPr="00C37CCA">
        <w:lastRenderedPageBreak/>
        <w:t xml:space="preserve">service, frequencies in the frequency bands 1 530-1 544 MHz, </w:t>
      </w:r>
      <w:ins w:id="1180" w:author="SHEN (CHN) " w:date="2021-06-10T17:18:00Z">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 xml:space="preserve">622.42 MHz </w:t>
        </w:r>
        <w:r w:rsidRPr="00C37CCA">
          <w:rPr>
            <w:rFonts w:eastAsia="SimSun"/>
          </w:rPr>
          <w:t>(Earth-to-space)</w:t>
        </w:r>
        <w:r w:rsidRPr="00C37CCA">
          <w:rPr>
            <w:rFonts w:eastAsia="SimSun"/>
            <w:lang w:eastAsia="zh-CN"/>
          </w:rPr>
          <w:t xml:space="preserve">, </w:t>
        </w:r>
      </w:ins>
      <w:r w:rsidRPr="00C37CCA">
        <w:t>1</w:t>
      </w:r>
      <w:r w:rsidRPr="00C37CCA">
        <w:rPr>
          <w:szCs w:val="24"/>
        </w:rPr>
        <w:t> </w:t>
      </w:r>
      <w:r w:rsidRPr="00C37CCA">
        <w:t>621.35</w:t>
      </w:r>
      <w:r w:rsidRPr="00C37CCA">
        <w:noBreakHyphen/>
        <w:t>1 626.5</w:t>
      </w:r>
      <w:r w:rsidRPr="00C37CCA">
        <w:rPr>
          <w:szCs w:val="24"/>
        </w:rPr>
        <w:t> </w:t>
      </w:r>
      <w:r w:rsidRPr="00C37CCA">
        <w:t>MHz</w:t>
      </w:r>
      <w:ins w:id="1181" w:author="ITU - LRT -" w:date="2021-07-19T10:47:00Z">
        <w:r w:rsidRPr="00C37CCA">
          <w:t>,</w:t>
        </w:r>
      </w:ins>
      <w:r w:rsidRPr="00C37CCA">
        <w:t xml:space="preserve"> </w:t>
      </w:r>
      <w:del w:id="1182" w:author="ITU - LRT -" w:date="2021-07-19T10:47:00Z">
        <w:r w:rsidRPr="00C37CCA" w:rsidDel="00821A6D">
          <w:delText xml:space="preserve">and </w:delText>
        </w:r>
      </w:del>
      <w:r w:rsidRPr="00C37CCA">
        <w:t xml:space="preserve">1 626.5-1 645.5 MHz </w:t>
      </w:r>
      <w:ins w:id="1183" w:author="ITU - LRT -" w:date="2021-07-19T10:47:00Z">
        <w:r w:rsidRPr="00C37CCA">
          <w:rPr>
            <w:rFonts w:eastAsia="SimSun"/>
            <w:lang w:eastAsia="zh-CN"/>
          </w:rPr>
          <w:t>and 2</w:t>
        </w:r>
        <w:r w:rsidRPr="00C37CCA">
          <w:rPr>
            <w:rFonts w:eastAsia="SimSun"/>
          </w:rPr>
          <w:t> </w:t>
        </w:r>
        <w:r w:rsidRPr="00C37CCA">
          <w:rPr>
            <w:rFonts w:eastAsia="SimSun"/>
            <w:lang w:eastAsia="zh-CN"/>
          </w:rPr>
          <w:t>483.59-2</w:t>
        </w:r>
        <w:r w:rsidRPr="00C37CCA">
          <w:rPr>
            <w:rFonts w:eastAsia="SimSun"/>
          </w:rPr>
          <w:t> </w:t>
        </w:r>
        <w:r w:rsidRPr="00C37CCA">
          <w:rPr>
            <w:rFonts w:eastAsia="SimSun"/>
            <w:lang w:eastAsia="zh-CN"/>
          </w:rPr>
          <w:t xml:space="preserve">499.91 MHz </w:t>
        </w:r>
      </w:ins>
      <w:r w:rsidRPr="00C37CCA">
        <w:t>are used for this function as well as for distress alerting purposes (see No. </w:t>
      </w:r>
      <w:r w:rsidRPr="00C37CCA">
        <w:rPr>
          <w:rStyle w:val="Artref"/>
          <w:b/>
          <w:bCs/>
        </w:rPr>
        <w:t>32.2</w:t>
      </w:r>
      <w:r w:rsidRPr="00C37CCA">
        <w:t>).</w:t>
      </w:r>
      <w:r w:rsidRPr="00C37CCA">
        <w:rPr>
          <w:sz w:val="16"/>
          <w:szCs w:val="16"/>
        </w:rPr>
        <w:t>     (WRC</w:t>
      </w:r>
      <w:r w:rsidRPr="00C37CCA">
        <w:rPr>
          <w:sz w:val="16"/>
          <w:szCs w:val="16"/>
        </w:rPr>
        <w:noBreakHyphen/>
      </w:r>
      <w:del w:id="1184" w:author="ITU - LRT -" w:date="2021-07-19T10:47:00Z">
        <w:r w:rsidRPr="00C37CCA" w:rsidDel="00821A6D">
          <w:rPr>
            <w:sz w:val="16"/>
            <w:szCs w:val="16"/>
          </w:rPr>
          <w:delText>19</w:delText>
        </w:r>
      </w:del>
      <w:ins w:id="1185" w:author="ITU - LRT -" w:date="2021-07-19T10:47:00Z">
        <w:r w:rsidRPr="00C37CCA">
          <w:rPr>
            <w:sz w:val="16"/>
            <w:szCs w:val="16"/>
          </w:rPr>
          <w:t>23</w:t>
        </w:r>
      </w:ins>
      <w:r w:rsidRPr="00C37CCA">
        <w:rPr>
          <w:sz w:val="16"/>
          <w:szCs w:val="16"/>
        </w:rPr>
        <w:t>)</w:t>
      </w:r>
    </w:p>
    <w:p w14:paraId="61E6D814" w14:textId="77777777" w:rsidR="005140DE" w:rsidRPr="00C37CCA" w:rsidRDefault="005140DE" w:rsidP="005140DE">
      <w:pPr>
        <w:pStyle w:val="Reasons"/>
        <w:jc w:val="both"/>
        <w:rPr>
          <w:ins w:id="1186" w:author="SHEN (CHN) " w:date="2021-05-27T15:35:00Z"/>
          <w:rFonts w:eastAsia="SimSun"/>
        </w:rPr>
      </w:pPr>
      <w:ins w:id="1187" w:author="SHEN (CHN) " w:date="2021-05-27T15:35:00Z">
        <w:r w:rsidRPr="00C37CCA">
          <w:rPr>
            <w:rFonts w:eastAsia="SimSun"/>
            <w:b/>
            <w:bCs/>
          </w:rPr>
          <w:t>Reasons:</w:t>
        </w:r>
        <w:r w:rsidRPr="00C37CCA">
          <w:rPr>
            <w:rFonts w:eastAsia="SimSun"/>
          </w:rPr>
          <w:tab/>
          <w:t xml:space="preserve">To apply RR No. </w:t>
        </w:r>
        <w:r w:rsidRPr="00C37CCA">
          <w:rPr>
            <w:rFonts w:eastAsia="SimSun"/>
            <w:b/>
            <w:bCs/>
          </w:rPr>
          <w:t>33.53</w:t>
        </w:r>
        <w:r w:rsidRPr="00C37CCA">
          <w:rPr>
            <w:rFonts w:eastAsia="SimSun"/>
          </w:rPr>
          <w:t xml:space="preserve"> to the </w:t>
        </w:r>
      </w:ins>
      <w:ins w:id="1188" w:author="SHEN (CHN) " w:date="2021-05-27T16:46:00Z">
        <w:r w:rsidRPr="00C37CCA">
          <w:rPr>
            <w:rFonts w:eastAsia="SimSun"/>
            <w:lang w:eastAsia="zh-CN"/>
          </w:rPr>
          <w:t>1</w:t>
        </w:r>
      </w:ins>
      <w:ins w:id="1189" w:author="SHEN (CHN) " w:date="2021-06-11T10:01:00Z">
        <w:r w:rsidRPr="00C37CCA">
          <w:rPr>
            <w:rFonts w:eastAsia="SimSun"/>
          </w:rPr>
          <w:t> </w:t>
        </w:r>
      </w:ins>
      <w:ins w:id="1190" w:author="SHEN (CHN) " w:date="2021-05-27T16:46:00Z">
        <w:r w:rsidRPr="00C37CCA">
          <w:rPr>
            <w:rFonts w:eastAsia="SimSun"/>
            <w:lang w:eastAsia="zh-CN"/>
          </w:rPr>
          <w:t>610.18-1</w:t>
        </w:r>
      </w:ins>
      <w:ins w:id="1191" w:author="SHEN (CHN) " w:date="2021-06-11T10:01:00Z">
        <w:r w:rsidRPr="00C37CCA">
          <w:rPr>
            <w:rFonts w:eastAsia="SimSun"/>
          </w:rPr>
          <w:t> </w:t>
        </w:r>
      </w:ins>
      <w:ins w:id="1192" w:author="SHEN (CHN) " w:date="2021-05-27T16:46:00Z">
        <w:r w:rsidRPr="00C37CCA">
          <w:rPr>
            <w:rFonts w:eastAsia="SimSun"/>
            <w:lang w:eastAsia="zh-CN"/>
          </w:rPr>
          <w:t>622.42</w:t>
        </w:r>
      </w:ins>
      <w:ins w:id="1193" w:author="ITU - LRT -" w:date="2021-07-12T19:26:00Z">
        <w:r w:rsidRPr="00C37CCA">
          <w:rPr>
            <w:rFonts w:eastAsia="SimSun"/>
            <w:lang w:eastAsia="zh-CN"/>
          </w:rPr>
          <w:t xml:space="preserve"> </w:t>
        </w:r>
      </w:ins>
      <w:ins w:id="1194" w:author="SHEN (CHN) " w:date="2021-05-27T16:46:00Z">
        <w:r w:rsidRPr="00C37CCA">
          <w:rPr>
            <w:rFonts w:eastAsia="SimSun"/>
            <w:lang w:eastAsia="zh-CN"/>
          </w:rPr>
          <w:t>MHz, 2</w:t>
        </w:r>
      </w:ins>
      <w:ins w:id="1195" w:author="SHEN (CHN) " w:date="2021-06-11T10:01:00Z">
        <w:r w:rsidRPr="00C37CCA">
          <w:rPr>
            <w:rFonts w:eastAsia="SimSun"/>
          </w:rPr>
          <w:t> </w:t>
        </w:r>
      </w:ins>
      <w:ins w:id="1196" w:author="SHEN (CHN) " w:date="2021-05-27T16:46:00Z">
        <w:r w:rsidRPr="00C37CCA">
          <w:rPr>
            <w:rFonts w:eastAsia="SimSun"/>
            <w:lang w:eastAsia="zh-CN"/>
          </w:rPr>
          <w:t>483.59-2</w:t>
        </w:r>
      </w:ins>
      <w:ins w:id="1197" w:author="SHEN (CHN) " w:date="2021-06-11T10:01:00Z">
        <w:r w:rsidRPr="00C37CCA">
          <w:rPr>
            <w:rFonts w:eastAsia="SimSun"/>
          </w:rPr>
          <w:t> </w:t>
        </w:r>
      </w:ins>
      <w:ins w:id="1198" w:author="SHEN (CHN) " w:date="2021-05-27T16:46:00Z">
        <w:r w:rsidRPr="00C37CCA">
          <w:rPr>
            <w:rFonts w:eastAsia="SimSun"/>
            <w:lang w:eastAsia="zh-CN"/>
          </w:rPr>
          <w:t>49</w:t>
        </w:r>
      </w:ins>
      <w:ins w:id="1199" w:author="SHEN (CHN) " w:date="2021-06-10T18:24:00Z">
        <w:r w:rsidRPr="00C37CCA">
          <w:rPr>
            <w:rFonts w:eastAsia="SimSun"/>
            <w:lang w:eastAsia="zh-CN"/>
          </w:rPr>
          <w:t>9</w:t>
        </w:r>
      </w:ins>
      <w:ins w:id="1200" w:author="SHEN (CHN) " w:date="2021-05-27T16:46:00Z">
        <w:r w:rsidRPr="00C37CCA">
          <w:rPr>
            <w:rFonts w:eastAsia="SimSun"/>
            <w:lang w:eastAsia="zh-CN"/>
          </w:rPr>
          <w:t>.9</w:t>
        </w:r>
      </w:ins>
      <w:ins w:id="1201" w:author="SHEN (CHN) " w:date="2021-06-25T11:42:00Z">
        <w:r w:rsidRPr="00C37CCA">
          <w:rPr>
            <w:rFonts w:eastAsia="SimSun"/>
            <w:lang w:eastAsia="zh-CN"/>
          </w:rPr>
          <w:t>1</w:t>
        </w:r>
      </w:ins>
      <w:ins w:id="1202" w:author="ITU - LRT -" w:date="2021-07-12T19:26:00Z">
        <w:r w:rsidRPr="00C37CCA">
          <w:rPr>
            <w:rFonts w:eastAsia="SimSun"/>
            <w:lang w:eastAsia="zh-CN"/>
          </w:rPr>
          <w:t xml:space="preserve"> </w:t>
        </w:r>
      </w:ins>
      <w:ins w:id="1203" w:author="SHEN (CHN) " w:date="2021-05-27T16:46:00Z">
        <w:r w:rsidRPr="00C37CCA">
          <w:rPr>
            <w:rFonts w:eastAsia="SimSun"/>
            <w:lang w:eastAsia="zh-CN"/>
          </w:rPr>
          <w:t>MHz</w:t>
        </w:r>
      </w:ins>
      <w:ins w:id="1204" w:author="SHEN (CHN) " w:date="2021-05-27T15:35:00Z">
        <w:r w:rsidRPr="00C37CCA">
          <w:rPr>
            <w:rFonts w:eastAsia="SimSun"/>
          </w:rPr>
          <w:t xml:space="preserve"> band for use by mobile-satellite service systems approved by the International Maritime Organization to participate in the Global Maritime Safety and Distress System.</w:t>
        </w:r>
      </w:ins>
      <w:ins w:id="1205" w:author="Sinanis, Nick" w:date="2021-07-12T12:55:00Z">
        <w:r w:rsidRPr="00C37CCA">
          <w:rPr>
            <w:rFonts w:eastAsia="SimSun"/>
          </w:rPr>
          <w:t>]</w:t>
        </w:r>
      </w:ins>
    </w:p>
    <w:p w14:paraId="6FFC7405" w14:textId="77777777" w:rsidR="005140DE" w:rsidRPr="00C37CCA" w:rsidRDefault="005140DE" w:rsidP="005140DE">
      <w:pPr>
        <w:pStyle w:val="EditorsNote"/>
        <w:rPr>
          <w:del w:id="1206" w:author="SHEN (CHN) " w:date="2021-05-27T15:35:00Z"/>
          <w:rFonts w:eastAsia="SimSun"/>
        </w:rPr>
      </w:pPr>
      <w:del w:id="1207" w:author="SHEN (CHN) " w:date="2021-05-27T15:35:00Z">
        <w:r w:rsidRPr="00C37CCA">
          <w:rPr>
            <w:rFonts w:eastAsia="SimSun"/>
          </w:rPr>
          <w:delText>[Example(s) of regulatory text for the first method to satisfy Issue C]</w:delText>
        </w:r>
      </w:del>
    </w:p>
    <w:p w14:paraId="42FBCE37" w14:textId="77777777" w:rsidR="005140DE" w:rsidRPr="00C37CCA" w:rsidRDefault="005140DE" w:rsidP="005140DE">
      <w:pPr>
        <w:pStyle w:val="Heading3"/>
      </w:pPr>
      <w:r w:rsidRPr="00C37CCA">
        <w:t>2/1.11/5.3.2</w:t>
      </w:r>
      <w:r w:rsidRPr="00C37CCA">
        <w:tab/>
        <w:t>For Method C2: [title of Method C2]</w:t>
      </w:r>
    </w:p>
    <w:p w14:paraId="5122EB1F" w14:textId="77777777" w:rsidR="005140DE" w:rsidRPr="00C37CCA" w:rsidRDefault="005140DE" w:rsidP="005140DE">
      <w:pPr>
        <w:pStyle w:val="EditorsNote"/>
        <w:spacing w:before="120" w:after="0"/>
        <w:rPr>
          <w:i w:val="0"/>
          <w:iCs w:val="0"/>
        </w:rPr>
      </w:pPr>
      <w:r w:rsidRPr="00C37CCA">
        <w:t>[Example(s) of regulatory text for the second method to satisfy Issue C]</w:t>
      </w:r>
    </w:p>
    <w:p w14:paraId="43A2E79E" w14:textId="77777777" w:rsidR="005140DE" w:rsidRDefault="005140DE" w:rsidP="005140DE">
      <w:pPr>
        <w:pStyle w:val="EditorsNote"/>
        <w:spacing w:before="120" w:after="0"/>
        <w:rPr>
          <w:spacing w:val="-2"/>
        </w:rPr>
      </w:pPr>
      <w:r w:rsidRPr="00C37CCA">
        <w:rPr>
          <w:spacing w:val="-2"/>
        </w:rPr>
        <w:t>[Additional sections with example(s) of regulatory text for the other methods to satisfy Issue C, if any]</w:t>
      </w:r>
    </w:p>
    <w:p w14:paraId="5B9C6CB1" w14:textId="77777777" w:rsidR="005140DE" w:rsidRDefault="005140DE" w:rsidP="005140DE"/>
    <w:p w14:paraId="155757F2" w14:textId="58D93CA0" w:rsidR="000069D4" w:rsidRPr="005140DE" w:rsidRDefault="005140DE" w:rsidP="005140DE">
      <w:pPr>
        <w:jc w:val="center"/>
      </w:pPr>
      <w:r>
        <w:t>_______________</w:t>
      </w:r>
    </w:p>
    <w:sectPr w:rsidR="000069D4" w:rsidRPr="005140DE" w:rsidSect="00D02712">
      <w:headerReference w:type="default" r:id="rId2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F5080" w14:textId="77777777" w:rsidR="00566183" w:rsidRDefault="00566183">
      <w:r>
        <w:separator/>
      </w:r>
    </w:p>
  </w:endnote>
  <w:endnote w:type="continuationSeparator" w:id="0">
    <w:p w14:paraId="1703A2BE" w14:textId="77777777" w:rsidR="00566183" w:rsidRDefault="00566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Batang">
    <w:altName w:val="Malgun Gothic Semilight"/>
    <w:panose1 w:val="02030600000101010101"/>
    <w:charset w:val="81"/>
    <w:family w:val="roman"/>
    <w:pitch w:val="variable"/>
    <w:sig w:usb0="00000000"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9E67F" w14:textId="77777777" w:rsidR="00566183" w:rsidRDefault="00566183">
      <w:r>
        <w:t>____________________</w:t>
      </w:r>
    </w:p>
  </w:footnote>
  <w:footnote w:type="continuationSeparator" w:id="0">
    <w:p w14:paraId="6AE2DFC6" w14:textId="77777777" w:rsidR="00566183" w:rsidRDefault="00566183">
      <w:r>
        <w:continuationSeparator/>
      </w:r>
    </w:p>
  </w:footnote>
  <w:footnote w:id="1">
    <w:p w14:paraId="10A5DC32" w14:textId="77777777" w:rsidR="00566183" w:rsidRPr="00333262" w:rsidRDefault="00566183" w:rsidP="005140DE">
      <w:pPr>
        <w:pStyle w:val="FootnoteText"/>
        <w:jc w:val="both"/>
      </w:pPr>
      <w:r w:rsidRPr="0035009D">
        <w:rPr>
          <w:rStyle w:val="FootnoteReference"/>
        </w:rPr>
        <w:t>*</w:t>
      </w:r>
      <w:r>
        <w:tab/>
      </w:r>
      <w:r w:rsidRPr="0035009D">
        <w:rPr>
          <w:u w:val="single"/>
        </w:rPr>
        <w:t>Note</w:t>
      </w:r>
      <w:r w:rsidRPr="0035009D">
        <w:t xml:space="preserve">: See relevant text in CPM23-1 </w:t>
      </w:r>
      <w:r w:rsidRPr="00333262">
        <w:t xml:space="preserve">meeting report (Annex 4 to BR Administrative Circular </w:t>
      </w:r>
      <w:hyperlink r:id="rId1" w:history="1">
        <w:r w:rsidRPr="00333262">
          <w:rPr>
            <w:rStyle w:val="Hyperlink"/>
          </w:rPr>
          <w:t>CA/251</w:t>
        </w:r>
      </w:hyperlink>
      <w:r w:rsidRPr="00333262">
        <w:t>).</w:t>
      </w:r>
    </w:p>
  </w:footnote>
  <w:footnote w:id="2">
    <w:p w14:paraId="45FD2C67" w14:textId="77777777" w:rsidR="00566183" w:rsidRPr="00961A70" w:rsidRDefault="00566183" w:rsidP="005140DE">
      <w:pPr>
        <w:pStyle w:val="FootnoteText"/>
        <w:spacing w:after="120"/>
        <w:jc w:val="both"/>
        <w:rPr>
          <w:lang w:val="en-US"/>
        </w:rPr>
      </w:pPr>
      <w:r w:rsidRPr="00333262">
        <w:rPr>
          <w:rStyle w:val="FootnoteReference"/>
          <w:position w:val="0"/>
          <w:sz w:val="24"/>
        </w:rPr>
        <w:t>**</w:t>
      </w:r>
      <w:r>
        <w:tab/>
      </w:r>
      <w:r w:rsidRPr="00333262">
        <w:t>WP 4C is responsible for developing</w:t>
      </w:r>
      <w:r w:rsidRPr="0035009D">
        <w:t xml:space="preserve"> studies and draft CPM text on </w:t>
      </w:r>
      <w:r w:rsidRPr="0035009D">
        <w:rPr>
          <w:i/>
          <w:iCs/>
        </w:rPr>
        <w:t>resolves</w:t>
      </w:r>
      <w:r w:rsidRPr="0035009D">
        <w:t xml:space="preserve"> </w:t>
      </w:r>
      <w:r w:rsidRPr="0035009D">
        <w:rPr>
          <w:i/>
          <w:iCs/>
        </w:rPr>
        <w:t xml:space="preserve">to invite the </w:t>
      </w:r>
      <w:r w:rsidRPr="0035009D">
        <w:rPr>
          <w:i/>
          <w:iCs/>
          <w:lang w:val="en-US"/>
        </w:rPr>
        <w:t xml:space="preserve">2023 World </w:t>
      </w:r>
      <w:proofErr w:type="spellStart"/>
      <w:r w:rsidRPr="0035009D">
        <w:rPr>
          <w:i/>
          <w:iCs/>
          <w:lang w:val="en-US"/>
        </w:rPr>
        <w:t>Radiocommunication</w:t>
      </w:r>
      <w:proofErr w:type="spellEnd"/>
      <w:r w:rsidRPr="0035009D">
        <w:rPr>
          <w:i/>
          <w:iCs/>
          <w:lang w:val="en-US"/>
        </w:rPr>
        <w:t xml:space="preserve"> Conference</w:t>
      </w:r>
      <w:r w:rsidRPr="0035009D">
        <w:rPr>
          <w:i/>
          <w:iCs/>
        </w:rPr>
        <w:t xml:space="preserve"> </w:t>
      </w:r>
      <w:r w:rsidRPr="0035009D">
        <w:t>3 and sending this to WP 5B.</w:t>
      </w:r>
    </w:p>
  </w:footnote>
  <w:footnote w:id="3">
    <w:p w14:paraId="1C9D34C6" w14:textId="77777777" w:rsidR="00566183" w:rsidRPr="002E2FF4" w:rsidRDefault="00566183" w:rsidP="005140DE">
      <w:pPr>
        <w:pStyle w:val="FootnoteText"/>
      </w:pPr>
      <w:r w:rsidRPr="002E43F2">
        <w:rPr>
          <w:rStyle w:val="FootnoteReference"/>
        </w:rPr>
        <w:t>*</w:t>
      </w:r>
      <w:r w:rsidRPr="006E4C5F">
        <w:rPr>
          <w:sz w:val="22"/>
          <w:szCs w:val="22"/>
        </w:rPr>
        <w:tab/>
      </w:r>
      <w:r w:rsidRPr="002E2FF4">
        <w:t>Distress and safety communications include distress, urgency and safety calls and messages.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6CA24" w14:textId="77777777" w:rsidR="00566183" w:rsidRDefault="00566183" w:rsidP="00D94D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8EAB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F438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08EF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1EDC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43490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CC9C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3D05B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1D2DD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C3889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91E38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6519CF"/>
    <w:multiLevelType w:val="hybridMultilevel"/>
    <w:tmpl w:val="38465CC0"/>
    <w:lvl w:ilvl="0" w:tplc="547C90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4F5B0F"/>
    <w:multiLevelType w:val="hybridMultilevel"/>
    <w:tmpl w:val="1698161A"/>
    <w:lvl w:ilvl="0" w:tplc="FAE01E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F022A2"/>
    <w:multiLevelType w:val="hybridMultilevel"/>
    <w:tmpl w:val="6CE88142"/>
    <w:lvl w:ilvl="0" w:tplc="73B456C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6255CF9"/>
    <w:multiLevelType w:val="hybridMultilevel"/>
    <w:tmpl w:val="50B0C3FA"/>
    <w:lvl w:ilvl="0" w:tplc="253832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8B74DE"/>
    <w:multiLevelType w:val="hybridMultilevel"/>
    <w:tmpl w:val="9796D1F6"/>
    <w:lvl w:ilvl="0" w:tplc="1E4E204E">
      <w:start w:val="3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3"/>
  </w:num>
  <w:num w:numId="14">
    <w:abstractNumId w:val="12"/>
  </w:num>
  <w:num w:numId="1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ITU">
    <w15:presenceInfo w15:providerId="None" w15:userId="ITU"/>
  </w15:person>
  <w15:person w15:author="ITU - LRT -">
    <w15:presenceInfo w15:providerId="None" w15:userId="ITU - LRT -"/>
  </w15:person>
  <w15:person w15:author="Chair AI 1.11">
    <w15:presenceInfo w15:providerId="None" w15:userId="Chair AI 1.11"/>
  </w15:person>
  <w15:person w15:author="Drafting Group">
    <w15:presenceInfo w15:providerId="None" w15:userId="Drafting Group"/>
  </w15:person>
  <w15:person w15:author="Fernandez Jimenez, Virginia">
    <w15:presenceInfo w15:providerId="AD" w15:userId="S::virginia.fernandez@itu.int::6d460222-a6cb-4df0-8dd7-a947ce731002"/>
  </w15:person>
  <w15:person w15:author="Lamb, Bruce">
    <w15:presenceInfo w15:providerId="AD" w15:userId="S::blamb@ntia.doc.gov::40e47fc0-d24d-46d7-94be-db516d1e83a4"/>
  </w15:person>
  <w15:person w15:author="Chairman">
    <w15:presenceInfo w15:providerId="None" w15:userId="Chairman"/>
  </w15:person>
  <w15:person w15:author="ITU - LRT">
    <w15:presenceInfo w15:providerId="None" w15:userId="ITU - LRT"/>
  </w15:person>
  <w15:person w15:author="Chamova, Alisa">
    <w15:presenceInfo w15:providerId="AD" w15:userId="S::alisa.chamova@itu.int::22d471ad-1704-47cb-acab-d70b801be3d5"/>
  </w15:person>
  <w15:person w15:author="France">
    <w15:presenceInfo w15:providerId="None" w15:userId="France"/>
  </w15:person>
  <w15:person w15:author="KOR">
    <w15:presenceInfo w15:providerId="None" w15:userId="KOR"/>
  </w15:person>
  <w15:person w15:author="ANFR">
    <w15:presenceInfo w15:providerId="None" w15:userId="ANFR"/>
  </w15:person>
  <w15:person w15:author="Germany">
    <w15:presenceInfo w15:providerId="None" w15:userId="Germany"/>
  </w15:person>
  <w15:person w15:author="Hans-Karl von Arnim">
    <w15:presenceInfo w15:providerId="AD" w15:userId="S-1-5-21-1403719594-178132055-1555438652-4059"/>
  </w15:person>
  <w15:person w15:author="Limousin, Catherine">
    <w15:presenceInfo w15:providerId="AD" w15:userId="S::catherine.limousin@itu.int::f989ae12-b841-415c-86df-5ec5cb96e9e1"/>
  </w15:person>
  <w15:person w15:author="Sinanis, Nick">
    <w15:presenceInfo w15:providerId="AD" w15:userId="S::nick.sinanis@itu.int::85edf828-e15e-47d3-b7fd-0cc9828f2e63"/>
  </w15:person>
  <w15:person w15:author="GE Xia">
    <w15:presenceInfo w15:providerId="Windows Live" w15:userId="0a647736cd4fd3e8"/>
  </w15:person>
  <w15:person w15:author="SWG 4C1 chair">
    <w15:presenceInfo w15:providerId="Windows Live" w15:userId="0a647736cd4fd3e8"/>
  </w15:person>
  <w15:person w15:author="ITU -LRT-">
    <w15:presenceInfo w15:providerId="None" w15:userId="ITU -LRT-"/>
  </w15:person>
  <w15:person w15:author="GX">
    <w15:presenceInfo w15:providerId="Windows Live" w15:userId="0a647736cd4fd3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fr-CH" w:vendorID="64" w:dllVersion="0" w:nlCheck="1" w:checkStyle="0"/>
  <w:activeWritingStyle w:appName="MSWord" w:lang="fr-FR" w:vendorID="64" w:dllVersion="6" w:nlCheck="1" w:checkStyle="0"/>
  <w:activeWritingStyle w:appName="MSWord" w:lang="en-CA" w:vendorID="64" w:dllVersion="6" w:nlCheck="1" w:checkStyle="1"/>
  <w:activeWritingStyle w:appName="MSWord" w:lang="fr-CH" w:vendorID="64" w:dllVersion="6" w:nlCheck="1" w:checkStyle="0"/>
  <w:activeWritingStyle w:appName="MSWord" w:lang="en-GB" w:vendorID="64" w:dllVersion="131078" w:nlCheck="1" w:checkStyle="1"/>
  <w:activeWritingStyle w:appName="MSWord" w:lang="fr-FR" w:vendorID="64" w:dllVersion="131078" w:nlCheck="1" w:checkStyle="0"/>
  <w:activeWritingStyle w:appName="MSWord" w:lang="en-CA" w:vendorID="64" w:dllVersion="131078" w:nlCheck="1" w:checkStyle="1"/>
  <w:activeWritingStyle w:appName="MSWord" w:lang="en-US" w:vendorID="64" w:dllVersion="131078" w:nlCheck="1" w:checkStyle="1"/>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EC3"/>
    <w:rsid w:val="000034A8"/>
    <w:rsid w:val="000069D4"/>
    <w:rsid w:val="000174AD"/>
    <w:rsid w:val="00036A4D"/>
    <w:rsid w:val="000458AF"/>
    <w:rsid w:val="00047A1D"/>
    <w:rsid w:val="000604B9"/>
    <w:rsid w:val="000A5239"/>
    <w:rsid w:val="000A7D55"/>
    <w:rsid w:val="000B1E18"/>
    <w:rsid w:val="000C12C8"/>
    <w:rsid w:val="000C2E8E"/>
    <w:rsid w:val="000D52EA"/>
    <w:rsid w:val="000E0E7C"/>
    <w:rsid w:val="000F1B4B"/>
    <w:rsid w:val="00113527"/>
    <w:rsid w:val="0012744F"/>
    <w:rsid w:val="00130CB8"/>
    <w:rsid w:val="00131178"/>
    <w:rsid w:val="0014518E"/>
    <w:rsid w:val="00156F66"/>
    <w:rsid w:val="00163271"/>
    <w:rsid w:val="00170075"/>
    <w:rsid w:val="00172122"/>
    <w:rsid w:val="00182528"/>
    <w:rsid w:val="0018500B"/>
    <w:rsid w:val="00196A19"/>
    <w:rsid w:val="001B5CFB"/>
    <w:rsid w:val="001D4DA5"/>
    <w:rsid w:val="00202DC1"/>
    <w:rsid w:val="0020415E"/>
    <w:rsid w:val="002116EE"/>
    <w:rsid w:val="002155FA"/>
    <w:rsid w:val="00217D61"/>
    <w:rsid w:val="002309D8"/>
    <w:rsid w:val="00230BBB"/>
    <w:rsid w:val="00251FBA"/>
    <w:rsid w:val="00256FC1"/>
    <w:rsid w:val="00273AC7"/>
    <w:rsid w:val="002A7FE2"/>
    <w:rsid w:val="002E1B4F"/>
    <w:rsid w:val="002E4BF8"/>
    <w:rsid w:val="002F2E67"/>
    <w:rsid w:val="002F3A23"/>
    <w:rsid w:val="002F7CB3"/>
    <w:rsid w:val="00315546"/>
    <w:rsid w:val="00317D3B"/>
    <w:rsid w:val="00330567"/>
    <w:rsid w:val="00343677"/>
    <w:rsid w:val="00376D98"/>
    <w:rsid w:val="00386A9D"/>
    <w:rsid w:val="00391081"/>
    <w:rsid w:val="003A6693"/>
    <w:rsid w:val="003A78BA"/>
    <w:rsid w:val="003B2789"/>
    <w:rsid w:val="003B47C8"/>
    <w:rsid w:val="003C13CE"/>
    <w:rsid w:val="003C697E"/>
    <w:rsid w:val="003E2518"/>
    <w:rsid w:val="003E7CEF"/>
    <w:rsid w:val="0041015D"/>
    <w:rsid w:val="00420909"/>
    <w:rsid w:val="00451A99"/>
    <w:rsid w:val="00472714"/>
    <w:rsid w:val="004A74AC"/>
    <w:rsid w:val="004B1EB4"/>
    <w:rsid w:val="004B1EF7"/>
    <w:rsid w:val="004B3FAD"/>
    <w:rsid w:val="004C4202"/>
    <w:rsid w:val="004C5749"/>
    <w:rsid w:val="004C64AC"/>
    <w:rsid w:val="004F086A"/>
    <w:rsid w:val="00501DCA"/>
    <w:rsid w:val="00504FBE"/>
    <w:rsid w:val="00506C2B"/>
    <w:rsid w:val="00513A47"/>
    <w:rsid w:val="005140DE"/>
    <w:rsid w:val="00517CA9"/>
    <w:rsid w:val="005353AF"/>
    <w:rsid w:val="005408DF"/>
    <w:rsid w:val="00566183"/>
    <w:rsid w:val="00570F9B"/>
    <w:rsid w:val="00573344"/>
    <w:rsid w:val="00583F9B"/>
    <w:rsid w:val="00593F2A"/>
    <w:rsid w:val="005B0D29"/>
    <w:rsid w:val="005D4037"/>
    <w:rsid w:val="005D53C6"/>
    <w:rsid w:val="005E5C10"/>
    <w:rsid w:val="005F2C78"/>
    <w:rsid w:val="006144E4"/>
    <w:rsid w:val="006346AB"/>
    <w:rsid w:val="00650299"/>
    <w:rsid w:val="00655FC5"/>
    <w:rsid w:val="00687B39"/>
    <w:rsid w:val="006A2EB1"/>
    <w:rsid w:val="006D6E2F"/>
    <w:rsid w:val="006D6E6B"/>
    <w:rsid w:val="006F2E99"/>
    <w:rsid w:val="00702E06"/>
    <w:rsid w:val="00725B2B"/>
    <w:rsid w:val="007512FC"/>
    <w:rsid w:val="0075281C"/>
    <w:rsid w:val="0075755B"/>
    <w:rsid w:val="00774819"/>
    <w:rsid w:val="00786F15"/>
    <w:rsid w:val="007A1592"/>
    <w:rsid w:val="0080538C"/>
    <w:rsid w:val="00814E0A"/>
    <w:rsid w:val="00822581"/>
    <w:rsid w:val="008309DD"/>
    <w:rsid w:val="0083227A"/>
    <w:rsid w:val="00856C3F"/>
    <w:rsid w:val="008663C1"/>
    <w:rsid w:val="00866900"/>
    <w:rsid w:val="00876A8A"/>
    <w:rsid w:val="00881BA1"/>
    <w:rsid w:val="00892BFF"/>
    <w:rsid w:val="0089632B"/>
    <w:rsid w:val="008B6949"/>
    <w:rsid w:val="008C2302"/>
    <w:rsid w:val="008C26B8"/>
    <w:rsid w:val="008C550A"/>
    <w:rsid w:val="008C7C7A"/>
    <w:rsid w:val="008D2351"/>
    <w:rsid w:val="008D6425"/>
    <w:rsid w:val="008F208F"/>
    <w:rsid w:val="008F413C"/>
    <w:rsid w:val="00966A0B"/>
    <w:rsid w:val="00982084"/>
    <w:rsid w:val="00995963"/>
    <w:rsid w:val="009A1F0D"/>
    <w:rsid w:val="009B4F47"/>
    <w:rsid w:val="009B61EB"/>
    <w:rsid w:val="009B6D22"/>
    <w:rsid w:val="009C185B"/>
    <w:rsid w:val="009C1A53"/>
    <w:rsid w:val="009C2064"/>
    <w:rsid w:val="009D1697"/>
    <w:rsid w:val="009D7709"/>
    <w:rsid w:val="009E0EC3"/>
    <w:rsid w:val="009F3A46"/>
    <w:rsid w:val="009F6520"/>
    <w:rsid w:val="00A014F8"/>
    <w:rsid w:val="00A12263"/>
    <w:rsid w:val="00A1610B"/>
    <w:rsid w:val="00A25E2D"/>
    <w:rsid w:val="00A26752"/>
    <w:rsid w:val="00A30315"/>
    <w:rsid w:val="00A44999"/>
    <w:rsid w:val="00A45F56"/>
    <w:rsid w:val="00A5173C"/>
    <w:rsid w:val="00A60488"/>
    <w:rsid w:val="00A61AEF"/>
    <w:rsid w:val="00A718FB"/>
    <w:rsid w:val="00AA2F87"/>
    <w:rsid w:val="00AD2345"/>
    <w:rsid w:val="00AF0112"/>
    <w:rsid w:val="00AF173A"/>
    <w:rsid w:val="00B066A4"/>
    <w:rsid w:val="00B07A13"/>
    <w:rsid w:val="00B23D2B"/>
    <w:rsid w:val="00B4279B"/>
    <w:rsid w:val="00B45FC9"/>
    <w:rsid w:val="00B46C41"/>
    <w:rsid w:val="00B50AB9"/>
    <w:rsid w:val="00B50E78"/>
    <w:rsid w:val="00B63700"/>
    <w:rsid w:val="00B6596E"/>
    <w:rsid w:val="00B76F35"/>
    <w:rsid w:val="00B81138"/>
    <w:rsid w:val="00BA56F2"/>
    <w:rsid w:val="00BA6045"/>
    <w:rsid w:val="00BC7CCF"/>
    <w:rsid w:val="00BE470B"/>
    <w:rsid w:val="00C1266E"/>
    <w:rsid w:val="00C13E8E"/>
    <w:rsid w:val="00C57A91"/>
    <w:rsid w:val="00C61478"/>
    <w:rsid w:val="00C73EF8"/>
    <w:rsid w:val="00CC01C2"/>
    <w:rsid w:val="00CE4CF0"/>
    <w:rsid w:val="00CE7FB6"/>
    <w:rsid w:val="00CF21F2"/>
    <w:rsid w:val="00D02712"/>
    <w:rsid w:val="00D046A7"/>
    <w:rsid w:val="00D214D0"/>
    <w:rsid w:val="00D35C79"/>
    <w:rsid w:val="00D6546B"/>
    <w:rsid w:val="00D94D0B"/>
    <w:rsid w:val="00DA227C"/>
    <w:rsid w:val="00DA443B"/>
    <w:rsid w:val="00DB178B"/>
    <w:rsid w:val="00DC17D3"/>
    <w:rsid w:val="00DD4BED"/>
    <w:rsid w:val="00DE39F0"/>
    <w:rsid w:val="00DF0AF3"/>
    <w:rsid w:val="00DF7E9F"/>
    <w:rsid w:val="00E27D7E"/>
    <w:rsid w:val="00E32D42"/>
    <w:rsid w:val="00E341B6"/>
    <w:rsid w:val="00E42E13"/>
    <w:rsid w:val="00E47329"/>
    <w:rsid w:val="00E56D5C"/>
    <w:rsid w:val="00E60357"/>
    <w:rsid w:val="00E6257C"/>
    <w:rsid w:val="00E63C59"/>
    <w:rsid w:val="00E94797"/>
    <w:rsid w:val="00EA0558"/>
    <w:rsid w:val="00EA3201"/>
    <w:rsid w:val="00F25662"/>
    <w:rsid w:val="00F429E5"/>
    <w:rsid w:val="00F824F4"/>
    <w:rsid w:val="00FA124A"/>
    <w:rsid w:val="00FB5F49"/>
    <w:rsid w:val="00FC08DD"/>
    <w:rsid w:val="00FC2316"/>
    <w:rsid w:val="00FC2CFD"/>
    <w:rsid w:val="00FF31E1"/>
    <w:rsid w:val="00FF73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88069"/>
  <w15:docId w15:val="{A8F9E4CF-A3BB-4211-AB84-5C57DD98F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2FC"/>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uiPriority w:val="99"/>
    <w:rsid w:val="009C185B"/>
    <w:rPr>
      <w:rFonts w:ascii="Times New Roman Bold" w:hAnsi="Times New Roman Bold"/>
      <w:b/>
    </w:rPr>
  </w:style>
  <w:style w:type="paragraph" w:customStyle="1" w:styleId="Chaptitle">
    <w:name w:val="Chap_title"/>
    <w:basedOn w:val="Arttitle"/>
    <w:next w:val="Normal"/>
    <w:uiPriority w:val="99"/>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
    <w:basedOn w:val="Normal"/>
    <w:link w:val="FootnoteTextChar"/>
    <w:qFormat/>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
    <w:basedOn w:val="Normal"/>
    <w:link w:val="HeaderChar"/>
    <w:uiPriority w:val="99"/>
    <w:qFormat/>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qFormat/>
    <w:rsid w:val="009C185B"/>
    <w:rPr>
      <w:rFonts w:ascii="Times New Roman" w:hAnsi="Times New Roman"/>
      <w:b/>
    </w:rPr>
  </w:style>
  <w:style w:type="character" w:customStyle="1" w:styleId="Artref">
    <w:name w:val="Art_ref"/>
    <w:basedOn w:val="DefaultParagraphFont"/>
    <w:qFormat/>
    <w:rsid w:val="009C185B"/>
  </w:style>
  <w:style w:type="character" w:customStyle="1" w:styleId="Tablefreq">
    <w:name w:val="Table_freq"/>
    <w:basedOn w:val="DefaultParagraphFont"/>
    <w:qForma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uiPriority w:val="99"/>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qFormat/>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qFormat/>
    <w:rsid w:val="005140DE"/>
    <w:rPr>
      <w:color w:val="0000FF" w:themeColor="hyperlink"/>
      <w:u w:val="single"/>
    </w:rPr>
  </w:style>
  <w:style w:type="character" w:customStyle="1" w:styleId="NormalaftertitleChar">
    <w:name w:val="Normal_after_title Char"/>
    <w:basedOn w:val="DefaultParagraphFont"/>
    <w:link w:val="Normalaftertitle"/>
    <w:uiPriority w:val="99"/>
    <w:locked/>
    <w:rsid w:val="005140DE"/>
    <w:rPr>
      <w:rFonts w:ascii="Times New Roman" w:hAnsi="Times New Roman"/>
      <w:sz w:val="24"/>
      <w:lang w:val="en-GB" w:eastAsia="en-US"/>
    </w:rPr>
  </w:style>
  <w:style w:type="character" w:customStyle="1" w:styleId="enumlev1Char">
    <w:name w:val="enumlev1 Char"/>
    <w:basedOn w:val="DefaultParagraphFont"/>
    <w:link w:val="enumlev1"/>
    <w:qFormat/>
    <w:locked/>
    <w:rsid w:val="005140DE"/>
    <w:rPr>
      <w:rFonts w:ascii="Times New Roman" w:hAnsi="Times New Roman"/>
      <w:sz w:val="24"/>
      <w:lang w:val="en-GB" w:eastAsia="en-US"/>
    </w:rPr>
  </w:style>
  <w:style w:type="character" w:customStyle="1" w:styleId="ArtrefBold">
    <w:name w:val="Art_ref + Bold"/>
    <w:basedOn w:val="DefaultParagraphFont"/>
    <w:rsid w:val="005140DE"/>
    <w:rPr>
      <w:b/>
      <w:bCs/>
      <w:color w:val="auto"/>
    </w:rPr>
  </w:style>
  <w:style w:type="character" w:customStyle="1" w:styleId="href">
    <w:name w:val="href"/>
    <w:basedOn w:val="DefaultParagraphFont"/>
    <w:rsid w:val="005140DE"/>
  </w:style>
  <w:style w:type="character" w:customStyle="1" w:styleId="TabletextChar">
    <w:name w:val="Table_text Char"/>
    <w:basedOn w:val="DefaultParagraphFont"/>
    <w:link w:val="Tabletext"/>
    <w:qFormat/>
    <w:rsid w:val="005140DE"/>
    <w:rPr>
      <w:rFonts w:ascii="Times New Roman" w:hAnsi="Times New Roman"/>
      <w:lang w:val="en-GB" w:eastAsia="en-US"/>
    </w:rPr>
  </w:style>
  <w:style w:type="character" w:customStyle="1" w:styleId="TabletitleChar">
    <w:name w:val="Table_title Char"/>
    <w:basedOn w:val="DefaultParagraphFont"/>
    <w:link w:val="Tabletitle"/>
    <w:rsid w:val="005140DE"/>
    <w:rPr>
      <w:rFonts w:ascii="Times New Roman Bold" w:hAnsi="Times New Roman Bold"/>
      <w:b/>
      <w:lang w:val="en-GB" w:eastAsia="en-US"/>
    </w:rPr>
  </w:style>
  <w:style w:type="character" w:customStyle="1" w:styleId="NormalaftertitleChar0">
    <w:name w:val="Normal after title Char"/>
    <w:basedOn w:val="DefaultParagraphFont"/>
    <w:link w:val="Normalaftertitle0"/>
    <w:rsid w:val="005140DE"/>
    <w:rPr>
      <w:rFonts w:ascii="Times New Roman" w:hAnsi="Times New Roman"/>
      <w:sz w:val="24"/>
      <w:lang w:val="en-GB" w:eastAsia="en-US"/>
    </w:rPr>
  </w:style>
  <w:style w:type="character" w:customStyle="1" w:styleId="TableNoChar">
    <w:name w:val="Table_No Char"/>
    <w:basedOn w:val="DefaultParagraphFont"/>
    <w:link w:val="TableNo"/>
    <w:locked/>
    <w:rsid w:val="005140DE"/>
    <w:rPr>
      <w:rFonts w:ascii="Times New Roman" w:hAnsi="Times New Roman"/>
      <w:caps/>
      <w:lang w:val="en-GB" w:eastAsia="en-US"/>
    </w:rPr>
  </w:style>
  <w:style w:type="character" w:customStyle="1" w:styleId="TableheadChar">
    <w:name w:val="Table_head Char"/>
    <w:basedOn w:val="DefaultParagraphFont"/>
    <w:link w:val="Tablehead"/>
    <w:rsid w:val="005140DE"/>
    <w:rPr>
      <w:rFonts w:ascii="Times New Roman Bold" w:hAnsi="Times New Roman Bold" w:cs="Times New Roman Bold"/>
      <w:b/>
      <w:lang w:val="en-GB" w:eastAsia="en-US"/>
    </w:rPr>
  </w:style>
  <w:style w:type="character" w:customStyle="1" w:styleId="Tabledefbold">
    <w:name w:val="Table_def + bold"/>
    <w:basedOn w:val="DefaultParagraphFont"/>
    <w:rsid w:val="005140DE"/>
    <w:rPr>
      <w:b/>
      <w:bCs w:val="0"/>
      <w:color w:val="auto"/>
      <w:lang w:val="en-GB"/>
    </w:rPr>
  </w:style>
  <w:style w:type="character" w:customStyle="1" w:styleId="TablelegendChar">
    <w:name w:val="Table_legend Char"/>
    <w:basedOn w:val="TabletextChar"/>
    <w:link w:val="Tablelegend"/>
    <w:rsid w:val="005140DE"/>
    <w:rPr>
      <w:rFonts w:ascii="Times New Roman" w:hAnsi="Times New Roman"/>
      <w:sz w:val="18"/>
      <w:lang w:val="en-GB" w:eastAsia="en-US"/>
    </w:rPr>
  </w:style>
  <w:style w:type="character" w:styleId="CommentReference">
    <w:name w:val="annotation reference"/>
    <w:basedOn w:val="DefaultParagraphFont"/>
    <w:semiHidden/>
    <w:unhideWhenUsed/>
    <w:rsid w:val="005140DE"/>
    <w:rPr>
      <w:sz w:val="16"/>
      <w:szCs w:val="16"/>
    </w:rPr>
  </w:style>
  <w:style w:type="paragraph" w:styleId="CommentText">
    <w:name w:val="annotation text"/>
    <w:basedOn w:val="Normal"/>
    <w:link w:val="CommentTextChar"/>
    <w:unhideWhenUsed/>
    <w:rsid w:val="005140DE"/>
    <w:rPr>
      <w:rFonts w:eastAsiaTheme="minorEastAsia"/>
      <w:sz w:val="20"/>
    </w:rPr>
  </w:style>
  <w:style w:type="character" w:customStyle="1" w:styleId="CommentTextChar">
    <w:name w:val="Comment Text Char"/>
    <w:basedOn w:val="DefaultParagraphFont"/>
    <w:link w:val="CommentText"/>
    <w:rsid w:val="005140DE"/>
    <w:rPr>
      <w:rFonts w:ascii="Times New Roman" w:eastAsiaTheme="minorEastAsia" w:hAnsi="Times New Roman"/>
      <w:lang w:val="en-GB" w:eastAsia="en-US"/>
    </w:rPr>
  </w:style>
  <w:style w:type="paragraph" w:styleId="CommentSubject">
    <w:name w:val="annotation subject"/>
    <w:basedOn w:val="CommentText"/>
    <w:next w:val="CommentText"/>
    <w:link w:val="CommentSubjectChar"/>
    <w:semiHidden/>
    <w:unhideWhenUsed/>
    <w:rsid w:val="005140DE"/>
    <w:rPr>
      <w:b/>
      <w:bCs/>
    </w:rPr>
  </w:style>
  <w:style w:type="character" w:customStyle="1" w:styleId="CommentSubjectChar">
    <w:name w:val="Comment Subject Char"/>
    <w:basedOn w:val="CommentTextChar"/>
    <w:link w:val="CommentSubject"/>
    <w:semiHidden/>
    <w:rsid w:val="005140DE"/>
    <w:rPr>
      <w:rFonts w:ascii="Times New Roman" w:eastAsiaTheme="minorEastAsia" w:hAnsi="Times New Roman"/>
      <w:b/>
      <w:bCs/>
      <w:lang w:val="en-GB" w:eastAsia="en-US"/>
    </w:rPr>
  </w:style>
  <w:style w:type="character" w:styleId="FollowedHyperlink">
    <w:name w:val="FollowedHyperlink"/>
    <w:basedOn w:val="DefaultParagraphFont"/>
    <w:semiHidden/>
    <w:unhideWhenUsed/>
    <w:rsid w:val="005140DE"/>
    <w:rPr>
      <w:color w:val="800080" w:themeColor="followedHyperlink"/>
      <w:u w:val="single"/>
    </w:rPr>
  </w:style>
  <w:style w:type="character" w:customStyle="1" w:styleId="ArttitleCar">
    <w:name w:val="Art_title Car"/>
    <w:basedOn w:val="DefaultParagraphFont"/>
    <w:link w:val="Arttitle"/>
    <w:rsid w:val="005140DE"/>
    <w:rPr>
      <w:rFonts w:ascii="Times New Roman" w:hAnsi="Times New Roman"/>
      <w:b/>
      <w:sz w:val="28"/>
      <w:lang w:val="en-GB" w:eastAsia="en-US"/>
    </w:rPr>
  </w:style>
  <w:style w:type="character" w:customStyle="1" w:styleId="NoteChar">
    <w:name w:val="Note Char"/>
    <w:basedOn w:val="DefaultParagraphFont"/>
    <w:link w:val="Note"/>
    <w:qFormat/>
    <w:locked/>
    <w:rsid w:val="005140DE"/>
    <w:rPr>
      <w:rFonts w:ascii="Times New Roman" w:hAnsi="Times New Roman"/>
      <w:sz w:val="22"/>
      <w:lang w:val="en-GB" w:eastAsia="en-US"/>
    </w:rPr>
  </w:style>
  <w:style w:type="character" w:customStyle="1" w:styleId="ApprefBold">
    <w:name w:val="App_ref + Bold"/>
    <w:basedOn w:val="Appref"/>
    <w:qFormat/>
    <w:rsid w:val="005140DE"/>
    <w:rPr>
      <w:b/>
      <w:bCs/>
      <w:color w:val="000000"/>
    </w:rPr>
  </w:style>
  <w:style w:type="paragraph" w:styleId="BalloonText">
    <w:name w:val="Balloon Text"/>
    <w:basedOn w:val="Normal"/>
    <w:link w:val="BalloonTextChar"/>
    <w:semiHidden/>
    <w:unhideWhenUsed/>
    <w:rsid w:val="005140DE"/>
    <w:pPr>
      <w:spacing w:before="0"/>
    </w:pPr>
    <w:rPr>
      <w:rFonts w:ascii="Segoe UI" w:eastAsiaTheme="minorEastAsia" w:hAnsi="Segoe UI" w:cs="Segoe UI"/>
      <w:sz w:val="18"/>
      <w:szCs w:val="18"/>
    </w:rPr>
  </w:style>
  <w:style w:type="character" w:customStyle="1" w:styleId="BalloonTextChar">
    <w:name w:val="Balloon Text Char"/>
    <w:basedOn w:val="DefaultParagraphFont"/>
    <w:link w:val="BalloonText"/>
    <w:semiHidden/>
    <w:rsid w:val="005140DE"/>
    <w:rPr>
      <w:rFonts w:ascii="Segoe UI" w:eastAsiaTheme="minorEastAsia" w:hAnsi="Segoe UI" w:cs="Segoe UI"/>
      <w:sz w:val="18"/>
      <w:szCs w:val="18"/>
      <w:lang w:val="en-GB" w:eastAsia="en-US"/>
    </w:rPr>
  </w:style>
  <w:style w:type="character" w:customStyle="1" w:styleId="1">
    <w:name w:val="未处理的提及1"/>
    <w:basedOn w:val="DefaultParagraphFont"/>
    <w:uiPriority w:val="99"/>
    <w:semiHidden/>
    <w:unhideWhenUsed/>
    <w:rsid w:val="005140DE"/>
    <w:rPr>
      <w:color w:val="605E5C"/>
      <w:shd w:val="clear" w:color="auto" w:fill="E1DFDD"/>
    </w:rPr>
  </w:style>
  <w:style w:type="character" w:customStyle="1" w:styleId="ApprefBold0">
    <w:name w:val="App_ref +  Bold"/>
    <w:basedOn w:val="DefaultParagraphFont"/>
    <w:rsid w:val="005140DE"/>
    <w:rPr>
      <w:b/>
      <w:color w:val="auto"/>
    </w:rPr>
  </w:style>
  <w:style w:type="character" w:customStyle="1" w:styleId="UnresolvedMention1">
    <w:name w:val="Unresolved Mention1"/>
    <w:basedOn w:val="DefaultParagraphFont"/>
    <w:uiPriority w:val="99"/>
    <w:semiHidden/>
    <w:unhideWhenUsed/>
    <w:rsid w:val="005140DE"/>
    <w:rPr>
      <w:color w:val="605E5C"/>
      <w:shd w:val="clear" w:color="auto" w:fill="E1DFDD"/>
    </w:rPr>
  </w:style>
  <w:style w:type="paragraph" w:styleId="Revision">
    <w:name w:val="Revision"/>
    <w:hidden/>
    <w:uiPriority w:val="99"/>
    <w:semiHidden/>
    <w:rsid w:val="005140DE"/>
    <w:rPr>
      <w:rFonts w:ascii="Times New Roman" w:hAnsi="Times New Roman"/>
      <w:sz w:val="24"/>
      <w:lang w:val="en-GB" w:eastAsia="en-US"/>
    </w:rPr>
  </w:style>
  <w:style w:type="character" w:customStyle="1" w:styleId="ArtrefBold0">
    <w:name w:val="Art_ref +  Bold"/>
    <w:basedOn w:val="Artref"/>
    <w:rsid w:val="005140DE"/>
    <w:rPr>
      <w:b/>
      <w:color w:val="auto"/>
    </w:rPr>
  </w:style>
  <w:style w:type="paragraph" w:styleId="ListParagraph">
    <w:name w:val="List Paragraph"/>
    <w:basedOn w:val="Normal"/>
    <w:uiPriority w:val="34"/>
    <w:qFormat/>
    <w:rsid w:val="005140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880579">
      <w:bodyDiv w:val="1"/>
      <w:marLeft w:val="0"/>
      <w:marRight w:val="0"/>
      <w:marTop w:val="0"/>
      <w:marBottom w:val="0"/>
      <w:divBdr>
        <w:top w:val="none" w:sz="0" w:space="0" w:color="auto"/>
        <w:left w:val="none" w:sz="0" w:space="0" w:color="auto"/>
        <w:bottom w:val="none" w:sz="0" w:space="0" w:color="auto"/>
        <w:right w:val="none" w:sz="0" w:space="0" w:color="auto"/>
      </w:divBdr>
    </w:div>
    <w:div w:id="1469393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tu.int/pub/R-RES-R.2-8-2019" TargetMode="External"/><Relationship Id="rId13" Type="http://schemas.openxmlformats.org/officeDocument/2006/relationships/hyperlink" Target="http://www.itu.int/rec/R-REC-M.541/en" TargetMode="External"/><Relationship Id="rId18" Type="http://schemas.openxmlformats.org/officeDocument/2006/relationships/hyperlink" Target="http://www.itu.int/rec/R-REC-M.1184/e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itu.int/rec/R-REC-RA.1513/en" TargetMode="External"/><Relationship Id="rId7" Type="http://schemas.openxmlformats.org/officeDocument/2006/relationships/endnotes" Target="endnotes.xml"/><Relationship Id="rId12" Type="http://schemas.openxmlformats.org/officeDocument/2006/relationships/hyperlink" Target="http://www.itu.int/rec/R-REC-M.493/en" TargetMode="External"/><Relationship Id="rId17" Type="http://schemas.openxmlformats.org/officeDocument/2006/relationships/hyperlink" Target="https://www.itu.int/rec/R-REC-M/recommendation.asp?lang=en&amp;parent=R-REC-M.2058"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tu.int/rec/R-REC-M/recommendation.asp?lang=en&amp;parent=R-REC-M.2010" TargetMode="External"/><Relationship Id="rId20" Type="http://schemas.openxmlformats.org/officeDocument/2006/relationships/hyperlink" Target="http://www.itu.int/rec/R-REC-RA.769/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rec/R-REC-M.492/en" TargetMode="External"/><Relationship Id="rId24" Type="http://schemas.openxmlformats.org/officeDocument/2006/relationships/hyperlink" Target="http://www.itu.int/pub/R-RES-R.2-8-2019" TargetMode="External"/><Relationship Id="rId5" Type="http://schemas.openxmlformats.org/officeDocument/2006/relationships/webSettings" Target="webSettings.xml"/><Relationship Id="rId15" Type="http://schemas.openxmlformats.org/officeDocument/2006/relationships/hyperlink" Target="https://www.itu.int/rec/R-REC-M/recommendation.asp?lang=en&amp;parent=R-REC-M.1798" TargetMode="External"/><Relationship Id="rId23" Type="http://schemas.openxmlformats.org/officeDocument/2006/relationships/hyperlink" Target="http://www.itu.int/pub/R-REP-M.2369" TargetMode="External"/><Relationship Id="rId28" Type="http://schemas.openxmlformats.org/officeDocument/2006/relationships/theme" Target="theme/theme1.xml"/><Relationship Id="rId10" Type="http://schemas.openxmlformats.org/officeDocument/2006/relationships/hyperlink" Target="http://www.itu.int/rec/R-REC-M.476/en" TargetMode="External"/><Relationship Id="rId19" Type="http://schemas.openxmlformats.org/officeDocument/2006/relationships/hyperlink" Target="http://www.itu.int/rec/R-REC-M.1188/en" TargetMode="External"/><Relationship Id="rId4" Type="http://schemas.openxmlformats.org/officeDocument/2006/relationships/settings" Target="settings.xml"/><Relationship Id="rId9" Type="http://schemas.openxmlformats.org/officeDocument/2006/relationships/hyperlink" Target="http://www.itu.int/pub/R-RES-R.2-8-2019" TargetMode="External"/><Relationship Id="rId14" Type="http://schemas.openxmlformats.org/officeDocument/2006/relationships/hyperlink" Target="http://www.itu.int/rec/R-REC-M.625/en" TargetMode="External"/><Relationship Id="rId22" Type="http://schemas.openxmlformats.org/officeDocument/2006/relationships/hyperlink" Target="http://www.itu.int/rec/R-REC-RA.1631/en"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3F42B-F9B1-4C6C-9B74-DAE386826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40</Pages>
  <Words>13370</Words>
  <Characters>76212</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Limousin Catherine</dc:creator>
  <cp:keywords/>
  <dc:description/>
  <cp:lastModifiedBy>Bruce Lamb</cp:lastModifiedBy>
  <cp:revision>4</cp:revision>
  <cp:lastPrinted>2008-02-21T17:04:00Z</cp:lastPrinted>
  <dcterms:created xsi:type="dcterms:W3CDTF">2022-06-15T12:09:00Z</dcterms:created>
  <dcterms:modified xsi:type="dcterms:W3CDTF">2022-06-15T12:10:00Z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