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8885" w:type="dxa"/>
        <w:tblInd w:w="-5" w:type="dxa"/>
        <w:tblLook w:val="04A0" w:firstRow="1" w:lastRow="0" w:firstColumn="1" w:lastColumn="0" w:noHBand="0" w:noVBand="1"/>
      </w:tblPr>
      <w:tblGrid>
        <w:gridCol w:w="3955"/>
        <w:gridCol w:w="4930"/>
      </w:tblGrid>
      <w:tr w:rsidR="00DC2262" w14:paraId="606925A9" w14:textId="77777777" w:rsidTr="00DC2262">
        <w:tc>
          <w:tcPr>
            <w:tcW w:w="8885"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128CADF7" w14:textId="77777777" w:rsidR="00DC2262" w:rsidRDefault="00DC2262">
            <w:pPr>
              <w:spacing w:before="120" w:line="240" w:lineRule="auto"/>
              <w:rPr>
                <w:rFonts w:ascii="Times New Roman" w:hAnsi="Times New Roman" w:cs="Times New Roman"/>
                <w:b/>
              </w:rPr>
            </w:pPr>
            <w:r>
              <w:rPr>
                <w:rFonts w:ascii="Times New Roman" w:hAnsi="Times New Roman" w:cs="Times New Roman"/>
                <w:b/>
              </w:rPr>
              <w:t>US Radiocommunication Sector</w:t>
            </w:r>
          </w:p>
          <w:p w14:paraId="39FAAA6F" w14:textId="77777777" w:rsidR="00DC2262" w:rsidRDefault="00DC2262">
            <w:pPr>
              <w:spacing w:before="120" w:line="240" w:lineRule="auto"/>
              <w:rPr>
                <w:rFonts w:ascii="Times New Roman" w:hAnsi="Times New Roman" w:cs="Times New Roman"/>
              </w:rPr>
            </w:pPr>
            <w:r>
              <w:rPr>
                <w:rFonts w:ascii="Times New Roman" w:hAnsi="Times New Roman" w:cs="Times New Roman"/>
                <w:b/>
              </w:rPr>
              <w:t>FACT SHEET</w:t>
            </w:r>
          </w:p>
        </w:tc>
      </w:tr>
      <w:tr w:rsidR="00DC2262" w14:paraId="6EEFD01D" w14:textId="77777777" w:rsidTr="008602AB">
        <w:trPr>
          <w:trHeight w:val="683"/>
        </w:trPr>
        <w:tc>
          <w:tcPr>
            <w:tcW w:w="3955" w:type="dxa"/>
            <w:tcBorders>
              <w:top w:val="single" w:sz="4" w:space="0" w:color="auto"/>
              <w:left w:val="single" w:sz="4" w:space="0" w:color="auto"/>
              <w:bottom w:val="single" w:sz="4" w:space="0" w:color="auto"/>
              <w:right w:val="single" w:sz="4" w:space="0" w:color="auto"/>
            </w:tcBorders>
            <w:hideMark/>
          </w:tcPr>
          <w:p w14:paraId="3CD6AD38" w14:textId="77777777" w:rsidR="00DC2262" w:rsidRDefault="00DC2262">
            <w:pPr>
              <w:spacing w:line="240" w:lineRule="auto"/>
              <w:jc w:val="both"/>
              <w:rPr>
                <w:rFonts w:ascii="Times New Roman" w:hAnsi="Times New Roman" w:cs="Times New Roman"/>
                <w:sz w:val="24"/>
                <w:szCs w:val="24"/>
              </w:rPr>
            </w:pPr>
            <w:r>
              <w:rPr>
                <w:rFonts w:ascii="Times New Roman" w:hAnsi="Times New Roman" w:cs="Times New Roman"/>
                <w:b/>
                <w:sz w:val="24"/>
                <w:szCs w:val="24"/>
              </w:rPr>
              <w:t xml:space="preserve">Working Party: </w:t>
            </w:r>
            <w:r>
              <w:rPr>
                <w:rFonts w:ascii="Times New Roman" w:hAnsi="Times New Roman" w:cs="Times New Roman"/>
                <w:bCs/>
                <w:sz w:val="24"/>
                <w:szCs w:val="24"/>
              </w:rPr>
              <w:t>ITU-R WP 5B</w:t>
            </w:r>
          </w:p>
        </w:tc>
        <w:tc>
          <w:tcPr>
            <w:tcW w:w="4930" w:type="dxa"/>
            <w:tcBorders>
              <w:top w:val="single" w:sz="4" w:space="0" w:color="auto"/>
              <w:left w:val="single" w:sz="4" w:space="0" w:color="auto"/>
              <w:bottom w:val="single" w:sz="4" w:space="0" w:color="auto"/>
              <w:right w:val="single" w:sz="4" w:space="0" w:color="auto"/>
            </w:tcBorders>
            <w:hideMark/>
          </w:tcPr>
          <w:p w14:paraId="12C01B9B" w14:textId="5E8DAEB5" w:rsidR="00DC2262" w:rsidRDefault="00DC2262">
            <w:pPr>
              <w:spacing w:line="240" w:lineRule="auto"/>
              <w:jc w:val="left"/>
              <w:rPr>
                <w:rFonts w:ascii="Times New Roman" w:hAnsi="Times New Roman" w:cs="Times New Roman"/>
                <w:sz w:val="24"/>
                <w:szCs w:val="24"/>
              </w:rPr>
            </w:pPr>
            <w:r>
              <w:rPr>
                <w:rFonts w:ascii="Times New Roman" w:hAnsi="Times New Roman" w:cs="Times New Roman"/>
                <w:b/>
                <w:sz w:val="24"/>
                <w:szCs w:val="24"/>
              </w:rPr>
              <w:t>Document No:</w:t>
            </w:r>
            <w:r>
              <w:rPr>
                <w:rFonts w:ascii="Times New Roman" w:hAnsi="Times New Roman" w:cs="Times New Roman"/>
                <w:sz w:val="24"/>
                <w:szCs w:val="24"/>
              </w:rPr>
              <w:t xml:space="preserve"> USWP5B-2</w:t>
            </w:r>
            <w:r w:rsidR="000D5384">
              <w:rPr>
                <w:rFonts w:ascii="Times New Roman" w:hAnsi="Times New Roman" w:cs="Times New Roman"/>
                <w:sz w:val="24"/>
                <w:szCs w:val="24"/>
              </w:rPr>
              <w:t>9</w:t>
            </w:r>
            <w:r>
              <w:rPr>
                <w:rFonts w:ascii="Times New Roman" w:hAnsi="Times New Roman" w:cs="Times New Roman"/>
                <w:sz w:val="24"/>
                <w:szCs w:val="24"/>
              </w:rPr>
              <w:t>/</w:t>
            </w:r>
            <w:del w:id="0" w:author="USA" w:date="2022-06-01T13:36:00Z">
              <w:r w:rsidRPr="008C7B20" w:rsidDel="00565BF1">
                <w:rPr>
                  <w:rFonts w:ascii="Times New Roman" w:hAnsi="Times New Roman" w:cs="Times New Roman"/>
                  <w:sz w:val="24"/>
                  <w:szCs w:val="24"/>
                  <w:highlight w:val="cyan"/>
                  <w:rPrChange w:id="1" w:author="USA" w:date="2022-06-01T16:17:00Z">
                    <w:rPr>
                      <w:rFonts w:ascii="Times New Roman" w:hAnsi="Times New Roman" w:cs="Times New Roman"/>
                      <w:sz w:val="24"/>
                      <w:szCs w:val="24"/>
                    </w:rPr>
                  </w:rPrChange>
                </w:rPr>
                <w:delText>XX</w:delText>
              </w:r>
            </w:del>
            <w:ins w:id="2" w:author="USA" w:date="2022-06-01T13:36:00Z">
              <w:r w:rsidR="00565BF1" w:rsidRPr="008C7B20">
                <w:rPr>
                  <w:rFonts w:ascii="Times New Roman" w:hAnsi="Times New Roman" w:cs="Times New Roman"/>
                  <w:sz w:val="24"/>
                  <w:szCs w:val="24"/>
                  <w:highlight w:val="cyan"/>
                  <w:rPrChange w:id="3" w:author="USA" w:date="2022-06-01T16:17:00Z">
                    <w:rPr>
                      <w:rFonts w:ascii="Times New Roman" w:hAnsi="Times New Roman" w:cs="Times New Roman"/>
                      <w:sz w:val="24"/>
                      <w:szCs w:val="24"/>
                    </w:rPr>
                  </w:rPrChange>
                </w:rPr>
                <w:t>14</w:t>
              </w:r>
            </w:ins>
          </w:p>
        </w:tc>
      </w:tr>
      <w:tr w:rsidR="00DC2262" w14:paraId="24ECC7D8" w14:textId="77777777" w:rsidTr="00DC2262">
        <w:trPr>
          <w:trHeight w:val="539"/>
        </w:trPr>
        <w:tc>
          <w:tcPr>
            <w:tcW w:w="3955" w:type="dxa"/>
            <w:tcBorders>
              <w:top w:val="single" w:sz="4" w:space="0" w:color="auto"/>
              <w:left w:val="single" w:sz="4" w:space="0" w:color="auto"/>
              <w:bottom w:val="single" w:sz="4" w:space="0" w:color="auto"/>
              <w:right w:val="single" w:sz="4" w:space="0" w:color="auto"/>
            </w:tcBorders>
            <w:hideMark/>
          </w:tcPr>
          <w:p w14:paraId="010FDB54" w14:textId="7FFD26E4" w:rsidR="00DC2262" w:rsidRPr="00141803" w:rsidRDefault="00DC2262">
            <w:pPr>
              <w:spacing w:line="240" w:lineRule="auto"/>
              <w:jc w:val="left"/>
              <w:rPr>
                <w:rFonts w:ascii="Times New Roman" w:hAnsi="Times New Roman" w:cs="Times New Roman"/>
                <w:bCs/>
                <w:sz w:val="24"/>
                <w:szCs w:val="24"/>
              </w:rPr>
            </w:pPr>
            <w:r>
              <w:rPr>
                <w:rFonts w:ascii="Times New Roman" w:hAnsi="Times New Roman" w:cs="Times New Roman"/>
                <w:b/>
                <w:sz w:val="24"/>
                <w:szCs w:val="24"/>
              </w:rPr>
              <w:t xml:space="preserve">Reference: </w:t>
            </w:r>
            <w:r w:rsidR="00141803">
              <w:rPr>
                <w:rFonts w:ascii="Times New Roman" w:hAnsi="Times New Roman" w:cs="Times New Roman"/>
                <w:bCs/>
                <w:sz w:val="24"/>
                <w:szCs w:val="24"/>
              </w:rPr>
              <w:t>5B/</w:t>
            </w:r>
            <w:r w:rsidR="000D5384">
              <w:rPr>
                <w:rFonts w:ascii="Times New Roman" w:hAnsi="Times New Roman" w:cs="Times New Roman"/>
                <w:bCs/>
                <w:sz w:val="24"/>
                <w:szCs w:val="24"/>
              </w:rPr>
              <w:t>531</w:t>
            </w:r>
            <w:r w:rsidR="00141803">
              <w:rPr>
                <w:rFonts w:ascii="Times New Roman" w:hAnsi="Times New Roman" w:cs="Times New Roman"/>
                <w:bCs/>
                <w:sz w:val="24"/>
                <w:szCs w:val="24"/>
              </w:rPr>
              <w:t xml:space="preserve"> Annex </w:t>
            </w:r>
            <w:r w:rsidR="000D5384">
              <w:rPr>
                <w:rFonts w:ascii="Times New Roman" w:hAnsi="Times New Roman" w:cs="Times New Roman"/>
                <w:bCs/>
                <w:sz w:val="24"/>
                <w:szCs w:val="24"/>
              </w:rPr>
              <w:t>11; Annex 16</w:t>
            </w:r>
          </w:p>
        </w:tc>
        <w:tc>
          <w:tcPr>
            <w:tcW w:w="4930" w:type="dxa"/>
            <w:tcBorders>
              <w:top w:val="single" w:sz="4" w:space="0" w:color="auto"/>
              <w:left w:val="single" w:sz="4" w:space="0" w:color="auto"/>
              <w:bottom w:val="single" w:sz="4" w:space="0" w:color="auto"/>
              <w:right w:val="single" w:sz="4" w:space="0" w:color="auto"/>
            </w:tcBorders>
            <w:hideMark/>
          </w:tcPr>
          <w:p w14:paraId="585DE37B" w14:textId="28D4479D" w:rsidR="00DC2262" w:rsidRDefault="00DC2262">
            <w:pPr>
              <w:spacing w:line="240" w:lineRule="auto"/>
              <w:jc w:val="left"/>
              <w:rPr>
                <w:rFonts w:ascii="Times New Roman" w:hAnsi="Times New Roman" w:cs="Times New Roman"/>
                <w:b/>
                <w:sz w:val="24"/>
                <w:szCs w:val="24"/>
              </w:rPr>
            </w:pPr>
            <w:r>
              <w:rPr>
                <w:rFonts w:ascii="Times New Roman" w:hAnsi="Times New Roman" w:cs="Times New Roman"/>
                <w:b/>
                <w:sz w:val="24"/>
                <w:szCs w:val="24"/>
              </w:rPr>
              <w:t xml:space="preserve">Date: </w:t>
            </w:r>
            <w:del w:id="4" w:author="USA" w:date="2022-06-01T13:38:00Z">
              <w:r w:rsidR="000D5384" w:rsidRPr="008C7B20" w:rsidDel="00565BF1">
                <w:rPr>
                  <w:rFonts w:ascii="Times New Roman" w:hAnsi="Times New Roman" w:cs="Times New Roman"/>
                  <w:bCs/>
                  <w:sz w:val="24"/>
                  <w:szCs w:val="24"/>
                  <w:highlight w:val="cyan"/>
                  <w:rPrChange w:id="5" w:author="USA" w:date="2022-06-01T16:17:00Z">
                    <w:rPr>
                      <w:rFonts w:ascii="Times New Roman" w:hAnsi="Times New Roman" w:cs="Times New Roman"/>
                      <w:bCs/>
                      <w:sz w:val="24"/>
                      <w:szCs w:val="24"/>
                    </w:rPr>
                  </w:rPrChange>
                </w:rPr>
                <w:delText>27</w:delText>
              </w:r>
              <w:r w:rsidR="00141803" w:rsidRPr="008C7B20" w:rsidDel="00565BF1">
                <w:rPr>
                  <w:rFonts w:ascii="Times New Roman" w:hAnsi="Times New Roman" w:cs="Times New Roman"/>
                  <w:bCs/>
                  <w:sz w:val="24"/>
                  <w:szCs w:val="24"/>
                  <w:highlight w:val="cyan"/>
                  <w:rPrChange w:id="6" w:author="USA" w:date="2022-06-01T16:17:00Z">
                    <w:rPr>
                      <w:rFonts w:ascii="Times New Roman" w:hAnsi="Times New Roman" w:cs="Times New Roman"/>
                      <w:bCs/>
                      <w:sz w:val="24"/>
                      <w:szCs w:val="24"/>
                    </w:rPr>
                  </w:rPrChange>
                </w:rPr>
                <w:delText xml:space="preserve"> </w:delText>
              </w:r>
            </w:del>
            <w:ins w:id="7" w:author="USA" w:date="2022-06-01T13:38:00Z">
              <w:r w:rsidR="00565BF1" w:rsidRPr="008C7B20">
                <w:rPr>
                  <w:rFonts w:ascii="Times New Roman" w:hAnsi="Times New Roman" w:cs="Times New Roman"/>
                  <w:bCs/>
                  <w:sz w:val="24"/>
                  <w:szCs w:val="24"/>
                  <w:highlight w:val="cyan"/>
                  <w:rPrChange w:id="8" w:author="USA" w:date="2022-06-01T16:17:00Z">
                    <w:rPr>
                      <w:rFonts w:ascii="Times New Roman" w:hAnsi="Times New Roman" w:cs="Times New Roman"/>
                      <w:bCs/>
                      <w:sz w:val="24"/>
                      <w:szCs w:val="24"/>
                    </w:rPr>
                  </w:rPrChange>
                </w:rPr>
                <w:t xml:space="preserve">2 </w:t>
              </w:r>
            </w:ins>
            <w:del w:id="9" w:author="USA" w:date="2022-06-01T13:39:00Z">
              <w:r w:rsidR="000D5384" w:rsidRPr="008C7B20" w:rsidDel="00565BF1">
                <w:rPr>
                  <w:rFonts w:ascii="Times New Roman" w:hAnsi="Times New Roman" w:cs="Times New Roman"/>
                  <w:bCs/>
                  <w:sz w:val="24"/>
                  <w:szCs w:val="24"/>
                  <w:highlight w:val="cyan"/>
                  <w:rPrChange w:id="10" w:author="USA" w:date="2022-06-01T16:17:00Z">
                    <w:rPr>
                      <w:rFonts w:ascii="Times New Roman" w:hAnsi="Times New Roman" w:cs="Times New Roman"/>
                      <w:bCs/>
                      <w:sz w:val="24"/>
                      <w:szCs w:val="24"/>
                    </w:rPr>
                  </w:rPrChange>
                </w:rPr>
                <w:delText>April</w:delText>
              </w:r>
              <w:r w:rsidRPr="008C7B20" w:rsidDel="00565BF1">
                <w:rPr>
                  <w:rFonts w:ascii="Times New Roman" w:hAnsi="Times New Roman" w:cs="Times New Roman"/>
                  <w:sz w:val="24"/>
                  <w:szCs w:val="24"/>
                  <w:highlight w:val="cyan"/>
                  <w:rPrChange w:id="11" w:author="USA" w:date="2022-06-01T16:17:00Z">
                    <w:rPr>
                      <w:rFonts w:ascii="Times New Roman" w:hAnsi="Times New Roman" w:cs="Times New Roman"/>
                      <w:sz w:val="24"/>
                      <w:szCs w:val="24"/>
                    </w:rPr>
                  </w:rPrChange>
                </w:rPr>
                <w:delText xml:space="preserve"> </w:delText>
              </w:r>
            </w:del>
            <w:ins w:id="12" w:author="USA" w:date="2022-06-01T13:39:00Z">
              <w:r w:rsidR="00565BF1" w:rsidRPr="008C7B20">
                <w:rPr>
                  <w:rFonts w:ascii="Times New Roman" w:hAnsi="Times New Roman" w:cs="Times New Roman"/>
                  <w:bCs/>
                  <w:sz w:val="24"/>
                  <w:szCs w:val="24"/>
                  <w:highlight w:val="cyan"/>
                  <w:rPrChange w:id="13" w:author="USA" w:date="2022-06-01T16:17:00Z">
                    <w:rPr>
                      <w:rFonts w:ascii="Times New Roman" w:hAnsi="Times New Roman" w:cs="Times New Roman"/>
                      <w:bCs/>
                      <w:sz w:val="24"/>
                      <w:szCs w:val="24"/>
                    </w:rPr>
                  </w:rPrChange>
                </w:rPr>
                <w:t>June</w:t>
              </w:r>
              <w:r w:rsidR="00565BF1">
                <w:rPr>
                  <w:rFonts w:ascii="Times New Roman" w:hAnsi="Times New Roman" w:cs="Times New Roman"/>
                  <w:bCs/>
                  <w:sz w:val="24"/>
                  <w:szCs w:val="24"/>
                </w:rPr>
                <w:t xml:space="preserve"> </w:t>
              </w:r>
            </w:ins>
            <w:r>
              <w:rPr>
                <w:rFonts w:ascii="Times New Roman" w:hAnsi="Times New Roman" w:cs="Times New Roman"/>
                <w:sz w:val="24"/>
                <w:szCs w:val="24"/>
              </w:rPr>
              <w:t>202</w:t>
            </w:r>
            <w:r w:rsidR="008602AB">
              <w:rPr>
                <w:rFonts w:ascii="Times New Roman" w:hAnsi="Times New Roman" w:cs="Times New Roman"/>
                <w:sz w:val="24"/>
                <w:szCs w:val="24"/>
              </w:rPr>
              <w:t>2</w:t>
            </w:r>
          </w:p>
        </w:tc>
      </w:tr>
      <w:tr w:rsidR="00DC2262" w14:paraId="72569129" w14:textId="77777777" w:rsidTr="00DC2262">
        <w:trPr>
          <w:trHeight w:val="890"/>
        </w:trPr>
        <w:tc>
          <w:tcPr>
            <w:tcW w:w="8885" w:type="dxa"/>
            <w:gridSpan w:val="2"/>
            <w:tcBorders>
              <w:top w:val="single" w:sz="4" w:space="0" w:color="auto"/>
              <w:left w:val="single" w:sz="4" w:space="0" w:color="auto"/>
              <w:bottom w:val="single" w:sz="4" w:space="0" w:color="auto"/>
              <w:right w:val="single" w:sz="4" w:space="0" w:color="auto"/>
            </w:tcBorders>
            <w:hideMark/>
          </w:tcPr>
          <w:p w14:paraId="2ABB6676" w14:textId="25585062" w:rsidR="00DC2262" w:rsidRDefault="00DC2262">
            <w:pPr>
              <w:spacing w:line="240" w:lineRule="auto"/>
              <w:jc w:val="left"/>
              <w:rPr>
                <w:rFonts w:ascii="Times New Roman" w:hAnsi="Times New Roman" w:cs="Times New Roman"/>
                <w:b/>
                <w:sz w:val="24"/>
                <w:szCs w:val="24"/>
              </w:rPr>
            </w:pPr>
            <w:r>
              <w:rPr>
                <w:rFonts w:ascii="Times New Roman" w:hAnsi="Times New Roman" w:cs="Times New Roman"/>
                <w:b/>
                <w:sz w:val="24"/>
                <w:szCs w:val="24"/>
              </w:rPr>
              <w:t xml:space="preserve">Document Title: </w:t>
            </w:r>
            <w:r w:rsidR="002C5E4D" w:rsidRPr="002C5E4D">
              <w:rPr>
                <w:rFonts w:ascii="Times New Roman" w:hAnsi="Times New Roman" w:cs="Times New Roman"/>
                <w:bCs/>
                <w:sz w:val="24"/>
                <w:szCs w:val="24"/>
              </w:rPr>
              <w:t>Working Document Towards a Preliminary Draft Revision of Recommendation ITU-R M.</w:t>
            </w:r>
            <w:r w:rsidR="002C5E4D">
              <w:rPr>
                <w:rFonts w:ascii="Times New Roman" w:hAnsi="Times New Roman" w:cs="Times New Roman"/>
                <w:bCs/>
                <w:sz w:val="24"/>
                <w:szCs w:val="24"/>
              </w:rPr>
              <w:t>2116</w:t>
            </w:r>
            <w:r w:rsidR="002C5E4D" w:rsidRPr="002C5E4D">
              <w:rPr>
                <w:rFonts w:ascii="Times New Roman" w:hAnsi="Times New Roman" w:cs="Times New Roman"/>
                <w:bCs/>
                <w:sz w:val="24"/>
                <w:szCs w:val="24"/>
              </w:rPr>
              <w:t>-</w:t>
            </w:r>
            <w:r w:rsidR="002C5E4D">
              <w:rPr>
                <w:rFonts w:ascii="Times New Roman" w:hAnsi="Times New Roman" w:cs="Times New Roman"/>
                <w:bCs/>
                <w:sz w:val="24"/>
                <w:szCs w:val="24"/>
              </w:rPr>
              <w:t>0</w:t>
            </w:r>
            <w:r w:rsidR="00141803">
              <w:rPr>
                <w:rFonts w:ascii="Times New Roman" w:hAnsi="Times New Roman" w:cs="Times New Roman"/>
                <w:bCs/>
                <w:sz w:val="24"/>
                <w:szCs w:val="24"/>
              </w:rPr>
              <w:t>, “</w:t>
            </w:r>
            <w:r w:rsidR="00141803" w:rsidRPr="00141803">
              <w:rPr>
                <w:rStyle w:val="Strong"/>
                <w:rFonts w:ascii="Times New Roman" w:hAnsi="Times New Roman" w:cs="Times New Roman"/>
                <w:b w:val="0"/>
                <w:bCs w:val="0"/>
                <w:sz w:val="24"/>
                <w:szCs w:val="24"/>
              </w:rPr>
              <w:t>Technical characteristics and protection criteria for the aeronautical mobile service systems operating within the 4 400-4 990 MHz frequency range</w:t>
            </w:r>
            <w:r w:rsidR="00141803">
              <w:rPr>
                <w:rStyle w:val="Strong"/>
                <w:rFonts w:ascii="Times New Roman" w:hAnsi="Times New Roman" w:cs="Times New Roman"/>
                <w:b w:val="0"/>
                <w:bCs w:val="0"/>
                <w:sz w:val="24"/>
                <w:szCs w:val="24"/>
              </w:rPr>
              <w:t>”</w:t>
            </w:r>
          </w:p>
        </w:tc>
      </w:tr>
      <w:tr w:rsidR="00DC2262" w14:paraId="7212E6A5" w14:textId="77777777" w:rsidTr="00DC2262">
        <w:trPr>
          <w:trHeight w:val="890"/>
        </w:trPr>
        <w:tc>
          <w:tcPr>
            <w:tcW w:w="3955" w:type="dxa"/>
            <w:tcBorders>
              <w:top w:val="single" w:sz="4" w:space="0" w:color="auto"/>
              <w:left w:val="single" w:sz="4" w:space="0" w:color="auto"/>
              <w:bottom w:val="single" w:sz="4" w:space="0" w:color="auto"/>
              <w:right w:val="single" w:sz="4" w:space="0" w:color="auto"/>
            </w:tcBorders>
          </w:tcPr>
          <w:p w14:paraId="7E0BB8FE" w14:textId="77777777" w:rsidR="00DC2262" w:rsidRDefault="00DC2262">
            <w:pPr>
              <w:spacing w:line="240" w:lineRule="auto"/>
              <w:jc w:val="left"/>
              <w:rPr>
                <w:rFonts w:ascii="Times New Roman" w:hAnsi="Times New Roman" w:cs="Times New Roman"/>
                <w:b/>
                <w:sz w:val="24"/>
                <w:szCs w:val="24"/>
              </w:rPr>
            </w:pPr>
            <w:r>
              <w:rPr>
                <w:rFonts w:ascii="Times New Roman" w:hAnsi="Times New Roman" w:cs="Times New Roman"/>
                <w:b/>
                <w:sz w:val="24"/>
                <w:szCs w:val="24"/>
              </w:rPr>
              <w:t>Author(s)/Contributor(s):</w:t>
            </w:r>
          </w:p>
          <w:p w14:paraId="22C4E615" w14:textId="77777777" w:rsidR="00DC2262" w:rsidRDefault="00DC2262">
            <w:pPr>
              <w:spacing w:line="240" w:lineRule="auto"/>
              <w:jc w:val="left"/>
              <w:rPr>
                <w:rFonts w:ascii="Times New Roman" w:hAnsi="Times New Roman" w:cs="Times New Roman"/>
                <w:b/>
                <w:sz w:val="24"/>
                <w:szCs w:val="24"/>
              </w:rPr>
            </w:pPr>
          </w:p>
          <w:p w14:paraId="76BB6634" w14:textId="07F93C4D" w:rsidR="00DC2262" w:rsidRDefault="00DC2262">
            <w:pPr>
              <w:spacing w:line="240" w:lineRule="auto"/>
              <w:jc w:val="left"/>
              <w:rPr>
                <w:rFonts w:ascii="Times New Roman" w:hAnsi="Times New Roman" w:cs="Times New Roman"/>
                <w:bCs/>
                <w:sz w:val="24"/>
                <w:szCs w:val="24"/>
              </w:rPr>
            </w:pPr>
            <w:r>
              <w:rPr>
                <w:rFonts w:ascii="Times New Roman" w:hAnsi="Times New Roman" w:cs="Times New Roman"/>
                <w:bCs/>
                <w:sz w:val="24"/>
                <w:szCs w:val="24"/>
              </w:rPr>
              <w:t>Fumie Wingo</w:t>
            </w:r>
          </w:p>
          <w:p w14:paraId="0E4CCA09" w14:textId="5A1906D2" w:rsidR="00DC2262" w:rsidRDefault="00DC2262">
            <w:pPr>
              <w:spacing w:line="240" w:lineRule="auto"/>
              <w:jc w:val="left"/>
              <w:rPr>
                <w:rFonts w:ascii="Times New Roman" w:hAnsi="Times New Roman" w:cs="Times New Roman"/>
                <w:bCs/>
                <w:sz w:val="24"/>
                <w:szCs w:val="24"/>
              </w:rPr>
            </w:pPr>
            <w:r>
              <w:rPr>
                <w:rFonts w:ascii="Times New Roman" w:hAnsi="Times New Roman" w:cs="Times New Roman"/>
                <w:bCs/>
                <w:sz w:val="24"/>
                <w:szCs w:val="24"/>
              </w:rPr>
              <w:t>DON CIO</w:t>
            </w:r>
          </w:p>
          <w:p w14:paraId="32EF7989" w14:textId="200F4302" w:rsidR="00DC2262" w:rsidRDefault="00DC2262">
            <w:pPr>
              <w:spacing w:line="240" w:lineRule="auto"/>
              <w:jc w:val="left"/>
              <w:rPr>
                <w:rFonts w:ascii="Times New Roman" w:hAnsi="Times New Roman" w:cs="Times New Roman"/>
                <w:bCs/>
                <w:sz w:val="24"/>
                <w:szCs w:val="24"/>
              </w:rPr>
            </w:pPr>
          </w:p>
          <w:p w14:paraId="048A5C4D" w14:textId="4B81A371" w:rsidR="00C019AD" w:rsidRDefault="00C019AD">
            <w:pPr>
              <w:spacing w:line="240" w:lineRule="auto"/>
              <w:jc w:val="left"/>
              <w:rPr>
                <w:rFonts w:ascii="Times New Roman" w:hAnsi="Times New Roman" w:cs="Times New Roman"/>
                <w:bCs/>
                <w:sz w:val="24"/>
                <w:szCs w:val="24"/>
              </w:rPr>
            </w:pPr>
            <w:r>
              <w:rPr>
                <w:rFonts w:ascii="Times New Roman" w:hAnsi="Times New Roman" w:cs="Times New Roman"/>
                <w:bCs/>
                <w:sz w:val="24"/>
                <w:szCs w:val="24"/>
              </w:rPr>
              <w:t>Taylor King</w:t>
            </w:r>
          </w:p>
          <w:p w14:paraId="4181ABC4" w14:textId="5830E9EE" w:rsidR="00DC2262" w:rsidRDefault="00C019AD">
            <w:pPr>
              <w:spacing w:line="240" w:lineRule="auto"/>
              <w:jc w:val="left"/>
              <w:rPr>
                <w:rFonts w:ascii="Times New Roman" w:hAnsi="Times New Roman" w:cs="Times New Roman"/>
                <w:bCs/>
                <w:sz w:val="24"/>
                <w:szCs w:val="24"/>
              </w:rPr>
            </w:pPr>
            <w:r>
              <w:rPr>
                <w:rFonts w:ascii="Times New Roman" w:hAnsi="Times New Roman" w:cs="Times New Roman"/>
                <w:bCs/>
                <w:sz w:val="24"/>
                <w:szCs w:val="24"/>
              </w:rPr>
              <w:t xml:space="preserve">ACES for DON CIO </w:t>
            </w:r>
          </w:p>
          <w:p w14:paraId="678B3ECD" w14:textId="63F53B87" w:rsidR="00C019AD" w:rsidRDefault="00C019AD">
            <w:pPr>
              <w:spacing w:line="240" w:lineRule="auto"/>
              <w:jc w:val="left"/>
              <w:rPr>
                <w:rFonts w:ascii="Times New Roman" w:hAnsi="Times New Roman" w:cs="Times New Roman"/>
                <w:bCs/>
                <w:sz w:val="24"/>
                <w:szCs w:val="24"/>
              </w:rPr>
            </w:pPr>
          </w:p>
          <w:p w14:paraId="51F989F3" w14:textId="68B91C22" w:rsidR="00C019AD" w:rsidRDefault="00C019AD">
            <w:pPr>
              <w:spacing w:line="240" w:lineRule="auto"/>
              <w:jc w:val="left"/>
              <w:rPr>
                <w:rFonts w:ascii="Times New Roman" w:hAnsi="Times New Roman" w:cs="Times New Roman"/>
                <w:bCs/>
                <w:sz w:val="24"/>
                <w:szCs w:val="24"/>
              </w:rPr>
            </w:pPr>
            <w:r>
              <w:rPr>
                <w:rFonts w:ascii="Times New Roman" w:hAnsi="Times New Roman" w:cs="Times New Roman"/>
                <w:bCs/>
                <w:sz w:val="24"/>
                <w:szCs w:val="24"/>
              </w:rPr>
              <w:t>Carmelo Rivera</w:t>
            </w:r>
          </w:p>
          <w:p w14:paraId="2079283C" w14:textId="2DF25F28" w:rsidR="00C019AD" w:rsidRDefault="00C019AD">
            <w:pPr>
              <w:spacing w:line="240" w:lineRule="auto"/>
              <w:jc w:val="left"/>
              <w:rPr>
                <w:rFonts w:ascii="Times New Roman" w:hAnsi="Times New Roman" w:cs="Times New Roman"/>
                <w:bCs/>
                <w:sz w:val="24"/>
                <w:szCs w:val="24"/>
              </w:rPr>
            </w:pPr>
            <w:r>
              <w:rPr>
                <w:rFonts w:ascii="Times New Roman" w:hAnsi="Times New Roman" w:cs="Times New Roman"/>
                <w:bCs/>
                <w:sz w:val="24"/>
                <w:szCs w:val="24"/>
              </w:rPr>
              <w:t>ACES for DON CIO</w:t>
            </w:r>
          </w:p>
          <w:p w14:paraId="463956BA" w14:textId="20C0E534" w:rsidR="00C019AD" w:rsidRDefault="00C019AD">
            <w:pPr>
              <w:spacing w:line="240" w:lineRule="auto"/>
              <w:jc w:val="left"/>
              <w:rPr>
                <w:rFonts w:ascii="Times New Roman" w:hAnsi="Times New Roman" w:cs="Times New Roman"/>
                <w:bCs/>
                <w:sz w:val="24"/>
                <w:szCs w:val="24"/>
              </w:rPr>
            </w:pPr>
          </w:p>
          <w:p w14:paraId="2325C83F" w14:textId="0591565C" w:rsidR="00C019AD" w:rsidRDefault="00C019AD">
            <w:pPr>
              <w:spacing w:line="240" w:lineRule="auto"/>
              <w:jc w:val="left"/>
              <w:rPr>
                <w:rFonts w:ascii="Times New Roman" w:hAnsi="Times New Roman" w:cs="Times New Roman"/>
                <w:bCs/>
                <w:sz w:val="24"/>
                <w:szCs w:val="24"/>
              </w:rPr>
            </w:pPr>
            <w:r>
              <w:rPr>
                <w:rFonts w:ascii="Times New Roman" w:hAnsi="Times New Roman" w:cs="Times New Roman"/>
                <w:bCs/>
                <w:sz w:val="24"/>
                <w:szCs w:val="24"/>
              </w:rPr>
              <w:t>Jerry Ulcek</w:t>
            </w:r>
          </w:p>
          <w:p w14:paraId="33AAC085" w14:textId="0A977647" w:rsidR="00C019AD" w:rsidRDefault="00C019AD">
            <w:pPr>
              <w:spacing w:line="240" w:lineRule="auto"/>
              <w:jc w:val="left"/>
              <w:rPr>
                <w:rFonts w:ascii="Times New Roman" w:hAnsi="Times New Roman" w:cs="Times New Roman"/>
                <w:bCs/>
                <w:sz w:val="24"/>
                <w:szCs w:val="24"/>
              </w:rPr>
            </w:pPr>
            <w:r>
              <w:rPr>
                <w:rFonts w:ascii="Times New Roman" w:hAnsi="Times New Roman" w:cs="Times New Roman"/>
                <w:bCs/>
                <w:sz w:val="24"/>
                <w:szCs w:val="24"/>
              </w:rPr>
              <w:t>US Coast Guard</w:t>
            </w:r>
          </w:p>
          <w:p w14:paraId="6FA145C0" w14:textId="18FDCD4A" w:rsidR="001670FE" w:rsidRDefault="001670FE">
            <w:pPr>
              <w:spacing w:line="240" w:lineRule="auto"/>
              <w:jc w:val="left"/>
              <w:rPr>
                <w:rFonts w:ascii="Times New Roman" w:hAnsi="Times New Roman" w:cs="Times New Roman"/>
                <w:bCs/>
                <w:sz w:val="24"/>
                <w:szCs w:val="24"/>
              </w:rPr>
            </w:pPr>
          </w:p>
          <w:p w14:paraId="5BB95125" w14:textId="76B8F9A5" w:rsidR="001670FE" w:rsidRDefault="001670FE">
            <w:pPr>
              <w:spacing w:line="240" w:lineRule="auto"/>
              <w:jc w:val="left"/>
              <w:rPr>
                <w:rFonts w:ascii="Times New Roman" w:hAnsi="Times New Roman" w:cs="Times New Roman"/>
                <w:bCs/>
                <w:sz w:val="24"/>
                <w:szCs w:val="24"/>
              </w:rPr>
            </w:pPr>
            <w:r>
              <w:rPr>
                <w:rFonts w:ascii="Times New Roman" w:hAnsi="Times New Roman" w:cs="Times New Roman"/>
                <w:bCs/>
                <w:sz w:val="24"/>
                <w:szCs w:val="24"/>
              </w:rPr>
              <w:t xml:space="preserve">Ken Keane </w:t>
            </w:r>
          </w:p>
          <w:p w14:paraId="314E3896" w14:textId="4971D006" w:rsidR="001670FE" w:rsidRDefault="001670FE">
            <w:pPr>
              <w:spacing w:line="240" w:lineRule="auto"/>
              <w:jc w:val="left"/>
              <w:rPr>
                <w:rFonts w:ascii="Times New Roman" w:hAnsi="Times New Roman" w:cs="Times New Roman"/>
                <w:bCs/>
                <w:sz w:val="24"/>
                <w:szCs w:val="24"/>
              </w:rPr>
            </w:pPr>
            <w:r>
              <w:rPr>
                <w:rFonts w:ascii="Times New Roman" w:hAnsi="Times New Roman" w:cs="Times New Roman"/>
                <w:bCs/>
                <w:sz w:val="24"/>
                <w:szCs w:val="24"/>
              </w:rPr>
              <w:t>Duane Morris</w:t>
            </w:r>
          </w:p>
          <w:p w14:paraId="2E46436F" w14:textId="5895B737" w:rsidR="001670FE" w:rsidRDefault="001670FE">
            <w:pPr>
              <w:spacing w:line="240" w:lineRule="auto"/>
              <w:jc w:val="left"/>
              <w:rPr>
                <w:rFonts w:ascii="Times New Roman" w:hAnsi="Times New Roman" w:cs="Times New Roman"/>
                <w:bCs/>
                <w:sz w:val="24"/>
                <w:szCs w:val="24"/>
              </w:rPr>
            </w:pPr>
          </w:p>
          <w:p w14:paraId="02A2942C" w14:textId="650BD6B7" w:rsidR="001670FE" w:rsidRDefault="001670FE">
            <w:pPr>
              <w:spacing w:line="240" w:lineRule="auto"/>
              <w:jc w:val="left"/>
              <w:rPr>
                <w:rFonts w:ascii="Times New Roman" w:hAnsi="Times New Roman" w:cs="Times New Roman"/>
                <w:bCs/>
                <w:sz w:val="24"/>
                <w:szCs w:val="24"/>
              </w:rPr>
            </w:pPr>
            <w:r>
              <w:rPr>
                <w:rFonts w:ascii="Times New Roman" w:hAnsi="Times New Roman" w:cs="Times New Roman"/>
                <w:bCs/>
                <w:sz w:val="24"/>
                <w:szCs w:val="24"/>
              </w:rPr>
              <w:t xml:space="preserve">Dan Jablonski </w:t>
            </w:r>
          </w:p>
          <w:p w14:paraId="1239110F" w14:textId="5E214670" w:rsidR="001670FE" w:rsidRDefault="00C05BC7">
            <w:pPr>
              <w:spacing w:line="240" w:lineRule="auto"/>
              <w:jc w:val="left"/>
              <w:rPr>
                <w:rFonts w:ascii="Times New Roman" w:hAnsi="Times New Roman" w:cs="Times New Roman"/>
                <w:bCs/>
                <w:sz w:val="24"/>
                <w:szCs w:val="24"/>
              </w:rPr>
            </w:pPr>
            <w:r>
              <w:rPr>
                <w:rFonts w:ascii="Times New Roman" w:hAnsi="Times New Roman" w:cs="Times New Roman"/>
                <w:bCs/>
                <w:sz w:val="24"/>
                <w:szCs w:val="24"/>
              </w:rPr>
              <w:t>JHU APL</w:t>
            </w:r>
          </w:p>
          <w:p w14:paraId="58ED5F6A" w14:textId="77777777" w:rsidR="00C019AD" w:rsidRDefault="00C019AD">
            <w:pPr>
              <w:spacing w:line="240" w:lineRule="auto"/>
              <w:jc w:val="left"/>
              <w:rPr>
                <w:rFonts w:ascii="Times New Roman" w:hAnsi="Times New Roman" w:cs="Times New Roman"/>
                <w:bCs/>
                <w:sz w:val="24"/>
                <w:szCs w:val="24"/>
              </w:rPr>
            </w:pPr>
          </w:p>
          <w:p w14:paraId="3427629F" w14:textId="77777777" w:rsidR="00DC2262" w:rsidRDefault="00DC2262">
            <w:pPr>
              <w:spacing w:line="240" w:lineRule="auto"/>
              <w:jc w:val="left"/>
              <w:rPr>
                <w:rFonts w:ascii="Times New Roman" w:hAnsi="Times New Roman" w:cs="Times New Roman"/>
                <w:b/>
                <w:sz w:val="24"/>
                <w:szCs w:val="24"/>
              </w:rPr>
            </w:pPr>
          </w:p>
        </w:tc>
        <w:tc>
          <w:tcPr>
            <w:tcW w:w="4930" w:type="dxa"/>
            <w:tcBorders>
              <w:top w:val="single" w:sz="4" w:space="0" w:color="auto"/>
              <w:left w:val="single" w:sz="4" w:space="0" w:color="auto"/>
              <w:bottom w:val="single" w:sz="4" w:space="0" w:color="auto"/>
              <w:right w:val="single" w:sz="4" w:space="0" w:color="auto"/>
            </w:tcBorders>
          </w:tcPr>
          <w:p w14:paraId="65FF3B9C" w14:textId="77777777" w:rsidR="00DC2262" w:rsidRDefault="00DC2262">
            <w:pPr>
              <w:spacing w:line="240" w:lineRule="auto"/>
              <w:jc w:val="left"/>
              <w:rPr>
                <w:rFonts w:ascii="Times New Roman" w:hAnsi="Times New Roman" w:cs="Times New Roman"/>
                <w:b/>
                <w:sz w:val="24"/>
                <w:szCs w:val="24"/>
              </w:rPr>
            </w:pPr>
          </w:p>
          <w:p w14:paraId="0B9EC550" w14:textId="77777777" w:rsidR="00DC2262" w:rsidRDefault="00DC2262">
            <w:pPr>
              <w:spacing w:line="240" w:lineRule="auto"/>
              <w:jc w:val="left"/>
              <w:rPr>
                <w:rFonts w:ascii="Times New Roman" w:hAnsi="Times New Roman" w:cs="Times New Roman"/>
                <w:b/>
                <w:sz w:val="24"/>
                <w:szCs w:val="24"/>
              </w:rPr>
            </w:pPr>
          </w:p>
          <w:p w14:paraId="65044848" w14:textId="45FBE678" w:rsidR="00DC2262" w:rsidRDefault="00DC2262">
            <w:pPr>
              <w:spacing w:line="240" w:lineRule="auto"/>
              <w:jc w:val="left"/>
              <w:rPr>
                <w:rFonts w:ascii="Times New Roman" w:hAnsi="Times New Roman" w:cs="Times New Roman"/>
                <w:bCs/>
                <w:sz w:val="24"/>
                <w:szCs w:val="24"/>
              </w:rPr>
            </w:pPr>
            <w:r>
              <w:rPr>
                <w:rFonts w:ascii="Times New Roman" w:hAnsi="Times New Roman" w:cs="Times New Roman"/>
                <w:bCs/>
                <w:sz w:val="24"/>
                <w:szCs w:val="24"/>
              </w:rPr>
              <w:t xml:space="preserve">Phone: </w:t>
            </w:r>
            <w:r w:rsidR="00710D86">
              <w:rPr>
                <w:rFonts w:ascii="Times New Roman" w:hAnsi="Times New Roman" w:cs="Times New Roman"/>
                <w:bCs/>
                <w:sz w:val="24"/>
                <w:szCs w:val="28"/>
              </w:rPr>
              <w:t>571-521-9295</w:t>
            </w:r>
          </w:p>
          <w:p w14:paraId="7055D12A" w14:textId="508FC318" w:rsidR="00DC2262" w:rsidRDefault="00DC2262">
            <w:pPr>
              <w:spacing w:line="240" w:lineRule="auto"/>
              <w:jc w:val="left"/>
              <w:rPr>
                <w:rFonts w:ascii="Times New Roman" w:hAnsi="Times New Roman" w:cs="Times New Roman"/>
                <w:bCs/>
                <w:sz w:val="24"/>
                <w:szCs w:val="24"/>
              </w:rPr>
            </w:pPr>
            <w:r>
              <w:rPr>
                <w:rFonts w:ascii="Times New Roman" w:hAnsi="Times New Roman" w:cs="Times New Roman"/>
                <w:bCs/>
                <w:sz w:val="24"/>
                <w:szCs w:val="24"/>
              </w:rPr>
              <w:t>Email: fumie.</w:t>
            </w:r>
            <w:r w:rsidR="000D5384">
              <w:rPr>
                <w:rFonts w:ascii="Times New Roman" w:hAnsi="Times New Roman" w:cs="Times New Roman"/>
                <w:bCs/>
                <w:sz w:val="24"/>
                <w:szCs w:val="24"/>
              </w:rPr>
              <w:t>n.</w:t>
            </w:r>
            <w:r>
              <w:rPr>
                <w:rFonts w:ascii="Times New Roman" w:hAnsi="Times New Roman" w:cs="Times New Roman"/>
                <w:bCs/>
                <w:sz w:val="24"/>
                <w:szCs w:val="24"/>
              </w:rPr>
              <w:t>wingo</w:t>
            </w:r>
            <w:r w:rsidR="000D5384">
              <w:rPr>
                <w:rFonts w:ascii="Times New Roman" w:hAnsi="Times New Roman" w:cs="Times New Roman"/>
                <w:bCs/>
                <w:sz w:val="24"/>
                <w:szCs w:val="24"/>
              </w:rPr>
              <w:t>.civ</w:t>
            </w:r>
            <w:r>
              <w:rPr>
                <w:rFonts w:ascii="Times New Roman" w:hAnsi="Times New Roman" w:cs="Times New Roman"/>
                <w:bCs/>
                <w:sz w:val="24"/>
                <w:szCs w:val="24"/>
              </w:rPr>
              <w:t>@</w:t>
            </w:r>
            <w:r w:rsidR="000D5384">
              <w:rPr>
                <w:rFonts w:ascii="Times New Roman" w:hAnsi="Times New Roman" w:cs="Times New Roman"/>
                <w:bCs/>
                <w:sz w:val="24"/>
                <w:szCs w:val="24"/>
              </w:rPr>
              <w:t>us.</w:t>
            </w:r>
            <w:r>
              <w:rPr>
                <w:rFonts w:ascii="Times New Roman" w:hAnsi="Times New Roman" w:cs="Times New Roman"/>
                <w:bCs/>
                <w:sz w:val="24"/>
                <w:szCs w:val="24"/>
              </w:rPr>
              <w:t xml:space="preserve">navy.mil </w:t>
            </w:r>
          </w:p>
          <w:p w14:paraId="27461E63" w14:textId="77777777" w:rsidR="00DC2262" w:rsidRDefault="00DC2262">
            <w:pPr>
              <w:spacing w:line="240" w:lineRule="auto"/>
              <w:jc w:val="left"/>
              <w:rPr>
                <w:rFonts w:ascii="Times New Roman" w:hAnsi="Times New Roman" w:cs="Times New Roman"/>
                <w:bCs/>
                <w:sz w:val="24"/>
                <w:szCs w:val="24"/>
              </w:rPr>
            </w:pPr>
          </w:p>
          <w:p w14:paraId="3F8F8D4B" w14:textId="77777777" w:rsidR="00C019AD" w:rsidRDefault="00C019AD" w:rsidP="00C019AD">
            <w:pPr>
              <w:spacing w:line="240" w:lineRule="auto"/>
              <w:jc w:val="left"/>
              <w:rPr>
                <w:rFonts w:ascii="Times New Roman" w:hAnsi="Times New Roman" w:cs="Times New Roman"/>
                <w:bCs/>
                <w:sz w:val="24"/>
                <w:szCs w:val="24"/>
              </w:rPr>
            </w:pPr>
            <w:r>
              <w:rPr>
                <w:rFonts w:ascii="Times New Roman" w:hAnsi="Times New Roman" w:cs="Times New Roman"/>
                <w:bCs/>
                <w:sz w:val="24"/>
                <w:szCs w:val="24"/>
              </w:rPr>
              <w:t xml:space="preserve">Phone: </w:t>
            </w:r>
            <w:r>
              <w:rPr>
                <w:rFonts w:ascii="Times New Roman" w:hAnsi="Times New Roman" w:cs="Times New Roman"/>
                <w:bCs/>
                <w:sz w:val="24"/>
                <w:szCs w:val="28"/>
              </w:rPr>
              <w:t>443-966-0550</w:t>
            </w:r>
          </w:p>
          <w:p w14:paraId="012C447A" w14:textId="77777777" w:rsidR="00C019AD" w:rsidRDefault="00C019AD" w:rsidP="00C019AD">
            <w:pPr>
              <w:spacing w:line="240" w:lineRule="auto"/>
              <w:jc w:val="left"/>
              <w:rPr>
                <w:rFonts w:ascii="Times New Roman" w:hAnsi="Times New Roman" w:cs="Times New Roman"/>
                <w:bCs/>
                <w:sz w:val="24"/>
                <w:szCs w:val="24"/>
              </w:rPr>
            </w:pPr>
            <w:r>
              <w:rPr>
                <w:rFonts w:ascii="Times New Roman" w:hAnsi="Times New Roman" w:cs="Times New Roman"/>
                <w:bCs/>
                <w:sz w:val="24"/>
                <w:szCs w:val="24"/>
              </w:rPr>
              <w:t xml:space="preserve">Email: taylor.king@aces-inc.com </w:t>
            </w:r>
          </w:p>
          <w:p w14:paraId="1A4BA1B6" w14:textId="77777777" w:rsidR="00C019AD" w:rsidRDefault="00C019AD" w:rsidP="00C019AD">
            <w:pPr>
              <w:spacing w:line="240" w:lineRule="auto"/>
              <w:jc w:val="left"/>
              <w:rPr>
                <w:rFonts w:ascii="Times New Roman" w:hAnsi="Times New Roman" w:cs="Times New Roman"/>
                <w:b/>
                <w:sz w:val="24"/>
                <w:szCs w:val="24"/>
              </w:rPr>
            </w:pPr>
          </w:p>
          <w:p w14:paraId="62878F18" w14:textId="4D943FBD" w:rsidR="00C019AD" w:rsidRDefault="00C019AD" w:rsidP="00C019AD">
            <w:pPr>
              <w:spacing w:line="240" w:lineRule="auto"/>
              <w:jc w:val="left"/>
              <w:rPr>
                <w:rFonts w:ascii="Times New Roman" w:hAnsi="Times New Roman" w:cs="Times New Roman"/>
                <w:bCs/>
                <w:sz w:val="24"/>
                <w:szCs w:val="24"/>
              </w:rPr>
            </w:pPr>
            <w:r>
              <w:rPr>
                <w:rFonts w:ascii="Times New Roman" w:hAnsi="Times New Roman" w:cs="Times New Roman"/>
                <w:bCs/>
                <w:sz w:val="24"/>
                <w:szCs w:val="24"/>
              </w:rPr>
              <w:t xml:space="preserve">Phone: </w:t>
            </w:r>
            <w:r w:rsidR="00322059">
              <w:rPr>
                <w:rFonts w:ascii="Times New Roman" w:hAnsi="Times New Roman" w:cs="Times New Roman"/>
                <w:bCs/>
                <w:sz w:val="24"/>
                <w:szCs w:val="28"/>
              </w:rPr>
              <w:t>240</w:t>
            </w:r>
            <w:r>
              <w:rPr>
                <w:rFonts w:ascii="Times New Roman" w:hAnsi="Times New Roman" w:cs="Times New Roman"/>
                <w:bCs/>
                <w:sz w:val="24"/>
                <w:szCs w:val="28"/>
              </w:rPr>
              <w:t>-5</w:t>
            </w:r>
            <w:r w:rsidR="00322059">
              <w:rPr>
                <w:rFonts w:ascii="Times New Roman" w:hAnsi="Times New Roman" w:cs="Times New Roman"/>
                <w:bCs/>
                <w:sz w:val="24"/>
                <w:szCs w:val="28"/>
              </w:rPr>
              <w:t>86</w:t>
            </w:r>
            <w:r>
              <w:rPr>
                <w:rFonts w:ascii="Times New Roman" w:hAnsi="Times New Roman" w:cs="Times New Roman"/>
                <w:bCs/>
                <w:sz w:val="24"/>
                <w:szCs w:val="28"/>
              </w:rPr>
              <w:t>-</w:t>
            </w:r>
            <w:r w:rsidR="00322059">
              <w:rPr>
                <w:rFonts w:ascii="Times New Roman" w:hAnsi="Times New Roman" w:cs="Times New Roman"/>
                <w:bCs/>
                <w:sz w:val="24"/>
                <w:szCs w:val="28"/>
              </w:rPr>
              <w:t>4028</w:t>
            </w:r>
          </w:p>
          <w:p w14:paraId="0589781B" w14:textId="77777777" w:rsidR="00C019AD" w:rsidRDefault="00C019AD" w:rsidP="00C019AD">
            <w:pPr>
              <w:spacing w:line="240" w:lineRule="auto"/>
              <w:jc w:val="left"/>
              <w:rPr>
                <w:rFonts w:ascii="Times New Roman" w:hAnsi="Times New Roman" w:cs="Times New Roman"/>
                <w:bCs/>
                <w:sz w:val="24"/>
                <w:szCs w:val="24"/>
              </w:rPr>
            </w:pPr>
            <w:r>
              <w:rPr>
                <w:rFonts w:ascii="Times New Roman" w:hAnsi="Times New Roman" w:cs="Times New Roman"/>
                <w:bCs/>
                <w:sz w:val="24"/>
                <w:szCs w:val="24"/>
              </w:rPr>
              <w:t xml:space="preserve">Email: carmelo.rivera@aces-inc.com </w:t>
            </w:r>
          </w:p>
          <w:p w14:paraId="05D160A7" w14:textId="77777777" w:rsidR="00C019AD" w:rsidRDefault="00C019AD" w:rsidP="00C019AD">
            <w:pPr>
              <w:spacing w:line="240" w:lineRule="auto"/>
              <w:jc w:val="left"/>
              <w:rPr>
                <w:rFonts w:ascii="Times New Roman" w:hAnsi="Times New Roman" w:cs="Times New Roman"/>
                <w:b/>
                <w:sz w:val="24"/>
                <w:szCs w:val="24"/>
              </w:rPr>
            </w:pPr>
          </w:p>
          <w:p w14:paraId="4C75AD06" w14:textId="38398D30" w:rsidR="00C019AD" w:rsidRDefault="00C019AD" w:rsidP="00C019AD">
            <w:pPr>
              <w:spacing w:line="240" w:lineRule="auto"/>
              <w:jc w:val="left"/>
              <w:rPr>
                <w:rFonts w:ascii="Times New Roman" w:hAnsi="Times New Roman" w:cs="Times New Roman"/>
                <w:bCs/>
                <w:sz w:val="24"/>
                <w:szCs w:val="24"/>
              </w:rPr>
            </w:pPr>
            <w:r>
              <w:rPr>
                <w:rFonts w:ascii="Times New Roman" w:hAnsi="Times New Roman" w:cs="Times New Roman"/>
                <w:bCs/>
                <w:sz w:val="24"/>
                <w:szCs w:val="24"/>
              </w:rPr>
              <w:t xml:space="preserve">Phone: </w:t>
            </w:r>
            <w:r w:rsidR="00256A15">
              <w:rPr>
                <w:rFonts w:ascii="Times New Roman" w:hAnsi="Times New Roman" w:cs="Times New Roman"/>
                <w:bCs/>
                <w:sz w:val="24"/>
                <w:szCs w:val="24"/>
              </w:rPr>
              <w:t>202-579-5924</w:t>
            </w:r>
          </w:p>
          <w:p w14:paraId="597BAE86" w14:textId="77777777" w:rsidR="00C019AD" w:rsidRDefault="00C019AD" w:rsidP="00C019AD">
            <w:pPr>
              <w:spacing w:line="240" w:lineRule="auto"/>
              <w:jc w:val="left"/>
              <w:rPr>
                <w:rFonts w:ascii="Times New Roman" w:hAnsi="Times New Roman" w:cs="Times New Roman"/>
                <w:bCs/>
                <w:sz w:val="24"/>
                <w:szCs w:val="24"/>
              </w:rPr>
            </w:pPr>
            <w:r>
              <w:rPr>
                <w:rFonts w:ascii="Times New Roman" w:hAnsi="Times New Roman" w:cs="Times New Roman"/>
                <w:bCs/>
                <w:sz w:val="24"/>
                <w:szCs w:val="24"/>
              </w:rPr>
              <w:t>Email: jerry.l.ulcek@uscg.mil</w:t>
            </w:r>
          </w:p>
          <w:p w14:paraId="72CF600E" w14:textId="77777777" w:rsidR="00DC2262" w:rsidRDefault="00DC2262" w:rsidP="00C019AD">
            <w:pPr>
              <w:spacing w:line="240" w:lineRule="auto"/>
              <w:jc w:val="left"/>
              <w:rPr>
                <w:rFonts w:ascii="Times New Roman" w:hAnsi="Times New Roman" w:cs="Times New Roman"/>
                <w:b/>
                <w:sz w:val="24"/>
                <w:szCs w:val="24"/>
              </w:rPr>
            </w:pPr>
          </w:p>
          <w:p w14:paraId="18A4DBEB" w14:textId="1C34AD5A" w:rsidR="00C05BC7" w:rsidRDefault="00C05BC7" w:rsidP="00C05BC7">
            <w:pPr>
              <w:spacing w:line="240" w:lineRule="auto"/>
              <w:jc w:val="left"/>
              <w:rPr>
                <w:rFonts w:ascii="Times New Roman" w:hAnsi="Times New Roman" w:cs="Times New Roman"/>
                <w:bCs/>
                <w:sz w:val="24"/>
                <w:szCs w:val="24"/>
              </w:rPr>
            </w:pPr>
            <w:r>
              <w:rPr>
                <w:rFonts w:ascii="Times New Roman" w:hAnsi="Times New Roman" w:cs="Times New Roman"/>
                <w:bCs/>
                <w:sz w:val="24"/>
                <w:szCs w:val="24"/>
              </w:rPr>
              <w:t xml:space="preserve">Phone: </w:t>
            </w:r>
            <w:r w:rsidR="008602AB">
              <w:rPr>
                <w:rFonts w:ascii="Times New Roman" w:hAnsi="Times New Roman" w:cs="Times New Roman"/>
                <w:bCs/>
                <w:sz w:val="24"/>
                <w:szCs w:val="24"/>
              </w:rPr>
              <w:t>703</w:t>
            </w:r>
            <w:r>
              <w:rPr>
                <w:rFonts w:ascii="Times New Roman" w:hAnsi="Times New Roman" w:cs="Times New Roman"/>
                <w:bCs/>
                <w:sz w:val="24"/>
                <w:szCs w:val="24"/>
              </w:rPr>
              <w:t>-</w:t>
            </w:r>
            <w:r w:rsidR="008602AB">
              <w:rPr>
                <w:rFonts w:ascii="Times New Roman" w:hAnsi="Times New Roman" w:cs="Times New Roman"/>
                <w:bCs/>
                <w:sz w:val="24"/>
                <w:szCs w:val="24"/>
              </w:rPr>
              <w:t>966</w:t>
            </w:r>
            <w:r>
              <w:rPr>
                <w:rFonts w:ascii="Times New Roman" w:hAnsi="Times New Roman" w:cs="Times New Roman"/>
                <w:bCs/>
                <w:sz w:val="24"/>
                <w:szCs w:val="24"/>
              </w:rPr>
              <w:t>-</w:t>
            </w:r>
            <w:r w:rsidR="008602AB">
              <w:rPr>
                <w:rFonts w:ascii="Times New Roman" w:hAnsi="Times New Roman" w:cs="Times New Roman"/>
                <w:bCs/>
                <w:sz w:val="24"/>
                <w:szCs w:val="24"/>
              </w:rPr>
              <w:t>2268</w:t>
            </w:r>
          </w:p>
          <w:p w14:paraId="07959054" w14:textId="4A6C70FD" w:rsidR="00C05BC7" w:rsidRDefault="00C05BC7" w:rsidP="00C05BC7">
            <w:pPr>
              <w:spacing w:line="240" w:lineRule="auto"/>
              <w:jc w:val="left"/>
              <w:rPr>
                <w:rFonts w:ascii="Times New Roman" w:hAnsi="Times New Roman" w:cs="Times New Roman"/>
                <w:bCs/>
                <w:sz w:val="24"/>
                <w:szCs w:val="24"/>
              </w:rPr>
            </w:pPr>
            <w:r>
              <w:rPr>
                <w:rFonts w:ascii="Times New Roman" w:hAnsi="Times New Roman" w:cs="Times New Roman"/>
                <w:bCs/>
                <w:sz w:val="24"/>
                <w:szCs w:val="24"/>
              </w:rPr>
              <w:t xml:space="preserve">Email: </w:t>
            </w:r>
            <w:r w:rsidR="00322059">
              <w:rPr>
                <w:rFonts w:ascii="Times New Roman" w:hAnsi="Times New Roman" w:cs="Times New Roman"/>
                <w:bCs/>
                <w:sz w:val="24"/>
                <w:szCs w:val="24"/>
              </w:rPr>
              <w:t>kkeane</w:t>
            </w:r>
            <w:r>
              <w:rPr>
                <w:rFonts w:ascii="Times New Roman" w:hAnsi="Times New Roman" w:cs="Times New Roman"/>
                <w:bCs/>
                <w:sz w:val="24"/>
                <w:szCs w:val="24"/>
              </w:rPr>
              <w:t>@</w:t>
            </w:r>
            <w:r w:rsidR="00322059">
              <w:rPr>
                <w:rFonts w:ascii="Times New Roman" w:hAnsi="Times New Roman" w:cs="Times New Roman"/>
                <w:bCs/>
                <w:sz w:val="24"/>
                <w:szCs w:val="24"/>
              </w:rPr>
              <w:t>duanemorris.com</w:t>
            </w:r>
          </w:p>
          <w:p w14:paraId="05918475" w14:textId="77777777" w:rsidR="00C05BC7" w:rsidRDefault="00C05BC7" w:rsidP="00C019AD">
            <w:pPr>
              <w:spacing w:line="240" w:lineRule="auto"/>
              <w:jc w:val="left"/>
              <w:rPr>
                <w:rFonts w:ascii="Times New Roman" w:hAnsi="Times New Roman" w:cs="Times New Roman"/>
                <w:b/>
                <w:sz w:val="24"/>
                <w:szCs w:val="24"/>
              </w:rPr>
            </w:pPr>
          </w:p>
          <w:p w14:paraId="3A9321AB" w14:textId="772FFA70" w:rsidR="00C05BC7" w:rsidRDefault="00C05BC7" w:rsidP="00C05BC7">
            <w:pPr>
              <w:spacing w:line="240" w:lineRule="auto"/>
              <w:jc w:val="left"/>
              <w:rPr>
                <w:rFonts w:ascii="Times New Roman" w:hAnsi="Times New Roman" w:cs="Times New Roman"/>
                <w:bCs/>
                <w:sz w:val="24"/>
                <w:szCs w:val="24"/>
              </w:rPr>
            </w:pPr>
            <w:r>
              <w:rPr>
                <w:rFonts w:ascii="Times New Roman" w:hAnsi="Times New Roman" w:cs="Times New Roman"/>
                <w:bCs/>
                <w:sz w:val="24"/>
                <w:szCs w:val="24"/>
              </w:rPr>
              <w:t xml:space="preserve">Phone: </w:t>
            </w:r>
            <w:r w:rsidR="00AB0229">
              <w:rPr>
                <w:rFonts w:ascii="Times New Roman" w:hAnsi="Times New Roman" w:cs="Times New Roman"/>
                <w:bCs/>
                <w:sz w:val="24"/>
                <w:szCs w:val="24"/>
              </w:rPr>
              <w:t>301</w:t>
            </w:r>
            <w:r>
              <w:rPr>
                <w:rFonts w:ascii="Times New Roman" w:hAnsi="Times New Roman" w:cs="Times New Roman"/>
                <w:bCs/>
                <w:sz w:val="24"/>
                <w:szCs w:val="24"/>
              </w:rPr>
              <w:t>-</w:t>
            </w:r>
            <w:r w:rsidR="00AB0229">
              <w:rPr>
                <w:rFonts w:ascii="Times New Roman" w:hAnsi="Times New Roman" w:cs="Times New Roman"/>
                <w:bCs/>
                <w:sz w:val="24"/>
                <w:szCs w:val="24"/>
              </w:rPr>
              <w:t>335</w:t>
            </w:r>
            <w:r>
              <w:rPr>
                <w:rFonts w:ascii="Times New Roman" w:hAnsi="Times New Roman" w:cs="Times New Roman"/>
                <w:bCs/>
                <w:sz w:val="24"/>
                <w:szCs w:val="24"/>
              </w:rPr>
              <w:t>-</w:t>
            </w:r>
            <w:r w:rsidR="00AB0229">
              <w:rPr>
                <w:rFonts w:ascii="Times New Roman" w:hAnsi="Times New Roman" w:cs="Times New Roman"/>
                <w:bCs/>
                <w:sz w:val="24"/>
                <w:szCs w:val="24"/>
              </w:rPr>
              <w:t>6192</w:t>
            </w:r>
          </w:p>
          <w:p w14:paraId="397F7A8F" w14:textId="59348714" w:rsidR="00C05BC7" w:rsidRDefault="00C05BC7" w:rsidP="00C05BC7">
            <w:pPr>
              <w:spacing w:line="240" w:lineRule="auto"/>
              <w:jc w:val="left"/>
              <w:rPr>
                <w:rFonts w:ascii="Times New Roman" w:hAnsi="Times New Roman" w:cs="Times New Roman"/>
                <w:bCs/>
                <w:sz w:val="24"/>
                <w:szCs w:val="24"/>
              </w:rPr>
            </w:pPr>
            <w:r>
              <w:rPr>
                <w:rFonts w:ascii="Times New Roman" w:hAnsi="Times New Roman" w:cs="Times New Roman"/>
                <w:bCs/>
                <w:sz w:val="24"/>
                <w:szCs w:val="24"/>
              </w:rPr>
              <w:t xml:space="preserve">Email: </w:t>
            </w:r>
            <w:r w:rsidR="00AB0229">
              <w:rPr>
                <w:rFonts w:ascii="Times New Roman" w:hAnsi="Times New Roman" w:cs="Times New Roman"/>
                <w:bCs/>
                <w:sz w:val="24"/>
                <w:szCs w:val="24"/>
              </w:rPr>
              <w:t>dan.jablonski</w:t>
            </w:r>
            <w:r>
              <w:rPr>
                <w:rFonts w:ascii="Times New Roman" w:hAnsi="Times New Roman" w:cs="Times New Roman"/>
                <w:bCs/>
                <w:sz w:val="24"/>
                <w:szCs w:val="24"/>
              </w:rPr>
              <w:t>@</w:t>
            </w:r>
            <w:r w:rsidR="00AB0229">
              <w:rPr>
                <w:rFonts w:ascii="Times New Roman" w:hAnsi="Times New Roman" w:cs="Times New Roman"/>
                <w:bCs/>
                <w:sz w:val="24"/>
                <w:szCs w:val="24"/>
              </w:rPr>
              <w:t>jhuapl</w:t>
            </w:r>
            <w:r>
              <w:rPr>
                <w:rFonts w:ascii="Times New Roman" w:hAnsi="Times New Roman" w:cs="Times New Roman"/>
                <w:bCs/>
                <w:sz w:val="24"/>
                <w:szCs w:val="24"/>
              </w:rPr>
              <w:t>.</w:t>
            </w:r>
            <w:r w:rsidR="00AB0229">
              <w:rPr>
                <w:rFonts w:ascii="Times New Roman" w:hAnsi="Times New Roman" w:cs="Times New Roman"/>
                <w:bCs/>
                <w:sz w:val="24"/>
                <w:szCs w:val="24"/>
              </w:rPr>
              <w:t>edu</w:t>
            </w:r>
          </w:p>
          <w:p w14:paraId="78A521E9" w14:textId="0FCEA4B6" w:rsidR="00C05BC7" w:rsidRDefault="00C05BC7" w:rsidP="00C019AD">
            <w:pPr>
              <w:spacing w:line="240" w:lineRule="auto"/>
              <w:jc w:val="left"/>
              <w:rPr>
                <w:rFonts w:ascii="Times New Roman" w:hAnsi="Times New Roman" w:cs="Times New Roman"/>
                <w:b/>
                <w:sz w:val="24"/>
                <w:szCs w:val="24"/>
              </w:rPr>
            </w:pPr>
          </w:p>
        </w:tc>
      </w:tr>
      <w:tr w:rsidR="00DC2262" w14:paraId="24312A0D" w14:textId="77777777" w:rsidTr="00DC2262">
        <w:trPr>
          <w:trHeight w:val="818"/>
        </w:trPr>
        <w:tc>
          <w:tcPr>
            <w:tcW w:w="8885" w:type="dxa"/>
            <w:gridSpan w:val="2"/>
            <w:tcBorders>
              <w:top w:val="single" w:sz="4" w:space="0" w:color="auto"/>
              <w:left w:val="single" w:sz="4" w:space="0" w:color="auto"/>
              <w:bottom w:val="single" w:sz="4" w:space="0" w:color="auto"/>
              <w:right w:val="single" w:sz="4" w:space="0" w:color="auto"/>
            </w:tcBorders>
          </w:tcPr>
          <w:p w14:paraId="5A2743A6" w14:textId="17E00208" w:rsidR="00DC2262" w:rsidRPr="002C5E4D" w:rsidRDefault="00DC2262">
            <w:pPr>
              <w:spacing w:line="240" w:lineRule="auto"/>
              <w:jc w:val="left"/>
              <w:rPr>
                <w:rFonts w:ascii="Times New Roman" w:hAnsi="Times New Roman" w:cs="Times New Roman"/>
                <w:bCs/>
                <w:sz w:val="24"/>
                <w:szCs w:val="24"/>
              </w:rPr>
            </w:pPr>
            <w:r>
              <w:rPr>
                <w:rFonts w:ascii="Times New Roman" w:hAnsi="Times New Roman" w:cs="Times New Roman"/>
                <w:b/>
                <w:sz w:val="24"/>
                <w:szCs w:val="24"/>
              </w:rPr>
              <w:t xml:space="preserve">Purpose/Objective: </w:t>
            </w:r>
            <w:r w:rsidR="002C5E4D">
              <w:rPr>
                <w:rFonts w:ascii="Times New Roman" w:hAnsi="Times New Roman" w:cs="Times New Roman"/>
                <w:bCs/>
                <w:sz w:val="24"/>
                <w:szCs w:val="24"/>
              </w:rPr>
              <w:t xml:space="preserve">The purpose of this document is to </w:t>
            </w:r>
            <w:r w:rsidR="00130FEA">
              <w:rPr>
                <w:rFonts w:ascii="Times New Roman" w:hAnsi="Times New Roman" w:cs="Times New Roman"/>
                <w:bCs/>
                <w:sz w:val="24"/>
                <w:szCs w:val="24"/>
              </w:rPr>
              <w:t>continue the</w:t>
            </w:r>
            <w:r w:rsidR="002C5E4D">
              <w:rPr>
                <w:rFonts w:ascii="Times New Roman" w:hAnsi="Times New Roman" w:cs="Times New Roman"/>
                <w:bCs/>
                <w:sz w:val="24"/>
                <w:szCs w:val="24"/>
              </w:rPr>
              <w:t xml:space="preserve"> revision to Recommendation ITU-R M.2116-0</w:t>
            </w:r>
            <w:r w:rsidR="00C63675">
              <w:rPr>
                <w:rFonts w:ascii="Times New Roman" w:hAnsi="Times New Roman" w:cs="Times New Roman"/>
                <w:bCs/>
                <w:sz w:val="24"/>
                <w:szCs w:val="24"/>
              </w:rPr>
              <w:t>.</w:t>
            </w:r>
          </w:p>
          <w:p w14:paraId="2F5B0CF3" w14:textId="77777777" w:rsidR="00DC2262" w:rsidRDefault="00DC2262">
            <w:pPr>
              <w:spacing w:line="240" w:lineRule="auto"/>
              <w:jc w:val="left"/>
              <w:rPr>
                <w:rFonts w:ascii="Times New Roman" w:hAnsi="Times New Roman" w:cs="Times New Roman"/>
                <w:sz w:val="24"/>
                <w:szCs w:val="24"/>
              </w:rPr>
            </w:pPr>
          </w:p>
          <w:p w14:paraId="530C915B" w14:textId="77777777" w:rsidR="00DC2262" w:rsidRDefault="00DC2262">
            <w:pPr>
              <w:spacing w:line="240" w:lineRule="auto"/>
              <w:jc w:val="left"/>
              <w:rPr>
                <w:rFonts w:ascii="Times New Roman" w:hAnsi="Times New Roman" w:cs="Times New Roman"/>
                <w:b/>
                <w:sz w:val="24"/>
                <w:szCs w:val="24"/>
              </w:rPr>
            </w:pPr>
          </w:p>
        </w:tc>
      </w:tr>
      <w:tr w:rsidR="00DC2262" w14:paraId="6AC52CBF" w14:textId="77777777" w:rsidTr="00DC2262">
        <w:trPr>
          <w:trHeight w:val="2015"/>
        </w:trPr>
        <w:tc>
          <w:tcPr>
            <w:tcW w:w="8885" w:type="dxa"/>
            <w:gridSpan w:val="2"/>
            <w:tcBorders>
              <w:top w:val="single" w:sz="4" w:space="0" w:color="auto"/>
              <w:left w:val="single" w:sz="4" w:space="0" w:color="auto"/>
              <w:bottom w:val="single" w:sz="4" w:space="0" w:color="auto"/>
              <w:right w:val="single" w:sz="4" w:space="0" w:color="auto"/>
            </w:tcBorders>
          </w:tcPr>
          <w:p w14:paraId="2984143E" w14:textId="2D0EAB7D" w:rsidR="00DC2262" w:rsidRPr="001670FE" w:rsidRDefault="00DC2262">
            <w:pPr>
              <w:spacing w:line="240" w:lineRule="auto"/>
              <w:jc w:val="left"/>
              <w:rPr>
                <w:rFonts w:ascii="Times New Roman" w:hAnsi="Times New Roman" w:cs="Times New Roman"/>
                <w:bCs/>
                <w:sz w:val="24"/>
                <w:szCs w:val="24"/>
              </w:rPr>
            </w:pPr>
            <w:r>
              <w:rPr>
                <w:rFonts w:ascii="Times New Roman" w:hAnsi="Times New Roman" w:cs="Times New Roman"/>
                <w:b/>
                <w:sz w:val="24"/>
                <w:szCs w:val="24"/>
              </w:rPr>
              <w:t xml:space="preserve">Abstract: </w:t>
            </w:r>
            <w:r w:rsidR="002C5E4D">
              <w:rPr>
                <w:rFonts w:ascii="Times New Roman" w:hAnsi="Times New Roman" w:cs="Times New Roman"/>
                <w:bCs/>
                <w:sz w:val="24"/>
                <w:szCs w:val="24"/>
              </w:rPr>
              <w:t xml:space="preserve">Recommendation ITU-R M.2116-0 contains characteristics for the aeronautical mobile service systems operating within the 4400-4990 MHz frequency range. </w:t>
            </w:r>
            <w:r w:rsidR="00141803">
              <w:rPr>
                <w:rFonts w:ascii="Times New Roman" w:hAnsi="Times New Roman" w:cs="Times New Roman"/>
                <w:bCs/>
                <w:sz w:val="24"/>
                <w:szCs w:val="24"/>
              </w:rPr>
              <w:t xml:space="preserve">This contribution </w:t>
            </w:r>
            <w:r w:rsidR="00130FEA">
              <w:rPr>
                <w:rFonts w:ascii="Times New Roman" w:hAnsi="Times New Roman" w:cs="Times New Roman"/>
                <w:bCs/>
                <w:sz w:val="24"/>
                <w:szCs w:val="24"/>
              </w:rPr>
              <w:t>seeks to address comments and editor’s notes provided at the previous meeting</w:t>
            </w:r>
            <w:r w:rsidR="00141803">
              <w:rPr>
                <w:rFonts w:ascii="Times New Roman" w:hAnsi="Times New Roman" w:cs="Times New Roman"/>
                <w:bCs/>
                <w:sz w:val="24"/>
                <w:szCs w:val="24"/>
              </w:rPr>
              <w:t>.</w:t>
            </w:r>
            <w:r w:rsidR="00C63675">
              <w:rPr>
                <w:rFonts w:ascii="Times New Roman" w:hAnsi="Times New Roman" w:cs="Times New Roman"/>
                <w:bCs/>
                <w:sz w:val="24"/>
                <w:szCs w:val="24"/>
              </w:rPr>
              <w:t xml:space="preserve"> </w:t>
            </w:r>
            <w:del w:id="14" w:author="USA" w:date="2022-06-01T13:36:00Z">
              <w:r w:rsidR="00C63675" w:rsidRPr="008C7B20" w:rsidDel="00565BF1">
                <w:rPr>
                  <w:rFonts w:ascii="Times New Roman" w:hAnsi="Times New Roman" w:cs="Times New Roman"/>
                  <w:bCs/>
                  <w:sz w:val="24"/>
                  <w:szCs w:val="24"/>
                  <w:highlight w:val="cyan"/>
                  <w:rPrChange w:id="15" w:author="USA" w:date="2022-06-01T16:17:00Z">
                    <w:rPr>
                      <w:rFonts w:ascii="Times New Roman" w:hAnsi="Times New Roman" w:cs="Times New Roman"/>
                      <w:bCs/>
                      <w:sz w:val="24"/>
                      <w:szCs w:val="24"/>
                    </w:rPr>
                  </w:rPrChange>
                </w:rPr>
                <w:delText>This contribution may also address the summary table contained in Annex 16, if appropriate.</w:delText>
              </w:r>
            </w:del>
            <w:ins w:id="16" w:author="USA" w:date="2022-06-01T16:43:00Z">
              <w:r w:rsidR="00F72449" w:rsidRPr="00F72449">
                <w:rPr>
                  <w:rFonts w:ascii="Times New Roman" w:hAnsi="Times New Roman" w:cs="Times New Roman"/>
                  <w:bCs/>
                  <w:sz w:val="24"/>
                  <w:szCs w:val="24"/>
                  <w:highlight w:val="cyan"/>
                  <w:rPrChange w:id="17" w:author="USA" w:date="2022-06-01T16:43:00Z">
                    <w:rPr>
                      <w:rFonts w:ascii="Times New Roman" w:hAnsi="Times New Roman" w:cs="Times New Roman"/>
                      <w:bCs/>
                      <w:sz w:val="24"/>
                      <w:szCs w:val="24"/>
                    </w:rPr>
                  </w:rPrChange>
                </w:rPr>
                <w:t>We are also proposing to elevate to Preliminary Draft Revision.</w:t>
              </w:r>
              <w:r w:rsidR="00F72449">
                <w:rPr>
                  <w:rFonts w:ascii="Times New Roman" w:hAnsi="Times New Roman" w:cs="Times New Roman"/>
                  <w:bCs/>
                  <w:sz w:val="24"/>
                  <w:szCs w:val="24"/>
                </w:rPr>
                <w:t xml:space="preserve"> </w:t>
              </w:r>
            </w:ins>
          </w:p>
          <w:p w14:paraId="4B095D7F" w14:textId="77777777" w:rsidR="00DC2262" w:rsidRDefault="00DC2262">
            <w:pPr>
              <w:spacing w:line="240" w:lineRule="auto"/>
              <w:jc w:val="left"/>
              <w:rPr>
                <w:rFonts w:ascii="Times New Roman" w:hAnsi="Times New Roman" w:cs="Times New Roman"/>
                <w:b/>
                <w:sz w:val="24"/>
                <w:szCs w:val="24"/>
              </w:rPr>
            </w:pPr>
          </w:p>
          <w:p w14:paraId="4154BC36" w14:textId="77777777" w:rsidR="00DC2262" w:rsidRDefault="00DC2262">
            <w:pPr>
              <w:spacing w:line="240" w:lineRule="auto"/>
              <w:jc w:val="left"/>
              <w:rPr>
                <w:rFonts w:ascii="Times New Roman" w:hAnsi="Times New Roman" w:cs="Times New Roman"/>
                <w:b/>
                <w:sz w:val="24"/>
                <w:szCs w:val="24"/>
              </w:rPr>
            </w:pPr>
          </w:p>
        </w:tc>
      </w:tr>
      <w:tr w:rsidR="00DC2262" w14:paraId="4802D98A" w14:textId="77777777" w:rsidTr="00DC2262">
        <w:tc>
          <w:tcPr>
            <w:tcW w:w="8885" w:type="dxa"/>
            <w:gridSpan w:val="2"/>
            <w:tcBorders>
              <w:top w:val="single" w:sz="4" w:space="0" w:color="auto"/>
              <w:left w:val="single" w:sz="4" w:space="0" w:color="auto"/>
              <w:bottom w:val="single" w:sz="4" w:space="0" w:color="auto"/>
              <w:right w:val="single" w:sz="4" w:space="0" w:color="auto"/>
            </w:tcBorders>
          </w:tcPr>
          <w:p w14:paraId="29528004" w14:textId="75AD9A8E" w:rsidR="00DC2262" w:rsidRPr="00C019AD" w:rsidRDefault="00DC2262">
            <w:pPr>
              <w:spacing w:line="240" w:lineRule="auto"/>
              <w:jc w:val="left"/>
              <w:rPr>
                <w:rFonts w:ascii="Times New Roman" w:hAnsi="Times New Roman" w:cs="Times New Roman"/>
                <w:bCs/>
                <w:sz w:val="24"/>
                <w:szCs w:val="24"/>
              </w:rPr>
            </w:pPr>
            <w:r>
              <w:rPr>
                <w:rFonts w:ascii="Times New Roman" w:hAnsi="Times New Roman" w:cs="Times New Roman"/>
                <w:b/>
                <w:sz w:val="24"/>
                <w:szCs w:val="24"/>
              </w:rPr>
              <w:t xml:space="preserve">Fact Sheet Preparer: </w:t>
            </w:r>
            <w:r w:rsidR="00C019AD">
              <w:rPr>
                <w:rFonts w:ascii="Times New Roman" w:hAnsi="Times New Roman" w:cs="Times New Roman"/>
                <w:bCs/>
                <w:sz w:val="24"/>
                <w:szCs w:val="24"/>
              </w:rPr>
              <w:t>Taylor King</w:t>
            </w:r>
          </w:p>
          <w:p w14:paraId="5D05F131" w14:textId="77777777" w:rsidR="00DC2262" w:rsidRDefault="00DC2262">
            <w:pPr>
              <w:spacing w:line="240" w:lineRule="auto"/>
              <w:jc w:val="left"/>
              <w:rPr>
                <w:rFonts w:ascii="Times New Roman" w:hAnsi="Times New Roman" w:cs="Times New Roman"/>
                <w:b/>
                <w:sz w:val="24"/>
                <w:szCs w:val="24"/>
              </w:rPr>
            </w:pPr>
          </w:p>
        </w:tc>
      </w:tr>
    </w:tbl>
    <w:p w14:paraId="336DEC57" w14:textId="55738ADB" w:rsidR="00255C6A" w:rsidRDefault="00255C6A" w:rsidP="00141803">
      <w:pPr>
        <w:jc w:val="both"/>
      </w:pPr>
    </w:p>
    <w:p w14:paraId="6CD59376" w14:textId="5763D3ED" w:rsidR="00255C6A" w:rsidRDefault="00255C6A">
      <w:pPr>
        <w:spacing w:after="160" w:line="259" w:lineRule="auto"/>
        <w:jc w:val="left"/>
      </w:pPr>
    </w:p>
    <w:tbl>
      <w:tblPr>
        <w:tblpPr w:leftFromText="180" w:rightFromText="180" w:horzAnchor="margin" w:tblpY="-687"/>
        <w:tblW w:w="9885" w:type="dxa"/>
        <w:tblLayout w:type="fixed"/>
        <w:tblLook w:val="04A0" w:firstRow="1" w:lastRow="0" w:firstColumn="1" w:lastColumn="0" w:noHBand="0" w:noVBand="1"/>
      </w:tblPr>
      <w:tblGrid>
        <w:gridCol w:w="6484"/>
        <w:gridCol w:w="3401"/>
      </w:tblGrid>
      <w:tr w:rsidR="00255C6A" w:rsidRPr="00094BC8" w14:paraId="45945873" w14:textId="77777777" w:rsidTr="008B0EFF">
        <w:trPr>
          <w:cantSplit/>
        </w:trPr>
        <w:tc>
          <w:tcPr>
            <w:tcW w:w="6487" w:type="dxa"/>
            <w:vAlign w:val="center"/>
            <w:hideMark/>
          </w:tcPr>
          <w:p w14:paraId="58870343" w14:textId="77777777" w:rsidR="00255C6A" w:rsidRPr="00094BC8" w:rsidRDefault="00255C6A" w:rsidP="008B0EFF">
            <w:pPr>
              <w:shd w:val="solid" w:color="FFFFFF" w:fill="FFFFFF"/>
              <w:tabs>
                <w:tab w:val="left" w:pos="1134"/>
                <w:tab w:val="left" w:pos="1871"/>
                <w:tab w:val="left" w:pos="2268"/>
              </w:tabs>
              <w:overflowPunct w:val="0"/>
              <w:autoSpaceDE w:val="0"/>
              <w:autoSpaceDN w:val="0"/>
              <w:adjustRightInd w:val="0"/>
              <w:spacing w:line="240" w:lineRule="auto"/>
              <w:jc w:val="left"/>
              <w:rPr>
                <w:rFonts w:ascii="Verdana" w:eastAsia="Times New Roman" w:hAnsi="Verdana" w:cs="Times New Roman Bold"/>
                <w:b/>
                <w:bCs/>
                <w:sz w:val="26"/>
                <w:szCs w:val="26"/>
                <w:lang w:val="en-GB" w:eastAsia="zh-CN"/>
              </w:rPr>
            </w:pPr>
            <w:r w:rsidRPr="00094BC8">
              <w:rPr>
                <w:rFonts w:ascii="Verdana" w:eastAsia="Times New Roman" w:hAnsi="Verdana" w:cs="Times New Roman Bold"/>
                <w:b/>
                <w:bCs/>
                <w:sz w:val="26"/>
                <w:szCs w:val="26"/>
                <w:lang w:val="en-GB" w:eastAsia="zh-CN"/>
              </w:rPr>
              <w:lastRenderedPageBreak/>
              <w:t>Radiocommunication Study Groups</w:t>
            </w:r>
          </w:p>
        </w:tc>
        <w:tc>
          <w:tcPr>
            <w:tcW w:w="3402" w:type="dxa"/>
            <w:hideMark/>
          </w:tcPr>
          <w:p w14:paraId="4E9502AC" w14:textId="77777777" w:rsidR="00255C6A" w:rsidRPr="00094BC8" w:rsidRDefault="00255C6A" w:rsidP="008B0EFF">
            <w:pPr>
              <w:shd w:val="solid" w:color="FFFFFF" w:fill="FFFFFF"/>
              <w:tabs>
                <w:tab w:val="left" w:pos="1134"/>
                <w:tab w:val="left" w:pos="1871"/>
                <w:tab w:val="left" w:pos="2268"/>
              </w:tabs>
              <w:overflowPunct w:val="0"/>
              <w:autoSpaceDE w:val="0"/>
              <w:autoSpaceDN w:val="0"/>
              <w:adjustRightInd w:val="0"/>
              <w:spacing w:line="240" w:lineRule="atLeast"/>
              <w:jc w:val="left"/>
              <w:rPr>
                <w:rFonts w:ascii="Times New Roman" w:eastAsia="Times New Roman" w:hAnsi="Times New Roman" w:cs="Times New Roman"/>
                <w:sz w:val="24"/>
                <w:szCs w:val="20"/>
                <w:lang w:val="en-GB" w:eastAsia="zh-CN"/>
              </w:rPr>
            </w:pPr>
            <w:bookmarkStart w:id="18" w:name="ditulogo"/>
            <w:bookmarkEnd w:id="18"/>
            <w:r w:rsidRPr="00094BC8">
              <w:rPr>
                <w:rFonts w:ascii="Times New Roman" w:eastAsia="Times New Roman" w:hAnsi="Times New Roman" w:cs="Times New Roman"/>
                <w:noProof/>
                <w:sz w:val="24"/>
                <w:szCs w:val="20"/>
                <w:lang w:val="en-GB" w:eastAsia="en-GB"/>
              </w:rPr>
              <w:drawing>
                <wp:inline distT="0" distB="0" distL="0" distR="0" wp14:anchorId="256F2FC4" wp14:editId="35883C75">
                  <wp:extent cx="762000" cy="762000"/>
                  <wp:effectExtent l="0" t="0" r="0" b="0"/>
                  <wp:docPr id="10" name="Picture 1"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 descr="Logo&#10;&#10;Description automatically generated"/>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62000" cy="762000"/>
                          </a:xfrm>
                          <a:prstGeom prst="rect">
                            <a:avLst/>
                          </a:prstGeom>
                          <a:noFill/>
                          <a:ln>
                            <a:noFill/>
                          </a:ln>
                        </pic:spPr>
                      </pic:pic>
                    </a:graphicData>
                  </a:graphic>
                </wp:inline>
              </w:drawing>
            </w:r>
          </w:p>
        </w:tc>
      </w:tr>
      <w:tr w:rsidR="00255C6A" w:rsidRPr="00094BC8" w14:paraId="1C990228" w14:textId="77777777" w:rsidTr="008B0EFF">
        <w:trPr>
          <w:cantSplit/>
        </w:trPr>
        <w:tc>
          <w:tcPr>
            <w:tcW w:w="6487" w:type="dxa"/>
            <w:tcBorders>
              <w:top w:val="nil"/>
              <w:left w:val="nil"/>
              <w:bottom w:val="single" w:sz="12" w:space="0" w:color="auto"/>
              <w:right w:val="nil"/>
            </w:tcBorders>
          </w:tcPr>
          <w:p w14:paraId="6712170E" w14:textId="77777777" w:rsidR="00255C6A" w:rsidRPr="00094BC8" w:rsidRDefault="00255C6A" w:rsidP="008B0EFF">
            <w:pPr>
              <w:shd w:val="solid" w:color="FFFFFF" w:fill="FFFFFF"/>
              <w:tabs>
                <w:tab w:val="left" w:pos="1134"/>
                <w:tab w:val="left" w:pos="1871"/>
                <w:tab w:val="left" w:pos="2268"/>
              </w:tabs>
              <w:overflowPunct w:val="0"/>
              <w:autoSpaceDE w:val="0"/>
              <w:autoSpaceDN w:val="0"/>
              <w:adjustRightInd w:val="0"/>
              <w:spacing w:after="48" w:line="240" w:lineRule="auto"/>
              <w:jc w:val="left"/>
              <w:rPr>
                <w:rFonts w:ascii="Verdana" w:eastAsia="Times New Roman" w:hAnsi="Verdana" w:cs="Times New Roman Bold"/>
                <w:b/>
                <w:lang w:val="en-GB" w:eastAsia="zh-CN"/>
              </w:rPr>
            </w:pPr>
          </w:p>
        </w:tc>
        <w:tc>
          <w:tcPr>
            <w:tcW w:w="3402" w:type="dxa"/>
            <w:tcBorders>
              <w:top w:val="nil"/>
              <w:left w:val="nil"/>
              <w:bottom w:val="single" w:sz="12" w:space="0" w:color="auto"/>
              <w:right w:val="nil"/>
            </w:tcBorders>
          </w:tcPr>
          <w:p w14:paraId="3C0B67C7" w14:textId="77777777" w:rsidR="00255C6A" w:rsidRPr="00094BC8" w:rsidRDefault="00255C6A" w:rsidP="008B0EFF">
            <w:pPr>
              <w:shd w:val="solid" w:color="FFFFFF" w:fill="FFFFFF"/>
              <w:tabs>
                <w:tab w:val="left" w:pos="1134"/>
                <w:tab w:val="left" w:pos="1871"/>
                <w:tab w:val="left" w:pos="2268"/>
              </w:tabs>
              <w:overflowPunct w:val="0"/>
              <w:autoSpaceDE w:val="0"/>
              <w:autoSpaceDN w:val="0"/>
              <w:adjustRightInd w:val="0"/>
              <w:spacing w:after="48" w:line="240" w:lineRule="atLeast"/>
              <w:jc w:val="left"/>
              <w:rPr>
                <w:rFonts w:ascii="Times New Roman" w:eastAsia="Times New Roman" w:hAnsi="Times New Roman" w:cs="Times New Roman"/>
                <w:lang w:eastAsia="zh-CN"/>
              </w:rPr>
            </w:pPr>
          </w:p>
        </w:tc>
      </w:tr>
      <w:tr w:rsidR="00255C6A" w:rsidRPr="00094BC8" w14:paraId="0CCB867E" w14:textId="77777777" w:rsidTr="008B0EFF">
        <w:trPr>
          <w:cantSplit/>
        </w:trPr>
        <w:tc>
          <w:tcPr>
            <w:tcW w:w="6487" w:type="dxa"/>
            <w:tcBorders>
              <w:top w:val="single" w:sz="12" w:space="0" w:color="auto"/>
              <w:left w:val="nil"/>
              <w:bottom w:val="nil"/>
              <w:right w:val="nil"/>
            </w:tcBorders>
          </w:tcPr>
          <w:p w14:paraId="34F4693C" w14:textId="77777777" w:rsidR="00255C6A" w:rsidRPr="00094BC8" w:rsidRDefault="00255C6A" w:rsidP="008B0EFF">
            <w:pPr>
              <w:shd w:val="solid" w:color="FFFFFF" w:fill="FFFFFF"/>
              <w:tabs>
                <w:tab w:val="left" w:pos="1134"/>
                <w:tab w:val="left" w:pos="1871"/>
                <w:tab w:val="left" w:pos="2268"/>
              </w:tabs>
              <w:overflowPunct w:val="0"/>
              <w:autoSpaceDE w:val="0"/>
              <w:autoSpaceDN w:val="0"/>
              <w:adjustRightInd w:val="0"/>
              <w:spacing w:after="48" w:line="240" w:lineRule="auto"/>
              <w:jc w:val="left"/>
              <w:rPr>
                <w:rFonts w:ascii="Verdana" w:eastAsia="Times New Roman" w:hAnsi="Verdana" w:cs="Times New Roman Bold"/>
                <w:bCs/>
                <w:lang w:val="en-GB" w:eastAsia="zh-CN"/>
              </w:rPr>
            </w:pPr>
          </w:p>
        </w:tc>
        <w:tc>
          <w:tcPr>
            <w:tcW w:w="3402" w:type="dxa"/>
            <w:tcBorders>
              <w:top w:val="single" w:sz="12" w:space="0" w:color="auto"/>
              <w:left w:val="nil"/>
              <w:bottom w:val="nil"/>
              <w:right w:val="nil"/>
            </w:tcBorders>
          </w:tcPr>
          <w:p w14:paraId="1F75FF30" w14:textId="77777777" w:rsidR="00255C6A" w:rsidRPr="00094BC8" w:rsidRDefault="00255C6A" w:rsidP="008B0EFF">
            <w:pPr>
              <w:shd w:val="solid" w:color="FFFFFF" w:fill="FFFFFF"/>
              <w:tabs>
                <w:tab w:val="left" w:pos="1134"/>
                <w:tab w:val="left" w:pos="1871"/>
                <w:tab w:val="left" w:pos="2268"/>
              </w:tabs>
              <w:overflowPunct w:val="0"/>
              <w:autoSpaceDE w:val="0"/>
              <w:autoSpaceDN w:val="0"/>
              <w:adjustRightInd w:val="0"/>
              <w:spacing w:after="48" w:line="240" w:lineRule="atLeast"/>
              <w:jc w:val="left"/>
              <w:rPr>
                <w:rFonts w:ascii="Times New Roman" w:eastAsia="Times New Roman" w:hAnsi="Times New Roman" w:cs="Times New Roman"/>
                <w:sz w:val="24"/>
                <w:szCs w:val="20"/>
                <w:lang w:eastAsia="zh-CN"/>
              </w:rPr>
            </w:pPr>
          </w:p>
        </w:tc>
      </w:tr>
      <w:tr w:rsidR="00255C6A" w:rsidRPr="00094BC8" w14:paraId="5A832E8A" w14:textId="77777777" w:rsidTr="008B0EFF">
        <w:trPr>
          <w:cantSplit/>
        </w:trPr>
        <w:tc>
          <w:tcPr>
            <w:tcW w:w="6487" w:type="dxa"/>
            <w:vMerge w:val="restart"/>
            <w:hideMark/>
          </w:tcPr>
          <w:p w14:paraId="76F35022" w14:textId="77777777" w:rsidR="00255C6A" w:rsidRPr="00094BC8" w:rsidRDefault="00255C6A" w:rsidP="008B0EFF">
            <w:pPr>
              <w:shd w:val="solid" w:color="FFFFFF" w:fill="FFFFFF"/>
              <w:tabs>
                <w:tab w:val="left" w:pos="720"/>
                <w:tab w:val="left" w:pos="1134"/>
                <w:tab w:val="left" w:pos="1871"/>
                <w:tab w:val="left" w:pos="2268"/>
              </w:tabs>
              <w:overflowPunct w:val="0"/>
              <w:autoSpaceDE w:val="0"/>
              <w:autoSpaceDN w:val="0"/>
              <w:adjustRightInd w:val="0"/>
              <w:spacing w:before="120" w:after="240" w:line="240" w:lineRule="auto"/>
              <w:jc w:val="left"/>
              <w:rPr>
                <w:rFonts w:ascii="Verdana" w:eastAsia="Times New Roman" w:hAnsi="Verdana" w:cs="Times New Roman"/>
                <w:sz w:val="20"/>
                <w:szCs w:val="20"/>
                <w:lang w:val="en-GB" w:eastAsia="zh-CN"/>
              </w:rPr>
            </w:pPr>
            <w:bookmarkStart w:id="19" w:name="recibido"/>
            <w:bookmarkStart w:id="20" w:name="dnum" w:colFirst="1" w:colLast="1"/>
            <w:bookmarkEnd w:id="19"/>
            <w:r w:rsidRPr="00094BC8">
              <w:rPr>
                <w:rFonts w:ascii="Verdana" w:eastAsia="Times New Roman" w:hAnsi="Verdana" w:cs="Times New Roman"/>
                <w:sz w:val="20"/>
                <w:szCs w:val="20"/>
                <w:lang w:val="en-GB" w:eastAsia="zh-CN"/>
              </w:rPr>
              <w:t>Received:</w:t>
            </w:r>
          </w:p>
          <w:p w14:paraId="6F5629AD" w14:textId="72906A37" w:rsidR="00255C6A" w:rsidRPr="00094BC8" w:rsidRDefault="00255C6A" w:rsidP="008B0EFF">
            <w:pPr>
              <w:shd w:val="solid" w:color="FFFFFF" w:fill="FFFFFF"/>
              <w:tabs>
                <w:tab w:val="left" w:pos="720"/>
                <w:tab w:val="left" w:pos="1134"/>
                <w:tab w:val="left" w:pos="1871"/>
                <w:tab w:val="left" w:pos="2268"/>
              </w:tabs>
              <w:overflowPunct w:val="0"/>
              <w:autoSpaceDE w:val="0"/>
              <w:autoSpaceDN w:val="0"/>
              <w:adjustRightInd w:val="0"/>
              <w:spacing w:after="240" w:line="240" w:lineRule="auto"/>
              <w:ind w:left="1134" w:hanging="1134"/>
              <w:jc w:val="left"/>
              <w:rPr>
                <w:rFonts w:ascii="Verdana" w:eastAsia="Times New Roman" w:hAnsi="Verdana" w:cs="Times New Roman"/>
                <w:sz w:val="20"/>
                <w:szCs w:val="20"/>
                <w:lang w:val="en-GB" w:eastAsia="zh-CN"/>
              </w:rPr>
            </w:pPr>
            <w:r w:rsidRPr="00094BC8">
              <w:rPr>
                <w:rFonts w:ascii="Verdana" w:eastAsia="Times New Roman" w:hAnsi="Verdana" w:cs="Times New Roman"/>
                <w:sz w:val="20"/>
                <w:szCs w:val="20"/>
                <w:lang w:val="en-GB" w:eastAsia="zh-CN"/>
              </w:rPr>
              <w:t xml:space="preserve">Source: </w:t>
            </w:r>
            <w:r w:rsidRPr="00094BC8">
              <w:rPr>
                <w:rFonts w:ascii="Verdana" w:eastAsia="Times New Roman" w:hAnsi="Verdana" w:cs="Times New Roman"/>
                <w:sz w:val="20"/>
                <w:szCs w:val="20"/>
                <w:lang w:val="en-GB" w:eastAsia="zh-CN"/>
              </w:rPr>
              <w:tab/>
              <w:t>Document 5B/</w:t>
            </w:r>
            <w:r>
              <w:rPr>
                <w:rFonts w:ascii="Verdana" w:eastAsia="Times New Roman" w:hAnsi="Verdana" w:cs="Times New Roman"/>
                <w:sz w:val="20"/>
                <w:szCs w:val="20"/>
                <w:lang w:val="en-GB" w:eastAsia="zh-CN"/>
              </w:rPr>
              <w:t>531</w:t>
            </w:r>
            <w:r w:rsidRPr="00094BC8">
              <w:rPr>
                <w:rFonts w:ascii="Verdana" w:eastAsia="Times New Roman" w:hAnsi="Verdana" w:cs="Times New Roman"/>
                <w:sz w:val="20"/>
                <w:szCs w:val="20"/>
                <w:lang w:val="en-GB" w:eastAsia="zh-CN"/>
              </w:rPr>
              <w:t xml:space="preserve"> (Annex</w:t>
            </w:r>
            <w:r>
              <w:rPr>
                <w:rFonts w:ascii="Verdana" w:eastAsia="Times New Roman" w:hAnsi="Verdana" w:cs="Times New Roman"/>
                <w:sz w:val="20"/>
                <w:szCs w:val="20"/>
                <w:lang w:val="en-GB" w:eastAsia="zh-CN"/>
              </w:rPr>
              <w:t>es</w:t>
            </w:r>
            <w:r w:rsidRPr="00094BC8">
              <w:rPr>
                <w:rFonts w:ascii="Verdana" w:eastAsia="Times New Roman" w:hAnsi="Verdana" w:cs="Times New Roman"/>
                <w:sz w:val="20"/>
                <w:szCs w:val="20"/>
                <w:lang w:val="en-GB" w:eastAsia="zh-CN"/>
              </w:rPr>
              <w:t xml:space="preserve"> </w:t>
            </w:r>
            <w:r>
              <w:rPr>
                <w:rFonts w:ascii="Verdana" w:eastAsia="Times New Roman" w:hAnsi="Verdana" w:cs="Times New Roman"/>
                <w:sz w:val="20"/>
                <w:szCs w:val="20"/>
                <w:lang w:val="en-GB" w:eastAsia="zh-CN"/>
              </w:rPr>
              <w:t>11 and 16</w:t>
            </w:r>
            <w:r w:rsidRPr="00094BC8">
              <w:rPr>
                <w:rFonts w:ascii="Verdana" w:eastAsia="Times New Roman" w:hAnsi="Verdana" w:cs="Times New Roman"/>
                <w:sz w:val="20"/>
                <w:szCs w:val="20"/>
                <w:lang w:val="en-GB" w:eastAsia="zh-CN"/>
              </w:rPr>
              <w:t>)</w:t>
            </w:r>
          </w:p>
        </w:tc>
        <w:tc>
          <w:tcPr>
            <w:tcW w:w="3402" w:type="dxa"/>
            <w:hideMark/>
          </w:tcPr>
          <w:p w14:paraId="5789BF77" w14:textId="77777777" w:rsidR="00255C6A" w:rsidRPr="00094BC8" w:rsidRDefault="00255C6A" w:rsidP="008B0EFF">
            <w:pPr>
              <w:shd w:val="solid" w:color="FFFFFF" w:fill="FFFFFF"/>
              <w:tabs>
                <w:tab w:val="left" w:pos="1134"/>
                <w:tab w:val="left" w:pos="1871"/>
                <w:tab w:val="left" w:pos="2268"/>
              </w:tabs>
              <w:overflowPunct w:val="0"/>
              <w:autoSpaceDE w:val="0"/>
              <w:autoSpaceDN w:val="0"/>
              <w:adjustRightInd w:val="0"/>
              <w:spacing w:line="240" w:lineRule="atLeast"/>
              <w:jc w:val="left"/>
              <w:rPr>
                <w:rFonts w:ascii="Verdana" w:eastAsia="Times New Roman" w:hAnsi="Verdana" w:cs="Times New Roman"/>
                <w:sz w:val="20"/>
                <w:szCs w:val="20"/>
                <w:lang w:val="en-GB" w:eastAsia="zh-CN"/>
              </w:rPr>
            </w:pPr>
            <w:r w:rsidRPr="00094BC8">
              <w:rPr>
                <w:rFonts w:ascii="Verdana" w:eastAsia="Times New Roman" w:hAnsi="Verdana" w:cs="Times New Roman"/>
                <w:b/>
                <w:sz w:val="20"/>
                <w:szCs w:val="20"/>
                <w:lang w:val="en-GB" w:eastAsia="zh-CN"/>
              </w:rPr>
              <w:t>Document 5B/</w:t>
            </w:r>
            <w:r>
              <w:rPr>
                <w:rFonts w:ascii="Verdana" w:eastAsia="Times New Roman" w:hAnsi="Verdana" w:cs="Times New Roman"/>
                <w:b/>
                <w:sz w:val="20"/>
                <w:szCs w:val="20"/>
                <w:lang w:val="en-GB" w:eastAsia="zh-CN"/>
              </w:rPr>
              <w:t>XX</w:t>
            </w:r>
            <w:r w:rsidRPr="00094BC8">
              <w:rPr>
                <w:rFonts w:ascii="Verdana" w:eastAsia="Times New Roman" w:hAnsi="Verdana" w:cs="Times New Roman"/>
                <w:b/>
                <w:sz w:val="20"/>
                <w:szCs w:val="20"/>
                <w:lang w:val="en-GB" w:eastAsia="zh-CN"/>
              </w:rPr>
              <w:t>-E</w:t>
            </w:r>
          </w:p>
        </w:tc>
      </w:tr>
      <w:tr w:rsidR="00255C6A" w:rsidRPr="00094BC8" w14:paraId="22F7B314" w14:textId="77777777" w:rsidTr="008B0EFF">
        <w:trPr>
          <w:cantSplit/>
        </w:trPr>
        <w:tc>
          <w:tcPr>
            <w:tcW w:w="9889" w:type="dxa"/>
            <w:vMerge/>
            <w:vAlign w:val="center"/>
            <w:hideMark/>
          </w:tcPr>
          <w:p w14:paraId="759D5D10" w14:textId="77777777" w:rsidR="00255C6A" w:rsidRPr="00094BC8" w:rsidRDefault="00255C6A" w:rsidP="008B0EFF">
            <w:pPr>
              <w:spacing w:line="240" w:lineRule="auto"/>
              <w:jc w:val="left"/>
              <w:rPr>
                <w:rFonts w:ascii="Verdana" w:eastAsia="Times New Roman" w:hAnsi="Verdana" w:cs="Times New Roman"/>
                <w:sz w:val="20"/>
                <w:szCs w:val="20"/>
                <w:lang w:val="en-GB" w:eastAsia="zh-CN"/>
              </w:rPr>
            </w:pPr>
            <w:bookmarkStart w:id="21" w:name="ddate" w:colFirst="1" w:colLast="1"/>
            <w:bookmarkEnd w:id="20"/>
          </w:p>
        </w:tc>
        <w:tc>
          <w:tcPr>
            <w:tcW w:w="3402" w:type="dxa"/>
            <w:hideMark/>
          </w:tcPr>
          <w:p w14:paraId="31083576" w14:textId="165D9B9D" w:rsidR="00255C6A" w:rsidRPr="00094BC8" w:rsidRDefault="00255C6A" w:rsidP="008B0EFF">
            <w:pPr>
              <w:shd w:val="solid" w:color="FFFFFF" w:fill="FFFFFF"/>
              <w:tabs>
                <w:tab w:val="left" w:pos="1134"/>
                <w:tab w:val="left" w:pos="1871"/>
                <w:tab w:val="left" w:pos="2268"/>
              </w:tabs>
              <w:overflowPunct w:val="0"/>
              <w:autoSpaceDE w:val="0"/>
              <w:autoSpaceDN w:val="0"/>
              <w:adjustRightInd w:val="0"/>
              <w:spacing w:line="240" w:lineRule="atLeast"/>
              <w:jc w:val="left"/>
              <w:rPr>
                <w:rFonts w:ascii="Verdana" w:eastAsia="Times New Roman" w:hAnsi="Verdana" w:cs="Times New Roman"/>
                <w:sz w:val="20"/>
                <w:szCs w:val="20"/>
                <w:lang w:val="en-GB" w:eastAsia="zh-CN"/>
              </w:rPr>
            </w:pPr>
            <w:r>
              <w:rPr>
                <w:rFonts w:ascii="Verdana" w:eastAsia="Times New Roman" w:hAnsi="Verdana" w:cs="Times New Roman"/>
                <w:b/>
                <w:sz w:val="20"/>
                <w:szCs w:val="20"/>
                <w:lang w:val="en-GB" w:eastAsia="zh-CN"/>
              </w:rPr>
              <w:t>XX</w:t>
            </w:r>
            <w:r w:rsidRPr="00094BC8">
              <w:rPr>
                <w:rFonts w:ascii="Verdana" w:eastAsia="Times New Roman" w:hAnsi="Verdana" w:cs="Times New Roman"/>
                <w:b/>
                <w:sz w:val="20"/>
                <w:szCs w:val="20"/>
                <w:lang w:val="en-GB" w:eastAsia="zh-CN"/>
              </w:rPr>
              <w:t xml:space="preserve"> </w:t>
            </w:r>
            <w:r>
              <w:rPr>
                <w:rFonts w:ascii="Verdana" w:eastAsia="Times New Roman" w:hAnsi="Verdana" w:cs="Times New Roman"/>
                <w:b/>
                <w:sz w:val="20"/>
                <w:szCs w:val="20"/>
                <w:lang w:val="en-GB" w:eastAsia="zh-CN"/>
              </w:rPr>
              <w:t>July</w:t>
            </w:r>
            <w:r w:rsidRPr="00094BC8">
              <w:rPr>
                <w:rFonts w:ascii="Verdana" w:eastAsia="Times New Roman" w:hAnsi="Verdana" w:cs="Times New Roman"/>
                <w:b/>
                <w:sz w:val="20"/>
                <w:szCs w:val="20"/>
                <w:lang w:val="en-GB" w:eastAsia="zh-CN"/>
              </w:rPr>
              <w:t xml:space="preserve"> 202</w:t>
            </w:r>
            <w:r>
              <w:rPr>
                <w:rFonts w:ascii="Verdana" w:eastAsia="Times New Roman" w:hAnsi="Verdana" w:cs="Times New Roman"/>
                <w:b/>
                <w:sz w:val="20"/>
                <w:szCs w:val="20"/>
                <w:lang w:val="en-GB" w:eastAsia="zh-CN"/>
              </w:rPr>
              <w:t>2</w:t>
            </w:r>
          </w:p>
        </w:tc>
      </w:tr>
      <w:tr w:rsidR="00255C6A" w:rsidRPr="00094BC8" w14:paraId="72C1F6E6" w14:textId="77777777" w:rsidTr="008B0EFF">
        <w:trPr>
          <w:cantSplit/>
        </w:trPr>
        <w:tc>
          <w:tcPr>
            <w:tcW w:w="9889" w:type="dxa"/>
            <w:vMerge/>
            <w:vAlign w:val="center"/>
            <w:hideMark/>
          </w:tcPr>
          <w:p w14:paraId="139DDD7C" w14:textId="77777777" w:rsidR="00255C6A" w:rsidRPr="00094BC8" w:rsidRDefault="00255C6A" w:rsidP="008B0EFF">
            <w:pPr>
              <w:spacing w:line="240" w:lineRule="auto"/>
              <w:jc w:val="left"/>
              <w:rPr>
                <w:rFonts w:ascii="Verdana" w:eastAsia="Times New Roman" w:hAnsi="Verdana" w:cs="Times New Roman"/>
                <w:sz w:val="20"/>
                <w:szCs w:val="20"/>
                <w:lang w:val="en-GB" w:eastAsia="zh-CN"/>
              </w:rPr>
            </w:pPr>
            <w:bookmarkStart w:id="22" w:name="dorlang" w:colFirst="1" w:colLast="1"/>
            <w:bookmarkEnd w:id="21"/>
          </w:p>
        </w:tc>
        <w:tc>
          <w:tcPr>
            <w:tcW w:w="3402" w:type="dxa"/>
            <w:hideMark/>
          </w:tcPr>
          <w:p w14:paraId="2A46A202" w14:textId="77777777" w:rsidR="00255C6A" w:rsidRPr="00094BC8" w:rsidRDefault="00255C6A" w:rsidP="008B0EFF">
            <w:pPr>
              <w:shd w:val="solid" w:color="FFFFFF" w:fill="FFFFFF"/>
              <w:tabs>
                <w:tab w:val="left" w:pos="1134"/>
                <w:tab w:val="left" w:pos="1871"/>
                <w:tab w:val="left" w:pos="2268"/>
              </w:tabs>
              <w:overflowPunct w:val="0"/>
              <w:autoSpaceDE w:val="0"/>
              <w:autoSpaceDN w:val="0"/>
              <w:adjustRightInd w:val="0"/>
              <w:spacing w:line="240" w:lineRule="atLeast"/>
              <w:jc w:val="left"/>
              <w:rPr>
                <w:rFonts w:ascii="Verdana" w:eastAsia="SimSun" w:hAnsi="Verdana" w:cs="Times New Roman"/>
                <w:sz w:val="20"/>
                <w:szCs w:val="20"/>
                <w:lang w:val="en-GB" w:eastAsia="zh-CN"/>
              </w:rPr>
            </w:pPr>
            <w:r w:rsidRPr="00094BC8">
              <w:rPr>
                <w:rFonts w:ascii="Verdana" w:eastAsia="SimSun" w:hAnsi="Verdana" w:cs="Times New Roman"/>
                <w:b/>
                <w:sz w:val="20"/>
                <w:szCs w:val="20"/>
                <w:lang w:val="en-GB" w:eastAsia="zh-CN"/>
              </w:rPr>
              <w:t>English only</w:t>
            </w:r>
          </w:p>
        </w:tc>
      </w:tr>
      <w:bookmarkEnd w:id="22"/>
      <w:tr w:rsidR="00255C6A" w:rsidRPr="00094BC8" w14:paraId="5A45AFE6" w14:textId="77777777" w:rsidTr="008B0EFF">
        <w:trPr>
          <w:cantSplit/>
        </w:trPr>
        <w:tc>
          <w:tcPr>
            <w:tcW w:w="9889" w:type="dxa"/>
            <w:gridSpan w:val="2"/>
            <w:hideMark/>
          </w:tcPr>
          <w:p w14:paraId="1629BD09" w14:textId="77777777" w:rsidR="00255C6A" w:rsidRPr="00094BC8" w:rsidRDefault="00255C6A" w:rsidP="008B0EFF">
            <w:pPr>
              <w:tabs>
                <w:tab w:val="left" w:pos="1134"/>
                <w:tab w:val="left" w:pos="1871"/>
                <w:tab w:val="left" w:pos="2268"/>
              </w:tabs>
              <w:overflowPunct w:val="0"/>
              <w:autoSpaceDE w:val="0"/>
              <w:autoSpaceDN w:val="0"/>
              <w:adjustRightInd w:val="0"/>
              <w:spacing w:before="840" w:line="240" w:lineRule="auto"/>
              <w:rPr>
                <w:rFonts w:ascii="Times New Roman" w:eastAsia="Times New Roman" w:hAnsi="Times New Roman" w:cs="Times New Roman"/>
                <w:b/>
                <w:sz w:val="28"/>
                <w:szCs w:val="20"/>
                <w:lang w:val="en-GB" w:eastAsia="zh-CN"/>
              </w:rPr>
            </w:pPr>
            <w:r w:rsidRPr="00094BC8">
              <w:rPr>
                <w:rFonts w:ascii="Times New Roman" w:eastAsia="Times New Roman" w:hAnsi="Times New Roman" w:cs="Times New Roman"/>
                <w:b/>
                <w:sz w:val="28"/>
                <w:szCs w:val="20"/>
                <w:lang w:val="en-GB" w:eastAsia="zh-CN"/>
              </w:rPr>
              <w:t>United States of America</w:t>
            </w:r>
          </w:p>
        </w:tc>
      </w:tr>
      <w:tr w:rsidR="00255C6A" w:rsidRPr="00094BC8" w14:paraId="68CAFF5D" w14:textId="77777777" w:rsidTr="008B0EFF">
        <w:trPr>
          <w:cantSplit/>
        </w:trPr>
        <w:tc>
          <w:tcPr>
            <w:tcW w:w="9889" w:type="dxa"/>
            <w:gridSpan w:val="2"/>
            <w:hideMark/>
          </w:tcPr>
          <w:p w14:paraId="3E79FC25" w14:textId="77777777" w:rsidR="00255C6A" w:rsidRPr="00094BC8" w:rsidRDefault="00255C6A" w:rsidP="008B0EFF">
            <w:pPr>
              <w:tabs>
                <w:tab w:val="left" w:pos="567"/>
                <w:tab w:val="left" w:pos="1134"/>
                <w:tab w:val="left" w:pos="1701"/>
                <w:tab w:val="left" w:pos="1871"/>
                <w:tab w:val="left" w:pos="2268"/>
                <w:tab w:val="left" w:pos="2835"/>
              </w:tabs>
              <w:overflowPunct w:val="0"/>
              <w:autoSpaceDE w:val="0"/>
              <w:autoSpaceDN w:val="0"/>
              <w:adjustRightInd w:val="0"/>
              <w:spacing w:before="240" w:line="240" w:lineRule="auto"/>
              <w:rPr>
                <w:rFonts w:ascii="Times New Roman" w:eastAsia="Times New Roman" w:hAnsi="Times New Roman" w:cs="Times New Roman"/>
                <w:caps/>
                <w:sz w:val="28"/>
                <w:szCs w:val="20"/>
                <w:lang w:val="en-GB" w:eastAsia="zh-CN"/>
              </w:rPr>
            </w:pPr>
            <w:bookmarkStart w:id="23" w:name="_Hlk88463204"/>
            <w:r w:rsidRPr="00094BC8">
              <w:rPr>
                <w:rFonts w:ascii="Times New Roman" w:eastAsia="Times New Roman" w:hAnsi="Times New Roman" w:cs="Times New Roman"/>
                <w:caps/>
                <w:sz w:val="28"/>
                <w:szCs w:val="20"/>
                <w:lang w:val="en-GB" w:eastAsia="zh-CN"/>
              </w:rPr>
              <w:t>Working document for a Preliminary draft revision to Recommendation itu-r M.2116-0</w:t>
            </w:r>
            <w:bookmarkEnd w:id="23"/>
          </w:p>
        </w:tc>
      </w:tr>
      <w:tr w:rsidR="00255C6A" w:rsidRPr="00094BC8" w14:paraId="59BBE9D9" w14:textId="77777777" w:rsidTr="008B0EFF">
        <w:trPr>
          <w:cantSplit/>
        </w:trPr>
        <w:tc>
          <w:tcPr>
            <w:tcW w:w="9889" w:type="dxa"/>
            <w:gridSpan w:val="2"/>
            <w:hideMark/>
          </w:tcPr>
          <w:p w14:paraId="4EB39084" w14:textId="77777777" w:rsidR="00255C6A" w:rsidRPr="00094BC8" w:rsidRDefault="00255C6A" w:rsidP="008B0EFF">
            <w:pPr>
              <w:tabs>
                <w:tab w:val="left" w:pos="1134"/>
                <w:tab w:val="left" w:pos="1871"/>
                <w:tab w:val="left" w:pos="2268"/>
              </w:tabs>
              <w:spacing w:before="240" w:line="240" w:lineRule="auto"/>
              <w:rPr>
                <w:rFonts w:ascii="Times New Roman" w:eastAsia="Times New Roman" w:hAnsi="Times New Roman" w:cs="Times New Roman"/>
                <w:b/>
                <w:sz w:val="28"/>
                <w:szCs w:val="20"/>
                <w:lang w:val="en-GB" w:eastAsia="zh-CN"/>
              </w:rPr>
            </w:pPr>
            <w:bookmarkStart w:id="24" w:name="_Hlk88463212"/>
            <w:bookmarkStart w:id="25" w:name="dtitle1"/>
            <w:r w:rsidRPr="00094BC8">
              <w:rPr>
                <w:rFonts w:ascii="Times New Roman" w:eastAsia="Times New Roman" w:hAnsi="Times New Roman" w:cs="Times New Roman"/>
                <w:b/>
                <w:sz w:val="28"/>
                <w:szCs w:val="20"/>
                <w:lang w:val="en-GB" w:eastAsia="zh-CN"/>
              </w:rPr>
              <w:t>Technical characteristics and protection criteria for the aeronautical mobile service systems operating within the 4 400-4 990 MHz frequency range</w:t>
            </w:r>
            <w:bookmarkEnd w:id="24"/>
          </w:p>
        </w:tc>
      </w:tr>
    </w:tbl>
    <w:p w14:paraId="19071821" w14:textId="77777777" w:rsidR="00255C6A" w:rsidRPr="00094BC8" w:rsidRDefault="00255C6A" w:rsidP="00255C6A">
      <w:pPr>
        <w:keepNext/>
        <w:keepLines/>
        <w:tabs>
          <w:tab w:val="left" w:pos="1134"/>
          <w:tab w:val="left" w:pos="1871"/>
          <w:tab w:val="left" w:pos="2268"/>
        </w:tabs>
        <w:overflowPunct w:val="0"/>
        <w:autoSpaceDE w:val="0"/>
        <w:autoSpaceDN w:val="0"/>
        <w:adjustRightInd w:val="0"/>
        <w:spacing w:before="280" w:line="240" w:lineRule="auto"/>
        <w:ind w:left="1134" w:hanging="1134"/>
        <w:jc w:val="left"/>
        <w:outlineLvl w:val="0"/>
        <w:rPr>
          <w:rFonts w:ascii="Times New Roman" w:eastAsia="FangSong_GB2312" w:hAnsi="Times New Roman" w:cs="Times New Roman"/>
          <w:b/>
          <w:sz w:val="28"/>
          <w:szCs w:val="20"/>
          <w:lang w:val="en-GB" w:eastAsia="zh-CN"/>
        </w:rPr>
      </w:pPr>
      <w:bookmarkStart w:id="26" w:name="dbreak"/>
      <w:bookmarkEnd w:id="25"/>
      <w:bookmarkEnd w:id="26"/>
      <w:r w:rsidRPr="00094BC8">
        <w:rPr>
          <w:rFonts w:ascii="Times New Roman" w:eastAsia="FangSong_GB2312" w:hAnsi="Times New Roman" w:cs="Times New Roman"/>
          <w:b/>
          <w:sz w:val="28"/>
          <w:szCs w:val="20"/>
          <w:lang w:val="en-GB" w:eastAsia="zh-CN"/>
        </w:rPr>
        <w:t>1</w:t>
      </w:r>
      <w:r w:rsidRPr="00094BC8">
        <w:rPr>
          <w:rFonts w:ascii="Times New Roman" w:eastAsia="FangSong_GB2312" w:hAnsi="Times New Roman" w:cs="Times New Roman"/>
          <w:b/>
          <w:sz w:val="28"/>
          <w:szCs w:val="20"/>
          <w:lang w:val="en-GB" w:eastAsia="zh-CN"/>
        </w:rPr>
        <w:tab/>
        <w:t>Introduction</w:t>
      </w:r>
    </w:p>
    <w:p w14:paraId="40356BDA" w14:textId="47D29105" w:rsidR="00255C6A" w:rsidRPr="00094BC8" w:rsidRDefault="00255C6A" w:rsidP="00255C6A">
      <w:pPr>
        <w:tabs>
          <w:tab w:val="left" w:pos="794"/>
          <w:tab w:val="left" w:pos="1134"/>
          <w:tab w:val="left" w:pos="1191"/>
          <w:tab w:val="left" w:pos="1588"/>
          <w:tab w:val="left" w:pos="1871"/>
          <w:tab w:val="left" w:pos="1985"/>
          <w:tab w:val="left" w:pos="2268"/>
        </w:tabs>
        <w:overflowPunct w:val="0"/>
        <w:autoSpaceDE w:val="0"/>
        <w:autoSpaceDN w:val="0"/>
        <w:adjustRightInd w:val="0"/>
        <w:spacing w:before="120" w:line="240" w:lineRule="auto"/>
        <w:jc w:val="left"/>
        <w:rPr>
          <w:rFonts w:ascii="Times New Roman" w:eastAsia="Times New Roman" w:hAnsi="Times New Roman" w:cs="Times New Roman"/>
          <w:iCs/>
          <w:sz w:val="24"/>
          <w:szCs w:val="20"/>
          <w:lang w:val="en-GB" w:eastAsia="zh-CN"/>
        </w:rPr>
      </w:pPr>
      <w:r w:rsidRPr="00094BC8">
        <w:rPr>
          <w:rFonts w:ascii="Times New Roman" w:eastAsia="Times New Roman" w:hAnsi="Times New Roman" w:cs="Times New Roman"/>
          <w:sz w:val="24"/>
          <w:szCs w:val="20"/>
          <w:lang w:val="en-GB" w:eastAsia="zh-CN"/>
        </w:rPr>
        <w:t xml:space="preserve">At the </w:t>
      </w:r>
      <w:r>
        <w:rPr>
          <w:rFonts w:ascii="Times New Roman" w:eastAsia="Times New Roman" w:hAnsi="Times New Roman" w:cs="Times New Roman"/>
          <w:sz w:val="24"/>
          <w:szCs w:val="20"/>
          <w:lang w:val="en-GB" w:eastAsia="zh-CN"/>
        </w:rPr>
        <w:t xml:space="preserve">previous </w:t>
      </w:r>
      <w:r w:rsidRPr="00094BC8">
        <w:rPr>
          <w:rFonts w:ascii="Times New Roman" w:eastAsia="Times New Roman" w:hAnsi="Times New Roman" w:cs="Times New Roman"/>
          <w:sz w:val="24"/>
          <w:szCs w:val="20"/>
          <w:lang w:val="en-GB" w:eastAsia="zh-CN"/>
        </w:rPr>
        <w:t xml:space="preserve">meeting of Working Party 5B the meeting </w:t>
      </w:r>
      <w:r>
        <w:rPr>
          <w:rFonts w:ascii="Times New Roman" w:eastAsia="Times New Roman" w:hAnsi="Times New Roman" w:cs="Times New Roman"/>
          <w:sz w:val="24"/>
          <w:szCs w:val="20"/>
          <w:lang w:val="en-GB" w:eastAsia="zh-CN"/>
        </w:rPr>
        <w:t>discussed several input contributions and made progress on</w:t>
      </w:r>
      <w:r w:rsidRPr="00094BC8">
        <w:rPr>
          <w:rFonts w:ascii="Times New Roman" w:eastAsia="Times New Roman" w:hAnsi="Times New Roman" w:cs="Times New Roman"/>
          <w:iCs/>
          <w:sz w:val="24"/>
          <w:szCs w:val="20"/>
          <w:lang w:val="en-GB" w:eastAsia="zh-CN"/>
        </w:rPr>
        <w:t xml:space="preserve"> a revision to Recommendation ITU-R M.2116. This contribution seeks to continue the development of this revision. </w:t>
      </w:r>
    </w:p>
    <w:p w14:paraId="5C775712" w14:textId="77777777" w:rsidR="00255C6A" w:rsidRPr="00094BC8" w:rsidRDefault="00255C6A" w:rsidP="00255C6A">
      <w:pPr>
        <w:keepNext/>
        <w:keepLines/>
        <w:tabs>
          <w:tab w:val="left" w:pos="1134"/>
          <w:tab w:val="left" w:pos="1871"/>
          <w:tab w:val="left" w:pos="2268"/>
        </w:tabs>
        <w:overflowPunct w:val="0"/>
        <w:autoSpaceDE w:val="0"/>
        <w:autoSpaceDN w:val="0"/>
        <w:adjustRightInd w:val="0"/>
        <w:spacing w:before="280" w:line="240" w:lineRule="auto"/>
        <w:ind w:left="1134" w:hanging="1134"/>
        <w:jc w:val="left"/>
        <w:outlineLvl w:val="0"/>
        <w:rPr>
          <w:rFonts w:ascii="Times New Roman" w:eastAsia="FangSong_GB2312" w:hAnsi="Times New Roman" w:cs="Times New Roman"/>
          <w:b/>
          <w:sz w:val="28"/>
          <w:szCs w:val="20"/>
          <w:lang w:val="en-GB" w:eastAsia="zh-CN"/>
        </w:rPr>
      </w:pPr>
      <w:r w:rsidRPr="00094BC8">
        <w:rPr>
          <w:rFonts w:ascii="Times New Roman" w:eastAsia="FangSong_GB2312" w:hAnsi="Times New Roman" w:cs="Times New Roman"/>
          <w:b/>
          <w:sz w:val="28"/>
          <w:szCs w:val="20"/>
          <w:lang w:val="en-GB" w:eastAsia="zh-CN"/>
        </w:rPr>
        <w:t>2</w:t>
      </w:r>
      <w:r w:rsidRPr="00094BC8">
        <w:rPr>
          <w:rFonts w:ascii="Times New Roman" w:eastAsia="FangSong_GB2312" w:hAnsi="Times New Roman" w:cs="Times New Roman"/>
          <w:b/>
          <w:sz w:val="28"/>
          <w:szCs w:val="20"/>
          <w:lang w:val="en-GB" w:eastAsia="zh-CN"/>
        </w:rPr>
        <w:tab/>
        <w:t>Proposal</w:t>
      </w:r>
    </w:p>
    <w:p w14:paraId="69543550" w14:textId="449BFCE4" w:rsidR="00255C6A" w:rsidRDefault="00255C6A" w:rsidP="00255C6A">
      <w:pPr>
        <w:tabs>
          <w:tab w:val="left" w:pos="794"/>
          <w:tab w:val="left" w:pos="1134"/>
          <w:tab w:val="left" w:pos="1191"/>
          <w:tab w:val="left" w:pos="1588"/>
          <w:tab w:val="left" w:pos="1871"/>
          <w:tab w:val="left" w:pos="1985"/>
          <w:tab w:val="left" w:pos="2268"/>
        </w:tabs>
        <w:overflowPunct w:val="0"/>
        <w:autoSpaceDE w:val="0"/>
        <w:autoSpaceDN w:val="0"/>
        <w:adjustRightInd w:val="0"/>
        <w:spacing w:before="120" w:line="240" w:lineRule="auto"/>
        <w:jc w:val="left"/>
        <w:rPr>
          <w:ins w:id="27" w:author="USA" w:date="2022-06-01T16:44:00Z"/>
          <w:rFonts w:ascii="Times New Roman" w:eastAsia="Times New Roman" w:hAnsi="Times New Roman" w:cs="Times New Roman"/>
          <w:sz w:val="24"/>
          <w:szCs w:val="20"/>
          <w:lang w:val="en-GB" w:eastAsia="zh-CN"/>
        </w:rPr>
      </w:pPr>
      <w:r w:rsidRPr="00094BC8">
        <w:rPr>
          <w:rFonts w:ascii="Times New Roman" w:eastAsia="Times New Roman" w:hAnsi="Times New Roman" w:cs="Times New Roman"/>
          <w:sz w:val="24"/>
          <w:szCs w:val="20"/>
          <w:lang w:val="en-GB" w:eastAsia="zh-CN"/>
        </w:rPr>
        <w:t xml:space="preserve">The United States proposes the following edits </w:t>
      </w:r>
      <w:r>
        <w:rPr>
          <w:rFonts w:ascii="Times New Roman" w:eastAsia="Times New Roman" w:hAnsi="Times New Roman" w:cs="Times New Roman"/>
          <w:sz w:val="24"/>
          <w:szCs w:val="20"/>
          <w:lang w:val="en-GB" w:eastAsia="zh-CN"/>
        </w:rPr>
        <w:t xml:space="preserve">to the working document for a preliminary draft revision to Recommendation ITU-R M.2116-0 which are </w:t>
      </w:r>
      <w:r w:rsidRPr="00094BC8">
        <w:rPr>
          <w:rFonts w:ascii="Times New Roman" w:eastAsia="Times New Roman" w:hAnsi="Times New Roman" w:cs="Times New Roman"/>
          <w:sz w:val="24"/>
          <w:szCs w:val="20"/>
          <w:lang w:val="en-GB" w:eastAsia="zh-CN"/>
        </w:rPr>
        <w:t xml:space="preserve">contained in Attachment 1. </w:t>
      </w:r>
      <w:r>
        <w:rPr>
          <w:rFonts w:ascii="Times New Roman" w:eastAsia="Times New Roman" w:hAnsi="Times New Roman" w:cs="Times New Roman"/>
          <w:sz w:val="24"/>
          <w:szCs w:val="20"/>
          <w:lang w:val="en-GB" w:eastAsia="zh-CN"/>
        </w:rPr>
        <w:t xml:space="preserve">The United States </w:t>
      </w:r>
      <w:r w:rsidR="00D91761">
        <w:rPr>
          <w:rFonts w:ascii="Times New Roman" w:eastAsia="Times New Roman" w:hAnsi="Times New Roman" w:cs="Times New Roman"/>
          <w:sz w:val="24"/>
          <w:szCs w:val="20"/>
          <w:lang w:val="en-GB" w:eastAsia="zh-CN"/>
        </w:rPr>
        <w:t xml:space="preserve">also </w:t>
      </w:r>
      <w:r>
        <w:rPr>
          <w:rFonts w:ascii="Times New Roman" w:eastAsia="Times New Roman" w:hAnsi="Times New Roman" w:cs="Times New Roman"/>
          <w:sz w:val="24"/>
          <w:szCs w:val="20"/>
          <w:lang w:val="en-GB" w:eastAsia="zh-CN"/>
        </w:rPr>
        <w:t xml:space="preserve">proposes the following edits and comments to the table of open issues </w:t>
      </w:r>
      <w:r w:rsidR="00D91761">
        <w:rPr>
          <w:rFonts w:ascii="Times New Roman" w:eastAsia="Times New Roman" w:hAnsi="Times New Roman" w:cs="Times New Roman"/>
          <w:sz w:val="24"/>
          <w:szCs w:val="20"/>
          <w:lang w:val="en-GB" w:eastAsia="zh-CN"/>
        </w:rPr>
        <w:t xml:space="preserve">contained in 5B/531 Annex 16 which are contained in Attachment 2. The </w:t>
      </w:r>
      <w:r>
        <w:rPr>
          <w:rFonts w:ascii="Times New Roman" w:eastAsia="Times New Roman" w:hAnsi="Times New Roman" w:cs="Times New Roman"/>
          <w:sz w:val="24"/>
          <w:szCs w:val="20"/>
          <w:lang w:val="en-GB" w:eastAsia="zh-CN"/>
        </w:rPr>
        <w:t xml:space="preserve">proposed edits are highlighted in </w:t>
      </w:r>
      <w:r w:rsidRPr="00FA13E3">
        <w:rPr>
          <w:rFonts w:ascii="Times New Roman" w:eastAsia="Times New Roman" w:hAnsi="Times New Roman" w:cs="Times New Roman"/>
          <w:sz w:val="24"/>
          <w:szCs w:val="20"/>
          <w:highlight w:val="yellow"/>
          <w:lang w:val="en-GB" w:eastAsia="zh-CN"/>
        </w:rPr>
        <w:t>yellow</w:t>
      </w:r>
      <w:r>
        <w:rPr>
          <w:rFonts w:ascii="Times New Roman" w:eastAsia="Times New Roman" w:hAnsi="Times New Roman" w:cs="Times New Roman"/>
          <w:sz w:val="24"/>
          <w:szCs w:val="20"/>
          <w:lang w:val="en-GB" w:eastAsia="zh-CN"/>
        </w:rPr>
        <w:t xml:space="preserve">. </w:t>
      </w:r>
    </w:p>
    <w:p w14:paraId="2F419730" w14:textId="25A1DF4F" w:rsidR="00F72449" w:rsidRPr="00094BC8" w:rsidRDefault="00F72449" w:rsidP="00255C6A">
      <w:pPr>
        <w:tabs>
          <w:tab w:val="left" w:pos="794"/>
          <w:tab w:val="left" w:pos="1134"/>
          <w:tab w:val="left" w:pos="1191"/>
          <w:tab w:val="left" w:pos="1588"/>
          <w:tab w:val="left" w:pos="1871"/>
          <w:tab w:val="left" w:pos="1985"/>
          <w:tab w:val="left" w:pos="2268"/>
        </w:tabs>
        <w:overflowPunct w:val="0"/>
        <w:autoSpaceDE w:val="0"/>
        <w:autoSpaceDN w:val="0"/>
        <w:adjustRightInd w:val="0"/>
        <w:spacing w:before="120" w:line="240" w:lineRule="auto"/>
        <w:jc w:val="left"/>
        <w:rPr>
          <w:rFonts w:ascii="Times New Roman" w:eastAsia="Times New Roman" w:hAnsi="Times New Roman" w:cs="Times New Roman"/>
          <w:sz w:val="24"/>
          <w:szCs w:val="20"/>
          <w:lang w:val="en-GB" w:eastAsia="zh-CN"/>
        </w:rPr>
      </w:pPr>
      <w:ins w:id="28" w:author="USA" w:date="2022-06-01T16:44:00Z">
        <w:r w:rsidRPr="00616D6E">
          <w:rPr>
            <w:rFonts w:ascii="Times New Roman" w:eastAsia="Times New Roman" w:hAnsi="Times New Roman" w:cs="Times New Roman"/>
            <w:sz w:val="24"/>
            <w:szCs w:val="20"/>
            <w:highlight w:val="yellow"/>
            <w:lang w:val="en-GB" w:eastAsia="zh-CN"/>
            <w:rPrChange w:id="29" w:author="USA" w:date="2022-06-15T16:14:00Z">
              <w:rPr>
                <w:rFonts w:ascii="Times New Roman" w:eastAsia="Times New Roman" w:hAnsi="Times New Roman" w:cs="Times New Roman"/>
                <w:sz w:val="24"/>
                <w:szCs w:val="20"/>
                <w:lang w:val="en-GB" w:eastAsia="zh-CN"/>
              </w:rPr>
            </w:rPrChange>
          </w:rPr>
          <w:t>The United States is also proposing to elevate the status of this document to Preliminary Draft Revision</w:t>
        </w:r>
      </w:ins>
      <w:ins w:id="30" w:author="USA" w:date="2022-06-01T16:45:00Z">
        <w:r w:rsidRPr="00616D6E">
          <w:rPr>
            <w:rFonts w:ascii="Times New Roman" w:eastAsia="Times New Roman" w:hAnsi="Times New Roman" w:cs="Times New Roman"/>
            <w:sz w:val="24"/>
            <w:szCs w:val="20"/>
            <w:highlight w:val="yellow"/>
            <w:lang w:val="en-GB" w:eastAsia="zh-CN"/>
            <w:rPrChange w:id="31" w:author="USA" w:date="2022-06-15T16:14:00Z">
              <w:rPr>
                <w:rFonts w:ascii="Times New Roman" w:eastAsia="Times New Roman" w:hAnsi="Times New Roman" w:cs="Times New Roman"/>
                <w:sz w:val="24"/>
                <w:szCs w:val="20"/>
                <w:lang w:val="en-GB" w:eastAsia="zh-CN"/>
              </w:rPr>
            </w:rPrChange>
          </w:rPr>
          <w:t>.</w:t>
        </w:r>
      </w:ins>
    </w:p>
    <w:p w14:paraId="5E8E2DDB" w14:textId="5858E541" w:rsidR="00255C6A" w:rsidRPr="00094BC8" w:rsidRDefault="00255C6A" w:rsidP="00255C6A">
      <w:pPr>
        <w:tabs>
          <w:tab w:val="left" w:pos="794"/>
          <w:tab w:val="left" w:pos="1134"/>
          <w:tab w:val="left" w:pos="1191"/>
          <w:tab w:val="left" w:pos="1588"/>
          <w:tab w:val="left" w:pos="1871"/>
          <w:tab w:val="left" w:pos="1985"/>
          <w:tab w:val="left" w:pos="2268"/>
        </w:tabs>
        <w:overflowPunct w:val="0"/>
        <w:autoSpaceDE w:val="0"/>
        <w:autoSpaceDN w:val="0"/>
        <w:adjustRightInd w:val="0"/>
        <w:spacing w:before="600" w:line="240" w:lineRule="auto"/>
        <w:jc w:val="left"/>
        <w:rPr>
          <w:rFonts w:ascii="Times New Roman" w:eastAsia="MS Mincho" w:hAnsi="Times New Roman" w:cs="Times New Roman"/>
          <w:sz w:val="24"/>
          <w:szCs w:val="20"/>
          <w:lang w:val="en-GB" w:eastAsia="zh-CN"/>
        </w:rPr>
      </w:pPr>
      <w:r w:rsidRPr="00094BC8">
        <w:rPr>
          <w:rFonts w:ascii="Times New Roman" w:eastAsia="MS Mincho" w:hAnsi="Times New Roman" w:cs="Times New Roman"/>
          <w:b/>
          <w:bCs/>
          <w:sz w:val="24"/>
          <w:szCs w:val="20"/>
          <w:lang w:val="en-GB" w:eastAsia="zh-CN"/>
        </w:rPr>
        <w:t>Attachment:</w:t>
      </w:r>
      <w:r w:rsidRPr="00094BC8">
        <w:rPr>
          <w:rFonts w:ascii="Times New Roman" w:eastAsia="MS Mincho" w:hAnsi="Times New Roman" w:cs="Times New Roman"/>
          <w:sz w:val="24"/>
          <w:szCs w:val="20"/>
          <w:lang w:val="en-GB" w:eastAsia="zh-CN"/>
        </w:rPr>
        <w:t xml:space="preserve"> </w:t>
      </w:r>
      <w:r w:rsidRPr="00094BC8">
        <w:rPr>
          <w:rFonts w:ascii="Times New Roman" w:eastAsia="MS Mincho" w:hAnsi="Times New Roman" w:cs="Times New Roman"/>
          <w:sz w:val="24"/>
          <w:szCs w:val="20"/>
          <w:lang w:val="en-GB" w:eastAsia="zh-CN"/>
        </w:rPr>
        <w:tab/>
      </w:r>
      <w:r w:rsidR="00D91761">
        <w:rPr>
          <w:rFonts w:ascii="Times New Roman" w:eastAsia="MS Mincho" w:hAnsi="Times New Roman" w:cs="Times New Roman"/>
          <w:sz w:val="24"/>
          <w:szCs w:val="20"/>
          <w:lang w:val="en-GB" w:eastAsia="zh-CN"/>
        </w:rPr>
        <w:t>2</w:t>
      </w:r>
    </w:p>
    <w:p w14:paraId="0F8204B3" w14:textId="77777777" w:rsidR="00255C6A" w:rsidRPr="00094BC8" w:rsidRDefault="00255C6A" w:rsidP="00255C6A">
      <w:pPr>
        <w:tabs>
          <w:tab w:val="left" w:pos="720"/>
          <w:tab w:val="left" w:pos="1134"/>
          <w:tab w:val="left" w:pos="1871"/>
          <w:tab w:val="left" w:pos="2268"/>
        </w:tabs>
        <w:autoSpaceDN w:val="0"/>
        <w:spacing w:line="240" w:lineRule="auto"/>
        <w:jc w:val="left"/>
        <w:rPr>
          <w:rFonts w:ascii="Times New Roman" w:eastAsia="Times New Roman" w:hAnsi="Times New Roman" w:cs="Times New Roman"/>
          <w:sz w:val="24"/>
          <w:szCs w:val="20"/>
          <w:lang w:val="en-GB" w:eastAsia="zh-CN"/>
        </w:rPr>
      </w:pPr>
      <w:r w:rsidRPr="00094BC8">
        <w:rPr>
          <w:rFonts w:ascii="Times New Roman" w:eastAsia="Times New Roman" w:hAnsi="Times New Roman" w:cs="Times New Roman"/>
          <w:sz w:val="28"/>
          <w:szCs w:val="24"/>
          <w:lang w:val="en-GB"/>
        </w:rPr>
        <w:br w:type="page"/>
      </w:r>
    </w:p>
    <w:tbl>
      <w:tblPr>
        <w:tblpPr w:leftFromText="180" w:rightFromText="180" w:horzAnchor="margin" w:tblpY="-687"/>
        <w:tblW w:w="9889" w:type="dxa"/>
        <w:tblLayout w:type="fixed"/>
        <w:tblLook w:val="0000" w:firstRow="0" w:lastRow="0" w:firstColumn="0" w:lastColumn="0" w:noHBand="0" w:noVBand="0"/>
      </w:tblPr>
      <w:tblGrid>
        <w:gridCol w:w="9889"/>
      </w:tblGrid>
      <w:tr w:rsidR="00D942DF" w:rsidRPr="00D942DF" w14:paraId="66668A96" w14:textId="77777777" w:rsidTr="008B0EFF">
        <w:trPr>
          <w:cantSplit/>
        </w:trPr>
        <w:tc>
          <w:tcPr>
            <w:tcW w:w="9889" w:type="dxa"/>
          </w:tcPr>
          <w:p w14:paraId="5E61BB97" w14:textId="77777777" w:rsidR="00D942DF" w:rsidRPr="00D942DF" w:rsidRDefault="00D942DF" w:rsidP="00D942DF">
            <w:pPr>
              <w:tabs>
                <w:tab w:val="left" w:pos="1134"/>
                <w:tab w:val="left" w:pos="1871"/>
                <w:tab w:val="left" w:pos="2268"/>
              </w:tabs>
              <w:overflowPunct w:val="0"/>
              <w:autoSpaceDE w:val="0"/>
              <w:autoSpaceDN w:val="0"/>
              <w:adjustRightInd w:val="0"/>
              <w:spacing w:before="840" w:line="240" w:lineRule="auto"/>
              <w:textAlignment w:val="baseline"/>
              <w:rPr>
                <w:rFonts w:ascii="Times New Roman" w:eastAsia="Times New Roman" w:hAnsi="Times New Roman" w:cs="Times New Roman"/>
                <w:b/>
                <w:sz w:val="28"/>
                <w:szCs w:val="20"/>
                <w:lang w:val="en-GB" w:eastAsia="zh-CN"/>
              </w:rPr>
            </w:pPr>
            <w:bookmarkStart w:id="32" w:name="dsource" w:colFirst="0" w:colLast="0"/>
            <w:r w:rsidRPr="00D942DF">
              <w:rPr>
                <w:rFonts w:ascii="Times New Roman" w:eastAsia="Times New Roman" w:hAnsi="Times New Roman" w:cs="Times New Roman"/>
                <w:b/>
                <w:bCs/>
                <w:sz w:val="28"/>
                <w:szCs w:val="20"/>
                <w:lang w:val="en-GB"/>
              </w:rPr>
              <w:lastRenderedPageBreak/>
              <w:t>Annex 11 to the Working Party 5B Chairman's Report</w:t>
            </w:r>
          </w:p>
        </w:tc>
      </w:tr>
      <w:tr w:rsidR="00D942DF" w:rsidRPr="00D942DF" w14:paraId="48D389A2" w14:textId="77777777" w:rsidTr="008B0EFF">
        <w:trPr>
          <w:cantSplit/>
        </w:trPr>
        <w:tc>
          <w:tcPr>
            <w:tcW w:w="9889" w:type="dxa"/>
          </w:tcPr>
          <w:p w14:paraId="06DF8A91" w14:textId="7DAFF9C7" w:rsidR="00D942DF" w:rsidRPr="00D942DF" w:rsidRDefault="00D942DF" w:rsidP="00D942DF">
            <w:pPr>
              <w:tabs>
                <w:tab w:val="left" w:pos="567"/>
                <w:tab w:val="left" w:pos="1134"/>
                <w:tab w:val="left" w:pos="1701"/>
                <w:tab w:val="left" w:pos="1871"/>
                <w:tab w:val="left" w:pos="2268"/>
                <w:tab w:val="left" w:pos="2835"/>
              </w:tabs>
              <w:overflowPunct w:val="0"/>
              <w:autoSpaceDE w:val="0"/>
              <w:autoSpaceDN w:val="0"/>
              <w:adjustRightInd w:val="0"/>
              <w:spacing w:before="240" w:line="240" w:lineRule="auto"/>
              <w:textAlignment w:val="baseline"/>
              <w:rPr>
                <w:rFonts w:ascii="Times New Roman" w:eastAsia="Times New Roman" w:hAnsi="Times New Roman" w:cs="Times New Roman"/>
                <w:caps/>
                <w:sz w:val="28"/>
                <w:szCs w:val="20"/>
                <w:lang w:val="en-GB" w:eastAsia="zh-CN"/>
              </w:rPr>
            </w:pPr>
            <w:bookmarkStart w:id="33" w:name="drec" w:colFirst="0" w:colLast="0"/>
            <w:bookmarkEnd w:id="32"/>
            <w:del w:id="34" w:author="USA" w:date="2022-06-01T16:45:00Z">
              <w:r w:rsidRPr="00616D6E" w:rsidDel="00F72449">
                <w:rPr>
                  <w:rFonts w:ascii="Times New Roman" w:eastAsia="Times New Roman" w:hAnsi="Times New Roman" w:cs="Times New Roman"/>
                  <w:sz w:val="28"/>
                  <w:szCs w:val="20"/>
                  <w:highlight w:val="yellow"/>
                  <w:lang w:val="en-GB"/>
                  <w:rPrChange w:id="35" w:author="USA" w:date="2022-06-15T16:15:00Z">
                    <w:rPr>
                      <w:rFonts w:ascii="Times New Roman" w:eastAsia="Times New Roman" w:hAnsi="Times New Roman" w:cs="Times New Roman"/>
                      <w:sz w:val="28"/>
                      <w:szCs w:val="20"/>
                      <w:lang w:val="en-GB"/>
                    </w:rPr>
                  </w:rPrChange>
                </w:rPr>
                <w:delText>WORKING DOCUMENT TOWARDS A</w:delText>
              </w:r>
              <w:r w:rsidRPr="00D942DF" w:rsidDel="00F72449">
                <w:rPr>
                  <w:rFonts w:ascii="Times New Roman" w:eastAsia="Times New Roman" w:hAnsi="Times New Roman" w:cs="Times New Roman"/>
                  <w:caps/>
                  <w:sz w:val="28"/>
                  <w:szCs w:val="20"/>
                  <w:lang w:val="en-GB"/>
                </w:rPr>
                <w:delText xml:space="preserve"> </w:delText>
              </w:r>
            </w:del>
            <w:r w:rsidRPr="00D942DF">
              <w:rPr>
                <w:rFonts w:ascii="Times New Roman" w:eastAsia="Times New Roman" w:hAnsi="Times New Roman" w:cs="Times New Roman"/>
                <w:caps/>
                <w:sz w:val="28"/>
                <w:szCs w:val="20"/>
                <w:lang w:val="en-GB"/>
              </w:rPr>
              <w:t>PRELIMINARY DRAFT REVISION TO RECOMMENDATION ITU-R M.2116-0</w:t>
            </w:r>
          </w:p>
        </w:tc>
      </w:tr>
      <w:bookmarkEnd w:id="33"/>
      <w:tr w:rsidR="00D942DF" w:rsidRPr="00D942DF" w14:paraId="0B888A03" w14:textId="77777777" w:rsidTr="008B0EFF">
        <w:trPr>
          <w:cantSplit/>
        </w:trPr>
        <w:tc>
          <w:tcPr>
            <w:tcW w:w="9889" w:type="dxa"/>
          </w:tcPr>
          <w:p w14:paraId="7653E517" w14:textId="77777777" w:rsidR="00D942DF" w:rsidRPr="00D942DF" w:rsidRDefault="00D942DF" w:rsidP="00D942DF">
            <w:pPr>
              <w:keepNext/>
              <w:keepLines/>
              <w:tabs>
                <w:tab w:val="left" w:pos="1134"/>
                <w:tab w:val="left" w:pos="1871"/>
                <w:tab w:val="left" w:pos="2268"/>
              </w:tabs>
              <w:overflowPunct w:val="0"/>
              <w:autoSpaceDE w:val="0"/>
              <w:autoSpaceDN w:val="0"/>
              <w:adjustRightInd w:val="0"/>
              <w:spacing w:before="240" w:line="240" w:lineRule="auto"/>
              <w:textAlignment w:val="baseline"/>
              <w:rPr>
                <w:rFonts w:ascii="Times New Roman Bold" w:eastAsia="Times New Roman" w:hAnsi="Times New Roman Bold" w:cs="Times New Roman"/>
                <w:b/>
                <w:sz w:val="28"/>
                <w:szCs w:val="20"/>
                <w:lang w:val="en-GB" w:eastAsia="zh-CN"/>
              </w:rPr>
            </w:pPr>
            <w:r w:rsidRPr="00D942DF">
              <w:rPr>
                <w:rFonts w:ascii="Times New Roman Bold" w:eastAsia="Times New Roman" w:hAnsi="Times New Roman Bold" w:cs="Times New Roman"/>
                <w:b/>
                <w:sz w:val="28"/>
                <w:szCs w:val="20"/>
                <w:lang w:val="en-GB"/>
              </w:rPr>
              <w:t xml:space="preserve">Technical </w:t>
            </w:r>
            <w:ins w:id="36" w:author="John Mettrop" w:date="2022-04-11T10:51:00Z">
              <w:r w:rsidRPr="00D942DF">
                <w:rPr>
                  <w:rFonts w:ascii="Times New Roman Bold" w:eastAsia="Times New Roman" w:hAnsi="Times New Roman Bold" w:cs="Times New Roman"/>
                  <w:b/>
                  <w:sz w:val="28"/>
                  <w:szCs w:val="20"/>
                  <w:lang w:val="en-GB"/>
                </w:rPr>
                <w:t xml:space="preserve">and operational </w:t>
              </w:r>
            </w:ins>
            <w:r w:rsidRPr="00D942DF">
              <w:rPr>
                <w:rFonts w:ascii="Times New Roman Bold" w:eastAsia="Times New Roman" w:hAnsi="Times New Roman Bold" w:cs="Times New Roman"/>
                <w:b/>
                <w:sz w:val="28"/>
                <w:szCs w:val="20"/>
                <w:lang w:val="en-GB"/>
              </w:rPr>
              <w:t xml:space="preserve">characteristics and protection criteria for </w:t>
            </w:r>
            <w:del w:id="37" w:author="John Mettrop" w:date="2021-12-21T06:58:00Z">
              <w:r w:rsidRPr="00D942DF" w:rsidDel="00961DE0">
                <w:rPr>
                  <w:rFonts w:ascii="Times New Roman Bold" w:eastAsia="Times New Roman" w:hAnsi="Times New Roman Bold" w:cs="Times New Roman"/>
                  <w:b/>
                  <w:sz w:val="28"/>
                  <w:szCs w:val="20"/>
                  <w:lang w:val="en-GB"/>
                </w:rPr>
                <w:delText xml:space="preserve">the </w:delText>
              </w:r>
            </w:del>
            <w:ins w:id="38" w:author="John Mettrop" w:date="2021-12-21T06:58:00Z">
              <w:r w:rsidRPr="00D942DF">
                <w:rPr>
                  <w:rFonts w:ascii="Times New Roman Bold" w:eastAsia="Times New Roman" w:hAnsi="Times New Roman Bold" w:cs="Times New Roman"/>
                  <w:b/>
                  <w:sz w:val="28"/>
                  <w:szCs w:val="20"/>
                  <w:lang w:val="en-GB"/>
                </w:rPr>
                <w:t xml:space="preserve">systems operating in the </w:t>
              </w:r>
            </w:ins>
            <w:r w:rsidRPr="00D942DF">
              <w:rPr>
                <w:rFonts w:ascii="Times New Roman Bold" w:eastAsia="Times New Roman" w:hAnsi="Times New Roman Bold" w:cs="Times New Roman"/>
                <w:b/>
                <w:sz w:val="28"/>
                <w:szCs w:val="20"/>
                <w:lang w:val="en-GB"/>
              </w:rPr>
              <w:t xml:space="preserve">aeronautical mobile service </w:t>
            </w:r>
            <w:ins w:id="39" w:author="John Mettrop" w:date="2021-12-21T06:58:00Z">
              <w:r w:rsidRPr="00D942DF">
                <w:rPr>
                  <w:rFonts w:ascii="Times New Roman Bold" w:eastAsia="Times New Roman" w:hAnsi="Times New Roman Bold" w:cs="Times New Roman"/>
                  <w:b/>
                  <w:sz w:val="28"/>
                  <w:szCs w:val="20"/>
                  <w:lang w:val="en-GB"/>
                </w:rPr>
                <w:t xml:space="preserve">and maritime mobile service </w:t>
              </w:r>
            </w:ins>
            <w:del w:id="40" w:author="John Mettrop" w:date="2021-12-21T06:58:00Z">
              <w:r w:rsidRPr="00D942DF" w:rsidDel="00961DE0">
                <w:rPr>
                  <w:rFonts w:ascii="Times New Roman Bold" w:eastAsia="Times New Roman" w:hAnsi="Times New Roman Bold" w:cs="Times New Roman"/>
                  <w:b/>
                  <w:sz w:val="28"/>
                  <w:szCs w:val="20"/>
                  <w:lang w:val="en-GB"/>
                </w:rPr>
                <w:delText>sys</w:delText>
              </w:r>
            </w:del>
            <w:del w:id="41" w:author="John Mettrop" w:date="2021-12-21T06:59:00Z">
              <w:r w:rsidRPr="00D942DF" w:rsidDel="00961DE0">
                <w:rPr>
                  <w:rFonts w:ascii="Times New Roman Bold" w:eastAsia="Times New Roman" w:hAnsi="Times New Roman Bold" w:cs="Times New Roman"/>
                  <w:b/>
                  <w:sz w:val="28"/>
                  <w:szCs w:val="20"/>
                  <w:lang w:val="en-GB"/>
                </w:rPr>
                <w:delText>tems operating</w:delText>
              </w:r>
            </w:del>
            <w:r w:rsidRPr="00D942DF">
              <w:rPr>
                <w:rFonts w:ascii="Times New Roman Bold" w:eastAsia="Times New Roman" w:hAnsi="Times New Roman Bold" w:cs="Times New Roman"/>
                <w:b/>
                <w:sz w:val="28"/>
                <w:szCs w:val="20"/>
                <w:lang w:val="en-GB"/>
              </w:rPr>
              <w:t xml:space="preserve"> within the 4 400-4 990 MHz frequency range</w:t>
            </w:r>
          </w:p>
        </w:tc>
      </w:tr>
    </w:tbl>
    <w:p w14:paraId="102342E0" w14:textId="77777777" w:rsidR="00D942DF" w:rsidRPr="00D942DF" w:rsidRDefault="00D942DF" w:rsidP="00D942DF">
      <w:pPr>
        <w:keepNext/>
        <w:keepLines/>
        <w:tabs>
          <w:tab w:val="left" w:pos="1134"/>
          <w:tab w:val="left" w:pos="1871"/>
          <w:tab w:val="left" w:pos="2268"/>
        </w:tabs>
        <w:overflowPunct w:val="0"/>
        <w:autoSpaceDE w:val="0"/>
        <w:autoSpaceDN w:val="0"/>
        <w:adjustRightInd w:val="0"/>
        <w:spacing w:before="120" w:line="240" w:lineRule="auto"/>
        <w:jc w:val="right"/>
        <w:textAlignment w:val="baseline"/>
        <w:rPr>
          <w:rFonts w:ascii="Times New Roman" w:eastAsia="Times New Roman" w:hAnsi="Times New Roman" w:cs="Times New Roman"/>
          <w:szCs w:val="20"/>
          <w:lang w:val="en-GB"/>
        </w:rPr>
      </w:pPr>
      <w:r w:rsidRPr="00D942DF">
        <w:rPr>
          <w:rFonts w:ascii="Times New Roman" w:eastAsia="Times New Roman" w:hAnsi="Times New Roman" w:cs="Times New Roman"/>
          <w:szCs w:val="20"/>
          <w:lang w:val="en-GB"/>
        </w:rPr>
        <w:t>(2018</w:t>
      </w:r>
      <w:ins w:id="42" w:author="John Mettrop" w:date="2021-12-21T06:59:00Z">
        <w:r w:rsidRPr="00D942DF">
          <w:rPr>
            <w:rFonts w:ascii="Times New Roman" w:eastAsia="Times New Roman" w:hAnsi="Times New Roman" w:cs="Times New Roman"/>
            <w:szCs w:val="20"/>
            <w:lang w:val="en-GB"/>
          </w:rPr>
          <w:t>-20XX</w:t>
        </w:r>
      </w:ins>
      <w:r w:rsidRPr="00D942DF">
        <w:rPr>
          <w:rFonts w:ascii="Times New Roman" w:eastAsia="Times New Roman" w:hAnsi="Times New Roman" w:cs="Times New Roman"/>
          <w:szCs w:val="20"/>
          <w:lang w:val="en-GB"/>
        </w:rPr>
        <w:t>)</w:t>
      </w:r>
    </w:p>
    <w:p w14:paraId="33C93E2D" w14:textId="77777777" w:rsidR="00D942DF" w:rsidRPr="00D942DF" w:rsidRDefault="00D942DF" w:rsidP="00D942DF">
      <w:pPr>
        <w:tabs>
          <w:tab w:val="left" w:pos="1134"/>
          <w:tab w:val="left" w:pos="1871"/>
          <w:tab w:val="left" w:pos="2268"/>
        </w:tabs>
        <w:overflowPunct w:val="0"/>
        <w:autoSpaceDE w:val="0"/>
        <w:autoSpaceDN w:val="0"/>
        <w:adjustRightInd w:val="0"/>
        <w:spacing w:before="240" w:after="240" w:line="240" w:lineRule="auto"/>
        <w:jc w:val="both"/>
        <w:textAlignment w:val="baseline"/>
        <w:rPr>
          <w:ins w:id="43" w:author="John Mettrop" w:date="2022-04-08T20:01:00Z"/>
          <w:rFonts w:ascii="Times New Roman" w:eastAsia="Times New Roman" w:hAnsi="Times New Roman" w:cs="Times New Roman"/>
          <w:i/>
          <w:iCs/>
          <w:color w:val="FF0000"/>
          <w:sz w:val="24"/>
          <w:szCs w:val="20"/>
          <w:lang w:val="en-GB"/>
        </w:rPr>
      </w:pPr>
      <w:ins w:id="44" w:author="John Mettrop" w:date="2022-04-08T20:01:00Z">
        <w:r w:rsidRPr="00D942DF">
          <w:rPr>
            <w:rFonts w:ascii="Times New Roman" w:eastAsia="Times New Roman" w:hAnsi="Times New Roman" w:cs="Times New Roman"/>
            <w:i/>
            <w:iCs/>
            <w:color w:val="FF0000"/>
            <w:sz w:val="24"/>
            <w:szCs w:val="20"/>
            <w:lang w:val="en-GB"/>
          </w:rPr>
          <w:t>Summary of revision</w:t>
        </w:r>
      </w:ins>
    </w:p>
    <w:p w14:paraId="4A632408" w14:textId="77777777" w:rsidR="00D942DF" w:rsidRPr="00D942DF" w:rsidRDefault="00D942DF" w:rsidP="00D942DF">
      <w:pPr>
        <w:tabs>
          <w:tab w:val="left" w:pos="1134"/>
          <w:tab w:val="left" w:pos="1871"/>
          <w:tab w:val="left" w:pos="2268"/>
        </w:tabs>
        <w:overflowPunct w:val="0"/>
        <w:autoSpaceDE w:val="0"/>
        <w:autoSpaceDN w:val="0"/>
        <w:adjustRightInd w:val="0"/>
        <w:spacing w:before="240" w:after="240" w:line="240" w:lineRule="auto"/>
        <w:jc w:val="both"/>
        <w:textAlignment w:val="baseline"/>
        <w:rPr>
          <w:ins w:id="45" w:author="John Mettrop" w:date="2022-04-08T20:01:00Z"/>
          <w:rFonts w:ascii="Times New Roman" w:eastAsia="Times New Roman" w:hAnsi="Times New Roman" w:cs="Times New Roman"/>
          <w:i/>
          <w:iCs/>
          <w:color w:val="FF0000"/>
          <w:sz w:val="24"/>
          <w:szCs w:val="20"/>
          <w:lang w:val="en-GB"/>
        </w:rPr>
      </w:pPr>
      <w:ins w:id="46" w:author="John Mettrop" w:date="2022-04-08T20:01:00Z">
        <w:r w:rsidRPr="00D942DF">
          <w:rPr>
            <w:rFonts w:ascii="Times New Roman" w:eastAsia="Times New Roman" w:hAnsi="Times New Roman" w:cs="Times New Roman"/>
            <w:i/>
            <w:iCs/>
            <w:color w:val="FF0000"/>
            <w:sz w:val="24"/>
            <w:szCs w:val="20"/>
            <w:lang w:val="en-GB"/>
          </w:rPr>
          <w:t>TBD</w:t>
        </w:r>
      </w:ins>
    </w:p>
    <w:p w14:paraId="586A1F05" w14:textId="77777777" w:rsidR="00D942DF" w:rsidRPr="00D942DF" w:rsidRDefault="00D942DF" w:rsidP="00D942DF">
      <w:pPr>
        <w:tabs>
          <w:tab w:val="left" w:pos="1134"/>
          <w:tab w:val="left" w:pos="1871"/>
          <w:tab w:val="left" w:pos="2268"/>
        </w:tabs>
        <w:overflowPunct w:val="0"/>
        <w:autoSpaceDE w:val="0"/>
        <w:autoSpaceDN w:val="0"/>
        <w:adjustRightInd w:val="0"/>
        <w:spacing w:before="240" w:after="240" w:line="240" w:lineRule="auto"/>
        <w:jc w:val="both"/>
        <w:textAlignment w:val="baseline"/>
        <w:rPr>
          <w:ins w:id="47" w:author="John Mettrop" w:date="2022-04-08T20:01:00Z"/>
          <w:rFonts w:ascii="Times New Roman" w:eastAsia="Times New Roman" w:hAnsi="Times New Roman" w:cs="Times New Roman"/>
          <w:i/>
          <w:iCs/>
          <w:color w:val="FF0000"/>
          <w:sz w:val="24"/>
          <w:szCs w:val="20"/>
          <w:lang w:val="en-GB"/>
        </w:rPr>
      </w:pPr>
      <w:ins w:id="48" w:author="John Mettrop" w:date="2022-04-08T20:01:00Z">
        <w:r w:rsidRPr="00D942DF">
          <w:rPr>
            <w:rFonts w:ascii="Times New Roman" w:eastAsia="Times New Roman" w:hAnsi="Times New Roman" w:cs="Times New Roman"/>
            <w:i/>
            <w:iCs/>
            <w:color w:val="FF0000"/>
            <w:sz w:val="24"/>
            <w:szCs w:val="20"/>
            <w:lang w:val="en-GB"/>
          </w:rPr>
          <w:t>[Editor’s note: It is necessary to further review this document at future meetings of WP 5B with a view to inter alia reconcile the Views expressed as well as addressing the concerns expressed in editor's note in the document.]</w:t>
        </w:r>
      </w:ins>
    </w:p>
    <w:p w14:paraId="7A34F408" w14:textId="77777777" w:rsidR="00D942DF" w:rsidRPr="00D942DF" w:rsidRDefault="00D942DF" w:rsidP="00D942DF">
      <w:pPr>
        <w:keepNext/>
        <w:keepLines/>
        <w:tabs>
          <w:tab w:val="left" w:pos="794"/>
          <w:tab w:val="left" w:pos="1191"/>
          <w:tab w:val="left" w:pos="1588"/>
          <w:tab w:val="left" w:pos="1985"/>
        </w:tabs>
        <w:overflowPunct w:val="0"/>
        <w:autoSpaceDE w:val="0"/>
        <w:autoSpaceDN w:val="0"/>
        <w:adjustRightInd w:val="0"/>
        <w:spacing w:before="240" w:line="240" w:lineRule="auto"/>
        <w:jc w:val="both"/>
        <w:textAlignment w:val="baseline"/>
        <w:rPr>
          <w:rFonts w:ascii="Times New Roman" w:eastAsia="Times New Roman" w:hAnsi="Times New Roman" w:cs="Times New Roman"/>
          <w:b/>
          <w:szCs w:val="20"/>
          <w:lang w:val="en-GB"/>
        </w:rPr>
      </w:pPr>
      <w:r w:rsidRPr="00D942DF">
        <w:rPr>
          <w:rFonts w:ascii="Times New Roman" w:eastAsia="Times New Roman" w:hAnsi="Times New Roman" w:cs="Times New Roman"/>
          <w:b/>
          <w:szCs w:val="20"/>
          <w:lang w:val="en-GB"/>
        </w:rPr>
        <w:t>Scope</w:t>
      </w:r>
    </w:p>
    <w:p w14:paraId="5C82C25A" w14:textId="720DA523" w:rsidR="00D942DF" w:rsidRPr="00D942DF" w:rsidRDefault="00D942DF" w:rsidP="00D942DF">
      <w:pPr>
        <w:tabs>
          <w:tab w:val="left" w:pos="794"/>
          <w:tab w:val="left" w:pos="1191"/>
          <w:tab w:val="left" w:pos="1588"/>
          <w:tab w:val="left" w:pos="1985"/>
        </w:tabs>
        <w:overflowPunct w:val="0"/>
        <w:autoSpaceDE w:val="0"/>
        <w:autoSpaceDN w:val="0"/>
        <w:adjustRightInd w:val="0"/>
        <w:spacing w:before="120" w:after="480" w:line="240" w:lineRule="auto"/>
        <w:jc w:val="both"/>
        <w:textAlignment w:val="baseline"/>
        <w:rPr>
          <w:ins w:id="49" w:author="John Mettrop" w:date="2022-04-08T20:03:00Z"/>
          <w:rFonts w:ascii="Times New Roman" w:eastAsia="Times New Roman" w:hAnsi="Times New Roman" w:cs="Times New Roman"/>
          <w:szCs w:val="20"/>
          <w:lang w:val="en-GB"/>
          <w:rPrChange w:id="50" w:author="John Mettrop" w:date="2022-04-08T21:08:00Z">
            <w:rPr>
              <w:ins w:id="51" w:author="John Mettrop" w:date="2022-04-08T20:03:00Z"/>
            </w:rPr>
          </w:rPrChange>
        </w:rPr>
      </w:pPr>
      <w:r w:rsidRPr="00D942DF">
        <w:rPr>
          <w:rFonts w:ascii="Times New Roman" w:eastAsia="Times New Roman" w:hAnsi="Times New Roman" w:cs="Times New Roman"/>
          <w:szCs w:val="20"/>
          <w:lang w:val="en-GB"/>
          <w:rPrChange w:id="52" w:author="John Mettrop" w:date="2022-04-08T21:08:00Z">
            <w:rPr/>
          </w:rPrChange>
        </w:rPr>
        <w:t xml:space="preserve">This Recommendation provides information on the technical </w:t>
      </w:r>
      <w:ins w:id="53" w:author="John Mettrop" w:date="2022-04-08T20:02:00Z">
        <w:r w:rsidRPr="00D942DF">
          <w:rPr>
            <w:rFonts w:ascii="Times New Roman" w:eastAsia="Times New Roman" w:hAnsi="Times New Roman" w:cs="Times New Roman"/>
            <w:szCs w:val="20"/>
            <w:lang w:val="en-GB"/>
            <w:rPrChange w:id="54" w:author="John Mettrop" w:date="2022-04-08T21:08:00Z">
              <w:rPr/>
            </w:rPrChange>
          </w:rPr>
          <w:t xml:space="preserve">and operational </w:t>
        </w:r>
      </w:ins>
      <w:r w:rsidRPr="00D942DF">
        <w:rPr>
          <w:rFonts w:ascii="Times New Roman" w:eastAsia="Times New Roman" w:hAnsi="Times New Roman" w:cs="Times New Roman"/>
          <w:szCs w:val="20"/>
          <w:lang w:val="en-GB"/>
          <w:rPrChange w:id="55" w:author="John Mettrop" w:date="2022-04-08T21:08:00Z">
            <w:rPr/>
          </w:rPrChange>
        </w:rPr>
        <w:t xml:space="preserve">characteristics and protection criteria for systems operating in the aeronautical mobile service (AMS) </w:t>
      </w:r>
      <w:ins w:id="56" w:author="John Mettrop" w:date="2022-04-08T20:02:00Z">
        <w:r w:rsidRPr="00D942DF">
          <w:rPr>
            <w:rFonts w:ascii="Times New Roman" w:eastAsia="Times New Roman" w:hAnsi="Times New Roman" w:cs="Times New Roman"/>
            <w:szCs w:val="20"/>
            <w:lang w:val="en-GB"/>
            <w:rPrChange w:id="57" w:author="John Mettrop" w:date="2022-04-08T21:08:00Z">
              <w:rPr/>
            </w:rPrChange>
          </w:rPr>
          <w:t>and maritime mobile service (MMS)</w:t>
        </w:r>
      </w:ins>
      <w:ins w:id="58" w:author="John Mettrop" w:date="2022-04-08T20:03:00Z">
        <w:r w:rsidRPr="00D942DF">
          <w:rPr>
            <w:rFonts w:ascii="Times New Roman" w:eastAsia="Times New Roman" w:hAnsi="Times New Roman" w:cs="Times New Roman"/>
            <w:szCs w:val="20"/>
            <w:lang w:val="en-GB"/>
            <w:rPrChange w:id="59" w:author="John Mettrop" w:date="2022-04-08T21:08:00Z">
              <w:rPr/>
            </w:rPrChange>
          </w:rPr>
          <w:t xml:space="preserve"> </w:t>
        </w:r>
      </w:ins>
      <w:r w:rsidRPr="00D942DF">
        <w:rPr>
          <w:rFonts w:ascii="Times New Roman" w:eastAsia="Times New Roman" w:hAnsi="Times New Roman" w:cs="Times New Roman"/>
          <w:szCs w:val="20"/>
          <w:lang w:val="en-GB"/>
          <w:rPrChange w:id="60" w:author="John Mettrop" w:date="2022-04-08T21:08:00Z">
            <w:rPr/>
          </w:rPrChange>
        </w:rPr>
        <w:t xml:space="preserve">planned to or currently operating within the frequency range 4 400-4 990 MHz for use in sharing and compatibility studies as needed </w:t>
      </w:r>
      <w:ins w:id="61" w:author="John Mettrop" w:date="2022-04-08T20:03:00Z">
        <w:del w:id="62" w:author="USA" w:date="2022-05-12T10:48:00Z">
          <w:r w:rsidRPr="00D222F5" w:rsidDel="00D222F5">
            <w:rPr>
              <w:rFonts w:ascii="Times New Roman" w:eastAsia="Times New Roman" w:hAnsi="Times New Roman" w:cs="Times New Roman"/>
              <w:szCs w:val="20"/>
              <w:highlight w:val="yellow"/>
              <w:lang w:val="en-GB"/>
              <w:rPrChange w:id="63" w:author="USA" w:date="2022-05-12T10:48:00Z">
                <w:rPr/>
              </w:rPrChange>
            </w:rPr>
            <w:delText>[</w:delText>
          </w:r>
        </w:del>
      </w:ins>
      <w:del w:id="64" w:author="John Mettrop" w:date="2022-04-08T20:03:00Z">
        <w:r w:rsidRPr="00D942DF" w:rsidDel="00884018">
          <w:rPr>
            <w:rFonts w:ascii="Times New Roman" w:eastAsia="Times New Roman" w:hAnsi="Times New Roman" w:cs="Times New Roman"/>
            <w:szCs w:val="20"/>
            <w:lang w:val="en-GB"/>
            <w:rPrChange w:id="65" w:author="John Mettrop" w:date="2022-04-08T21:08:00Z">
              <w:rPr/>
            </w:rPrChange>
          </w:rPr>
          <w:delText>and does not contain any aeronautical mobile telemetry system</w:delText>
        </w:r>
      </w:del>
      <w:ins w:id="66" w:author="John Mettrop" w:date="2022-04-08T20:03:00Z">
        <w:del w:id="67" w:author="USA" w:date="2022-05-12T10:48:00Z">
          <w:r w:rsidRPr="00D222F5" w:rsidDel="00D222F5">
            <w:rPr>
              <w:rFonts w:ascii="Times New Roman" w:eastAsia="Times New Roman" w:hAnsi="Times New Roman" w:cs="Times New Roman"/>
              <w:szCs w:val="20"/>
              <w:highlight w:val="yellow"/>
              <w:lang w:val="en-GB"/>
              <w:rPrChange w:id="68" w:author="USA" w:date="2022-05-12T10:48:00Z">
                <w:rPr/>
              </w:rPrChange>
            </w:rPr>
            <w:delText>]</w:delText>
          </w:r>
        </w:del>
      </w:ins>
      <w:r w:rsidRPr="00D222F5">
        <w:rPr>
          <w:rFonts w:ascii="Times New Roman" w:eastAsia="Times New Roman" w:hAnsi="Times New Roman" w:cs="Times New Roman"/>
          <w:szCs w:val="20"/>
          <w:highlight w:val="yellow"/>
          <w:lang w:val="en-GB"/>
          <w:rPrChange w:id="69" w:author="USA" w:date="2022-05-12T10:48:00Z">
            <w:rPr/>
          </w:rPrChange>
        </w:rPr>
        <w:t>.</w:t>
      </w:r>
    </w:p>
    <w:p w14:paraId="1F66E2D2" w14:textId="6B3C50FD" w:rsidR="00D942DF" w:rsidRPr="00D942DF" w:rsidDel="004B6660" w:rsidRDefault="00D942DF">
      <w:pPr>
        <w:tabs>
          <w:tab w:val="left" w:pos="1134"/>
          <w:tab w:val="left" w:pos="1871"/>
          <w:tab w:val="left" w:pos="2268"/>
        </w:tabs>
        <w:overflowPunct w:val="0"/>
        <w:autoSpaceDE w:val="0"/>
        <w:autoSpaceDN w:val="0"/>
        <w:adjustRightInd w:val="0"/>
        <w:spacing w:before="360" w:line="240" w:lineRule="auto"/>
        <w:jc w:val="left"/>
        <w:textAlignment w:val="baseline"/>
        <w:rPr>
          <w:del w:id="70" w:author="USA" w:date="2022-06-01T16:22:00Z"/>
          <w:color w:val="FF0000"/>
          <w:sz w:val="24"/>
          <w:lang w:val="en-GB"/>
          <w:rPrChange w:id="71" w:author="John Mettrop" w:date="2022-04-08T21:08:00Z">
            <w:rPr>
              <w:del w:id="72" w:author="USA" w:date="2022-06-01T16:22:00Z"/>
            </w:rPr>
          </w:rPrChange>
        </w:rPr>
        <w:pPrChange w:id="73" w:author="John Mettrop" w:date="2022-04-08T20:03:00Z">
          <w:pPr>
            <w:pStyle w:val="Summary"/>
          </w:pPr>
        </w:pPrChange>
      </w:pPr>
      <w:ins w:id="74" w:author="John Mettrop" w:date="2022-04-08T20:04:00Z">
        <w:del w:id="75" w:author="USA" w:date="2022-06-01T16:22:00Z">
          <w:r w:rsidRPr="00616D6E" w:rsidDel="004B6660">
            <w:rPr>
              <w:rFonts w:ascii="Times New Roman" w:eastAsia="Times New Roman" w:hAnsi="Times New Roman" w:cs="Times New Roman"/>
              <w:i/>
              <w:color w:val="FF0000"/>
              <w:sz w:val="24"/>
              <w:szCs w:val="20"/>
              <w:highlight w:val="yellow"/>
              <w:lang w:val="en-GB"/>
              <w:rPrChange w:id="76" w:author="USA" w:date="2022-06-15T16:15:00Z">
                <w:rPr>
                  <w:i/>
                </w:rPr>
              </w:rPrChange>
            </w:rPr>
            <w:delText xml:space="preserve">[Editor’s </w:delText>
          </w:r>
        </w:del>
      </w:ins>
      <w:ins w:id="77" w:author="John Mettrop" w:date="2022-04-08T20:05:00Z">
        <w:del w:id="78" w:author="USA" w:date="2022-06-01T16:22:00Z">
          <w:r w:rsidRPr="00616D6E" w:rsidDel="004B6660">
            <w:rPr>
              <w:rFonts w:ascii="Times New Roman" w:eastAsia="Times New Roman" w:hAnsi="Times New Roman" w:cs="Times New Roman"/>
              <w:i/>
              <w:color w:val="FF0000"/>
              <w:sz w:val="24"/>
              <w:szCs w:val="20"/>
              <w:highlight w:val="yellow"/>
              <w:lang w:val="en-GB"/>
              <w:rPrChange w:id="79" w:author="USA" w:date="2022-06-15T16:15:00Z">
                <w:rPr>
                  <w:i/>
                </w:rPr>
              </w:rPrChange>
            </w:rPr>
            <w:delText>note</w:delText>
          </w:r>
        </w:del>
      </w:ins>
      <w:ins w:id="80" w:author="John Mettrop" w:date="2022-04-08T20:03:00Z">
        <w:del w:id="81" w:author="USA" w:date="2022-06-01T16:22:00Z">
          <w:r w:rsidRPr="00616D6E" w:rsidDel="004B6660">
            <w:rPr>
              <w:rFonts w:ascii="Times New Roman" w:eastAsia="Times New Roman" w:hAnsi="Times New Roman" w:cs="Times New Roman"/>
              <w:i/>
              <w:color w:val="FF0000"/>
              <w:sz w:val="24"/>
              <w:szCs w:val="20"/>
              <w:highlight w:val="yellow"/>
              <w:lang w:val="en-GB"/>
              <w:rPrChange w:id="82" w:author="USA" w:date="2022-06-15T16:15:00Z">
                <w:rPr>
                  <w:i/>
                </w:rPr>
              </w:rPrChange>
            </w:rPr>
            <w:delText>:</w:delText>
          </w:r>
        </w:del>
      </w:ins>
      <w:ins w:id="83" w:author="John Mettrop" w:date="2022-04-08T20:05:00Z">
        <w:del w:id="84" w:author="USA" w:date="2022-06-01T16:22:00Z">
          <w:r w:rsidRPr="00616D6E" w:rsidDel="004B6660">
            <w:rPr>
              <w:rFonts w:ascii="Times New Roman" w:eastAsia="Times New Roman" w:hAnsi="Times New Roman" w:cs="Times New Roman"/>
              <w:i/>
              <w:color w:val="FF0000"/>
              <w:sz w:val="24"/>
              <w:szCs w:val="20"/>
              <w:highlight w:val="yellow"/>
              <w:lang w:val="en-GB"/>
              <w:rPrChange w:id="85" w:author="USA" w:date="2022-06-15T16:15:00Z">
                <w:rPr>
                  <w:i/>
                </w:rPr>
              </w:rPrChange>
            </w:rPr>
            <w:delText xml:space="preserve"> </w:delText>
          </w:r>
        </w:del>
      </w:ins>
      <w:ins w:id="86" w:author="John Mettrop" w:date="2022-04-08T20:03:00Z">
        <w:del w:id="87" w:author="USA" w:date="2022-06-01T16:22:00Z">
          <w:r w:rsidRPr="00616D6E" w:rsidDel="004B6660">
            <w:rPr>
              <w:rFonts w:ascii="Times New Roman" w:eastAsia="Times New Roman" w:hAnsi="Times New Roman" w:cs="Times New Roman"/>
              <w:i/>
              <w:color w:val="FF0000"/>
              <w:sz w:val="24"/>
              <w:szCs w:val="20"/>
              <w:highlight w:val="yellow"/>
              <w:lang w:val="en-GB"/>
              <w:rPrChange w:id="88" w:author="USA" w:date="2022-06-15T16:15:00Z">
                <w:rPr>
                  <w:i/>
                </w:rPr>
              </w:rPrChange>
            </w:rPr>
            <w:delText>if AMT characteristics are going to be addressed in this Recommendation  it needs to be described in the same manner as other AMS systems</w:delText>
          </w:r>
        </w:del>
      </w:ins>
      <w:ins w:id="89" w:author="John Mettrop" w:date="2022-04-08T20:05:00Z">
        <w:del w:id="90" w:author="USA" w:date="2022-06-01T16:22:00Z">
          <w:r w:rsidRPr="00616D6E" w:rsidDel="004B6660">
            <w:rPr>
              <w:rFonts w:ascii="Times New Roman" w:eastAsia="Times New Roman" w:hAnsi="Times New Roman" w:cs="Times New Roman"/>
              <w:i/>
              <w:color w:val="FF0000"/>
              <w:sz w:val="24"/>
              <w:szCs w:val="20"/>
              <w:highlight w:val="yellow"/>
              <w:lang w:val="en-GB"/>
              <w:rPrChange w:id="91" w:author="USA" w:date="2022-06-15T16:15:00Z">
                <w:rPr>
                  <w:i/>
                </w:rPr>
              </w:rPrChange>
            </w:rPr>
            <w:delText>]</w:delText>
          </w:r>
        </w:del>
      </w:ins>
    </w:p>
    <w:p w14:paraId="491849E3" w14:textId="77777777" w:rsidR="00D942DF" w:rsidRPr="00D942DF" w:rsidRDefault="00D942DF" w:rsidP="00D942DF">
      <w:pPr>
        <w:keepNext/>
        <w:keepLines/>
        <w:tabs>
          <w:tab w:val="left" w:pos="1134"/>
          <w:tab w:val="left" w:pos="1871"/>
          <w:tab w:val="left" w:pos="2268"/>
        </w:tabs>
        <w:overflowPunct w:val="0"/>
        <w:autoSpaceDE w:val="0"/>
        <w:autoSpaceDN w:val="0"/>
        <w:adjustRightInd w:val="0"/>
        <w:spacing w:before="160" w:line="240" w:lineRule="auto"/>
        <w:jc w:val="left"/>
        <w:textAlignment w:val="baseline"/>
        <w:rPr>
          <w:rFonts w:ascii="Times New Roman Bold" w:eastAsia="Times New Roman" w:hAnsi="Times New Roman Bold" w:cs="Times New Roman Bold"/>
          <w:b/>
          <w:sz w:val="24"/>
          <w:szCs w:val="20"/>
          <w:lang w:val="en-GB" w:eastAsia="zh-CN"/>
        </w:rPr>
      </w:pPr>
      <w:r w:rsidRPr="00D942DF">
        <w:rPr>
          <w:rFonts w:ascii="Times New Roman Bold" w:eastAsia="Times New Roman" w:hAnsi="Times New Roman Bold" w:cs="Times New Roman Bold"/>
          <w:b/>
          <w:sz w:val="24"/>
          <w:szCs w:val="20"/>
          <w:lang w:val="en-GB" w:eastAsia="zh-CN"/>
        </w:rPr>
        <w:t>Keywords</w:t>
      </w:r>
    </w:p>
    <w:p w14:paraId="43D75AC3" w14:textId="77777777" w:rsidR="00D942DF" w:rsidRPr="00D942DF" w:rsidRDefault="00D942DF" w:rsidP="00D942DF">
      <w:pPr>
        <w:tabs>
          <w:tab w:val="left" w:pos="1134"/>
          <w:tab w:val="left" w:pos="1871"/>
          <w:tab w:val="left" w:pos="2268"/>
        </w:tabs>
        <w:overflowPunct w:val="0"/>
        <w:autoSpaceDE w:val="0"/>
        <w:autoSpaceDN w:val="0"/>
        <w:adjustRightInd w:val="0"/>
        <w:spacing w:before="120" w:line="240" w:lineRule="auto"/>
        <w:jc w:val="left"/>
        <w:textAlignment w:val="baseline"/>
        <w:rPr>
          <w:rFonts w:ascii="Times New Roman" w:eastAsia="Times New Roman" w:hAnsi="Times New Roman" w:cs="Times New Roman"/>
          <w:sz w:val="24"/>
          <w:szCs w:val="20"/>
          <w:lang w:val="en-GB"/>
        </w:rPr>
      </w:pPr>
      <w:r w:rsidRPr="00D942DF">
        <w:rPr>
          <w:rFonts w:ascii="Times New Roman" w:eastAsia="Times New Roman" w:hAnsi="Times New Roman" w:cs="Times New Roman"/>
          <w:sz w:val="24"/>
          <w:szCs w:val="20"/>
          <w:lang w:val="en-GB"/>
        </w:rPr>
        <w:t xml:space="preserve">Aeronautical mobile service, </w:t>
      </w:r>
      <w:ins w:id="92" w:author="John Mettrop" w:date="2022-04-08T20:05:00Z">
        <w:r w:rsidRPr="00D942DF">
          <w:rPr>
            <w:rFonts w:ascii="Times New Roman" w:eastAsia="Times New Roman" w:hAnsi="Times New Roman" w:cs="Times New Roman"/>
            <w:sz w:val="24"/>
            <w:szCs w:val="20"/>
            <w:lang w:val="en-GB"/>
          </w:rPr>
          <w:t xml:space="preserve">maritime mobile service, </w:t>
        </w:r>
      </w:ins>
      <w:r w:rsidRPr="00D942DF">
        <w:rPr>
          <w:rFonts w:ascii="Times New Roman" w:eastAsia="Times New Roman" w:hAnsi="Times New Roman" w:cs="Times New Roman"/>
          <w:sz w:val="24"/>
          <w:szCs w:val="20"/>
          <w:lang w:val="en-GB"/>
        </w:rPr>
        <w:t>technical characteristics, protection criteria</w:t>
      </w:r>
    </w:p>
    <w:p w14:paraId="37C1C7C0" w14:textId="77777777" w:rsidR="00D942DF" w:rsidRPr="00D942DF" w:rsidRDefault="00D942DF" w:rsidP="00D942DF">
      <w:pPr>
        <w:keepNext/>
        <w:keepLines/>
        <w:tabs>
          <w:tab w:val="left" w:pos="1134"/>
          <w:tab w:val="left" w:pos="1871"/>
          <w:tab w:val="left" w:pos="2268"/>
        </w:tabs>
        <w:overflowPunct w:val="0"/>
        <w:autoSpaceDE w:val="0"/>
        <w:autoSpaceDN w:val="0"/>
        <w:adjustRightInd w:val="0"/>
        <w:spacing w:before="160" w:line="240" w:lineRule="auto"/>
        <w:jc w:val="left"/>
        <w:textAlignment w:val="baseline"/>
        <w:rPr>
          <w:rFonts w:ascii="Times New Roman Bold" w:eastAsia="Times New Roman" w:hAnsi="Times New Roman Bold" w:cs="Times New Roman Bold"/>
          <w:b/>
          <w:sz w:val="24"/>
          <w:szCs w:val="20"/>
          <w:lang w:val="en-GB" w:eastAsia="zh-CN"/>
        </w:rPr>
      </w:pPr>
      <w:r w:rsidRPr="00D942DF">
        <w:rPr>
          <w:rFonts w:ascii="Times New Roman Bold" w:eastAsia="Times New Roman" w:hAnsi="Times New Roman Bold" w:cs="Times New Roman Bold"/>
          <w:b/>
          <w:sz w:val="24"/>
          <w:szCs w:val="20"/>
          <w:lang w:val="en-GB" w:eastAsia="zh-CN"/>
        </w:rPr>
        <w:t>Abbreviations/Glossary</w:t>
      </w:r>
    </w:p>
    <w:p w14:paraId="2018F395" w14:textId="77777777" w:rsidR="00D942DF" w:rsidRPr="00D942DF" w:rsidRDefault="00D942DF" w:rsidP="00D942DF">
      <w:pPr>
        <w:tabs>
          <w:tab w:val="left" w:pos="993"/>
          <w:tab w:val="left" w:pos="1134"/>
          <w:tab w:val="left" w:pos="1871"/>
          <w:tab w:val="left" w:pos="2268"/>
        </w:tabs>
        <w:overflowPunct w:val="0"/>
        <w:autoSpaceDE w:val="0"/>
        <w:autoSpaceDN w:val="0"/>
        <w:adjustRightInd w:val="0"/>
        <w:spacing w:before="120" w:line="240" w:lineRule="auto"/>
        <w:jc w:val="left"/>
        <w:textAlignment w:val="baseline"/>
        <w:rPr>
          <w:rFonts w:ascii="Times New Roman" w:eastAsia="Times New Roman" w:hAnsi="Times New Roman" w:cs="Times New Roman"/>
          <w:sz w:val="24"/>
          <w:szCs w:val="20"/>
          <w:lang w:val="en-GB"/>
        </w:rPr>
      </w:pPr>
      <w:r w:rsidRPr="00D942DF">
        <w:rPr>
          <w:rFonts w:ascii="Times New Roman" w:eastAsia="Times New Roman" w:hAnsi="Times New Roman" w:cs="Times New Roman"/>
          <w:sz w:val="24"/>
          <w:szCs w:val="20"/>
          <w:lang w:val="en-GB"/>
        </w:rPr>
        <w:t>A</w:t>
      </w:r>
      <w:ins w:id="93" w:author="John Mettrop" w:date="2022-04-08T20:06:00Z">
        <w:r w:rsidRPr="00D942DF">
          <w:rPr>
            <w:rFonts w:ascii="Times New Roman" w:eastAsia="Times New Roman" w:hAnsi="Times New Roman" w:cs="Times New Roman"/>
            <w:sz w:val="24"/>
            <w:szCs w:val="20"/>
            <w:lang w:val="en-GB"/>
          </w:rPr>
          <w:t>M</w:t>
        </w:r>
      </w:ins>
      <w:r w:rsidRPr="00D942DF">
        <w:rPr>
          <w:rFonts w:ascii="Times New Roman" w:eastAsia="Times New Roman" w:hAnsi="Times New Roman" w:cs="Times New Roman"/>
          <w:sz w:val="24"/>
          <w:szCs w:val="20"/>
          <w:lang w:val="en-GB"/>
        </w:rPr>
        <w:t>DL</w:t>
      </w:r>
      <w:r w:rsidRPr="00D942DF">
        <w:rPr>
          <w:rFonts w:ascii="Times New Roman" w:eastAsia="Times New Roman" w:hAnsi="Times New Roman" w:cs="Times New Roman"/>
          <w:sz w:val="24"/>
          <w:szCs w:val="20"/>
          <w:lang w:val="en-GB"/>
        </w:rPr>
        <w:tab/>
        <w:t xml:space="preserve">Aeronautical mobile </w:t>
      </w:r>
      <w:del w:id="94" w:author="John Mettrop" w:date="2022-04-08T20:06:00Z">
        <w:r w:rsidRPr="00D942DF" w:rsidDel="00884018">
          <w:rPr>
            <w:rFonts w:ascii="Times New Roman" w:eastAsia="Times New Roman" w:hAnsi="Times New Roman" w:cs="Times New Roman"/>
            <w:sz w:val="24"/>
            <w:szCs w:val="20"/>
            <w:lang w:val="en-GB"/>
          </w:rPr>
          <w:delText xml:space="preserve">service </w:delText>
        </w:r>
      </w:del>
      <w:r w:rsidRPr="00D942DF">
        <w:rPr>
          <w:rFonts w:ascii="Times New Roman" w:eastAsia="Times New Roman" w:hAnsi="Times New Roman" w:cs="Times New Roman"/>
          <w:sz w:val="24"/>
          <w:szCs w:val="20"/>
          <w:lang w:val="en-GB"/>
        </w:rPr>
        <w:t>data link</w:t>
      </w:r>
    </w:p>
    <w:p w14:paraId="78456501" w14:textId="77777777" w:rsidR="00D942DF" w:rsidRPr="00D942DF" w:rsidRDefault="00D942DF" w:rsidP="00D942DF">
      <w:pPr>
        <w:tabs>
          <w:tab w:val="left" w:pos="993"/>
          <w:tab w:val="left" w:pos="1134"/>
          <w:tab w:val="left" w:pos="1871"/>
          <w:tab w:val="left" w:pos="2268"/>
        </w:tabs>
        <w:overflowPunct w:val="0"/>
        <w:autoSpaceDE w:val="0"/>
        <w:autoSpaceDN w:val="0"/>
        <w:adjustRightInd w:val="0"/>
        <w:spacing w:before="120" w:line="240" w:lineRule="auto"/>
        <w:jc w:val="left"/>
        <w:textAlignment w:val="baseline"/>
        <w:rPr>
          <w:ins w:id="95" w:author="John Mettrop" w:date="2022-04-08T20:06:00Z"/>
          <w:rFonts w:ascii="Times New Roman" w:eastAsia="Times New Roman" w:hAnsi="Times New Roman" w:cs="Times New Roman"/>
          <w:sz w:val="24"/>
          <w:szCs w:val="20"/>
          <w:lang w:val="en-GB"/>
        </w:rPr>
      </w:pPr>
      <w:r w:rsidRPr="00D942DF">
        <w:rPr>
          <w:rFonts w:ascii="Times New Roman" w:eastAsia="Times New Roman" w:hAnsi="Times New Roman" w:cs="Times New Roman"/>
          <w:sz w:val="24"/>
          <w:szCs w:val="20"/>
          <w:lang w:val="en-GB"/>
        </w:rPr>
        <w:t>AMS</w:t>
      </w:r>
      <w:r w:rsidRPr="00D942DF">
        <w:rPr>
          <w:rFonts w:ascii="Times New Roman" w:eastAsia="Times New Roman" w:hAnsi="Times New Roman" w:cs="Times New Roman"/>
          <w:sz w:val="24"/>
          <w:szCs w:val="20"/>
          <w:lang w:val="en-GB"/>
        </w:rPr>
        <w:tab/>
        <w:t>Aeronautical mobile service</w:t>
      </w:r>
    </w:p>
    <w:p w14:paraId="1940DB51" w14:textId="77777777" w:rsidR="00D942DF" w:rsidRPr="00D942DF" w:rsidRDefault="00D942DF" w:rsidP="00D942DF">
      <w:pPr>
        <w:tabs>
          <w:tab w:val="left" w:pos="1134"/>
          <w:tab w:val="left" w:pos="1871"/>
          <w:tab w:val="left" w:pos="2268"/>
        </w:tabs>
        <w:overflowPunct w:val="0"/>
        <w:autoSpaceDE w:val="0"/>
        <w:autoSpaceDN w:val="0"/>
        <w:adjustRightInd w:val="0"/>
        <w:spacing w:before="120" w:line="240" w:lineRule="auto"/>
        <w:jc w:val="left"/>
        <w:textAlignment w:val="baseline"/>
        <w:rPr>
          <w:ins w:id="96" w:author="John Mettrop" w:date="2022-04-08T20:06:00Z"/>
          <w:rFonts w:ascii="Times New Roman" w:eastAsia="Times New Roman" w:hAnsi="Times New Roman" w:cs="Times New Roman"/>
          <w:sz w:val="24"/>
          <w:szCs w:val="20"/>
          <w:lang w:val="en-GB"/>
        </w:rPr>
      </w:pPr>
      <w:ins w:id="97" w:author="John Mettrop" w:date="2022-04-08T20:06:00Z">
        <w:r w:rsidRPr="00D942DF">
          <w:rPr>
            <w:rFonts w:ascii="Times New Roman" w:eastAsia="Times New Roman" w:hAnsi="Times New Roman" w:cs="Times New Roman"/>
            <w:sz w:val="24"/>
            <w:szCs w:val="20"/>
            <w:lang w:val="en-GB"/>
          </w:rPr>
          <w:t>MDL</w:t>
        </w:r>
        <w:r w:rsidRPr="00D942DF">
          <w:rPr>
            <w:rFonts w:ascii="Times New Roman" w:eastAsia="Times New Roman" w:hAnsi="Times New Roman" w:cs="Times New Roman"/>
            <w:sz w:val="24"/>
            <w:szCs w:val="20"/>
            <w:lang w:val="en-GB"/>
          </w:rPr>
          <w:tab/>
          <w:t>Maritime mobile service data link</w:t>
        </w:r>
      </w:ins>
    </w:p>
    <w:p w14:paraId="682A60F4" w14:textId="77777777" w:rsidR="00D942DF" w:rsidRPr="00D942DF" w:rsidRDefault="00D942DF" w:rsidP="00D942DF">
      <w:pPr>
        <w:tabs>
          <w:tab w:val="left" w:pos="1134"/>
          <w:tab w:val="left" w:pos="1871"/>
          <w:tab w:val="left" w:pos="2268"/>
        </w:tabs>
        <w:overflowPunct w:val="0"/>
        <w:autoSpaceDE w:val="0"/>
        <w:autoSpaceDN w:val="0"/>
        <w:adjustRightInd w:val="0"/>
        <w:spacing w:before="120" w:line="240" w:lineRule="auto"/>
        <w:jc w:val="left"/>
        <w:textAlignment w:val="baseline"/>
        <w:rPr>
          <w:ins w:id="98" w:author="John Mettrop" w:date="2022-04-08T20:06:00Z"/>
          <w:rFonts w:ascii="Times New Roman" w:eastAsia="Times New Roman" w:hAnsi="Times New Roman" w:cs="Times New Roman"/>
          <w:sz w:val="24"/>
          <w:szCs w:val="20"/>
          <w:lang w:val="en-GB"/>
        </w:rPr>
      </w:pPr>
      <w:ins w:id="99" w:author="John Mettrop" w:date="2022-04-08T20:06:00Z">
        <w:r w:rsidRPr="00D942DF">
          <w:rPr>
            <w:rFonts w:ascii="Times New Roman" w:eastAsia="Times New Roman" w:hAnsi="Times New Roman" w:cs="Times New Roman"/>
            <w:sz w:val="24"/>
            <w:szCs w:val="20"/>
            <w:lang w:val="en-GB"/>
          </w:rPr>
          <w:t>MMS</w:t>
        </w:r>
        <w:r w:rsidRPr="00D942DF">
          <w:rPr>
            <w:rFonts w:ascii="Times New Roman" w:eastAsia="Times New Roman" w:hAnsi="Times New Roman" w:cs="Times New Roman"/>
            <w:sz w:val="24"/>
            <w:szCs w:val="20"/>
            <w:lang w:val="en-GB"/>
          </w:rPr>
          <w:tab/>
          <w:t>Maritime mobile service</w:t>
        </w:r>
      </w:ins>
    </w:p>
    <w:p w14:paraId="3CD66920" w14:textId="77777777" w:rsidR="00D942DF" w:rsidRPr="00D942DF" w:rsidRDefault="00D942DF" w:rsidP="00D942DF">
      <w:pPr>
        <w:tabs>
          <w:tab w:val="left" w:pos="1134"/>
          <w:tab w:val="left" w:pos="1871"/>
          <w:tab w:val="left" w:pos="2268"/>
        </w:tabs>
        <w:overflowPunct w:val="0"/>
        <w:autoSpaceDE w:val="0"/>
        <w:autoSpaceDN w:val="0"/>
        <w:adjustRightInd w:val="0"/>
        <w:spacing w:before="120" w:line="240" w:lineRule="auto"/>
        <w:jc w:val="left"/>
        <w:textAlignment w:val="baseline"/>
        <w:rPr>
          <w:ins w:id="100" w:author="John Mettrop" w:date="2022-04-08T20:06:00Z"/>
          <w:rFonts w:ascii="Times New Roman" w:eastAsia="Times New Roman" w:hAnsi="Times New Roman" w:cs="Times New Roman"/>
          <w:sz w:val="24"/>
          <w:szCs w:val="20"/>
          <w:lang w:val="en-GB"/>
        </w:rPr>
      </w:pPr>
      <w:ins w:id="101" w:author="John Mettrop" w:date="2022-04-08T20:06:00Z">
        <w:r w:rsidRPr="00D942DF">
          <w:rPr>
            <w:rFonts w:ascii="Times New Roman" w:eastAsia="Times New Roman" w:hAnsi="Times New Roman" w:cs="Times New Roman"/>
            <w:sz w:val="24"/>
            <w:szCs w:val="20"/>
            <w:lang w:val="en-GB"/>
          </w:rPr>
          <w:t>RR:</w:t>
        </w:r>
        <w:r w:rsidRPr="00D942DF">
          <w:rPr>
            <w:rFonts w:ascii="Times New Roman" w:eastAsia="Times New Roman" w:hAnsi="Times New Roman" w:cs="Times New Roman"/>
            <w:sz w:val="24"/>
            <w:szCs w:val="20"/>
            <w:lang w:val="en-GB"/>
          </w:rPr>
          <w:tab/>
          <w:t>Radio Regulations</w:t>
        </w:r>
      </w:ins>
    </w:p>
    <w:p w14:paraId="088BCD77" w14:textId="77777777" w:rsidR="00D942DF" w:rsidRPr="00D942DF" w:rsidRDefault="00D942DF" w:rsidP="00D942DF">
      <w:pPr>
        <w:tabs>
          <w:tab w:val="left" w:pos="1134"/>
          <w:tab w:val="left" w:pos="1871"/>
          <w:tab w:val="left" w:pos="2268"/>
        </w:tabs>
        <w:overflowPunct w:val="0"/>
        <w:autoSpaceDE w:val="0"/>
        <w:autoSpaceDN w:val="0"/>
        <w:adjustRightInd w:val="0"/>
        <w:spacing w:before="120" w:line="240" w:lineRule="auto"/>
        <w:jc w:val="left"/>
        <w:textAlignment w:val="baseline"/>
        <w:rPr>
          <w:ins w:id="102" w:author="John Mettrop" w:date="2022-04-08T20:06:00Z"/>
          <w:rFonts w:ascii="Times New Roman" w:eastAsia="Times New Roman" w:hAnsi="Times New Roman" w:cs="Times New Roman"/>
          <w:sz w:val="24"/>
          <w:szCs w:val="20"/>
          <w:lang w:val="en-GB"/>
        </w:rPr>
      </w:pPr>
      <w:ins w:id="103" w:author="John Mettrop" w:date="2022-04-08T20:06:00Z">
        <w:r w:rsidRPr="00D942DF">
          <w:rPr>
            <w:rFonts w:ascii="Times New Roman" w:eastAsia="Times New Roman" w:hAnsi="Times New Roman" w:cs="Times New Roman"/>
            <w:sz w:val="24"/>
            <w:szCs w:val="20"/>
            <w:lang w:val="en-GB"/>
          </w:rPr>
          <w:t>UAV:</w:t>
        </w:r>
        <w:r w:rsidRPr="00D942DF">
          <w:rPr>
            <w:rFonts w:ascii="Times New Roman" w:eastAsia="Times New Roman" w:hAnsi="Times New Roman" w:cs="Times New Roman"/>
            <w:sz w:val="24"/>
            <w:szCs w:val="20"/>
            <w:lang w:val="en-GB"/>
          </w:rPr>
          <w:tab/>
          <w:t>Unmanned aerial vehicle</w:t>
        </w:r>
      </w:ins>
    </w:p>
    <w:p w14:paraId="765603BA" w14:textId="77777777" w:rsidR="00D942DF" w:rsidRPr="00D942DF" w:rsidRDefault="00D942DF">
      <w:pPr>
        <w:keepNext/>
        <w:keepLines/>
        <w:tabs>
          <w:tab w:val="left" w:pos="1134"/>
          <w:tab w:val="left" w:pos="1871"/>
          <w:tab w:val="left" w:pos="2268"/>
        </w:tabs>
        <w:overflowPunct w:val="0"/>
        <w:autoSpaceDE w:val="0"/>
        <w:autoSpaceDN w:val="0"/>
        <w:adjustRightInd w:val="0"/>
        <w:spacing w:before="320" w:line="240" w:lineRule="auto"/>
        <w:jc w:val="left"/>
        <w:textAlignment w:val="baseline"/>
        <w:rPr>
          <w:ins w:id="104" w:author="John Mettrop" w:date="2022-04-08T20:07:00Z"/>
        </w:rPr>
        <w:pPrChange w:id="105" w:author="John Mettrop" w:date="2021-12-21T07:06:00Z">
          <w:pPr>
            <w:pStyle w:val="Headingb"/>
          </w:pPr>
        </w:pPrChange>
      </w:pPr>
      <w:ins w:id="106" w:author="John Mettrop" w:date="2022-04-08T20:07:00Z">
        <w:r w:rsidRPr="00D942DF">
          <w:rPr>
            <w:rFonts w:ascii="Times New Roman Bold" w:eastAsia="Times New Roman" w:hAnsi="Times New Roman Bold" w:cs="Times New Roman Bold"/>
            <w:b/>
            <w:sz w:val="24"/>
            <w:szCs w:val="20"/>
            <w:lang w:val="en-GB" w:eastAsia="zh-CN"/>
          </w:rPr>
          <w:t>Related ITU-R Recommendations and Reports</w:t>
        </w:r>
      </w:ins>
    </w:p>
    <w:p w14:paraId="5CD9EAEF" w14:textId="77777777" w:rsidR="00D942DF" w:rsidRPr="00D942DF" w:rsidRDefault="00D942DF" w:rsidP="00D942DF">
      <w:pPr>
        <w:tabs>
          <w:tab w:val="left" w:pos="993"/>
          <w:tab w:val="left" w:pos="1134"/>
          <w:tab w:val="left" w:pos="1871"/>
          <w:tab w:val="left" w:pos="2268"/>
        </w:tabs>
        <w:overflowPunct w:val="0"/>
        <w:autoSpaceDE w:val="0"/>
        <w:autoSpaceDN w:val="0"/>
        <w:adjustRightInd w:val="0"/>
        <w:spacing w:before="120" w:line="240" w:lineRule="auto"/>
        <w:jc w:val="left"/>
        <w:textAlignment w:val="baseline"/>
        <w:rPr>
          <w:ins w:id="107" w:author="John Mettrop" w:date="2022-04-08T20:07:00Z"/>
          <w:rFonts w:ascii="Times New Roman" w:eastAsia="Times New Roman" w:hAnsi="Times New Roman" w:cs="Times New Roman"/>
          <w:i/>
          <w:iCs/>
          <w:sz w:val="24"/>
          <w:szCs w:val="20"/>
          <w:lang w:val="en-GB"/>
          <w:rPrChange w:id="108" w:author="John Mettrop" w:date="2022-04-08T21:08:00Z">
            <w:rPr>
              <w:ins w:id="109" w:author="John Mettrop" w:date="2022-04-08T20:07:00Z"/>
            </w:rPr>
          </w:rPrChange>
        </w:rPr>
      </w:pPr>
      <w:ins w:id="110" w:author="John Mettrop" w:date="2022-04-08T20:07:00Z">
        <w:r w:rsidRPr="00D942DF">
          <w:rPr>
            <w:rFonts w:ascii="Times New Roman" w:eastAsia="Times New Roman" w:hAnsi="Times New Roman" w:cs="Times New Roman"/>
            <w:i/>
            <w:iCs/>
            <w:sz w:val="24"/>
            <w:szCs w:val="20"/>
            <w:lang w:val="en-GB"/>
            <w:rPrChange w:id="111" w:author="John Mettrop" w:date="2022-04-08T21:08:00Z">
              <w:rPr/>
            </w:rPrChange>
          </w:rPr>
          <w:t>Recommendation</w:t>
        </w:r>
        <w:r w:rsidRPr="00D942DF">
          <w:rPr>
            <w:rFonts w:ascii="Times New Roman" w:eastAsia="Times New Roman" w:hAnsi="Times New Roman" w:cs="Times New Roman"/>
            <w:i/>
            <w:iCs/>
            <w:sz w:val="24"/>
            <w:szCs w:val="20"/>
            <w:lang w:val="en-GB"/>
          </w:rPr>
          <w:t>:</w:t>
        </w:r>
        <w:r w:rsidRPr="00D942DF">
          <w:rPr>
            <w:rFonts w:ascii="Times New Roman" w:eastAsia="Times New Roman" w:hAnsi="Times New Roman" w:cs="Times New Roman"/>
            <w:i/>
            <w:iCs/>
            <w:sz w:val="24"/>
            <w:szCs w:val="20"/>
            <w:lang w:val="en-GB"/>
            <w:rPrChange w:id="112" w:author="John Mettrop" w:date="2022-04-08T21:08:00Z">
              <w:rPr/>
            </w:rPrChange>
          </w:rPr>
          <w:t xml:space="preserve"> </w:t>
        </w:r>
      </w:ins>
    </w:p>
    <w:p w14:paraId="2F16B01C" w14:textId="77777777" w:rsidR="00D942DF" w:rsidRPr="00D942DF" w:rsidRDefault="00D942DF" w:rsidP="00D942DF">
      <w:pPr>
        <w:tabs>
          <w:tab w:val="left" w:pos="1134"/>
          <w:tab w:val="left" w:pos="1701"/>
          <w:tab w:val="left" w:pos="1871"/>
          <w:tab w:val="left" w:pos="2268"/>
        </w:tabs>
        <w:overflowPunct w:val="0"/>
        <w:autoSpaceDE w:val="0"/>
        <w:autoSpaceDN w:val="0"/>
        <w:adjustRightInd w:val="0"/>
        <w:spacing w:before="120" w:line="240" w:lineRule="auto"/>
        <w:ind w:left="1701" w:hanging="1701"/>
        <w:jc w:val="left"/>
        <w:textAlignment w:val="baseline"/>
        <w:rPr>
          <w:ins w:id="113" w:author="John Mettrop" w:date="2022-04-08T20:07:00Z"/>
          <w:rFonts w:ascii="Times New Roman" w:eastAsia="Times New Roman" w:hAnsi="Times New Roman" w:cs="Times New Roman"/>
          <w:color w:val="0000FF"/>
          <w:sz w:val="24"/>
          <w:szCs w:val="20"/>
          <w:u w:val="single"/>
          <w:lang w:val="en-GB"/>
        </w:rPr>
      </w:pPr>
      <w:ins w:id="114" w:author="John Mettrop" w:date="2022-04-08T20:07:00Z">
        <w:r w:rsidRPr="00D942DF">
          <w:rPr>
            <w:rFonts w:ascii="Times New Roman" w:eastAsia="Times New Roman" w:hAnsi="Times New Roman" w:cs="Times New Roman"/>
            <w:sz w:val="24"/>
            <w:szCs w:val="20"/>
            <w:lang w:val="en-GB"/>
            <w:rPrChange w:id="115" w:author="John Mettrop" w:date="2022-04-08T21:08:00Z">
              <w:rPr>
                <w:color w:val="0000FF"/>
                <w:u w:val="single"/>
              </w:rPr>
            </w:rPrChange>
          </w:rPr>
          <w:fldChar w:fldCharType="begin"/>
        </w:r>
        <w:r w:rsidRPr="00D942DF">
          <w:rPr>
            <w:rFonts w:ascii="Times New Roman" w:eastAsia="Times New Roman" w:hAnsi="Times New Roman" w:cs="Times New Roman"/>
            <w:sz w:val="24"/>
            <w:szCs w:val="20"/>
            <w:lang w:val="en-GB"/>
          </w:rPr>
          <w:instrText xml:space="preserve"> HYPERLINK "https://www.itu.int/rec/R-REC-SM.329/en" </w:instrText>
        </w:r>
        <w:r w:rsidRPr="00D942DF">
          <w:rPr>
            <w:rFonts w:ascii="Times New Roman" w:eastAsia="Times New Roman" w:hAnsi="Times New Roman" w:cs="Times New Roman"/>
            <w:sz w:val="24"/>
            <w:szCs w:val="20"/>
            <w:lang w:val="en-GB"/>
            <w:rPrChange w:id="116" w:author="John Mettrop" w:date="2022-04-08T21:08:00Z">
              <w:rPr/>
            </w:rPrChange>
          </w:rPr>
          <w:fldChar w:fldCharType="separate"/>
        </w:r>
        <w:r w:rsidRPr="00D942DF">
          <w:rPr>
            <w:rFonts w:ascii="Times New Roman" w:eastAsia="Times New Roman" w:hAnsi="Times New Roman" w:cs="Times New Roman"/>
            <w:color w:val="0000FF"/>
            <w:sz w:val="24"/>
            <w:szCs w:val="20"/>
            <w:u w:val="single"/>
            <w:lang w:val="en-GB"/>
          </w:rPr>
          <w:t>ITU-R SM.329</w:t>
        </w:r>
        <w:r w:rsidRPr="00D942DF">
          <w:rPr>
            <w:rFonts w:ascii="Times New Roman" w:eastAsia="Times New Roman" w:hAnsi="Times New Roman" w:cs="Times New Roman"/>
            <w:sz w:val="24"/>
            <w:szCs w:val="20"/>
            <w:lang w:val="en-GB"/>
            <w:rPrChange w:id="117" w:author="John Mettrop" w:date="2022-04-08T21:08:00Z">
              <w:rPr/>
            </w:rPrChange>
          </w:rPr>
          <w:fldChar w:fldCharType="end"/>
        </w:r>
        <w:r w:rsidRPr="00D942DF">
          <w:rPr>
            <w:rFonts w:ascii="Times New Roman" w:eastAsia="Times New Roman" w:hAnsi="Times New Roman" w:cs="Times New Roman"/>
            <w:sz w:val="24"/>
            <w:szCs w:val="20"/>
            <w:lang w:val="en-GB"/>
          </w:rPr>
          <w:tab/>
        </w:r>
        <w:r w:rsidRPr="00D942DF">
          <w:rPr>
            <w:rFonts w:ascii="Times New Roman" w:eastAsia="Times New Roman" w:hAnsi="Times New Roman" w:cs="Times New Roman"/>
            <w:i/>
            <w:iCs/>
            <w:sz w:val="24"/>
            <w:szCs w:val="20"/>
            <w:lang w:val="en-GB"/>
          </w:rPr>
          <w:t>Unwanted emissions in the spurious domain</w:t>
        </w:r>
        <w:r w:rsidRPr="00D942DF">
          <w:rPr>
            <w:rFonts w:ascii="Times New Roman" w:eastAsia="Times New Roman" w:hAnsi="Times New Roman" w:cs="Times New Roman"/>
            <w:sz w:val="24"/>
            <w:szCs w:val="20"/>
            <w:lang w:val="en-GB"/>
          </w:rPr>
          <w:t xml:space="preserve"> </w:t>
        </w:r>
      </w:ins>
    </w:p>
    <w:p w14:paraId="146F017C" w14:textId="77777777" w:rsidR="00D942DF" w:rsidRPr="00D942DF" w:rsidRDefault="00D942DF" w:rsidP="00D942DF">
      <w:pPr>
        <w:tabs>
          <w:tab w:val="left" w:pos="1134"/>
          <w:tab w:val="left" w:pos="1701"/>
          <w:tab w:val="left" w:pos="1871"/>
          <w:tab w:val="left" w:pos="2268"/>
        </w:tabs>
        <w:overflowPunct w:val="0"/>
        <w:autoSpaceDE w:val="0"/>
        <w:autoSpaceDN w:val="0"/>
        <w:adjustRightInd w:val="0"/>
        <w:spacing w:before="120" w:line="240" w:lineRule="auto"/>
        <w:ind w:left="1701" w:hanging="1701"/>
        <w:jc w:val="left"/>
        <w:textAlignment w:val="baseline"/>
        <w:rPr>
          <w:ins w:id="118" w:author="John Mettrop" w:date="2022-04-08T20:07:00Z"/>
          <w:rFonts w:ascii="Times New Roman" w:eastAsia="Times New Roman" w:hAnsi="Times New Roman" w:cs="Times New Roman"/>
          <w:i/>
          <w:iCs/>
          <w:sz w:val="24"/>
          <w:szCs w:val="20"/>
          <w:lang w:val="en-GB"/>
        </w:rPr>
      </w:pPr>
      <w:ins w:id="119" w:author="John Mettrop" w:date="2022-04-08T20:07:00Z">
        <w:r w:rsidRPr="00D942DF">
          <w:rPr>
            <w:rFonts w:ascii="Times New Roman" w:eastAsia="Times New Roman" w:hAnsi="Times New Roman" w:cs="Times New Roman"/>
            <w:color w:val="0000FF"/>
            <w:sz w:val="24"/>
            <w:szCs w:val="20"/>
            <w:u w:val="single"/>
            <w:lang w:val="en-GB"/>
            <w:rPrChange w:id="120" w:author="John Mettrop" w:date="2022-04-08T21:08:00Z">
              <w:rPr/>
            </w:rPrChange>
          </w:rPr>
          <w:fldChar w:fldCharType="begin"/>
        </w:r>
        <w:r w:rsidRPr="00D942DF">
          <w:rPr>
            <w:rFonts w:ascii="Times New Roman" w:eastAsia="Times New Roman" w:hAnsi="Times New Roman" w:cs="Times New Roman"/>
            <w:color w:val="0000FF"/>
            <w:sz w:val="24"/>
            <w:szCs w:val="20"/>
            <w:u w:val="single"/>
            <w:lang w:val="en-GB"/>
          </w:rPr>
          <w:instrText>HYPERLINK "https://www.itu.int/rec/R-REC-M.1851/en"</w:instrText>
        </w:r>
        <w:r w:rsidRPr="00D942DF">
          <w:rPr>
            <w:rFonts w:ascii="Times New Roman" w:eastAsia="Times New Roman" w:hAnsi="Times New Roman" w:cs="Times New Roman"/>
            <w:color w:val="0000FF"/>
            <w:sz w:val="24"/>
            <w:szCs w:val="20"/>
            <w:u w:val="single"/>
            <w:lang w:val="en-GB"/>
            <w:rPrChange w:id="121" w:author="John Mettrop" w:date="2022-04-08T21:08:00Z">
              <w:rPr/>
            </w:rPrChange>
          </w:rPr>
          <w:fldChar w:fldCharType="separate"/>
        </w:r>
        <w:r w:rsidRPr="00D942DF">
          <w:rPr>
            <w:rFonts w:ascii="Times New Roman" w:eastAsia="Times New Roman" w:hAnsi="Times New Roman" w:cs="Times New Roman"/>
            <w:color w:val="0000FF"/>
            <w:sz w:val="24"/>
            <w:szCs w:val="20"/>
            <w:u w:val="single"/>
            <w:lang w:val="en-GB"/>
          </w:rPr>
          <w:t>ITU-R M.1851</w:t>
        </w:r>
        <w:r w:rsidRPr="00D942DF">
          <w:rPr>
            <w:rFonts w:ascii="Times New Roman" w:eastAsia="Times New Roman" w:hAnsi="Times New Roman" w:cs="Times New Roman"/>
            <w:color w:val="0000FF"/>
            <w:sz w:val="24"/>
            <w:szCs w:val="20"/>
            <w:u w:val="single"/>
            <w:lang w:val="en-GB"/>
            <w:rPrChange w:id="122" w:author="John Mettrop" w:date="2022-04-08T21:08:00Z">
              <w:rPr/>
            </w:rPrChange>
          </w:rPr>
          <w:fldChar w:fldCharType="end"/>
        </w:r>
        <w:r w:rsidRPr="00D942DF">
          <w:rPr>
            <w:rFonts w:ascii="Times New Roman" w:eastAsia="Times New Roman" w:hAnsi="Times New Roman" w:cs="Times New Roman"/>
            <w:sz w:val="24"/>
            <w:szCs w:val="20"/>
            <w:lang w:val="en-GB"/>
          </w:rPr>
          <w:tab/>
        </w:r>
        <w:r w:rsidRPr="00D942DF">
          <w:rPr>
            <w:rFonts w:ascii="Times New Roman" w:eastAsia="Times New Roman" w:hAnsi="Times New Roman" w:cs="Times New Roman"/>
            <w:i/>
            <w:iCs/>
            <w:sz w:val="24"/>
            <w:szCs w:val="20"/>
            <w:lang w:val="en-GB"/>
          </w:rPr>
          <w:t>Mathematical models for radiodetermination radar systems antenna patterns for use in interference analyses</w:t>
        </w:r>
      </w:ins>
    </w:p>
    <w:p w14:paraId="0198A753" w14:textId="77777777" w:rsidR="00D942DF" w:rsidRPr="00D942DF" w:rsidRDefault="00D942DF" w:rsidP="00D942DF">
      <w:pPr>
        <w:tabs>
          <w:tab w:val="left" w:pos="993"/>
          <w:tab w:val="left" w:pos="1134"/>
          <w:tab w:val="left" w:pos="1871"/>
          <w:tab w:val="left" w:pos="2268"/>
        </w:tabs>
        <w:overflowPunct w:val="0"/>
        <w:autoSpaceDE w:val="0"/>
        <w:autoSpaceDN w:val="0"/>
        <w:adjustRightInd w:val="0"/>
        <w:spacing w:before="120" w:line="240" w:lineRule="auto"/>
        <w:jc w:val="left"/>
        <w:textAlignment w:val="baseline"/>
        <w:rPr>
          <w:ins w:id="123" w:author="John Mettrop" w:date="2022-04-08T20:07:00Z"/>
          <w:rFonts w:ascii="Times New Roman" w:eastAsia="Times New Roman" w:hAnsi="Times New Roman" w:cs="Times New Roman"/>
          <w:i/>
          <w:iCs/>
          <w:sz w:val="24"/>
          <w:szCs w:val="20"/>
          <w:lang w:val="en-GB"/>
          <w:rPrChange w:id="124" w:author="John Mettrop" w:date="2022-04-08T21:08:00Z">
            <w:rPr>
              <w:ins w:id="125" w:author="John Mettrop" w:date="2022-04-08T20:07:00Z"/>
              <w:i/>
              <w:iCs/>
              <w:highlight w:val="yellow"/>
            </w:rPr>
          </w:rPrChange>
        </w:rPr>
      </w:pPr>
      <w:ins w:id="126" w:author="John Mettrop" w:date="2022-04-08T20:07:00Z">
        <w:r w:rsidRPr="00D942DF">
          <w:rPr>
            <w:rFonts w:ascii="Times New Roman" w:eastAsia="Times New Roman" w:hAnsi="Times New Roman" w:cs="Times New Roman"/>
            <w:i/>
            <w:iCs/>
            <w:sz w:val="24"/>
            <w:szCs w:val="20"/>
            <w:lang w:val="en-GB"/>
            <w:rPrChange w:id="127" w:author="John Mettrop" w:date="2022-04-08T21:08:00Z">
              <w:rPr>
                <w:i/>
                <w:iCs/>
                <w:highlight w:val="yellow"/>
              </w:rPr>
            </w:rPrChange>
          </w:rPr>
          <w:t xml:space="preserve">Reports: </w:t>
        </w:r>
      </w:ins>
    </w:p>
    <w:p w14:paraId="5857D43F" w14:textId="77777777" w:rsidR="00D942DF" w:rsidRPr="00D942DF" w:rsidRDefault="00D942DF" w:rsidP="00D942DF">
      <w:pPr>
        <w:tabs>
          <w:tab w:val="left" w:pos="1134"/>
          <w:tab w:val="left" w:pos="1701"/>
          <w:tab w:val="left" w:pos="1871"/>
          <w:tab w:val="left" w:pos="2268"/>
        </w:tabs>
        <w:overflowPunct w:val="0"/>
        <w:autoSpaceDE w:val="0"/>
        <w:autoSpaceDN w:val="0"/>
        <w:adjustRightInd w:val="0"/>
        <w:spacing w:before="120" w:line="240" w:lineRule="auto"/>
        <w:ind w:left="1701" w:hanging="1701"/>
        <w:jc w:val="left"/>
        <w:textAlignment w:val="baseline"/>
        <w:rPr>
          <w:ins w:id="128" w:author="John Mettrop" w:date="2022-04-08T20:07:00Z"/>
          <w:rFonts w:ascii="Times New Roman" w:eastAsia="Times New Roman" w:hAnsi="Times New Roman" w:cs="Times New Roman"/>
          <w:b/>
          <w:bCs/>
          <w:sz w:val="24"/>
          <w:szCs w:val="20"/>
          <w:lang w:val="en-GB"/>
        </w:rPr>
      </w:pPr>
      <w:ins w:id="129" w:author="John Mettrop" w:date="2022-04-08T20:07:00Z">
        <w:r w:rsidRPr="00D942DF">
          <w:rPr>
            <w:rFonts w:ascii="Times New Roman" w:eastAsia="Times New Roman" w:hAnsi="Times New Roman" w:cs="Times New Roman"/>
            <w:sz w:val="24"/>
            <w:szCs w:val="20"/>
            <w:lang w:val="en-GB"/>
            <w:rPrChange w:id="130" w:author="John Mettrop" w:date="2022-04-08T21:08:00Z">
              <w:rPr>
                <w:highlight w:val="yellow"/>
              </w:rPr>
            </w:rPrChange>
          </w:rPr>
          <w:lastRenderedPageBreak/>
          <w:fldChar w:fldCharType="begin"/>
        </w:r>
        <w:r w:rsidRPr="00D942DF">
          <w:rPr>
            <w:rFonts w:ascii="Times New Roman" w:eastAsia="Times New Roman" w:hAnsi="Times New Roman" w:cs="Times New Roman"/>
            <w:sz w:val="24"/>
            <w:szCs w:val="20"/>
            <w:lang w:val="en-GB"/>
            <w:rPrChange w:id="131" w:author="John Mettrop" w:date="2022-04-08T21:08:00Z">
              <w:rPr>
                <w:highlight w:val="yellow"/>
              </w:rPr>
            </w:rPrChange>
          </w:rPr>
          <w:instrText xml:space="preserve"> HYPERLINK "https://www.itu.int/rec/R-REC-SM.329/en" </w:instrText>
        </w:r>
        <w:r w:rsidRPr="00D942DF">
          <w:rPr>
            <w:rFonts w:ascii="Times New Roman" w:eastAsia="Times New Roman" w:hAnsi="Times New Roman" w:cs="Times New Roman"/>
            <w:sz w:val="24"/>
            <w:szCs w:val="20"/>
            <w:lang w:val="en-GB"/>
            <w:rPrChange w:id="132" w:author="John Mettrop" w:date="2022-04-08T21:08:00Z">
              <w:rPr>
                <w:highlight w:val="yellow"/>
              </w:rPr>
            </w:rPrChange>
          </w:rPr>
          <w:fldChar w:fldCharType="separate"/>
        </w:r>
        <w:r w:rsidRPr="00D942DF">
          <w:rPr>
            <w:rFonts w:ascii="Times New Roman" w:eastAsia="Times New Roman" w:hAnsi="Times New Roman" w:cs="Times New Roman"/>
            <w:color w:val="0000FF"/>
            <w:sz w:val="24"/>
            <w:szCs w:val="20"/>
            <w:u w:val="single"/>
            <w:lang w:val="en-GB"/>
            <w:rPrChange w:id="133" w:author="John Mettrop" w:date="2022-04-08T21:08:00Z">
              <w:rPr>
                <w:color w:val="0000FF"/>
                <w:highlight w:val="yellow"/>
                <w:u w:val="single"/>
              </w:rPr>
            </w:rPrChange>
          </w:rPr>
          <w:t>ITU-R M.2119</w:t>
        </w:r>
        <w:r w:rsidRPr="00D942DF">
          <w:rPr>
            <w:rFonts w:ascii="Times New Roman" w:eastAsia="Times New Roman" w:hAnsi="Times New Roman" w:cs="Times New Roman"/>
            <w:sz w:val="24"/>
            <w:szCs w:val="20"/>
            <w:lang w:val="en-GB"/>
            <w:rPrChange w:id="134" w:author="John Mettrop" w:date="2022-04-08T21:08:00Z">
              <w:rPr>
                <w:highlight w:val="yellow"/>
              </w:rPr>
            </w:rPrChange>
          </w:rPr>
          <w:fldChar w:fldCharType="end"/>
        </w:r>
        <w:r w:rsidRPr="00D942DF">
          <w:rPr>
            <w:rFonts w:ascii="Times New Roman" w:eastAsia="Times New Roman" w:hAnsi="Times New Roman" w:cs="Times New Roman"/>
            <w:sz w:val="24"/>
            <w:szCs w:val="20"/>
            <w:lang w:val="en-GB"/>
            <w:rPrChange w:id="135" w:author="John Mettrop" w:date="2022-04-08T21:08:00Z">
              <w:rPr>
                <w:highlight w:val="yellow"/>
              </w:rPr>
            </w:rPrChange>
          </w:rPr>
          <w:tab/>
          <w:t xml:space="preserve">Sharing between </w:t>
        </w:r>
        <w:r w:rsidRPr="00D942DF">
          <w:rPr>
            <w:rFonts w:ascii="Times New Roman" w:eastAsia="Times New Roman" w:hAnsi="Times New Roman" w:cs="Times New Roman"/>
            <w:bCs/>
            <w:iCs/>
            <w:sz w:val="24"/>
            <w:szCs w:val="20"/>
            <w:lang w:val="en-GB"/>
            <w:rPrChange w:id="136" w:author="John Mettrop" w:date="2022-04-08T21:08:00Z">
              <w:rPr>
                <w:bCs/>
                <w:iCs/>
                <w:highlight w:val="yellow"/>
              </w:rPr>
            </w:rPrChange>
          </w:rPr>
          <w:t>aeronautical mobile telemetry systems for flight testing and other systems operating in the 4 400-4 940 and 5 925-6 700 MHz bands and 5 925-6 700 MHz bands</w:t>
        </w:r>
      </w:ins>
    </w:p>
    <w:p w14:paraId="3C765E76" w14:textId="77777777" w:rsidR="00D942DF" w:rsidRPr="00D942DF" w:rsidRDefault="00D942DF" w:rsidP="00D942DF">
      <w:pPr>
        <w:tabs>
          <w:tab w:val="left" w:pos="993"/>
          <w:tab w:val="left" w:pos="1134"/>
          <w:tab w:val="left" w:pos="1871"/>
          <w:tab w:val="left" w:pos="2268"/>
        </w:tabs>
        <w:overflowPunct w:val="0"/>
        <w:autoSpaceDE w:val="0"/>
        <w:autoSpaceDN w:val="0"/>
        <w:adjustRightInd w:val="0"/>
        <w:spacing w:before="120" w:line="240" w:lineRule="auto"/>
        <w:jc w:val="left"/>
        <w:textAlignment w:val="baseline"/>
        <w:rPr>
          <w:rFonts w:ascii="Times New Roman" w:eastAsia="Times New Roman" w:hAnsi="Times New Roman" w:cs="Times New Roman"/>
          <w:sz w:val="24"/>
          <w:szCs w:val="20"/>
          <w:lang w:val="en-GB"/>
        </w:rPr>
      </w:pPr>
    </w:p>
    <w:p w14:paraId="2412B78D" w14:textId="77777777" w:rsidR="00D942DF" w:rsidRPr="00D942DF" w:rsidRDefault="00D942DF" w:rsidP="00D942DF">
      <w:pPr>
        <w:tabs>
          <w:tab w:val="left" w:pos="1134"/>
          <w:tab w:val="left" w:pos="1871"/>
          <w:tab w:val="left" w:pos="2268"/>
        </w:tabs>
        <w:overflowPunct w:val="0"/>
        <w:autoSpaceDE w:val="0"/>
        <w:autoSpaceDN w:val="0"/>
        <w:adjustRightInd w:val="0"/>
        <w:spacing w:before="360" w:line="240" w:lineRule="auto"/>
        <w:jc w:val="left"/>
        <w:textAlignment w:val="baseline"/>
        <w:rPr>
          <w:rFonts w:ascii="Times New Roman" w:eastAsia="Times New Roman" w:hAnsi="Times New Roman" w:cs="Times New Roman"/>
          <w:sz w:val="24"/>
          <w:szCs w:val="20"/>
          <w:lang w:val="en-GB"/>
        </w:rPr>
      </w:pPr>
      <w:r w:rsidRPr="00D942DF">
        <w:rPr>
          <w:rFonts w:ascii="Times New Roman" w:eastAsia="Times New Roman" w:hAnsi="Times New Roman" w:cs="Times New Roman"/>
          <w:sz w:val="24"/>
          <w:szCs w:val="20"/>
          <w:lang w:val="en-GB"/>
        </w:rPr>
        <w:t>The ITU Radiocommunication Assembly,</w:t>
      </w:r>
    </w:p>
    <w:p w14:paraId="7D185829" w14:textId="77777777" w:rsidR="00D942DF" w:rsidRPr="00D942DF" w:rsidRDefault="00D942DF" w:rsidP="00D942DF">
      <w:pPr>
        <w:keepNext/>
        <w:keepLines/>
        <w:tabs>
          <w:tab w:val="left" w:pos="1134"/>
          <w:tab w:val="left" w:pos="1871"/>
          <w:tab w:val="left" w:pos="2268"/>
        </w:tabs>
        <w:overflowPunct w:val="0"/>
        <w:autoSpaceDE w:val="0"/>
        <w:autoSpaceDN w:val="0"/>
        <w:adjustRightInd w:val="0"/>
        <w:spacing w:before="160" w:line="240" w:lineRule="auto"/>
        <w:ind w:left="1134"/>
        <w:jc w:val="left"/>
        <w:textAlignment w:val="baseline"/>
        <w:rPr>
          <w:rFonts w:ascii="Times New Roman" w:eastAsia="Times New Roman" w:hAnsi="Times New Roman" w:cs="Times New Roman"/>
          <w:i/>
          <w:sz w:val="24"/>
          <w:szCs w:val="20"/>
          <w:lang w:val="en-GB"/>
        </w:rPr>
      </w:pPr>
      <w:r w:rsidRPr="00D942DF">
        <w:rPr>
          <w:rFonts w:ascii="Times New Roman" w:eastAsia="Times New Roman" w:hAnsi="Times New Roman" w:cs="Times New Roman"/>
          <w:i/>
          <w:sz w:val="24"/>
          <w:szCs w:val="20"/>
          <w:lang w:val="en-GB"/>
        </w:rPr>
        <w:t>considering</w:t>
      </w:r>
    </w:p>
    <w:p w14:paraId="29FB2916" w14:textId="77777777" w:rsidR="00D942DF" w:rsidRPr="00D942DF" w:rsidRDefault="00D942DF" w:rsidP="00D942DF">
      <w:pPr>
        <w:tabs>
          <w:tab w:val="left" w:pos="1134"/>
          <w:tab w:val="left" w:pos="1871"/>
          <w:tab w:val="left" w:pos="2268"/>
        </w:tabs>
        <w:overflowPunct w:val="0"/>
        <w:autoSpaceDE w:val="0"/>
        <w:autoSpaceDN w:val="0"/>
        <w:adjustRightInd w:val="0"/>
        <w:spacing w:before="120" w:line="240" w:lineRule="auto"/>
        <w:jc w:val="left"/>
        <w:textAlignment w:val="baseline"/>
        <w:rPr>
          <w:ins w:id="137" w:author="John Mettrop" w:date="2022-04-08T20:10:00Z"/>
          <w:rFonts w:ascii="Times New Roman" w:eastAsia="Times New Roman" w:hAnsi="Times New Roman" w:cs="Times New Roman"/>
          <w:sz w:val="24"/>
          <w:szCs w:val="20"/>
          <w:lang w:val="en-GB"/>
        </w:rPr>
      </w:pPr>
      <w:r w:rsidRPr="00D942DF">
        <w:rPr>
          <w:rFonts w:ascii="Times New Roman" w:eastAsia="Times New Roman" w:hAnsi="Times New Roman" w:cs="Times New Roman"/>
          <w:i/>
          <w:iCs/>
          <w:sz w:val="24"/>
          <w:szCs w:val="20"/>
          <w:lang w:val="en-GB"/>
        </w:rPr>
        <w:t>a)</w:t>
      </w:r>
      <w:r w:rsidRPr="00D942DF">
        <w:rPr>
          <w:rFonts w:ascii="Times New Roman" w:eastAsia="Times New Roman" w:hAnsi="Times New Roman" w:cs="Times New Roman"/>
          <w:sz w:val="24"/>
          <w:szCs w:val="20"/>
          <w:lang w:val="en-GB"/>
        </w:rPr>
        <w:tab/>
        <w:t xml:space="preserve">that systems and networks operating in the aeronautical mobile service (AMS) are used for broadband, </w:t>
      </w:r>
      <w:del w:id="138" w:author="John Mettrop" w:date="2022-04-08T20:08:00Z">
        <w:r w:rsidRPr="00D942DF" w:rsidDel="00884018">
          <w:rPr>
            <w:rFonts w:ascii="Times New Roman" w:eastAsia="Times New Roman" w:hAnsi="Times New Roman" w:cs="Times New Roman"/>
            <w:sz w:val="24"/>
            <w:szCs w:val="20"/>
            <w:lang w:val="en-GB"/>
          </w:rPr>
          <w:delText xml:space="preserve">airborne </w:delText>
        </w:r>
      </w:del>
      <w:proofErr w:type="gramStart"/>
      <w:r w:rsidRPr="00D942DF">
        <w:rPr>
          <w:rFonts w:ascii="Times New Roman" w:eastAsia="Times New Roman" w:hAnsi="Times New Roman" w:cs="Times New Roman"/>
          <w:sz w:val="24"/>
          <w:szCs w:val="20"/>
          <w:lang w:val="en-GB"/>
        </w:rPr>
        <w:t>data-links</w:t>
      </w:r>
      <w:proofErr w:type="gramEnd"/>
      <w:r w:rsidRPr="00D942DF">
        <w:rPr>
          <w:rFonts w:ascii="Times New Roman" w:eastAsia="Times New Roman" w:hAnsi="Times New Roman" w:cs="Times New Roman"/>
          <w:sz w:val="24"/>
          <w:szCs w:val="20"/>
          <w:lang w:val="en-GB"/>
        </w:rPr>
        <w:t xml:space="preserve"> </w:t>
      </w:r>
      <w:ins w:id="139" w:author="John Mettrop" w:date="2022-04-08T20:08:00Z">
        <w:r w:rsidRPr="00D942DF">
          <w:rPr>
            <w:rFonts w:ascii="Times New Roman" w:eastAsia="Times New Roman" w:hAnsi="Times New Roman" w:cs="Times New Roman"/>
            <w:sz w:val="24"/>
            <w:szCs w:val="20"/>
            <w:lang w:val="en-GB"/>
          </w:rPr>
          <w:t xml:space="preserve">including aircraft to aircraft links </w:t>
        </w:r>
        <w:del w:id="140" w:author="USA" w:date="2022-05-11T18:35:00Z">
          <w:r w:rsidRPr="00F85D73" w:rsidDel="00F85D73">
            <w:rPr>
              <w:rFonts w:ascii="Times New Roman" w:eastAsia="Times New Roman" w:hAnsi="Times New Roman" w:cs="Times New Roman"/>
              <w:sz w:val="24"/>
              <w:szCs w:val="20"/>
              <w:highlight w:val="yellow"/>
              <w:lang w:val="en-GB"/>
              <w:rPrChange w:id="141" w:author="USA" w:date="2022-05-11T18:35:00Z">
                <w:rPr>
                  <w:rFonts w:ascii="Times New Roman" w:eastAsia="Times New Roman" w:hAnsi="Times New Roman" w:cs="Times New Roman"/>
                  <w:sz w:val="24"/>
                  <w:szCs w:val="20"/>
                  <w:lang w:val="en-GB"/>
                </w:rPr>
              </w:rPrChange>
            </w:rPr>
            <w:delText>[</w:delText>
          </w:r>
        </w:del>
        <w:r w:rsidRPr="00D942DF">
          <w:rPr>
            <w:rFonts w:ascii="Times New Roman" w:eastAsia="Times New Roman" w:hAnsi="Times New Roman" w:cs="Times New Roman"/>
            <w:sz w:val="24"/>
            <w:szCs w:val="20"/>
            <w:lang w:val="en-GB"/>
          </w:rPr>
          <w:t>or ship to aircraft links</w:t>
        </w:r>
        <w:del w:id="142" w:author="USA" w:date="2022-05-11T18:35:00Z">
          <w:r w:rsidRPr="00F85D73" w:rsidDel="00F85D73">
            <w:rPr>
              <w:rFonts w:ascii="Times New Roman" w:eastAsia="Times New Roman" w:hAnsi="Times New Roman" w:cs="Times New Roman"/>
              <w:sz w:val="24"/>
              <w:szCs w:val="20"/>
              <w:highlight w:val="yellow"/>
              <w:lang w:val="en-GB"/>
              <w:rPrChange w:id="143" w:author="USA" w:date="2022-05-11T18:35:00Z">
                <w:rPr>
                  <w:rFonts w:ascii="Times New Roman" w:eastAsia="Times New Roman" w:hAnsi="Times New Roman" w:cs="Times New Roman"/>
                  <w:sz w:val="24"/>
                  <w:szCs w:val="20"/>
                  <w:lang w:val="en-GB"/>
                </w:rPr>
              </w:rPrChange>
            </w:rPr>
            <w:delText>]</w:delText>
          </w:r>
        </w:del>
        <w:r w:rsidRPr="00D942DF">
          <w:rPr>
            <w:rFonts w:ascii="Times New Roman" w:eastAsia="Times New Roman" w:hAnsi="Times New Roman" w:cs="Times New Roman"/>
            <w:sz w:val="24"/>
            <w:szCs w:val="20"/>
            <w:lang w:val="en-GB"/>
          </w:rPr>
          <w:t xml:space="preserve"> </w:t>
        </w:r>
      </w:ins>
      <w:r w:rsidRPr="00D942DF">
        <w:rPr>
          <w:rFonts w:ascii="Times New Roman" w:eastAsia="Times New Roman" w:hAnsi="Times New Roman" w:cs="Times New Roman"/>
          <w:sz w:val="24"/>
          <w:szCs w:val="20"/>
          <w:lang w:val="en-GB"/>
        </w:rPr>
        <w:t xml:space="preserve">to support </w:t>
      </w:r>
      <w:ins w:id="144" w:author="John Mettrop" w:date="2022-04-08T20:08:00Z">
        <w:r w:rsidRPr="00D942DF">
          <w:rPr>
            <w:rFonts w:ascii="Times New Roman" w:eastAsia="Times New Roman" w:hAnsi="Times New Roman" w:cs="Times New Roman"/>
            <w:sz w:val="24"/>
            <w:szCs w:val="20"/>
            <w:lang w:val="en-GB"/>
          </w:rPr>
          <w:t xml:space="preserve">various applications </w:t>
        </w:r>
        <w:r w:rsidRPr="00D942DF">
          <w:rPr>
            <w:rFonts w:ascii="Times New Roman" w:eastAsia="Times New Roman" w:hAnsi="Times New Roman" w:cs="Times New Roman"/>
            <w:sz w:val="24"/>
            <w:szCs w:val="20"/>
            <w:lang w:val="en-GB"/>
            <w:rPrChange w:id="145" w:author="John Mettrop" w:date="2022-04-08T21:08:00Z">
              <w:rPr>
                <w:highlight w:val="yellow"/>
              </w:rPr>
            </w:rPrChange>
          </w:rPr>
          <w:t>such as</w:t>
        </w:r>
        <w:r w:rsidRPr="00D942DF">
          <w:rPr>
            <w:rFonts w:ascii="Times New Roman" w:eastAsia="Times New Roman" w:hAnsi="Times New Roman" w:cs="Times New Roman"/>
            <w:sz w:val="24"/>
            <w:szCs w:val="20"/>
            <w:lang w:val="en-GB"/>
          </w:rPr>
          <w:t xml:space="preserve"> </w:t>
        </w:r>
      </w:ins>
      <w:r w:rsidRPr="00D942DF">
        <w:rPr>
          <w:rFonts w:ascii="Times New Roman" w:eastAsia="Times New Roman" w:hAnsi="Times New Roman" w:cs="Times New Roman"/>
          <w:sz w:val="24"/>
          <w:szCs w:val="20"/>
          <w:lang w:val="en-GB"/>
        </w:rPr>
        <w:t xml:space="preserve">remote sensing, </w:t>
      </w:r>
      <w:del w:id="146" w:author="John Mettrop" w:date="2022-04-08T20:09:00Z">
        <w:r w:rsidRPr="00D942DF" w:rsidDel="00884018">
          <w:rPr>
            <w:rFonts w:ascii="Times New Roman" w:eastAsia="Times New Roman" w:hAnsi="Times New Roman" w:cs="Times New Roman"/>
            <w:sz w:val="24"/>
            <w:szCs w:val="20"/>
            <w:lang w:val="en-GB"/>
          </w:rPr>
          <w:delText>e.g.</w:delText>
        </w:r>
      </w:del>
      <w:ins w:id="147" w:author="John Mettrop" w:date="2022-04-08T20:09:00Z">
        <w:r w:rsidRPr="00D942DF">
          <w:rPr>
            <w:rFonts w:ascii="Times New Roman" w:eastAsia="Times New Roman" w:hAnsi="Times New Roman" w:cs="Times New Roman"/>
            <w:sz w:val="24"/>
            <w:szCs w:val="20"/>
            <w:lang w:val="en-GB"/>
          </w:rPr>
          <w:t>for</w:t>
        </w:r>
      </w:ins>
      <w:r w:rsidRPr="00D942DF">
        <w:rPr>
          <w:rFonts w:ascii="Times New Roman" w:eastAsia="Times New Roman" w:hAnsi="Times New Roman" w:cs="Times New Roman"/>
          <w:sz w:val="24"/>
          <w:szCs w:val="20"/>
          <w:lang w:val="en-GB"/>
        </w:rPr>
        <w:t xml:space="preserve"> earth sciences, land management,</w:t>
      </w:r>
      <w:ins w:id="148" w:author="John Mettrop" w:date="2022-04-08T20:09:00Z">
        <w:r w:rsidRPr="00D942DF">
          <w:rPr>
            <w:rFonts w:ascii="Times New Roman" w:eastAsia="Times New Roman" w:hAnsi="Times New Roman" w:cs="Times New Roman"/>
            <w:sz w:val="24"/>
            <w:szCs w:val="20"/>
            <w:lang w:val="en-GB"/>
          </w:rPr>
          <w:t xml:space="preserve"> and</w:t>
        </w:r>
      </w:ins>
      <w:r w:rsidRPr="00D942DF">
        <w:rPr>
          <w:rFonts w:ascii="Times New Roman" w:eastAsia="Times New Roman" w:hAnsi="Times New Roman" w:cs="Times New Roman"/>
          <w:sz w:val="24"/>
          <w:szCs w:val="20"/>
          <w:lang w:val="en-GB"/>
        </w:rPr>
        <w:t xml:space="preserve"> energy distribution</w:t>
      </w:r>
      <w:del w:id="149" w:author="John Mettrop" w:date="2022-04-08T20:09:00Z">
        <w:r w:rsidRPr="00D942DF" w:rsidDel="00884018">
          <w:rPr>
            <w:rFonts w:ascii="Times New Roman" w:eastAsia="Times New Roman" w:hAnsi="Times New Roman" w:cs="Times New Roman"/>
            <w:sz w:val="24"/>
            <w:szCs w:val="20"/>
            <w:lang w:val="en-GB"/>
          </w:rPr>
          <w:delText>, etc., applications</w:delText>
        </w:r>
      </w:del>
      <w:r w:rsidRPr="00D942DF">
        <w:rPr>
          <w:rFonts w:ascii="Times New Roman" w:eastAsia="Times New Roman" w:hAnsi="Times New Roman" w:cs="Times New Roman"/>
          <w:sz w:val="24"/>
          <w:szCs w:val="20"/>
          <w:lang w:val="en-GB"/>
        </w:rPr>
        <w:t>;</w:t>
      </w:r>
    </w:p>
    <w:p w14:paraId="23640524" w14:textId="7DC66732" w:rsidR="00D942DF" w:rsidRPr="00D942DF" w:rsidDel="00F85D73" w:rsidRDefault="00D942DF" w:rsidP="00D942DF">
      <w:pPr>
        <w:tabs>
          <w:tab w:val="left" w:pos="1134"/>
          <w:tab w:val="left" w:pos="1871"/>
          <w:tab w:val="left" w:pos="2268"/>
        </w:tabs>
        <w:overflowPunct w:val="0"/>
        <w:autoSpaceDE w:val="0"/>
        <w:autoSpaceDN w:val="0"/>
        <w:adjustRightInd w:val="0"/>
        <w:spacing w:before="120" w:line="240" w:lineRule="auto"/>
        <w:jc w:val="left"/>
        <w:textAlignment w:val="baseline"/>
        <w:rPr>
          <w:ins w:id="150" w:author="John Mettrop" w:date="2022-04-08T20:11:00Z"/>
          <w:del w:id="151" w:author="USA" w:date="2022-05-11T18:35:00Z"/>
          <w:rFonts w:ascii="Times New Roman" w:eastAsia="Times New Roman" w:hAnsi="Times New Roman" w:cs="Times New Roman"/>
          <w:i/>
          <w:color w:val="FF0000"/>
          <w:sz w:val="24"/>
          <w:szCs w:val="20"/>
          <w:lang w:val="en-GB"/>
        </w:rPr>
      </w:pPr>
      <w:ins w:id="152" w:author="John Mettrop" w:date="2022-04-08T20:10:00Z">
        <w:del w:id="153" w:author="USA" w:date="2022-05-11T18:35:00Z">
          <w:r w:rsidRPr="00F85D73" w:rsidDel="00F85D73">
            <w:rPr>
              <w:rFonts w:ascii="Times New Roman" w:eastAsia="Times New Roman" w:hAnsi="Times New Roman" w:cs="Times New Roman"/>
              <w:i/>
              <w:color w:val="FF0000"/>
              <w:sz w:val="24"/>
              <w:szCs w:val="20"/>
              <w:highlight w:val="yellow"/>
              <w:lang w:val="en-GB"/>
              <w:rPrChange w:id="154" w:author="USA" w:date="2022-05-11T18:35:00Z">
                <w:rPr/>
              </w:rPrChange>
            </w:rPr>
            <w:delText xml:space="preserve">[Editor’s note: </w:delText>
          </w:r>
          <w:r w:rsidRPr="00F85D73" w:rsidDel="00F85D73">
            <w:rPr>
              <w:rFonts w:ascii="Times New Roman" w:eastAsia="Times New Roman" w:hAnsi="Times New Roman" w:cs="Times New Roman"/>
              <w:i/>
              <w:color w:val="FF0000"/>
              <w:sz w:val="24"/>
              <w:szCs w:val="20"/>
              <w:highlight w:val="yellow"/>
              <w:lang w:val="en-GB"/>
              <w:rPrChange w:id="155" w:author="USA" w:date="2022-05-11T18:35:00Z">
                <w:rPr>
                  <w:i/>
                </w:rPr>
              </w:rPrChange>
            </w:rPr>
            <w:delText xml:space="preserve">It should be clarified if non-GMDSS aeronautical stations can be installed on board ships noting the provision RR No. </w:delText>
          </w:r>
          <w:r w:rsidRPr="00F85D73" w:rsidDel="00F85D73">
            <w:rPr>
              <w:rFonts w:ascii="Times New Roman" w:eastAsia="Times New Roman" w:hAnsi="Times New Roman" w:cs="Times New Roman"/>
              <w:b/>
              <w:bCs/>
              <w:i/>
              <w:color w:val="FF0000"/>
              <w:sz w:val="24"/>
              <w:szCs w:val="20"/>
              <w:highlight w:val="yellow"/>
              <w:lang w:val="en-GB"/>
              <w:rPrChange w:id="156" w:author="USA" w:date="2022-05-11T18:35:00Z">
                <w:rPr>
                  <w:i/>
                </w:rPr>
              </w:rPrChange>
            </w:rPr>
            <w:delText>30.7</w:delText>
          </w:r>
          <w:r w:rsidRPr="00F85D73" w:rsidDel="00F85D73">
            <w:rPr>
              <w:rFonts w:ascii="Times New Roman" w:eastAsia="Times New Roman" w:hAnsi="Times New Roman" w:cs="Times New Roman"/>
              <w:i/>
              <w:color w:val="FF0000"/>
              <w:sz w:val="24"/>
              <w:szCs w:val="20"/>
              <w:highlight w:val="yellow"/>
              <w:lang w:val="en-GB"/>
              <w:rPrChange w:id="157" w:author="USA" w:date="2022-05-11T18:35:00Z">
                <w:rPr/>
              </w:rPrChange>
            </w:rPr>
            <w:delText>]</w:delText>
          </w:r>
        </w:del>
      </w:ins>
    </w:p>
    <w:p w14:paraId="4F25E8E1" w14:textId="77777777" w:rsidR="00D942DF" w:rsidRPr="00D942DF" w:rsidRDefault="00D942DF" w:rsidP="00D942DF">
      <w:pPr>
        <w:tabs>
          <w:tab w:val="left" w:pos="1134"/>
          <w:tab w:val="left" w:pos="1871"/>
          <w:tab w:val="left" w:pos="2268"/>
        </w:tabs>
        <w:overflowPunct w:val="0"/>
        <w:autoSpaceDE w:val="0"/>
        <w:autoSpaceDN w:val="0"/>
        <w:adjustRightInd w:val="0"/>
        <w:spacing w:before="120" w:after="120" w:line="240" w:lineRule="auto"/>
        <w:jc w:val="left"/>
        <w:textAlignment w:val="baseline"/>
        <w:rPr>
          <w:ins w:id="158" w:author="John Mettrop" w:date="2022-04-08T20:11:00Z"/>
          <w:rFonts w:ascii="Times New Roman" w:eastAsia="Times New Roman" w:hAnsi="Times New Roman" w:cs="Times New Roman"/>
          <w:sz w:val="24"/>
          <w:szCs w:val="20"/>
          <w:lang w:val="en-GB"/>
        </w:rPr>
      </w:pPr>
      <w:ins w:id="159" w:author="John Mettrop" w:date="2022-04-08T20:11:00Z">
        <w:r w:rsidRPr="00D942DF">
          <w:rPr>
            <w:rFonts w:ascii="Times New Roman" w:eastAsia="Times New Roman" w:hAnsi="Times New Roman" w:cs="Times New Roman"/>
            <w:i/>
            <w:sz w:val="24"/>
            <w:szCs w:val="20"/>
            <w:lang w:val="en-GB"/>
          </w:rPr>
          <w:t>b)</w:t>
        </w:r>
        <w:r w:rsidRPr="00D942DF">
          <w:rPr>
            <w:rFonts w:ascii="Times New Roman" w:eastAsia="Times New Roman" w:hAnsi="Times New Roman" w:cs="Times New Roman"/>
            <w:i/>
            <w:sz w:val="24"/>
            <w:szCs w:val="20"/>
            <w:lang w:val="en-GB"/>
          </w:rPr>
          <w:tab/>
        </w:r>
        <w:r w:rsidRPr="00D942DF">
          <w:rPr>
            <w:rFonts w:ascii="Times New Roman" w:eastAsia="Times New Roman" w:hAnsi="Times New Roman" w:cs="Times New Roman"/>
            <w:sz w:val="24"/>
            <w:szCs w:val="20"/>
            <w:lang w:val="en-GB"/>
          </w:rPr>
          <w:t xml:space="preserve">that systems and networks operating in the maritime mobile service (MMS) are used, for broadband maritime </w:t>
        </w:r>
        <w:proofErr w:type="gramStart"/>
        <w:r w:rsidRPr="00D942DF">
          <w:rPr>
            <w:rFonts w:ascii="Times New Roman" w:eastAsia="Times New Roman" w:hAnsi="Times New Roman" w:cs="Times New Roman"/>
            <w:sz w:val="24"/>
            <w:szCs w:val="20"/>
            <w:lang w:val="en-GB"/>
          </w:rPr>
          <w:t>data-links</w:t>
        </w:r>
      </w:ins>
      <w:proofErr w:type="gramEnd"/>
      <w:ins w:id="160" w:author="John Mettrop" w:date="2022-04-08T20:12:00Z">
        <w:r w:rsidRPr="00D942DF">
          <w:rPr>
            <w:rFonts w:ascii="Times New Roman" w:eastAsia="Times New Roman" w:hAnsi="Times New Roman" w:cs="Times New Roman"/>
            <w:sz w:val="24"/>
            <w:szCs w:val="20"/>
            <w:lang w:val="en-GB"/>
          </w:rPr>
          <w:t xml:space="preserve"> </w:t>
        </w:r>
      </w:ins>
      <w:ins w:id="161" w:author="John Mettrop" w:date="2022-04-08T20:11:00Z">
        <w:r w:rsidRPr="00D942DF">
          <w:rPr>
            <w:rFonts w:ascii="Times New Roman" w:eastAsia="Times New Roman" w:hAnsi="Times New Roman" w:cs="Times New Roman"/>
            <w:sz w:val="24"/>
            <w:szCs w:val="20"/>
            <w:lang w:val="en-GB"/>
          </w:rPr>
          <w:t>to support various applications</w:t>
        </w:r>
        <w:r w:rsidRPr="00D942DF">
          <w:rPr>
            <w:rFonts w:ascii="Times New Roman" w:eastAsia="Times New Roman" w:hAnsi="Times New Roman" w:cs="Times New Roman"/>
            <w:sz w:val="24"/>
            <w:szCs w:val="20"/>
            <w:lang w:val="en-GB"/>
            <w:rPrChange w:id="162" w:author="John Mettrop" w:date="2022-04-08T21:08:00Z">
              <w:rPr>
                <w:highlight w:val="yellow"/>
              </w:rPr>
            </w:rPrChange>
          </w:rPr>
          <w:t>, such as</w:t>
        </w:r>
        <w:r w:rsidRPr="00D942DF">
          <w:rPr>
            <w:rFonts w:ascii="Times New Roman" w:eastAsia="Times New Roman" w:hAnsi="Times New Roman" w:cs="Times New Roman"/>
            <w:sz w:val="24"/>
            <w:szCs w:val="20"/>
            <w:lang w:val="en-GB"/>
          </w:rPr>
          <w:t xml:space="preserve"> </w:t>
        </w:r>
        <w:r w:rsidRPr="00D942DF">
          <w:rPr>
            <w:rFonts w:ascii="Times New Roman" w:eastAsia="Times New Roman" w:hAnsi="Times New Roman" w:cs="Times New Roman"/>
            <w:sz w:val="24"/>
            <w:szCs w:val="20"/>
            <w:lang w:val="en-GB"/>
            <w:rPrChange w:id="163" w:author="John Mettrop" w:date="2022-04-08T21:08:00Z">
              <w:rPr>
                <w:highlight w:val="green"/>
              </w:rPr>
            </w:rPrChange>
          </w:rPr>
          <w:t>[</w:t>
        </w:r>
        <w:r w:rsidRPr="00D942DF">
          <w:rPr>
            <w:rFonts w:ascii="Times New Roman" w:eastAsia="Times New Roman" w:hAnsi="Times New Roman" w:cs="Times New Roman"/>
            <w:sz w:val="24"/>
            <w:szCs w:val="20"/>
            <w:lang w:val="en-GB"/>
          </w:rPr>
          <w:t>remote sensing for earth sciences, land management</w:t>
        </w:r>
        <w:r w:rsidRPr="00D942DF">
          <w:rPr>
            <w:rFonts w:ascii="Times New Roman" w:eastAsia="Times New Roman" w:hAnsi="Times New Roman" w:cs="Times New Roman"/>
            <w:sz w:val="24"/>
            <w:szCs w:val="20"/>
            <w:lang w:val="en-GB"/>
            <w:rPrChange w:id="164" w:author="John Mettrop" w:date="2022-04-08T21:08:00Z">
              <w:rPr>
                <w:highlight w:val="yellow"/>
              </w:rPr>
            </w:rPrChange>
          </w:rPr>
          <w:t>, and</w:t>
        </w:r>
        <w:r w:rsidRPr="00D942DF">
          <w:rPr>
            <w:rFonts w:ascii="Times New Roman" w:eastAsia="Times New Roman" w:hAnsi="Times New Roman" w:cs="Times New Roman"/>
            <w:sz w:val="24"/>
            <w:szCs w:val="20"/>
            <w:lang w:val="en-GB"/>
          </w:rPr>
          <w:t xml:space="preserve"> energy distribution]; </w:t>
        </w:r>
      </w:ins>
    </w:p>
    <w:p w14:paraId="7C63DF6B" w14:textId="77777777" w:rsidR="00D942DF" w:rsidRPr="00D942DF" w:rsidRDefault="00D942DF" w:rsidP="00D942DF">
      <w:pPr>
        <w:tabs>
          <w:tab w:val="left" w:pos="1134"/>
          <w:tab w:val="left" w:pos="1871"/>
          <w:tab w:val="left" w:pos="2268"/>
        </w:tabs>
        <w:overflowPunct w:val="0"/>
        <w:autoSpaceDE w:val="0"/>
        <w:autoSpaceDN w:val="0"/>
        <w:adjustRightInd w:val="0"/>
        <w:spacing w:before="120" w:line="240" w:lineRule="auto"/>
        <w:jc w:val="left"/>
        <w:textAlignment w:val="baseline"/>
        <w:rPr>
          <w:rFonts w:ascii="Times New Roman" w:eastAsia="Times New Roman" w:hAnsi="Times New Roman" w:cs="Times New Roman"/>
          <w:sz w:val="24"/>
          <w:szCs w:val="20"/>
          <w:lang w:val="en-GB"/>
        </w:rPr>
      </w:pPr>
      <w:ins w:id="165" w:author="John Mettrop" w:date="2022-04-08T20:11:00Z">
        <w:r w:rsidRPr="00D942DF">
          <w:rPr>
            <w:rFonts w:ascii="Times New Roman" w:eastAsia="Times New Roman" w:hAnsi="Times New Roman" w:cs="Times New Roman"/>
            <w:i/>
            <w:sz w:val="24"/>
            <w:szCs w:val="20"/>
            <w:lang w:val="en-GB"/>
          </w:rPr>
          <w:t>[Editor’s n</w:t>
        </w:r>
        <w:r w:rsidRPr="00D942DF">
          <w:rPr>
            <w:rFonts w:ascii="Times New Roman" w:eastAsia="Times New Roman" w:hAnsi="Times New Roman" w:cs="Times New Roman"/>
            <w:i/>
            <w:sz w:val="24"/>
            <w:szCs w:val="20"/>
            <w:lang w:val="en-GB"/>
            <w:rPrChange w:id="166" w:author="John Mettrop" w:date="2022-04-08T21:08:00Z">
              <w:rPr>
                <w:highlight w:val="green"/>
              </w:rPr>
            </w:rPrChange>
          </w:rPr>
          <w:t xml:space="preserve">ote: relevance </w:t>
        </w:r>
        <w:r w:rsidRPr="00D942DF">
          <w:rPr>
            <w:rFonts w:ascii="Times New Roman" w:eastAsia="Times New Roman" w:hAnsi="Times New Roman" w:cs="Times New Roman"/>
            <w:i/>
            <w:sz w:val="24"/>
            <w:szCs w:val="20"/>
            <w:lang w:val="en-GB"/>
          </w:rPr>
          <w:t xml:space="preserve">of these applications </w:t>
        </w:r>
        <w:r w:rsidRPr="00D942DF">
          <w:rPr>
            <w:rFonts w:ascii="Times New Roman" w:eastAsia="Times New Roman" w:hAnsi="Times New Roman" w:cs="Times New Roman"/>
            <w:i/>
            <w:sz w:val="24"/>
            <w:szCs w:val="20"/>
            <w:lang w:val="en-GB"/>
            <w:rPrChange w:id="167" w:author="John Mettrop" w:date="2022-04-08T21:08:00Z">
              <w:rPr>
                <w:highlight w:val="green"/>
              </w:rPr>
            </w:rPrChange>
          </w:rPr>
          <w:t>to MMS needs to be clarified</w:t>
        </w:r>
        <w:r w:rsidRPr="00D942DF">
          <w:rPr>
            <w:rFonts w:ascii="Times New Roman" w:eastAsia="Times New Roman" w:hAnsi="Times New Roman" w:cs="Times New Roman"/>
            <w:i/>
            <w:sz w:val="24"/>
            <w:szCs w:val="20"/>
            <w:lang w:val="en-GB"/>
          </w:rPr>
          <w:t>]</w:t>
        </w:r>
      </w:ins>
    </w:p>
    <w:p w14:paraId="1E7F0A5A" w14:textId="0B539590" w:rsidR="00D942DF" w:rsidRPr="00D942DF" w:rsidRDefault="00D942DF" w:rsidP="00D942DF">
      <w:pPr>
        <w:tabs>
          <w:tab w:val="left" w:pos="1134"/>
          <w:tab w:val="left" w:pos="1871"/>
          <w:tab w:val="left" w:pos="2268"/>
        </w:tabs>
        <w:overflowPunct w:val="0"/>
        <w:autoSpaceDE w:val="0"/>
        <w:autoSpaceDN w:val="0"/>
        <w:adjustRightInd w:val="0"/>
        <w:spacing w:before="120" w:line="240" w:lineRule="auto"/>
        <w:jc w:val="left"/>
        <w:textAlignment w:val="baseline"/>
        <w:rPr>
          <w:rFonts w:ascii="Times New Roman" w:eastAsia="Times New Roman" w:hAnsi="Times New Roman" w:cs="Times New Roman"/>
          <w:sz w:val="24"/>
          <w:szCs w:val="20"/>
          <w:lang w:val="en-GB"/>
        </w:rPr>
      </w:pPr>
      <w:del w:id="168" w:author="John Mettrop" w:date="2022-04-08T20:12:00Z">
        <w:r w:rsidRPr="00D942DF" w:rsidDel="00E404D6">
          <w:rPr>
            <w:rFonts w:ascii="Times New Roman" w:eastAsia="Times New Roman" w:hAnsi="Times New Roman" w:cs="Times New Roman"/>
            <w:i/>
            <w:iCs/>
            <w:sz w:val="24"/>
            <w:szCs w:val="20"/>
            <w:lang w:val="en-GB"/>
          </w:rPr>
          <w:delText>b</w:delText>
        </w:r>
      </w:del>
      <w:ins w:id="169" w:author="John Mettrop" w:date="2022-04-08T20:12:00Z">
        <w:r w:rsidRPr="00D942DF">
          <w:rPr>
            <w:rFonts w:ascii="Times New Roman" w:eastAsia="Times New Roman" w:hAnsi="Times New Roman" w:cs="Times New Roman"/>
            <w:i/>
            <w:iCs/>
            <w:sz w:val="24"/>
            <w:szCs w:val="20"/>
            <w:lang w:val="en-GB"/>
          </w:rPr>
          <w:t>c</w:t>
        </w:r>
      </w:ins>
      <w:r w:rsidRPr="00D942DF">
        <w:rPr>
          <w:rFonts w:ascii="Times New Roman" w:eastAsia="Times New Roman" w:hAnsi="Times New Roman" w:cs="Times New Roman"/>
          <w:i/>
          <w:iCs/>
          <w:sz w:val="24"/>
          <w:szCs w:val="20"/>
          <w:lang w:val="en-GB"/>
        </w:rPr>
        <w:t>)</w:t>
      </w:r>
      <w:r w:rsidRPr="00D942DF">
        <w:rPr>
          <w:rFonts w:ascii="Times New Roman" w:eastAsia="Times New Roman" w:hAnsi="Times New Roman" w:cs="Times New Roman"/>
          <w:sz w:val="24"/>
          <w:szCs w:val="20"/>
          <w:lang w:val="en-GB"/>
        </w:rPr>
        <w:tab/>
        <w:t xml:space="preserve">that systems and networks operating in </w:t>
      </w:r>
      <w:ins w:id="170" w:author="John Mettrop" w:date="2022-04-08T20:13:00Z">
        <w:r w:rsidRPr="00D942DF">
          <w:rPr>
            <w:rFonts w:ascii="Times New Roman" w:eastAsia="Times New Roman" w:hAnsi="Times New Roman" w:cs="Times New Roman"/>
            <w:sz w:val="24"/>
            <w:szCs w:val="20"/>
            <w:lang w:val="en-GB"/>
          </w:rPr>
          <w:t xml:space="preserve">the </w:t>
        </w:r>
      </w:ins>
      <w:r w:rsidRPr="00D942DF">
        <w:rPr>
          <w:rFonts w:ascii="Times New Roman" w:eastAsia="Times New Roman" w:hAnsi="Times New Roman" w:cs="Times New Roman"/>
          <w:sz w:val="24"/>
          <w:szCs w:val="20"/>
          <w:lang w:val="en-GB"/>
        </w:rPr>
        <w:t>AMS</w:t>
      </w:r>
      <w:ins w:id="171" w:author="John Mettrop" w:date="2022-04-08T20:12:00Z">
        <w:r w:rsidRPr="00D942DF">
          <w:rPr>
            <w:rFonts w:ascii="Times New Roman" w:eastAsia="Times New Roman" w:hAnsi="Times New Roman" w:cs="Times New Roman"/>
            <w:sz w:val="24"/>
            <w:szCs w:val="20"/>
            <w:lang w:val="en-GB"/>
          </w:rPr>
          <w:t xml:space="preserve"> </w:t>
        </w:r>
      </w:ins>
      <w:ins w:id="172" w:author="USA" w:date="2022-05-11T18:35:00Z">
        <w:r w:rsidR="00F85D73" w:rsidRPr="00F85D73">
          <w:rPr>
            <w:rFonts w:ascii="Times New Roman" w:eastAsia="Times New Roman" w:hAnsi="Times New Roman" w:cs="Times New Roman"/>
            <w:sz w:val="24"/>
            <w:szCs w:val="20"/>
            <w:highlight w:val="yellow"/>
            <w:lang w:val="en-GB"/>
            <w:rPrChange w:id="173" w:author="USA" w:date="2022-05-11T18:36:00Z">
              <w:rPr>
                <w:rFonts w:ascii="Times New Roman" w:eastAsia="Times New Roman" w:hAnsi="Times New Roman" w:cs="Times New Roman"/>
                <w:sz w:val="24"/>
                <w:szCs w:val="20"/>
                <w:lang w:val="en-GB"/>
              </w:rPr>
            </w:rPrChange>
          </w:rPr>
          <w:t>a</w:t>
        </w:r>
      </w:ins>
      <w:ins w:id="174" w:author="John Mettrop" w:date="2022-04-08T20:13:00Z">
        <w:r w:rsidRPr="00D942DF">
          <w:rPr>
            <w:rFonts w:ascii="Times New Roman" w:eastAsia="Times New Roman" w:hAnsi="Times New Roman" w:cs="Times New Roman"/>
            <w:sz w:val="24"/>
            <w:szCs w:val="20"/>
            <w:lang w:val="en-GB"/>
          </w:rPr>
          <w:t>nd maritime mobile service (MMS)</w:t>
        </w:r>
      </w:ins>
      <w:r w:rsidRPr="00D942DF">
        <w:rPr>
          <w:rFonts w:ascii="Times New Roman" w:eastAsia="Times New Roman" w:hAnsi="Times New Roman" w:cs="Times New Roman"/>
          <w:sz w:val="24"/>
          <w:szCs w:val="20"/>
          <w:lang w:val="en-GB"/>
        </w:rPr>
        <w:t xml:space="preserve"> are also used for narrow-band</w:t>
      </w:r>
      <w:del w:id="175" w:author="John Mettrop" w:date="2022-04-08T20:14:00Z">
        <w:r w:rsidRPr="00D942DF" w:rsidDel="00E404D6">
          <w:rPr>
            <w:rFonts w:ascii="Times New Roman" w:eastAsia="Times New Roman" w:hAnsi="Times New Roman" w:cs="Times New Roman"/>
            <w:sz w:val="24"/>
            <w:szCs w:val="20"/>
            <w:lang w:val="en-GB"/>
          </w:rPr>
          <w:delText>, airborne</w:delText>
        </w:r>
      </w:del>
      <w:r w:rsidRPr="00D942DF">
        <w:rPr>
          <w:rFonts w:ascii="Times New Roman" w:eastAsia="Times New Roman" w:hAnsi="Times New Roman" w:cs="Times New Roman"/>
          <w:sz w:val="24"/>
          <w:szCs w:val="20"/>
          <w:lang w:val="en-GB"/>
        </w:rPr>
        <w:t xml:space="preserve"> </w:t>
      </w:r>
      <w:proofErr w:type="gramStart"/>
      <w:r w:rsidRPr="00D942DF">
        <w:rPr>
          <w:rFonts w:ascii="Times New Roman" w:eastAsia="Times New Roman" w:hAnsi="Times New Roman" w:cs="Times New Roman"/>
          <w:sz w:val="24"/>
          <w:szCs w:val="20"/>
          <w:lang w:val="en-GB"/>
        </w:rPr>
        <w:t>data-links</w:t>
      </w:r>
      <w:proofErr w:type="gramEnd"/>
      <w:del w:id="176" w:author="Chamova, Alisa" w:date="2022-04-14T11:03:00Z">
        <w:r w:rsidRPr="00D942DF" w:rsidDel="008451E4">
          <w:rPr>
            <w:rFonts w:ascii="Times New Roman" w:eastAsia="Times New Roman" w:hAnsi="Times New Roman" w:cs="Times New Roman"/>
            <w:sz w:val="24"/>
            <w:szCs w:val="20"/>
            <w:lang w:val="en-GB"/>
          </w:rPr>
          <w:delText>;</w:delText>
        </w:r>
      </w:del>
      <w:ins w:id="177" w:author="Chamova, Alisa" w:date="2022-04-14T11:03:00Z">
        <w:r w:rsidRPr="00D942DF">
          <w:rPr>
            <w:rFonts w:ascii="Times New Roman" w:eastAsia="Times New Roman" w:hAnsi="Times New Roman" w:cs="Times New Roman"/>
            <w:sz w:val="24"/>
            <w:szCs w:val="20"/>
            <w:lang w:val="en-GB"/>
          </w:rPr>
          <w:t>,</w:t>
        </w:r>
      </w:ins>
    </w:p>
    <w:p w14:paraId="0ABCE98D" w14:textId="77777777" w:rsidR="00D942DF" w:rsidRPr="00D942DF" w:rsidDel="00E404D6" w:rsidRDefault="00D942DF" w:rsidP="00D942DF">
      <w:pPr>
        <w:tabs>
          <w:tab w:val="left" w:pos="1134"/>
          <w:tab w:val="left" w:pos="1871"/>
          <w:tab w:val="left" w:pos="2268"/>
        </w:tabs>
        <w:overflowPunct w:val="0"/>
        <w:autoSpaceDE w:val="0"/>
        <w:autoSpaceDN w:val="0"/>
        <w:adjustRightInd w:val="0"/>
        <w:spacing w:before="120" w:line="240" w:lineRule="auto"/>
        <w:jc w:val="left"/>
        <w:textAlignment w:val="baseline"/>
        <w:rPr>
          <w:del w:id="178" w:author="John Mettrop" w:date="2022-04-08T20:14:00Z"/>
          <w:rFonts w:ascii="Times New Roman" w:eastAsia="Times New Roman" w:hAnsi="Times New Roman" w:cs="Times New Roman"/>
          <w:sz w:val="24"/>
          <w:szCs w:val="20"/>
          <w:lang w:val="en-GB"/>
        </w:rPr>
      </w:pPr>
      <w:del w:id="179" w:author="John Mettrop" w:date="2022-04-08T20:14:00Z">
        <w:r w:rsidRPr="00D942DF" w:rsidDel="00E404D6">
          <w:rPr>
            <w:rFonts w:ascii="Times New Roman" w:eastAsia="Times New Roman" w:hAnsi="Times New Roman" w:cs="Times New Roman"/>
            <w:i/>
            <w:sz w:val="24"/>
            <w:szCs w:val="20"/>
            <w:lang w:val="en-GB"/>
          </w:rPr>
          <w:delText>c)</w:delText>
        </w:r>
        <w:r w:rsidRPr="00D942DF" w:rsidDel="00E404D6">
          <w:rPr>
            <w:rFonts w:ascii="Times New Roman" w:eastAsia="Times New Roman" w:hAnsi="Times New Roman" w:cs="Times New Roman"/>
            <w:sz w:val="24"/>
            <w:szCs w:val="20"/>
            <w:lang w:val="en-GB"/>
          </w:rPr>
          <w:tab/>
          <w:delText>that the physics of the propagation of electromagnetic energy, the availability of hardware components, etc., within the 4 400</w:delText>
        </w:r>
        <w:r w:rsidRPr="00D942DF" w:rsidDel="00E404D6">
          <w:rPr>
            <w:rFonts w:ascii="Times New Roman" w:eastAsia="Times New Roman" w:hAnsi="Times New Roman" w:cs="Times New Roman"/>
            <w:sz w:val="24"/>
            <w:szCs w:val="20"/>
            <w:lang w:val="en-GB"/>
          </w:rPr>
          <w:noBreakHyphen/>
          <w:delText>4 990 MHz frequency range facilitates the use of current or planned operating systems and networks for such applications,</w:delText>
        </w:r>
      </w:del>
    </w:p>
    <w:p w14:paraId="0C588B4F" w14:textId="77777777" w:rsidR="00D942DF" w:rsidRPr="00D942DF" w:rsidRDefault="00D942DF" w:rsidP="00D942DF">
      <w:pPr>
        <w:keepNext/>
        <w:keepLines/>
        <w:tabs>
          <w:tab w:val="left" w:pos="1134"/>
          <w:tab w:val="left" w:pos="1871"/>
          <w:tab w:val="left" w:pos="2268"/>
        </w:tabs>
        <w:overflowPunct w:val="0"/>
        <w:autoSpaceDE w:val="0"/>
        <w:autoSpaceDN w:val="0"/>
        <w:adjustRightInd w:val="0"/>
        <w:spacing w:before="160" w:line="240" w:lineRule="auto"/>
        <w:ind w:left="1134"/>
        <w:jc w:val="left"/>
        <w:textAlignment w:val="baseline"/>
        <w:rPr>
          <w:rFonts w:ascii="Times New Roman" w:eastAsia="Times New Roman" w:hAnsi="Times New Roman" w:cs="Times New Roman"/>
          <w:i/>
          <w:sz w:val="24"/>
          <w:szCs w:val="20"/>
          <w:lang w:val="en-GB"/>
        </w:rPr>
      </w:pPr>
      <w:r w:rsidRPr="00D942DF">
        <w:rPr>
          <w:rFonts w:ascii="Times New Roman" w:eastAsia="Times New Roman" w:hAnsi="Times New Roman" w:cs="Times New Roman"/>
          <w:i/>
          <w:sz w:val="24"/>
          <w:szCs w:val="20"/>
          <w:lang w:val="en-GB"/>
        </w:rPr>
        <w:t>recognizing</w:t>
      </w:r>
    </w:p>
    <w:p w14:paraId="3BE51B4F" w14:textId="77777777" w:rsidR="00D942DF" w:rsidRPr="00D942DF" w:rsidRDefault="00D942DF" w:rsidP="00D942DF">
      <w:pPr>
        <w:tabs>
          <w:tab w:val="left" w:pos="1134"/>
          <w:tab w:val="left" w:pos="1871"/>
          <w:tab w:val="left" w:pos="2268"/>
        </w:tabs>
        <w:overflowPunct w:val="0"/>
        <w:autoSpaceDE w:val="0"/>
        <w:autoSpaceDN w:val="0"/>
        <w:adjustRightInd w:val="0"/>
        <w:spacing w:before="120" w:line="240" w:lineRule="auto"/>
        <w:jc w:val="left"/>
        <w:textAlignment w:val="baseline"/>
        <w:rPr>
          <w:rFonts w:ascii="Times New Roman" w:eastAsia="Times New Roman" w:hAnsi="Times New Roman" w:cs="Times New Roman"/>
          <w:sz w:val="24"/>
          <w:szCs w:val="20"/>
          <w:lang w:val="en-GB"/>
        </w:rPr>
      </w:pPr>
      <w:r w:rsidRPr="00D942DF">
        <w:rPr>
          <w:rFonts w:ascii="Times New Roman" w:eastAsia="Times New Roman" w:hAnsi="Times New Roman" w:cs="Times New Roman"/>
          <w:i/>
          <w:iCs/>
          <w:sz w:val="24"/>
          <w:szCs w:val="20"/>
          <w:lang w:val="en-GB"/>
        </w:rPr>
        <w:t>a)</w:t>
      </w:r>
      <w:r w:rsidRPr="00D942DF">
        <w:rPr>
          <w:rFonts w:ascii="Times New Roman" w:eastAsia="Times New Roman" w:hAnsi="Times New Roman" w:cs="Times New Roman"/>
          <w:sz w:val="24"/>
          <w:szCs w:val="20"/>
          <w:lang w:val="en-GB"/>
        </w:rPr>
        <w:tab/>
        <w:t>that the frequency range 4 400-4 990 MHz is allocated on a primary basis in all three ITU </w:t>
      </w:r>
      <w:del w:id="180" w:author="John Mettrop" w:date="2022-04-08T20:15:00Z">
        <w:r w:rsidRPr="00D942DF" w:rsidDel="00F047FC">
          <w:rPr>
            <w:rFonts w:ascii="Times New Roman" w:eastAsia="Times New Roman" w:hAnsi="Times New Roman" w:cs="Times New Roman"/>
            <w:sz w:val="24"/>
            <w:szCs w:val="20"/>
            <w:lang w:val="en-GB"/>
          </w:rPr>
          <w:delText>r</w:delText>
        </w:r>
      </w:del>
      <w:ins w:id="181" w:author="John Mettrop" w:date="2022-04-08T20:15:00Z">
        <w:r w:rsidRPr="00D942DF">
          <w:rPr>
            <w:rFonts w:ascii="Times New Roman" w:eastAsia="Times New Roman" w:hAnsi="Times New Roman" w:cs="Times New Roman"/>
            <w:sz w:val="24"/>
            <w:szCs w:val="20"/>
            <w:lang w:val="en-GB"/>
          </w:rPr>
          <w:t>R</w:t>
        </w:r>
      </w:ins>
      <w:r w:rsidRPr="00D942DF">
        <w:rPr>
          <w:rFonts w:ascii="Times New Roman" w:eastAsia="Times New Roman" w:hAnsi="Times New Roman" w:cs="Times New Roman"/>
          <w:sz w:val="24"/>
          <w:szCs w:val="20"/>
          <w:lang w:val="en-GB"/>
        </w:rPr>
        <w:t xml:space="preserve">egions to the mobile </w:t>
      </w:r>
      <w:proofErr w:type="gramStart"/>
      <w:r w:rsidRPr="00D942DF">
        <w:rPr>
          <w:rFonts w:ascii="Times New Roman" w:eastAsia="Times New Roman" w:hAnsi="Times New Roman" w:cs="Times New Roman"/>
          <w:sz w:val="24"/>
          <w:szCs w:val="20"/>
          <w:lang w:val="en-GB"/>
        </w:rPr>
        <w:t>service;</w:t>
      </w:r>
      <w:proofErr w:type="gramEnd"/>
    </w:p>
    <w:p w14:paraId="5F5575B9" w14:textId="77777777" w:rsidR="00D942DF" w:rsidRPr="00D942DF" w:rsidRDefault="00D942DF" w:rsidP="00D942DF">
      <w:pPr>
        <w:tabs>
          <w:tab w:val="left" w:pos="1134"/>
          <w:tab w:val="left" w:pos="1871"/>
          <w:tab w:val="left" w:pos="2268"/>
        </w:tabs>
        <w:overflowPunct w:val="0"/>
        <w:autoSpaceDE w:val="0"/>
        <w:autoSpaceDN w:val="0"/>
        <w:adjustRightInd w:val="0"/>
        <w:spacing w:before="120" w:line="240" w:lineRule="auto"/>
        <w:jc w:val="left"/>
        <w:textAlignment w:val="baseline"/>
        <w:rPr>
          <w:rFonts w:ascii="Times New Roman" w:eastAsia="Times New Roman" w:hAnsi="Times New Roman" w:cs="Times New Roman"/>
          <w:sz w:val="24"/>
          <w:szCs w:val="20"/>
          <w:lang w:val="en-GB"/>
        </w:rPr>
      </w:pPr>
      <w:r w:rsidRPr="00D942DF">
        <w:rPr>
          <w:rFonts w:ascii="Times New Roman" w:eastAsia="Times New Roman" w:hAnsi="Times New Roman" w:cs="Times New Roman"/>
          <w:i/>
          <w:iCs/>
          <w:sz w:val="24"/>
          <w:szCs w:val="20"/>
          <w:lang w:val="en-GB"/>
        </w:rPr>
        <w:t>b)</w:t>
      </w:r>
      <w:r w:rsidRPr="00D942DF">
        <w:rPr>
          <w:rFonts w:ascii="Times New Roman" w:eastAsia="Times New Roman" w:hAnsi="Times New Roman" w:cs="Times New Roman"/>
          <w:sz w:val="24"/>
          <w:szCs w:val="20"/>
          <w:lang w:val="en-GB"/>
        </w:rPr>
        <w:tab/>
        <w:t xml:space="preserve">that other radio services are allocated on either a primary or secondary basis in all or parts of the frequency range 4 400-4 990 MHz all three ITU </w:t>
      </w:r>
      <w:proofErr w:type="gramStart"/>
      <w:r w:rsidRPr="00D942DF">
        <w:rPr>
          <w:rFonts w:ascii="Times New Roman" w:eastAsia="Times New Roman" w:hAnsi="Times New Roman" w:cs="Times New Roman"/>
          <w:sz w:val="24"/>
          <w:szCs w:val="20"/>
          <w:lang w:val="en-GB"/>
        </w:rPr>
        <w:t>regions;</w:t>
      </w:r>
      <w:proofErr w:type="gramEnd"/>
    </w:p>
    <w:p w14:paraId="6C9213BE" w14:textId="77777777" w:rsidR="00D942DF" w:rsidRPr="00D942DF" w:rsidRDefault="00D942DF" w:rsidP="00D942DF">
      <w:pPr>
        <w:tabs>
          <w:tab w:val="left" w:pos="1134"/>
          <w:tab w:val="left" w:pos="1871"/>
          <w:tab w:val="left" w:pos="2268"/>
        </w:tabs>
        <w:overflowPunct w:val="0"/>
        <w:autoSpaceDE w:val="0"/>
        <w:autoSpaceDN w:val="0"/>
        <w:adjustRightInd w:val="0"/>
        <w:spacing w:before="120" w:line="240" w:lineRule="auto"/>
        <w:jc w:val="left"/>
        <w:textAlignment w:val="baseline"/>
        <w:rPr>
          <w:rFonts w:ascii="Times New Roman" w:eastAsia="Times New Roman" w:hAnsi="Times New Roman" w:cs="Times New Roman"/>
          <w:sz w:val="24"/>
          <w:szCs w:val="20"/>
          <w:lang w:val="en-GB"/>
        </w:rPr>
      </w:pPr>
      <w:r w:rsidRPr="00D942DF">
        <w:rPr>
          <w:rFonts w:ascii="Times New Roman" w:eastAsia="Times New Roman" w:hAnsi="Times New Roman" w:cs="Times New Roman"/>
          <w:i/>
          <w:iCs/>
          <w:sz w:val="24"/>
          <w:szCs w:val="20"/>
          <w:lang w:val="en-GB"/>
        </w:rPr>
        <w:t>c)</w:t>
      </w:r>
      <w:r w:rsidRPr="00D942DF">
        <w:rPr>
          <w:rFonts w:ascii="Times New Roman" w:eastAsia="Times New Roman" w:hAnsi="Times New Roman" w:cs="Times New Roman"/>
          <w:sz w:val="24"/>
          <w:szCs w:val="20"/>
          <w:lang w:val="en-GB"/>
        </w:rPr>
        <w:tab/>
        <w:t xml:space="preserve">that the </w:t>
      </w:r>
      <w:ins w:id="182" w:author="John Mettrop" w:date="2022-04-08T20:15:00Z">
        <w:r w:rsidRPr="00D942DF">
          <w:rPr>
            <w:rFonts w:ascii="Times New Roman" w:eastAsia="Times New Roman" w:hAnsi="Times New Roman" w:cs="Times New Roman"/>
            <w:sz w:val="24"/>
            <w:szCs w:val="20"/>
            <w:lang w:val="en-GB"/>
          </w:rPr>
          <w:t>Radio Regulations (</w:t>
        </w:r>
      </w:ins>
      <w:r w:rsidRPr="00D942DF">
        <w:rPr>
          <w:rFonts w:ascii="Times New Roman" w:eastAsia="Times New Roman" w:hAnsi="Times New Roman" w:cs="Times New Roman"/>
          <w:sz w:val="24"/>
          <w:szCs w:val="20"/>
          <w:lang w:val="en-GB"/>
        </w:rPr>
        <w:t>RR</w:t>
      </w:r>
      <w:ins w:id="183" w:author="John Mettrop" w:date="2022-04-08T20:15:00Z">
        <w:r w:rsidRPr="00D942DF">
          <w:rPr>
            <w:rFonts w:ascii="Times New Roman" w:eastAsia="Times New Roman" w:hAnsi="Times New Roman" w:cs="Times New Roman"/>
            <w:sz w:val="24"/>
            <w:szCs w:val="20"/>
            <w:lang w:val="en-GB"/>
          </w:rPr>
          <w:t>)</w:t>
        </w:r>
      </w:ins>
      <w:r w:rsidRPr="00D942DF">
        <w:rPr>
          <w:rFonts w:ascii="Times New Roman" w:eastAsia="Times New Roman" w:hAnsi="Times New Roman" w:cs="Times New Roman"/>
          <w:sz w:val="24"/>
          <w:szCs w:val="20"/>
          <w:lang w:val="en-GB"/>
        </w:rPr>
        <w:t xml:space="preserve"> No. </w:t>
      </w:r>
      <w:r w:rsidRPr="00D942DF">
        <w:rPr>
          <w:rFonts w:ascii="Times New Roman" w:eastAsia="Times New Roman" w:hAnsi="Times New Roman" w:cs="Times New Roman"/>
          <w:b/>
          <w:bCs/>
          <w:sz w:val="24"/>
          <w:szCs w:val="20"/>
          <w:lang w:val="en-GB"/>
        </w:rPr>
        <w:t>5.442</w:t>
      </w:r>
      <w:r w:rsidRPr="00D942DF">
        <w:rPr>
          <w:rFonts w:ascii="Times New Roman" w:eastAsia="Times New Roman" w:hAnsi="Times New Roman" w:cs="Times New Roman"/>
          <w:sz w:val="24"/>
          <w:szCs w:val="20"/>
          <w:lang w:val="en-GB"/>
        </w:rPr>
        <w:t xml:space="preserve"> provides </w:t>
      </w:r>
      <w:del w:id="184" w:author="John Mettrop" w:date="2022-04-08T20:15:00Z">
        <w:r w:rsidRPr="00D942DF" w:rsidDel="00F047FC">
          <w:rPr>
            <w:rFonts w:ascii="Times New Roman" w:eastAsia="Times New Roman" w:hAnsi="Times New Roman" w:cs="Times New Roman"/>
            <w:sz w:val="24"/>
            <w:szCs w:val="20"/>
            <w:lang w:val="en-GB"/>
          </w:rPr>
          <w:delText xml:space="preserve">some </w:delText>
        </w:r>
      </w:del>
      <w:r w:rsidRPr="00D942DF">
        <w:rPr>
          <w:rFonts w:ascii="Times New Roman" w:eastAsia="Times New Roman" w:hAnsi="Times New Roman" w:cs="Times New Roman"/>
          <w:sz w:val="24"/>
          <w:szCs w:val="20"/>
          <w:lang w:val="en-GB"/>
        </w:rPr>
        <w:t xml:space="preserve">restrictions for the use of AMS in </w:t>
      </w:r>
      <w:del w:id="185" w:author="John Mettrop" w:date="2022-04-08T20:16:00Z">
        <w:r w:rsidRPr="00D942DF" w:rsidDel="00F047FC">
          <w:rPr>
            <w:rFonts w:ascii="Times New Roman" w:eastAsia="Times New Roman" w:hAnsi="Times New Roman" w:cs="Times New Roman"/>
            <w:sz w:val="24"/>
            <w:szCs w:val="20"/>
            <w:lang w:val="en-GB"/>
          </w:rPr>
          <w:delText xml:space="preserve">parts of </w:delText>
        </w:r>
      </w:del>
      <w:r w:rsidRPr="00D942DF">
        <w:rPr>
          <w:rFonts w:ascii="Times New Roman" w:eastAsia="Times New Roman" w:hAnsi="Times New Roman" w:cs="Times New Roman"/>
          <w:sz w:val="24"/>
          <w:szCs w:val="20"/>
          <w:lang w:val="en-GB"/>
        </w:rPr>
        <w:t>the frequency band</w:t>
      </w:r>
      <w:ins w:id="186" w:author="John Mettrop" w:date="2022-04-08T20:16:00Z">
        <w:r w:rsidRPr="00D942DF">
          <w:rPr>
            <w:rFonts w:ascii="Times New Roman" w:eastAsia="Times New Roman" w:hAnsi="Times New Roman" w:cs="Times New Roman"/>
            <w:sz w:val="24"/>
            <w:szCs w:val="20"/>
            <w:lang w:val="en-GB"/>
          </w:rPr>
          <w:t xml:space="preserve">s </w:t>
        </w:r>
        <w:r w:rsidRPr="00D942DF">
          <w:rPr>
            <w:rFonts w:ascii="Times New Roman" w:eastAsia="Times New Roman" w:hAnsi="Times New Roman" w:cs="Times New Roman"/>
            <w:sz w:val="24"/>
            <w:szCs w:val="20"/>
            <w:lang w:val="en-GB"/>
            <w:rPrChange w:id="187" w:author="John Mettrop" w:date="2022-04-08T21:08:00Z">
              <w:rPr>
                <w:highlight w:val="green"/>
              </w:rPr>
            </w:rPrChange>
          </w:rPr>
          <w:t xml:space="preserve">4 825-4 835 MHz and 4 950-4 990 </w:t>
        </w:r>
        <w:proofErr w:type="gramStart"/>
        <w:r w:rsidRPr="00D942DF">
          <w:rPr>
            <w:rFonts w:ascii="Times New Roman" w:eastAsia="Times New Roman" w:hAnsi="Times New Roman" w:cs="Times New Roman"/>
            <w:sz w:val="24"/>
            <w:szCs w:val="20"/>
            <w:lang w:val="en-GB"/>
            <w:rPrChange w:id="188" w:author="John Mettrop" w:date="2022-04-08T21:08:00Z">
              <w:rPr>
                <w:highlight w:val="green"/>
              </w:rPr>
            </w:rPrChange>
          </w:rPr>
          <w:t>MHz</w:t>
        </w:r>
      </w:ins>
      <w:r w:rsidRPr="00D942DF">
        <w:rPr>
          <w:rFonts w:ascii="Times New Roman" w:eastAsia="Times New Roman" w:hAnsi="Times New Roman" w:cs="Times New Roman"/>
          <w:sz w:val="24"/>
          <w:szCs w:val="20"/>
          <w:lang w:val="en-GB"/>
        </w:rPr>
        <w:t>;</w:t>
      </w:r>
      <w:proofErr w:type="gramEnd"/>
    </w:p>
    <w:p w14:paraId="3B0C628D" w14:textId="4D72E1CF" w:rsidR="00D942DF" w:rsidRPr="00D942DF" w:rsidDel="00D222F5" w:rsidRDefault="00D942DF" w:rsidP="00D942DF">
      <w:pPr>
        <w:tabs>
          <w:tab w:val="left" w:pos="1134"/>
          <w:tab w:val="left" w:pos="1871"/>
          <w:tab w:val="left" w:pos="2268"/>
        </w:tabs>
        <w:overflowPunct w:val="0"/>
        <w:autoSpaceDE w:val="0"/>
        <w:autoSpaceDN w:val="0"/>
        <w:adjustRightInd w:val="0"/>
        <w:spacing w:before="120" w:line="240" w:lineRule="auto"/>
        <w:jc w:val="left"/>
        <w:textAlignment w:val="baseline"/>
        <w:rPr>
          <w:ins w:id="189" w:author="John Mettrop" w:date="2022-04-08T20:17:00Z"/>
          <w:del w:id="190" w:author="USA" w:date="2022-05-12T10:48:00Z"/>
          <w:rFonts w:ascii="Times New Roman" w:eastAsia="Times New Roman" w:hAnsi="Times New Roman" w:cs="Times New Roman"/>
          <w:sz w:val="24"/>
          <w:szCs w:val="20"/>
          <w:lang w:val="en-GB"/>
        </w:rPr>
      </w:pPr>
      <w:del w:id="191" w:author="USA" w:date="2022-05-12T10:48:00Z">
        <w:r w:rsidRPr="00D222F5" w:rsidDel="00D222F5">
          <w:rPr>
            <w:rFonts w:ascii="Times New Roman" w:eastAsia="Times New Roman" w:hAnsi="Times New Roman" w:cs="Times New Roman"/>
            <w:i/>
            <w:sz w:val="24"/>
            <w:szCs w:val="20"/>
            <w:highlight w:val="yellow"/>
            <w:lang w:val="en-GB"/>
            <w:rPrChange w:id="192" w:author="USA" w:date="2022-05-12T10:48:00Z">
              <w:rPr>
                <w:rFonts w:ascii="Times New Roman" w:eastAsia="Times New Roman" w:hAnsi="Times New Roman" w:cs="Times New Roman"/>
                <w:i/>
                <w:sz w:val="24"/>
                <w:szCs w:val="20"/>
                <w:lang w:val="en-GB"/>
              </w:rPr>
            </w:rPrChange>
          </w:rPr>
          <w:delText>d)</w:delText>
        </w:r>
        <w:r w:rsidRPr="00D222F5" w:rsidDel="00D222F5">
          <w:rPr>
            <w:rFonts w:ascii="Times New Roman" w:eastAsia="Times New Roman" w:hAnsi="Times New Roman" w:cs="Times New Roman"/>
            <w:i/>
            <w:sz w:val="24"/>
            <w:szCs w:val="20"/>
            <w:highlight w:val="yellow"/>
            <w:lang w:val="en-GB"/>
            <w:rPrChange w:id="193" w:author="USA" w:date="2022-05-12T10:48:00Z">
              <w:rPr>
                <w:rFonts w:ascii="Times New Roman" w:eastAsia="Times New Roman" w:hAnsi="Times New Roman" w:cs="Times New Roman"/>
                <w:i/>
                <w:sz w:val="24"/>
                <w:szCs w:val="20"/>
                <w:lang w:val="en-GB"/>
              </w:rPr>
            </w:rPrChange>
          </w:rPr>
          <w:tab/>
        </w:r>
        <w:r w:rsidRPr="00D222F5" w:rsidDel="00D222F5">
          <w:rPr>
            <w:rFonts w:ascii="Times New Roman" w:eastAsia="Times New Roman" w:hAnsi="Times New Roman" w:cs="Times New Roman"/>
            <w:sz w:val="24"/>
            <w:szCs w:val="20"/>
            <w:highlight w:val="yellow"/>
            <w:lang w:val="en-GB"/>
            <w:rPrChange w:id="194" w:author="USA" w:date="2022-05-12T10:48:00Z">
              <w:rPr>
                <w:rFonts w:ascii="Times New Roman" w:eastAsia="Times New Roman" w:hAnsi="Times New Roman" w:cs="Times New Roman"/>
                <w:sz w:val="24"/>
                <w:szCs w:val="20"/>
                <w:lang w:val="en-GB"/>
              </w:rPr>
            </w:rPrChange>
          </w:rPr>
          <w:delText xml:space="preserve">that technical </w:delText>
        </w:r>
      </w:del>
      <w:ins w:id="195" w:author="John Mettrop" w:date="2022-04-08T20:17:00Z">
        <w:del w:id="196" w:author="USA" w:date="2022-05-12T10:48:00Z">
          <w:r w:rsidRPr="00D222F5" w:rsidDel="00D222F5">
            <w:rPr>
              <w:rFonts w:ascii="Times New Roman" w:eastAsia="Times New Roman" w:hAnsi="Times New Roman" w:cs="Times New Roman"/>
              <w:sz w:val="24"/>
              <w:szCs w:val="20"/>
              <w:highlight w:val="yellow"/>
              <w:lang w:val="en-GB"/>
              <w:rPrChange w:id="197" w:author="USA" w:date="2022-05-12T10:48:00Z">
                <w:rPr>
                  <w:rFonts w:ascii="Times New Roman" w:eastAsia="Times New Roman" w:hAnsi="Times New Roman" w:cs="Times New Roman"/>
                  <w:sz w:val="24"/>
                  <w:szCs w:val="20"/>
                  <w:lang w:val="en-GB"/>
                </w:rPr>
              </w:rPrChange>
            </w:rPr>
            <w:delText xml:space="preserve">and operational </w:delText>
          </w:r>
        </w:del>
      </w:ins>
      <w:del w:id="198" w:author="USA" w:date="2022-05-12T10:48:00Z">
        <w:r w:rsidRPr="00D222F5" w:rsidDel="00D222F5">
          <w:rPr>
            <w:rFonts w:ascii="Times New Roman" w:eastAsia="Times New Roman" w:hAnsi="Times New Roman" w:cs="Times New Roman"/>
            <w:sz w:val="24"/>
            <w:szCs w:val="20"/>
            <w:highlight w:val="yellow"/>
            <w:lang w:val="en-GB"/>
            <w:rPrChange w:id="199" w:author="USA" w:date="2022-05-12T10:48:00Z">
              <w:rPr>
                <w:rFonts w:ascii="Times New Roman" w:eastAsia="Times New Roman" w:hAnsi="Times New Roman" w:cs="Times New Roman"/>
                <w:sz w:val="24"/>
                <w:szCs w:val="20"/>
                <w:lang w:val="en-GB"/>
              </w:rPr>
            </w:rPrChange>
          </w:rPr>
          <w:delText xml:space="preserve">characteristics and </w:delText>
        </w:r>
      </w:del>
      <w:ins w:id="200" w:author="John Mettrop" w:date="2022-04-08T20:17:00Z">
        <w:del w:id="201" w:author="USA" w:date="2022-05-12T10:48:00Z">
          <w:r w:rsidRPr="00D222F5" w:rsidDel="00D222F5">
            <w:rPr>
              <w:rFonts w:ascii="Times New Roman" w:eastAsia="Times New Roman" w:hAnsi="Times New Roman" w:cs="Times New Roman"/>
              <w:sz w:val="24"/>
              <w:szCs w:val="20"/>
              <w:highlight w:val="yellow"/>
              <w:lang w:val="en-GB"/>
              <w:rPrChange w:id="202" w:author="USA" w:date="2022-05-12T10:48:00Z">
                <w:rPr>
                  <w:rFonts w:ascii="Times New Roman" w:eastAsia="Times New Roman" w:hAnsi="Times New Roman" w:cs="Times New Roman"/>
                  <w:sz w:val="24"/>
                  <w:szCs w:val="20"/>
                  <w:lang w:val="en-GB"/>
                </w:rPr>
              </w:rPrChange>
            </w:rPr>
            <w:delText xml:space="preserve">as well as  </w:delText>
          </w:r>
        </w:del>
      </w:ins>
      <w:del w:id="203" w:author="USA" w:date="2022-05-12T10:48:00Z">
        <w:r w:rsidRPr="00D222F5" w:rsidDel="00D222F5">
          <w:rPr>
            <w:rFonts w:ascii="Times New Roman" w:eastAsia="Times New Roman" w:hAnsi="Times New Roman" w:cs="Times New Roman"/>
            <w:sz w:val="24"/>
            <w:szCs w:val="20"/>
            <w:highlight w:val="yellow"/>
            <w:lang w:val="en-GB"/>
            <w:rPrChange w:id="204" w:author="USA" w:date="2022-05-12T10:48:00Z">
              <w:rPr>
                <w:rFonts w:ascii="Times New Roman" w:eastAsia="Times New Roman" w:hAnsi="Times New Roman" w:cs="Times New Roman"/>
                <w:sz w:val="24"/>
                <w:szCs w:val="20"/>
                <w:lang w:val="en-GB"/>
              </w:rPr>
            </w:rPrChange>
          </w:rPr>
          <w:delText>protection criteria for aeronautical mobile telemetry systems are not contained in this Recommendation,</w:delText>
        </w:r>
      </w:del>
    </w:p>
    <w:p w14:paraId="652D7EE2" w14:textId="2CEEA1B2" w:rsidR="00D942DF" w:rsidRPr="00D942DF" w:rsidRDefault="00D942DF" w:rsidP="00D942DF">
      <w:pPr>
        <w:tabs>
          <w:tab w:val="left" w:pos="1134"/>
          <w:tab w:val="left" w:pos="1871"/>
          <w:tab w:val="left" w:pos="2268"/>
        </w:tabs>
        <w:overflowPunct w:val="0"/>
        <w:autoSpaceDE w:val="0"/>
        <w:autoSpaceDN w:val="0"/>
        <w:adjustRightInd w:val="0"/>
        <w:spacing w:before="120" w:line="240" w:lineRule="auto"/>
        <w:jc w:val="left"/>
        <w:textAlignment w:val="baseline"/>
        <w:rPr>
          <w:ins w:id="205" w:author="John Mettrop" w:date="2022-04-08T20:18:00Z"/>
          <w:rFonts w:ascii="Times New Roman" w:eastAsia="Times New Roman" w:hAnsi="Times New Roman" w:cs="Times New Roman"/>
          <w:iCs/>
          <w:sz w:val="24"/>
          <w:szCs w:val="20"/>
          <w:lang w:val="en-GB" w:eastAsia="zh-CN"/>
        </w:rPr>
      </w:pPr>
      <w:ins w:id="206" w:author="John Mettrop" w:date="2022-04-08T20:18:00Z">
        <w:del w:id="207" w:author="USA" w:date="2022-05-12T10:48:00Z">
          <w:r w:rsidRPr="00D222F5" w:rsidDel="00D222F5">
            <w:rPr>
              <w:rFonts w:ascii="Times New Roman" w:eastAsia="Times New Roman" w:hAnsi="Times New Roman" w:cs="Times New Roman"/>
              <w:i/>
              <w:sz w:val="24"/>
              <w:szCs w:val="20"/>
              <w:highlight w:val="yellow"/>
              <w:lang w:val="en-GB"/>
              <w:rPrChange w:id="208" w:author="USA" w:date="2022-05-12T10:49:00Z">
                <w:rPr>
                  <w:rFonts w:ascii="Times New Roman" w:eastAsia="Times New Roman" w:hAnsi="Times New Roman" w:cs="Times New Roman"/>
                  <w:i/>
                  <w:sz w:val="24"/>
                  <w:szCs w:val="20"/>
                  <w:lang w:val="en-GB"/>
                </w:rPr>
              </w:rPrChange>
            </w:rPr>
            <w:delText>e</w:delText>
          </w:r>
        </w:del>
      </w:ins>
      <w:ins w:id="209" w:author="USA" w:date="2022-05-12T10:48:00Z">
        <w:r w:rsidR="00D222F5" w:rsidRPr="00D222F5">
          <w:rPr>
            <w:rFonts w:ascii="Times New Roman" w:eastAsia="Times New Roman" w:hAnsi="Times New Roman" w:cs="Times New Roman"/>
            <w:i/>
            <w:sz w:val="24"/>
            <w:szCs w:val="20"/>
            <w:highlight w:val="yellow"/>
            <w:lang w:val="en-GB"/>
            <w:rPrChange w:id="210" w:author="USA" w:date="2022-05-12T10:49:00Z">
              <w:rPr>
                <w:rFonts w:ascii="Times New Roman" w:eastAsia="Times New Roman" w:hAnsi="Times New Roman" w:cs="Times New Roman"/>
                <w:i/>
                <w:sz w:val="24"/>
                <w:szCs w:val="20"/>
                <w:lang w:val="en-GB"/>
              </w:rPr>
            </w:rPrChange>
          </w:rPr>
          <w:t>d</w:t>
        </w:r>
      </w:ins>
      <w:ins w:id="211" w:author="John Mettrop" w:date="2022-04-08T20:18:00Z">
        <w:r w:rsidRPr="00D942DF">
          <w:rPr>
            <w:rFonts w:ascii="Times New Roman" w:eastAsia="Times New Roman" w:hAnsi="Times New Roman" w:cs="Times New Roman"/>
            <w:i/>
            <w:sz w:val="24"/>
            <w:szCs w:val="20"/>
            <w:lang w:val="en-GB"/>
          </w:rPr>
          <w:t>)</w:t>
        </w:r>
        <w:r w:rsidRPr="00D942DF">
          <w:rPr>
            <w:rFonts w:ascii="Times New Roman" w:eastAsia="Times New Roman" w:hAnsi="Times New Roman" w:cs="Times New Roman"/>
            <w:sz w:val="24"/>
            <w:szCs w:val="20"/>
            <w:lang w:val="en-GB"/>
          </w:rPr>
          <w:t xml:space="preserve"> </w:t>
        </w:r>
        <w:r w:rsidRPr="00D942DF">
          <w:rPr>
            <w:rFonts w:ascii="Times New Roman" w:eastAsia="Times New Roman" w:hAnsi="Times New Roman" w:cs="Times New Roman"/>
            <w:sz w:val="24"/>
            <w:szCs w:val="20"/>
            <w:lang w:val="en-GB"/>
          </w:rPr>
          <w:tab/>
          <w:t xml:space="preserve">that </w:t>
        </w:r>
        <w:r w:rsidRPr="00D942DF">
          <w:rPr>
            <w:rFonts w:ascii="Times New Roman" w:eastAsia="Times New Roman" w:hAnsi="Times New Roman" w:cs="Times New Roman"/>
            <w:iCs/>
            <w:sz w:val="24"/>
            <w:szCs w:val="20"/>
            <w:lang w:val="en-GB" w:eastAsia="zh-CN"/>
          </w:rPr>
          <w:t xml:space="preserve">AMS systems in the </w:t>
        </w:r>
        <w:r w:rsidRPr="00D942DF">
          <w:rPr>
            <w:rFonts w:ascii="Times New Roman" w:eastAsia="Times New Roman" w:hAnsi="Times New Roman" w:cs="Times New Roman"/>
            <w:sz w:val="24"/>
            <w:szCs w:val="20"/>
            <w:lang w:val="en-GB"/>
          </w:rPr>
          <w:t>4 400-4 990 MHz</w:t>
        </w:r>
        <w:r w:rsidRPr="00D942DF">
          <w:rPr>
            <w:rFonts w:ascii="Times New Roman" w:eastAsia="Times New Roman" w:hAnsi="Times New Roman" w:cs="Times New Roman"/>
            <w:iCs/>
            <w:sz w:val="24"/>
            <w:szCs w:val="20"/>
            <w:lang w:val="en-GB" w:eastAsia="zh-CN"/>
          </w:rPr>
          <w:t xml:space="preserve"> band are not standardised by </w:t>
        </w:r>
        <w:proofErr w:type="gramStart"/>
        <w:r w:rsidRPr="00D942DF">
          <w:rPr>
            <w:rFonts w:ascii="Times New Roman" w:eastAsia="Times New Roman" w:hAnsi="Times New Roman" w:cs="Times New Roman"/>
            <w:iCs/>
            <w:sz w:val="24"/>
            <w:szCs w:val="20"/>
            <w:lang w:val="en-GB" w:eastAsia="zh-CN"/>
          </w:rPr>
          <w:t>ICAO;</w:t>
        </w:r>
        <w:proofErr w:type="gramEnd"/>
        <w:r w:rsidRPr="00D942DF">
          <w:rPr>
            <w:rFonts w:ascii="Times New Roman" w:eastAsia="Times New Roman" w:hAnsi="Times New Roman" w:cs="Times New Roman"/>
            <w:iCs/>
            <w:sz w:val="24"/>
            <w:szCs w:val="20"/>
            <w:lang w:val="en-GB" w:eastAsia="zh-CN"/>
          </w:rPr>
          <w:t xml:space="preserve"> </w:t>
        </w:r>
      </w:ins>
    </w:p>
    <w:p w14:paraId="1D697EC4" w14:textId="26EF3D0A" w:rsidR="00D942DF" w:rsidRPr="00D942DF" w:rsidRDefault="00D942DF" w:rsidP="00D942DF">
      <w:pPr>
        <w:tabs>
          <w:tab w:val="left" w:pos="1134"/>
          <w:tab w:val="left" w:pos="1871"/>
          <w:tab w:val="left" w:pos="2268"/>
        </w:tabs>
        <w:overflowPunct w:val="0"/>
        <w:autoSpaceDE w:val="0"/>
        <w:autoSpaceDN w:val="0"/>
        <w:adjustRightInd w:val="0"/>
        <w:spacing w:before="120" w:line="240" w:lineRule="auto"/>
        <w:jc w:val="left"/>
        <w:textAlignment w:val="baseline"/>
        <w:rPr>
          <w:ins w:id="212" w:author="John Mettrop" w:date="2022-04-08T20:18:00Z"/>
          <w:rFonts w:ascii="Times New Roman" w:eastAsia="Times New Roman" w:hAnsi="Times New Roman" w:cs="Times New Roman"/>
          <w:sz w:val="24"/>
          <w:szCs w:val="20"/>
          <w:lang w:val="en-GB"/>
        </w:rPr>
      </w:pPr>
      <w:ins w:id="213" w:author="John Mettrop" w:date="2022-04-08T20:18:00Z">
        <w:del w:id="214" w:author="USA" w:date="2022-05-12T10:49:00Z">
          <w:r w:rsidRPr="00D222F5" w:rsidDel="00D222F5">
            <w:rPr>
              <w:rFonts w:ascii="Times New Roman" w:eastAsia="Times New Roman" w:hAnsi="Times New Roman" w:cs="Times New Roman"/>
              <w:i/>
              <w:sz w:val="24"/>
              <w:szCs w:val="20"/>
              <w:highlight w:val="yellow"/>
              <w:lang w:val="en-GB"/>
              <w:rPrChange w:id="215" w:author="USA" w:date="2022-05-12T10:49:00Z">
                <w:rPr>
                  <w:rFonts w:ascii="Times New Roman" w:eastAsia="Times New Roman" w:hAnsi="Times New Roman" w:cs="Times New Roman"/>
                  <w:i/>
                  <w:sz w:val="24"/>
                  <w:szCs w:val="20"/>
                  <w:lang w:val="en-GB"/>
                </w:rPr>
              </w:rPrChange>
            </w:rPr>
            <w:delText>f</w:delText>
          </w:r>
        </w:del>
      </w:ins>
      <w:ins w:id="216" w:author="USA" w:date="2022-05-12T10:49:00Z">
        <w:r w:rsidR="00D222F5" w:rsidRPr="00D222F5">
          <w:rPr>
            <w:rFonts w:ascii="Times New Roman" w:eastAsia="Times New Roman" w:hAnsi="Times New Roman" w:cs="Times New Roman"/>
            <w:i/>
            <w:sz w:val="24"/>
            <w:szCs w:val="20"/>
            <w:highlight w:val="yellow"/>
            <w:lang w:val="en-GB"/>
            <w:rPrChange w:id="217" w:author="USA" w:date="2022-05-12T10:49:00Z">
              <w:rPr>
                <w:rFonts w:ascii="Times New Roman" w:eastAsia="Times New Roman" w:hAnsi="Times New Roman" w:cs="Times New Roman"/>
                <w:i/>
                <w:sz w:val="24"/>
                <w:szCs w:val="20"/>
                <w:lang w:val="en-GB"/>
              </w:rPr>
            </w:rPrChange>
          </w:rPr>
          <w:t>e</w:t>
        </w:r>
      </w:ins>
      <w:ins w:id="218" w:author="John Mettrop" w:date="2022-04-08T20:18:00Z">
        <w:r w:rsidRPr="00D942DF">
          <w:rPr>
            <w:rFonts w:ascii="Times New Roman" w:eastAsia="Times New Roman" w:hAnsi="Times New Roman" w:cs="Times New Roman"/>
            <w:i/>
            <w:sz w:val="24"/>
            <w:szCs w:val="20"/>
            <w:lang w:val="en-GB"/>
          </w:rPr>
          <w:t>)</w:t>
        </w:r>
        <w:r w:rsidRPr="00D942DF">
          <w:rPr>
            <w:rFonts w:ascii="Times New Roman" w:eastAsia="Times New Roman" w:hAnsi="Times New Roman" w:cs="Times New Roman"/>
            <w:sz w:val="24"/>
            <w:szCs w:val="20"/>
            <w:lang w:val="en-GB"/>
          </w:rPr>
          <w:t xml:space="preserve"> </w:t>
        </w:r>
        <w:r w:rsidRPr="00D942DF">
          <w:rPr>
            <w:rFonts w:ascii="Times New Roman" w:eastAsia="Times New Roman" w:hAnsi="Times New Roman" w:cs="Times New Roman"/>
            <w:sz w:val="24"/>
            <w:szCs w:val="20"/>
            <w:lang w:val="en-GB"/>
          </w:rPr>
          <w:tab/>
          <w:t xml:space="preserve">that the frequency band 4 400-4 990 MHz is not considered for distress and safety communications for the global maritime distress and safety system in accordance with the Radio </w:t>
        </w:r>
        <w:proofErr w:type="gramStart"/>
        <w:r w:rsidRPr="00D942DF">
          <w:rPr>
            <w:rFonts w:ascii="Times New Roman" w:eastAsia="Times New Roman" w:hAnsi="Times New Roman" w:cs="Times New Roman"/>
            <w:sz w:val="24"/>
            <w:szCs w:val="20"/>
            <w:lang w:val="en-GB"/>
          </w:rPr>
          <w:t>Regulations;</w:t>
        </w:r>
        <w:proofErr w:type="gramEnd"/>
      </w:ins>
    </w:p>
    <w:p w14:paraId="7330F6CC" w14:textId="70FF63FE" w:rsidR="00D942DF" w:rsidRPr="00D942DF" w:rsidRDefault="00D942DF" w:rsidP="00D942DF">
      <w:pPr>
        <w:tabs>
          <w:tab w:val="left" w:pos="1134"/>
          <w:tab w:val="left" w:pos="1871"/>
          <w:tab w:val="left" w:pos="2268"/>
        </w:tabs>
        <w:overflowPunct w:val="0"/>
        <w:autoSpaceDE w:val="0"/>
        <w:autoSpaceDN w:val="0"/>
        <w:adjustRightInd w:val="0"/>
        <w:spacing w:before="120" w:line="240" w:lineRule="auto"/>
        <w:jc w:val="left"/>
        <w:textAlignment w:val="baseline"/>
        <w:rPr>
          <w:ins w:id="219" w:author="John Mettrop" w:date="2022-04-08T20:18:00Z"/>
          <w:rFonts w:ascii="Times New Roman" w:eastAsia="Times New Roman" w:hAnsi="Times New Roman" w:cs="Times New Roman"/>
          <w:sz w:val="24"/>
          <w:szCs w:val="20"/>
          <w:lang w:val="en-GB"/>
        </w:rPr>
      </w:pPr>
      <w:ins w:id="220" w:author="John Mettrop" w:date="2022-04-08T20:18:00Z">
        <w:del w:id="221" w:author="USA" w:date="2022-05-12T10:49:00Z">
          <w:r w:rsidRPr="00D222F5" w:rsidDel="00D222F5">
            <w:rPr>
              <w:rFonts w:ascii="Times New Roman" w:eastAsia="Times New Roman" w:hAnsi="Times New Roman" w:cs="Times New Roman"/>
              <w:i/>
              <w:iCs/>
              <w:sz w:val="24"/>
              <w:szCs w:val="20"/>
              <w:highlight w:val="yellow"/>
              <w:lang w:val="en-GB"/>
              <w:rPrChange w:id="222" w:author="USA" w:date="2022-05-12T10:49:00Z">
                <w:rPr>
                  <w:rFonts w:ascii="Times New Roman" w:eastAsia="Times New Roman" w:hAnsi="Times New Roman" w:cs="Times New Roman"/>
                  <w:i/>
                  <w:iCs/>
                  <w:sz w:val="24"/>
                  <w:szCs w:val="20"/>
                  <w:lang w:val="en-GB"/>
                </w:rPr>
              </w:rPrChange>
            </w:rPr>
            <w:delText>g</w:delText>
          </w:r>
        </w:del>
      </w:ins>
      <w:ins w:id="223" w:author="USA" w:date="2022-05-12T10:49:00Z">
        <w:r w:rsidR="00D222F5" w:rsidRPr="00D222F5">
          <w:rPr>
            <w:rFonts w:ascii="Times New Roman" w:eastAsia="Times New Roman" w:hAnsi="Times New Roman" w:cs="Times New Roman"/>
            <w:i/>
            <w:iCs/>
            <w:sz w:val="24"/>
            <w:szCs w:val="20"/>
            <w:highlight w:val="yellow"/>
            <w:lang w:val="en-GB"/>
            <w:rPrChange w:id="224" w:author="USA" w:date="2022-05-12T10:49:00Z">
              <w:rPr>
                <w:rFonts w:ascii="Times New Roman" w:eastAsia="Times New Roman" w:hAnsi="Times New Roman" w:cs="Times New Roman"/>
                <w:i/>
                <w:iCs/>
                <w:sz w:val="24"/>
                <w:szCs w:val="20"/>
                <w:lang w:val="en-GB"/>
              </w:rPr>
            </w:rPrChange>
          </w:rPr>
          <w:t>f</w:t>
        </w:r>
      </w:ins>
      <w:ins w:id="225" w:author="John Mettrop" w:date="2022-04-08T20:18:00Z">
        <w:r w:rsidRPr="00D942DF">
          <w:rPr>
            <w:rFonts w:ascii="Times New Roman" w:eastAsia="Times New Roman" w:hAnsi="Times New Roman" w:cs="Times New Roman"/>
            <w:i/>
            <w:iCs/>
            <w:sz w:val="24"/>
            <w:szCs w:val="20"/>
            <w:lang w:val="en-GB"/>
          </w:rPr>
          <w:t>)</w:t>
        </w:r>
        <w:r w:rsidRPr="00D942DF">
          <w:rPr>
            <w:rFonts w:ascii="Times New Roman" w:eastAsia="Times New Roman" w:hAnsi="Times New Roman" w:cs="Times New Roman"/>
            <w:i/>
            <w:iCs/>
            <w:sz w:val="24"/>
            <w:szCs w:val="20"/>
            <w:lang w:val="en-GB"/>
          </w:rPr>
          <w:tab/>
        </w:r>
        <w:r w:rsidRPr="00D942DF">
          <w:rPr>
            <w:rFonts w:ascii="Times New Roman" w:eastAsia="Times New Roman" w:hAnsi="Times New Roman" w:cs="Times New Roman"/>
            <w:sz w:val="24"/>
            <w:szCs w:val="20"/>
            <w:lang w:val="en-GB"/>
          </w:rPr>
          <w:t xml:space="preserve">that the use of the AMS and MMS in the frequency range </w:t>
        </w:r>
        <w:r w:rsidRPr="00D942DF">
          <w:rPr>
            <w:rFonts w:ascii="Times New Roman" w:eastAsia="Times New Roman" w:hAnsi="Times New Roman" w:cs="Times New Roman"/>
            <w:bCs/>
            <w:sz w:val="24"/>
            <w:szCs w:val="20"/>
            <w:lang w:val="en-GB"/>
          </w:rPr>
          <w:t>4 400-4 990 MHz</w:t>
        </w:r>
        <w:r w:rsidRPr="00D942DF">
          <w:rPr>
            <w:rFonts w:ascii="Times New Roman" w:eastAsia="Times New Roman" w:hAnsi="Times New Roman" w:cs="Times New Roman"/>
            <w:b/>
            <w:sz w:val="24"/>
            <w:szCs w:val="20"/>
            <w:lang w:val="en-GB"/>
          </w:rPr>
          <w:t xml:space="preserve"> </w:t>
        </w:r>
        <w:r w:rsidRPr="00D942DF">
          <w:rPr>
            <w:rFonts w:ascii="Times New Roman" w:eastAsia="Times New Roman" w:hAnsi="Times New Roman" w:cs="Times New Roman"/>
            <w:sz w:val="24"/>
            <w:szCs w:val="20"/>
            <w:lang w:val="en-GB"/>
          </w:rPr>
          <w:t xml:space="preserve">does not preclude the use of this frequency band by any current and planned application of the services to which it is allocated and does not establish any priority in the Radio </w:t>
        </w:r>
        <w:proofErr w:type="gramStart"/>
        <w:r w:rsidRPr="00D942DF">
          <w:rPr>
            <w:rFonts w:ascii="Times New Roman" w:eastAsia="Times New Roman" w:hAnsi="Times New Roman" w:cs="Times New Roman"/>
            <w:sz w:val="24"/>
            <w:szCs w:val="20"/>
            <w:lang w:val="en-GB"/>
          </w:rPr>
          <w:t>Regulations;</w:t>
        </w:r>
        <w:proofErr w:type="gramEnd"/>
      </w:ins>
    </w:p>
    <w:p w14:paraId="3878E8E5" w14:textId="2D9852C3" w:rsidR="00D942DF" w:rsidRPr="00D942DF" w:rsidRDefault="00D942DF" w:rsidP="00D942DF">
      <w:pPr>
        <w:tabs>
          <w:tab w:val="left" w:pos="1134"/>
          <w:tab w:val="left" w:pos="1871"/>
          <w:tab w:val="left" w:pos="2268"/>
        </w:tabs>
        <w:overflowPunct w:val="0"/>
        <w:autoSpaceDE w:val="0"/>
        <w:autoSpaceDN w:val="0"/>
        <w:adjustRightInd w:val="0"/>
        <w:spacing w:before="120" w:line="240" w:lineRule="auto"/>
        <w:jc w:val="left"/>
        <w:textAlignment w:val="baseline"/>
        <w:rPr>
          <w:ins w:id="226" w:author="John Mettrop" w:date="2022-04-08T20:18:00Z"/>
          <w:rFonts w:ascii="Times New Roman" w:eastAsia="Times New Roman" w:hAnsi="Times New Roman" w:cs="Times New Roman"/>
          <w:sz w:val="24"/>
          <w:szCs w:val="20"/>
          <w:lang w:val="en-GB"/>
        </w:rPr>
      </w:pPr>
      <w:ins w:id="227" w:author="John Mettrop" w:date="2022-04-08T20:18:00Z">
        <w:del w:id="228" w:author="USA" w:date="2022-05-12T10:49:00Z">
          <w:r w:rsidRPr="00D222F5" w:rsidDel="00D222F5">
            <w:rPr>
              <w:rFonts w:ascii="Times New Roman" w:eastAsia="Times New Roman" w:hAnsi="Times New Roman" w:cs="Times New Roman"/>
              <w:i/>
              <w:iCs/>
              <w:sz w:val="24"/>
              <w:szCs w:val="20"/>
              <w:highlight w:val="yellow"/>
              <w:lang w:val="en-GB"/>
              <w:rPrChange w:id="229" w:author="USA" w:date="2022-05-12T10:49:00Z">
                <w:rPr>
                  <w:rFonts w:ascii="Times New Roman" w:eastAsia="Times New Roman" w:hAnsi="Times New Roman" w:cs="Times New Roman"/>
                  <w:i/>
                  <w:iCs/>
                  <w:sz w:val="24"/>
                  <w:szCs w:val="20"/>
                  <w:lang w:val="en-GB"/>
                </w:rPr>
              </w:rPrChange>
            </w:rPr>
            <w:delText>h</w:delText>
          </w:r>
        </w:del>
      </w:ins>
      <w:ins w:id="230" w:author="USA" w:date="2022-05-12T10:49:00Z">
        <w:r w:rsidR="00D222F5" w:rsidRPr="00D222F5">
          <w:rPr>
            <w:rFonts w:ascii="Times New Roman" w:eastAsia="Times New Roman" w:hAnsi="Times New Roman" w:cs="Times New Roman"/>
            <w:i/>
            <w:iCs/>
            <w:sz w:val="24"/>
            <w:szCs w:val="20"/>
            <w:highlight w:val="yellow"/>
            <w:lang w:val="en-GB"/>
            <w:rPrChange w:id="231" w:author="USA" w:date="2022-05-12T10:49:00Z">
              <w:rPr>
                <w:rFonts w:ascii="Times New Roman" w:eastAsia="Times New Roman" w:hAnsi="Times New Roman" w:cs="Times New Roman"/>
                <w:i/>
                <w:iCs/>
                <w:sz w:val="24"/>
                <w:szCs w:val="20"/>
                <w:lang w:val="en-GB"/>
              </w:rPr>
            </w:rPrChange>
          </w:rPr>
          <w:t>g</w:t>
        </w:r>
      </w:ins>
      <w:ins w:id="232" w:author="John Mettrop" w:date="2022-04-08T20:18:00Z">
        <w:r w:rsidRPr="00D942DF">
          <w:rPr>
            <w:rFonts w:ascii="Times New Roman" w:eastAsia="Times New Roman" w:hAnsi="Times New Roman" w:cs="Times New Roman"/>
            <w:i/>
            <w:iCs/>
            <w:sz w:val="24"/>
            <w:szCs w:val="20"/>
            <w:lang w:val="en-GB"/>
          </w:rPr>
          <w:t>)</w:t>
        </w:r>
        <w:r w:rsidRPr="00D942DF">
          <w:rPr>
            <w:rFonts w:ascii="Times New Roman" w:eastAsia="Times New Roman" w:hAnsi="Times New Roman" w:cs="Times New Roman"/>
            <w:sz w:val="24"/>
            <w:szCs w:val="20"/>
            <w:lang w:val="en-GB"/>
          </w:rPr>
          <w:tab/>
          <w:t>that the regulatory aspects of AMS and MMS are addressed in relevant provisions of RR (Chapter VIII and IX respectively),</w:t>
        </w:r>
      </w:ins>
    </w:p>
    <w:p w14:paraId="118B6B8A" w14:textId="77777777" w:rsidR="00D942DF" w:rsidRPr="00D942DF" w:rsidRDefault="00D942DF" w:rsidP="00D942DF">
      <w:pPr>
        <w:tabs>
          <w:tab w:val="left" w:pos="1134"/>
          <w:tab w:val="left" w:pos="1871"/>
          <w:tab w:val="left" w:pos="2268"/>
        </w:tabs>
        <w:overflowPunct w:val="0"/>
        <w:autoSpaceDE w:val="0"/>
        <w:autoSpaceDN w:val="0"/>
        <w:adjustRightInd w:val="0"/>
        <w:spacing w:before="120" w:line="240" w:lineRule="auto"/>
        <w:jc w:val="left"/>
        <w:textAlignment w:val="baseline"/>
        <w:rPr>
          <w:ins w:id="233" w:author="John Mettrop" w:date="2022-04-08T20:18:00Z"/>
          <w:rFonts w:ascii="Times New Roman" w:eastAsia="Times New Roman" w:hAnsi="Times New Roman" w:cs="Times New Roman"/>
          <w:i/>
          <w:iCs/>
          <w:color w:val="FF0000"/>
          <w:sz w:val="24"/>
          <w:szCs w:val="20"/>
          <w:lang w:val="en-GB"/>
          <w:rPrChange w:id="234" w:author="John Mettrop" w:date="2022-04-08T21:08:00Z">
            <w:rPr>
              <w:ins w:id="235" w:author="John Mettrop" w:date="2022-04-08T20:18:00Z"/>
              <w:i/>
              <w:iCs/>
            </w:rPr>
          </w:rPrChange>
        </w:rPr>
      </w:pPr>
      <w:ins w:id="236" w:author="John Mettrop" w:date="2022-04-08T20:18:00Z">
        <w:r w:rsidRPr="00D942DF">
          <w:rPr>
            <w:rFonts w:ascii="Times New Roman" w:eastAsia="Times New Roman" w:hAnsi="Times New Roman" w:cs="Times New Roman"/>
            <w:i/>
            <w:iCs/>
            <w:color w:val="FF0000"/>
            <w:sz w:val="24"/>
            <w:szCs w:val="20"/>
            <w:lang w:val="en-GB"/>
            <w:rPrChange w:id="237" w:author="John Mettrop" w:date="2022-04-08T21:08:00Z">
              <w:rPr>
                <w:i/>
                <w:iCs/>
              </w:rPr>
            </w:rPrChange>
          </w:rPr>
          <w:t>[Editor’s note: Recognising h is proposed in order to remove references to regulatory provisions in the text of this Recommendations]</w:t>
        </w:r>
      </w:ins>
    </w:p>
    <w:p w14:paraId="2CA95883" w14:textId="77777777" w:rsidR="00D942DF" w:rsidRPr="00D942DF" w:rsidRDefault="00D942DF" w:rsidP="00D942DF">
      <w:pPr>
        <w:keepNext/>
        <w:keepLines/>
        <w:tabs>
          <w:tab w:val="left" w:pos="1134"/>
          <w:tab w:val="left" w:pos="1871"/>
          <w:tab w:val="left" w:pos="2268"/>
        </w:tabs>
        <w:overflowPunct w:val="0"/>
        <w:autoSpaceDE w:val="0"/>
        <w:autoSpaceDN w:val="0"/>
        <w:adjustRightInd w:val="0"/>
        <w:spacing w:before="160" w:line="240" w:lineRule="auto"/>
        <w:ind w:left="1134"/>
        <w:jc w:val="left"/>
        <w:textAlignment w:val="baseline"/>
        <w:rPr>
          <w:rFonts w:ascii="Times New Roman" w:eastAsia="Times New Roman" w:hAnsi="Times New Roman" w:cs="Times New Roman"/>
          <w:i/>
          <w:sz w:val="24"/>
          <w:szCs w:val="20"/>
          <w:lang w:val="en-GB"/>
        </w:rPr>
      </w:pPr>
      <w:r w:rsidRPr="00D942DF">
        <w:rPr>
          <w:rFonts w:ascii="Times New Roman" w:eastAsia="Times New Roman" w:hAnsi="Times New Roman" w:cs="Times New Roman"/>
          <w:i/>
          <w:sz w:val="24"/>
          <w:szCs w:val="20"/>
          <w:lang w:val="en-GB"/>
        </w:rPr>
        <w:lastRenderedPageBreak/>
        <w:t>recommends</w:t>
      </w:r>
    </w:p>
    <w:p w14:paraId="77B56916" w14:textId="1B6F5AA8" w:rsidR="00D942DF" w:rsidRPr="00D942DF" w:rsidRDefault="00D942DF" w:rsidP="00D942DF">
      <w:pPr>
        <w:tabs>
          <w:tab w:val="left" w:pos="1134"/>
          <w:tab w:val="left" w:pos="1871"/>
          <w:tab w:val="left" w:pos="2268"/>
        </w:tabs>
        <w:overflowPunct w:val="0"/>
        <w:autoSpaceDE w:val="0"/>
        <w:autoSpaceDN w:val="0"/>
        <w:adjustRightInd w:val="0"/>
        <w:spacing w:before="120" w:line="240" w:lineRule="auto"/>
        <w:jc w:val="left"/>
        <w:textAlignment w:val="baseline"/>
        <w:rPr>
          <w:rFonts w:ascii="Times New Roman" w:eastAsia="Times New Roman" w:hAnsi="Times New Roman" w:cs="Times New Roman"/>
          <w:sz w:val="24"/>
          <w:szCs w:val="20"/>
          <w:lang w:val="en-GB"/>
        </w:rPr>
      </w:pPr>
      <w:r w:rsidRPr="00D942DF">
        <w:rPr>
          <w:rFonts w:ascii="Times New Roman" w:eastAsia="Times New Roman" w:hAnsi="Times New Roman" w:cs="Times New Roman"/>
          <w:b/>
          <w:bCs/>
          <w:sz w:val="24"/>
          <w:szCs w:val="20"/>
          <w:lang w:val="en-GB"/>
        </w:rPr>
        <w:t>1</w:t>
      </w:r>
      <w:r w:rsidRPr="00D942DF">
        <w:rPr>
          <w:rFonts w:ascii="Times New Roman" w:eastAsia="Times New Roman" w:hAnsi="Times New Roman" w:cs="Times New Roman"/>
          <w:sz w:val="24"/>
          <w:szCs w:val="20"/>
          <w:lang w:val="en-GB"/>
        </w:rPr>
        <w:tab/>
        <w:t xml:space="preserve">that the technical </w:t>
      </w:r>
      <w:ins w:id="238" w:author="USA" w:date="2022-05-11T18:40:00Z">
        <w:r w:rsidR="00B41C14" w:rsidRPr="00B41C14">
          <w:rPr>
            <w:rFonts w:ascii="Times New Roman" w:eastAsia="Times New Roman" w:hAnsi="Times New Roman" w:cs="Times New Roman"/>
            <w:sz w:val="24"/>
            <w:szCs w:val="20"/>
            <w:highlight w:val="yellow"/>
            <w:lang w:val="en-GB"/>
            <w:rPrChange w:id="239" w:author="USA" w:date="2022-05-11T18:40:00Z">
              <w:rPr>
                <w:rFonts w:ascii="Times New Roman" w:eastAsia="Times New Roman" w:hAnsi="Times New Roman" w:cs="Times New Roman"/>
                <w:sz w:val="24"/>
                <w:szCs w:val="20"/>
                <w:lang w:val="en-GB"/>
              </w:rPr>
            </w:rPrChange>
          </w:rPr>
          <w:t>and operational</w:t>
        </w:r>
        <w:r w:rsidR="00B41C14">
          <w:rPr>
            <w:rFonts w:ascii="Times New Roman" w:eastAsia="Times New Roman" w:hAnsi="Times New Roman" w:cs="Times New Roman"/>
            <w:sz w:val="24"/>
            <w:szCs w:val="20"/>
            <w:lang w:val="en-GB"/>
          </w:rPr>
          <w:t xml:space="preserve"> </w:t>
        </w:r>
      </w:ins>
      <w:r w:rsidRPr="00D942DF">
        <w:rPr>
          <w:rFonts w:ascii="Times New Roman" w:eastAsia="Times New Roman" w:hAnsi="Times New Roman" w:cs="Times New Roman"/>
          <w:sz w:val="24"/>
          <w:szCs w:val="20"/>
          <w:lang w:val="en-GB"/>
        </w:rPr>
        <w:t xml:space="preserve">characteristics and protection criteria for systems operating in the AMS given in </w:t>
      </w:r>
      <w:del w:id="240" w:author="USA" w:date="2022-06-02T13:26:00Z">
        <w:r w:rsidRPr="00616D6E" w:rsidDel="00270A82">
          <w:rPr>
            <w:rFonts w:ascii="Times New Roman" w:eastAsia="Times New Roman" w:hAnsi="Times New Roman" w:cs="Times New Roman"/>
            <w:sz w:val="24"/>
            <w:szCs w:val="20"/>
            <w:highlight w:val="yellow"/>
            <w:lang w:val="en-GB"/>
            <w:rPrChange w:id="241" w:author="USA" w:date="2022-06-15T16:16:00Z">
              <w:rPr>
                <w:rFonts w:ascii="Times New Roman" w:eastAsia="Times New Roman" w:hAnsi="Times New Roman" w:cs="Times New Roman"/>
                <w:sz w:val="24"/>
                <w:szCs w:val="20"/>
                <w:lang w:val="en-GB"/>
              </w:rPr>
            </w:rPrChange>
          </w:rPr>
          <w:delText>the</w:delText>
        </w:r>
        <w:r w:rsidRPr="00D942DF" w:rsidDel="00270A82">
          <w:rPr>
            <w:rFonts w:ascii="Times New Roman" w:eastAsia="Times New Roman" w:hAnsi="Times New Roman" w:cs="Times New Roman"/>
            <w:sz w:val="24"/>
            <w:szCs w:val="20"/>
            <w:lang w:val="en-GB"/>
          </w:rPr>
          <w:delText xml:space="preserve"> </w:delText>
        </w:r>
      </w:del>
      <w:r w:rsidRPr="00D942DF">
        <w:rPr>
          <w:rFonts w:ascii="Times New Roman" w:eastAsia="Times New Roman" w:hAnsi="Times New Roman" w:cs="Times New Roman"/>
          <w:sz w:val="24"/>
          <w:szCs w:val="20"/>
          <w:lang w:val="en-GB"/>
        </w:rPr>
        <w:t>Annex 1 should be used in performing sharing and compatibility analyses.</w:t>
      </w:r>
    </w:p>
    <w:p w14:paraId="6CD24D92" w14:textId="574A347E" w:rsidR="00B41C14" w:rsidRDefault="00D942DF" w:rsidP="00D942DF">
      <w:pPr>
        <w:tabs>
          <w:tab w:val="left" w:pos="1134"/>
          <w:tab w:val="left" w:pos="1871"/>
          <w:tab w:val="left" w:pos="2268"/>
        </w:tabs>
        <w:overflowPunct w:val="0"/>
        <w:autoSpaceDE w:val="0"/>
        <w:autoSpaceDN w:val="0"/>
        <w:adjustRightInd w:val="0"/>
        <w:spacing w:before="120" w:line="240" w:lineRule="auto"/>
        <w:jc w:val="left"/>
        <w:textAlignment w:val="baseline"/>
        <w:rPr>
          <w:ins w:id="242" w:author="USA" w:date="2022-05-11T18:39:00Z"/>
          <w:rFonts w:ascii="Times New Roman" w:eastAsia="Times New Roman" w:hAnsi="Times New Roman" w:cs="Times New Roman"/>
          <w:sz w:val="24"/>
          <w:szCs w:val="20"/>
          <w:lang w:val="en-GB"/>
        </w:rPr>
      </w:pPr>
      <w:r w:rsidRPr="00D942DF">
        <w:rPr>
          <w:rFonts w:ascii="Times New Roman" w:eastAsia="Times New Roman" w:hAnsi="Times New Roman" w:cs="Times New Roman"/>
          <w:b/>
          <w:bCs/>
          <w:sz w:val="24"/>
          <w:szCs w:val="20"/>
          <w:lang w:val="en-GB"/>
        </w:rPr>
        <w:t>2</w:t>
      </w:r>
      <w:r w:rsidRPr="00D942DF">
        <w:rPr>
          <w:rFonts w:ascii="Times New Roman" w:eastAsia="Times New Roman" w:hAnsi="Times New Roman" w:cs="Times New Roman"/>
          <w:sz w:val="24"/>
          <w:szCs w:val="20"/>
          <w:lang w:val="en-GB"/>
        </w:rPr>
        <w:tab/>
      </w:r>
      <w:ins w:id="243" w:author="USA" w:date="2022-05-11T18:38:00Z">
        <w:r w:rsidR="00F85D73" w:rsidRPr="00B41C14">
          <w:rPr>
            <w:rFonts w:ascii="Times New Roman" w:eastAsia="Times New Roman" w:hAnsi="Times New Roman" w:cs="Times New Roman"/>
            <w:sz w:val="24"/>
            <w:szCs w:val="20"/>
            <w:highlight w:val="yellow"/>
            <w:lang w:val="en-GB"/>
            <w:rPrChange w:id="244" w:author="USA" w:date="2022-05-11T18:40:00Z">
              <w:rPr>
                <w:rFonts w:ascii="Times New Roman" w:eastAsia="Times New Roman" w:hAnsi="Times New Roman" w:cs="Times New Roman"/>
                <w:sz w:val="24"/>
                <w:szCs w:val="20"/>
                <w:lang w:val="en-GB"/>
              </w:rPr>
            </w:rPrChange>
          </w:rPr>
          <w:t xml:space="preserve">that the technical and operational characteristics </w:t>
        </w:r>
      </w:ins>
      <w:ins w:id="245" w:author="USA" w:date="2022-05-11T18:39:00Z">
        <w:r w:rsidR="00F85D73" w:rsidRPr="00B41C14">
          <w:rPr>
            <w:rFonts w:ascii="Times New Roman" w:eastAsia="Times New Roman" w:hAnsi="Times New Roman" w:cs="Times New Roman"/>
            <w:sz w:val="24"/>
            <w:szCs w:val="20"/>
            <w:highlight w:val="yellow"/>
            <w:lang w:val="en-GB"/>
            <w:rPrChange w:id="246" w:author="USA" w:date="2022-05-11T18:40:00Z">
              <w:rPr>
                <w:rFonts w:ascii="Times New Roman" w:eastAsia="Times New Roman" w:hAnsi="Times New Roman" w:cs="Times New Roman"/>
                <w:sz w:val="24"/>
                <w:szCs w:val="20"/>
                <w:lang w:val="en-GB"/>
              </w:rPr>
            </w:rPrChange>
          </w:rPr>
          <w:t xml:space="preserve">and protection criteria for systems operating in the MMS are given in Annex 2 should </w:t>
        </w:r>
        <w:r w:rsidR="00B41C14" w:rsidRPr="00B41C14">
          <w:rPr>
            <w:rFonts w:ascii="Times New Roman" w:eastAsia="Times New Roman" w:hAnsi="Times New Roman" w:cs="Times New Roman"/>
            <w:sz w:val="24"/>
            <w:szCs w:val="20"/>
            <w:highlight w:val="yellow"/>
            <w:lang w:val="en-GB"/>
            <w:rPrChange w:id="247" w:author="USA" w:date="2022-05-11T18:40:00Z">
              <w:rPr>
                <w:rFonts w:ascii="Times New Roman" w:eastAsia="Times New Roman" w:hAnsi="Times New Roman" w:cs="Times New Roman"/>
                <w:sz w:val="24"/>
                <w:szCs w:val="20"/>
                <w:lang w:val="en-GB"/>
              </w:rPr>
            </w:rPrChange>
          </w:rPr>
          <w:t>be used for performing sharing and compatibility analyses.</w:t>
        </w:r>
      </w:ins>
    </w:p>
    <w:p w14:paraId="058D667C" w14:textId="0A3ACE87" w:rsidR="00D942DF" w:rsidRPr="00D942DF" w:rsidRDefault="00B41C14" w:rsidP="00D942DF">
      <w:pPr>
        <w:tabs>
          <w:tab w:val="left" w:pos="1134"/>
          <w:tab w:val="left" w:pos="1871"/>
          <w:tab w:val="left" w:pos="2268"/>
        </w:tabs>
        <w:overflowPunct w:val="0"/>
        <w:autoSpaceDE w:val="0"/>
        <w:autoSpaceDN w:val="0"/>
        <w:adjustRightInd w:val="0"/>
        <w:spacing w:before="120" w:line="240" w:lineRule="auto"/>
        <w:jc w:val="left"/>
        <w:textAlignment w:val="baseline"/>
        <w:rPr>
          <w:rFonts w:ascii="Times New Roman" w:eastAsia="Times New Roman" w:hAnsi="Times New Roman" w:cs="Times New Roman"/>
          <w:sz w:val="24"/>
          <w:szCs w:val="20"/>
          <w:lang w:val="en-GB"/>
        </w:rPr>
      </w:pPr>
      <w:ins w:id="248" w:author="USA" w:date="2022-05-11T18:39:00Z">
        <w:r w:rsidRPr="00B41C14">
          <w:rPr>
            <w:rFonts w:ascii="Times New Roman" w:eastAsia="Times New Roman" w:hAnsi="Times New Roman" w:cs="Times New Roman"/>
            <w:b/>
            <w:bCs/>
            <w:sz w:val="24"/>
            <w:szCs w:val="20"/>
            <w:highlight w:val="yellow"/>
            <w:lang w:val="en-GB"/>
            <w:rPrChange w:id="249" w:author="USA" w:date="2022-05-11T18:40:00Z">
              <w:rPr>
                <w:rFonts w:ascii="Times New Roman" w:eastAsia="Times New Roman" w:hAnsi="Times New Roman" w:cs="Times New Roman"/>
                <w:b/>
                <w:bCs/>
                <w:sz w:val="24"/>
                <w:szCs w:val="20"/>
                <w:lang w:val="en-GB"/>
              </w:rPr>
            </w:rPrChange>
          </w:rPr>
          <w:t>3</w:t>
        </w:r>
        <w:r>
          <w:rPr>
            <w:rFonts w:ascii="Times New Roman" w:eastAsia="Times New Roman" w:hAnsi="Times New Roman" w:cs="Times New Roman"/>
            <w:b/>
            <w:bCs/>
            <w:sz w:val="24"/>
            <w:szCs w:val="20"/>
            <w:lang w:val="en-GB"/>
          </w:rPr>
          <w:tab/>
        </w:r>
      </w:ins>
      <w:r w:rsidR="00D942DF" w:rsidRPr="00D942DF">
        <w:rPr>
          <w:rFonts w:ascii="Times New Roman" w:eastAsia="Times New Roman" w:hAnsi="Times New Roman" w:cs="Times New Roman"/>
          <w:sz w:val="24"/>
          <w:szCs w:val="20"/>
          <w:lang w:val="en-GB"/>
        </w:rPr>
        <w:t>that the following Note is considered as part of this Recommendation.</w:t>
      </w:r>
    </w:p>
    <w:p w14:paraId="1CA14F55" w14:textId="77777777" w:rsidR="00D942DF" w:rsidRPr="00D942DF" w:rsidRDefault="00D942DF" w:rsidP="00D942DF">
      <w:pPr>
        <w:tabs>
          <w:tab w:val="left" w:pos="1134"/>
          <w:tab w:val="left" w:pos="1871"/>
          <w:tab w:val="left" w:pos="2268"/>
        </w:tabs>
        <w:overflowPunct w:val="0"/>
        <w:autoSpaceDE w:val="0"/>
        <w:autoSpaceDN w:val="0"/>
        <w:adjustRightInd w:val="0"/>
        <w:spacing w:before="120" w:line="240" w:lineRule="auto"/>
        <w:jc w:val="left"/>
        <w:textAlignment w:val="baseline"/>
        <w:rPr>
          <w:rFonts w:ascii="Times New Roman" w:eastAsia="Times New Roman" w:hAnsi="Times New Roman" w:cs="Times New Roman"/>
          <w:sz w:val="24"/>
          <w:szCs w:val="20"/>
          <w:lang w:val="en-GB"/>
        </w:rPr>
      </w:pPr>
      <w:r w:rsidRPr="00D942DF">
        <w:rPr>
          <w:rFonts w:ascii="Times New Roman" w:eastAsia="Times New Roman" w:hAnsi="Times New Roman" w:cs="Times New Roman"/>
          <w:sz w:val="24"/>
          <w:szCs w:val="20"/>
          <w:lang w:val="en-GB"/>
        </w:rPr>
        <w:t>NOTE – The characteristics and protection criteria should not have any adverse effect to Appendix </w:t>
      </w:r>
      <w:r w:rsidRPr="00D942DF">
        <w:rPr>
          <w:rFonts w:ascii="Times New Roman" w:eastAsia="Times New Roman" w:hAnsi="Times New Roman" w:cs="Times New Roman"/>
          <w:b/>
          <w:bCs/>
          <w:sz w:val="24"/>
          <w:szCs w:val="20"/>
          <w:lang w:val="en-GB"/>
        </w:rPr>
        <w:t>30B</w:t>
      </w:r>
      <w:r w:rsidRPr="00D942DF">
        <w:rPr>
          <w:rFonts w:ascii="Times New Roman" w:eastAsia="Times New Roman" w:hAnsi="Times New Roman" w:cs="Times New Roman"/>
          <w:sz w:val="24"/>
          <w:szCs w:val="20"/>
          <w:lang w:val="en-GB"/>
        </w:rPr>
        <w:t xml:space="preserve"> of the Radio Regulations.</w:t>
      </w:r>
    </w:p>
    <w:p w14:paraId="736D30C4" w14:textId="77777777" w:rsidR="00D942DF" w:rsidRPr="00D942DF" w:rsidRDefault="00D942DF" w:rsidP="00D942DF">
      <w:pPr>
        <w:tabs>
          <w:tab w:val="left" w:pos="1134"/>
          <w:tab w:val="left" w:pos="1871"/>
          <w:tab w:val="left" w:pos="2268"/>
        </w:tabs>
        <w:overflowPunct w:val="0"/>
        <w:autoSpaceDE w:val="0"/>
        <w:autoSpaceDN w:val="0"/>
        <w:adjustRightInd w:val="0"/>
        <w:spacing w:before="120" w:line="240" w:lineRule="auto"/>
        <w:jc w:val="left"/>
        <w:textAlignment w:val="baseline"/>
        <w:rPr>
          <w:rFonts w:ascii="Times New Roman" w:eastAsia="Times New Roman" w:hAnsi="Times New Roman" w:cs="Times New Roman"/>
          <w:sz w:val="24"/>
          <w:szCs w:val="20"/>
          <w:lang w:val="en-GB"/>
        </w:rPr>
      </w:pPr>
    </w:p>
    <w:p w14:paraId="3EF4B495" w14:textId="77777777" w:rsidR="00D942DF" w:rsidRPr="00D942DF" w:rsidRDefault="00D942DF" w:rsidP="00D942DF">
      <w:pPr>
        <w:tabs>
          <w:tab w:val="left" w:pos="1134"/>
          <w:tab w:val="left" w:pos="1871"/>
          <w:tab w:val="left" w:pos="2268"/>
        </w:tabs>
        <w:overflowPunct w:val="0"/>
        <w:autoSpaceDE w:val="0"/>
        <w:autoSpaceDN w:val="0"/>
        <w:adjustRightInd w:val="0"/>
        <w:spacing w:before="120" w:line="240" w:lineRule="auto"/>
        <w:jc w:val="left"/>
        <w:textAlignment w:val="baseline"/>
        <w:rPr>
          <w:rFonts w:ascii="Times New Roman" w:eastAsia="Times New Roman" w:hAnsi="Times New Roman" w:cs="Times New Roman"/>
          <w:sz w:val="24"/>
          <w:szCs w:val="20"/>
          <w:lang w:val="en-GB"/>
        </w:rPr>
      </w:pPr>
    </w:p>
    <w:p w14:paraId="4CC088D4" w14:textId="77777777" w:rsidR="00D942DF" w:rsidRPr="00D942DF" w:rsidRDefault="00D942DF" w:rsidP="00D942DF">
      <w:pPr>
        <w:keepNext/>
        <w:keepLines/>
        <w:tabs>
          <w:tab w:val="left" w:pos="794"/>
          <w:tab w:val="left" w:pos="1191"/>
          <w:tab w:val="left" w:pos="1588"/>
          <w:tab w:val="left" w:pos="1985"/>
        </w:tabs>
        <w:overflowPunct w:val="0"/>
        <w:autoSpaceDE w:val="0"/>
        <w:autoSpaceDN w:val="0"/>
        <w:adjustRightInd w:val="0"/>
        <w:spacing w:before="480" w:after="80" w:line="240" w:lineRule="auto"/>
        <w:textAlignment w:val="baseline"/>
        <w:outlineLvl w:val="0"/>
        <w:rPr>
          <w:rFonts w:ascii="Times New Roman" w:eastAsia="Times New Roman" w:hAnsi="Times New Roman" w:cs="Times New Roman"/>
          <w:b/>
          <w:sz w:val="28"/>
          <w:szCs w:val="20"/>
          <w:lang w:val="en-GB"/>
        </w:rPr>
      </w:pPr>
      <w:r w:rsidRPr="00D942DF">
        <w:rPr>
          <w:rFonts w:ascii="Times New Roman" w:eastAsia="Times New Roman" w:hAnsi="Times New Roman" w:cs="Times New Roman"/>
          <w:b/>
          <w:sz w:val="28"/>
          <w:szCs w:val="20"/>
          <w:lang w:val="en-GB"/>
        </w:rPr>
        <w:t>Annex 1</w:t>
      </w:r>
      <w:r w:rsidRPr="00D942DF">
        <w:rPr>
          <w:rFonts w:ascii="Times New Roman" w:eastAsia="Times New Roman" w:hAnsi="Times New Roman" w:cs="Times New Roman"/>
          <w:b/>
          <w:sz w:val="28"/>
          <w:szCs w:val="20"/>
          <w:lang w:val="en-GB"/>
        </w:rPr>
        <w:br/>
      </w:r>
      <w:r w:rsidRPr="00D942DF">
        <w:rPr>
          <w:rFonts w:ascii="Times New Roman" w:eastAsia="Times New Roman" w:hAnsi="Times New Roman" w:cs="Times New Roman"/>
          <w:b/>
          <w:sz w:val="28"/>
          <w:szCs w:val="20"/>
          <w:lang w:val="en-GB"/>
        </w:rPr>
        <w:br/>
        <w:t xml:space="preserve">Technical </w:t>
      </w:r>
      <w:ins w:id="250" w:author="John Mettrop" w:date="2022-04-08T20:19:00Z">
        <w:r w:rsidRPr="00D942DF">
          <w:rPr>
            <w:rFonts w:ascii="Times New Roman" w:eastAsia="Times New Roman" w:hAnsi="Times New Roman" w:cs="Times New Roman"/>
            <w:b/>
            <w:sz w:val="28"/>
            <w:szCs w:val="20"/>
            <w:lang w:val="en-GB"/>
          </w:rPr>
          <w:t xml:space="preserve">and operational </w:t>
        </w:r>
      </w:ins>
      <w:r w:rsidRPr="00D942DF">
        <w:rPr>
          <w:rFonts w:ascii="Times New Roman" w:eastAsia="Times New Roman" w:hAnsi="Times New Roman" w:cs="Times New Roman"/>
          <w:b/>
          <w:sz w:val="28"/>
          <w:szCs w:val="20"/>
          <w:lang w:val="en-GB"/>
        </w:rPr>
        <w:t>characteristics and protection criteria</w:t>
      </w:r>
      <w:ins w:id="251" w:author="John Mettrop" w:date="2022-04-08T20:19:00Z">
        <w:r w:rsidRPr="00D942DF">
          <w:rPr>
            <w:rFonts w:ascii="Times New Roman" w:eastAsia="Times New Roman" w:hAnsi="Times New Roman" w:cs="Times New Roman"/>
            <w:b/>
            <w:sz w:val="28"/>
            <w:szCs w:val="20"/>
            <w:lang w:val="en-GB"/>
          </w:rPr>
          <w:t xml:space="preserve"> for systems operating in the aeronautical mobile service</w:t>
        </w:r>
      </w:ins>
    </w:p>
    <w:p w14:paraId="114DF88C" w14:textId="77777777" w:rsidR="00D942DF" w:rsidRPr="00D942DF" w:rsidRDefault="00D942DF" w:rsidP="00D942DF">
      <w:pPr>
        <w:keepNext/>
        <w:keepLines/>
        <w:tabs>
          <w:tab w:val="left" w:pos="1134"/>
          <w:tab w:val="left" w:pos="1871"/>
          <w:tab w:val="left" w:pos="2268"/>
        </w:tabs>
        <w:overflowPunct w:val="0"/>
        <w:autoSpaceDE w:val="0"/>
        <w:autoSpaceDN w:val="0"/>
        <w:adjustRightInd w:val="0"/>
        <w:spacing w:before="280" w:line="240" w:lineRule="auto"/>
        <w:ind w:left="1134" w:hanging="1134"/>
        <w:jc w:val="left"/>
        <w:textAlignment w:val="baseline"/>
        <w:outlineLvl w:val="0"/>
        <w:rPr>
          <w:rFonts w:ascii="Times New Roman" w:eastAsia="Times New Roman" w:hAnsi="Times New Roman" w:cs="Times New Roman"/>
          <w:b/>
          <w:sz w:val="28"/>
          <w:szCs w:val="20"/>
          <w:lang w:val="en-GB"/>
        </w:rPr>
      </w:pPr>
      <w:r w:rsidRPr="00D942DF">
        <w:rPr>
          <w:rFonts w:ascii="Times New Roman" w:eastAsia="Times New Roman" w:hAnsi="Times New Roman" w:cs="Times New Roman"/>
          <w:b/>
          <w:sz w:val="28"/>
          <w:szCs w:val="20"/>
          <w:lang w:val="en-GB"/>
        </w:rPr>
        <w:t>1</w:t>
      </w:r>
      <w:r w:rsidRPr="00D942DF">
        <w:rPr>
          <w:rFonts w:ascii="Times New Roman" w:eastAsia="Times New Roman" w:hAnsi="Times New Roman" w:cs="Times New Roman"/>
          <w:b/>
          <w:sz w:val="28"/>
          <w:szCs w:val="20"/>
          <w:lang w:val="en-GB"/>
        </w:rPr>
        <w:tab/>
        <w:t>Introduction</w:t>
      </w:r>
    </w:p>
    <w:p w14:paraId="7744C9EE" w14:textId="77777777" w:rsidR="00D942DF" w:rsidRPr="00D942DF" w:rsidRDefault="00D942DF" w:rsidP="00D942DF">
      <w:pPr>
        <w:tabs>
          <w:tab w:val="left" w:pos="1134"/>
          <w:tab w:val="left" w:pos="1871"/>
          <w:tab w:val="left" w:pos="2268"/>
        </w:tabs>
        <w:overflowPunct w:val="0"/>
        <w:autoSpaceDE w:val="0"/>
        <w:autoSpaceDN w:val="0"/>
        <w:adjustRightInd w:val="0"/>
        <w:spacing w:before="120" w:line="240" w:lineRule="auto"/>
        <w:jc w:val="left"/>
        <w:textAlignment w:val="baseline"/>
        <w:rPr>
          <w:ins w:id="252" w:author="John Mettrop" w:date="2022-04-08T20:24:00Z"/>
          <w:rFonts w:ascii="Times New Roman" w:eastAsia="Times New Roman" w:hAnsi="Times New Roman" w:cs="Times New Roman"/>
          <w:sz w:val="24"/>
          <w:szCs w:val="20"/>
          <w:lang w:val="en-GB"/>
        </w:rPr>
      </w:pPr>
      <w:r w:rsidRPr="00D942DF">
        <w:rPr>
          <w:rFonts w:ascii="Times New Roman" w:eastAsia="Times New Roman" w:hAnsi="Times New Roman" w:cs="Times New Roman"/>
          <w:sz w:val="24"/>
          <w:szCs w:val="20"/>
          <w:lang w:val="en-GB"/>
        </w:rPr>
        <w:t xml:space="preserve">Systems and networks operating in the AMS are used for broadband, </w:t>
      </w:r>
      <w:del w:id="253" w:author="John Mettrop" w:date="2022-04-08T20:21:00Z">
        <w:r w:rsidRPr="00D942DF" w:rsidDel="003806FB">
          <w:rPr>
            <w:rFonts w:ascii="Times New Roman" w:eastAsia="Times New Roman" w:hAnsi="Times New Roman" w:cs="Times New Roman"/>
            <w:sz w:val="24"/>
            <w:szCs w:val="20"/>
            <w:lang w:val="en-GB"/>
          </w:rPr>
          <w:delText xml:space="preserve">airborne </w:delText>
        </w:r>
      </w:del>
      <w:proofErr w:type="gramStart"/>
      <w:r w:rsidRPr="00D942DF">
        <w:rPr>
          <w:rFonts w:ascii="Times New Roman" w:eastAsia="Times New Roman" w:hAnsi="Times New Roman" w:cs="Times New Roman"/>
          <w:sz w:val="24"/>
          <w:szCs w:val="20"/>
          <w:lang w:val="en-GB"/>
        </w:rPr>
        <w:t>data-links</w:t>
      </w:r>
      <w:proofErr w:type="gramEnd"/>
      <w:r w:rsidRPr="00D942DF">
        <w:rPr>
          <w:rFonts w:ascii="Times New Roman" w:eastAsia="Times New Roman" w:hAnsi="Times New Roman" w:cs="Times New Roman"/>
          <w:sz w:val="24"/>
          <w:szCs w:val="20"/>
          <w:lang w:val="en-GB"/>
        </w:rPr>
        <w:t xml:space="preserve"> </w:t>
      </w:r>
      <w:ins w:id="254" w:author="John Mettrop" w:date="2022-04-08T20:21:00Z">
        <w:r w:rsidRPr="00D942DF">
          <w:rPr>
            <w:rFonts w:ascii="Times New Roman" w:eastAsia="Times New Roman" w:hAnsi="Times New Roman" w:cs="Times New Roman"/>
            <w:sz w:val="24"/>
            <w:szCs w:val="20"/>
            <w:lang w:val="en-GB"/>
          </w:rPr>
          <w:t xml:space="preserve">including aircraft to aircraft </w:t>
        </w:r>
      </w:ins>
      <w:r w:rsidRPr="00D942DF">
        <w:rPr>
          <w:rFonts w:ascii="Times New Roman" w:eastAsia="Times New Roman" w:hAnsi="Times New Roman" w:cs="Times New Roman"/>
          <w:sz w:val="24"/>
          <w:szCs w:val="20"/>
          <w:lang w:val="en-GB"/>
        </w:rPr>
        <w:t>to support</w:t>
      </w:r>
      <w:del w:id="255" w:author="John Mettrop" w:date="2022-04-08T20:21:00Z">
        <w:r w:rsidRPr="00D942DF" w:rsidDel="003806FB">
          <w:rPr>
            <w:rFonts w:ascii="Times New Roman" w:eastAsia="Times New Roman" w:hAnsi="Times New Roman" w:cs="Times New Roman"/>
            <w:sz w:val="24"/>
            <w:szCs w:val="20"/>
            <w:lang w:val="en-GB"/>
          </w:rPr>
          <w:delText xml:space="preserve"> remote sensing, etc., applications.</w:delText>
        </w:r>
      </w:del>
      <w:ins w:id="256" w:author="John Mettrop" w:date="2022-04-08T20:24:00Z">
        <w:r w:rsidRPr="00D942DF">
          <w:rPr>
            <w:rFonts w:ascii="Times New Roman" w:eastAsia="Times New Roman" w:hAnsi="Times New Roman" w:cs="Times New Roman"/>
            <w:sz w:val="24"/>
            <w:szCs w:val="20"/>
            <w:lang w:val="en-GB"/>
          </w:rPr>
          <w:t xml:space="preserve"> various applications, such as remote sensing for earth sciences, land management, and energy distribution.</w:t>
        </w:r>
      </w:ins>
    </w:p>
    <w:p w14:paraId="25039CB5" w14:textId="5F3BEB2A" w:rsidR="00D942DF" w:rsidRPr="00D942DF" w:rsidDel="00561202" w:rsidRDefault="00D942DF" w:rsidP="00D942DF">
      <w:pPr>
        <w:tabs>
          <w:tab w:val="left" w:pos="1134"/>
          <w:tab w:val="left" w:pos="1871"/>
          <w:tab w:val="left" w:pos="2268"/>
        </w:tabs>
        <w:overflowPunct w:val="0"/>
        <w:autoSpaceDE w:val="0"/>
        <w:autoSpaceDN w:val="0"/>
        <w:adjustRightInd w:val="0"/>
        <w:spacing w:before="120" w:line="240" w:lineRule="auto"/>
        <w:jc w:val="left"/>
        <w:textAlignment w:val="baseline"/>
        <w:rPr>
          <w:del w:id="257" w:author="John Mettrop" w:date="2022-04-08T20:27:00Z"/>
          <w:rFonts w:ascii="Times New Roman" w:eastAsia="Times New Roman" w:hAnsi="Times New Roman" w:cs="Times New Roman"/>
          <w:sz w:val="24"/>
          <w:szCs w:val="20"/>
          <w:lang w:val="en-GB"/>
        </w:rPr>
      </w:pPr>
      <w:ins w:id="258" w:author="John Mettrop" w:date="2022-04-08T20:28:00Z">
        <w:del w:id="259" w:author="USA" w:date="2022-05-11T18:41:00Z">
          <w:r w:rsidRPr="00B41C14" w:rsidDel="00B41C14">
            <w:rPr>
              <w:rFonts w:ascii="Times New Roman" w:eastAsia="Times New Roman" w:hAnsi="Times New Roman" w:cs="Times New Roman"/>
              <w:color w:val="FF0000"/>
              <w:sz w:val="24"/>
              <w:szCs w:val="20"/>
              <w:highlight w:val="yellow"/>
              <w:lang w:val="en-GB"/>
              <w:rPrChange w:id="260" w:author="USA" w:date="2022-05-11T18:41:00Z">
                <w:rPr>
                  <w:rFonts w:ascii="Times New Roman" w:eastAsia="Times New Roman" w:hAnsi="Times New Roman" w:cs="Times New Roman"/>
                  <w:color w:val="FF0000"/>
                  <w:sz w:val="24"/>
                  <w:szCs w:val="20"/>
                  <w:lang w:val="en-GB"/>
                </w:rPr>
              </w:rPrChange>
            </w:rPr>
            <w:delText>[</w:delText>
          </w:r>
        </w:del>
        <w:r w:rsidRPr="00D942DF">
          <w:rPr>
            <w:rFonts w:ascii="Times New Roman" w:eastAsia="Times New Roman" w:hAnsi="Times New Roman" w:cs="Times New Roman"/>
            <w:sz w:val="24"/>
            <w:szCs w:val="20"/>
            <w:lang w:val="en-GB"/>
          </w:rPr>
          <w:t>These aeronautical mobile systems operating throughout the 4 400</w:t>
        </w:r>
        <w:r w:rsidRPr="00D942DF">
          <w:rPr>
            <w:rFonts w:ascii="Times New Roman" w:eastAsia="Times New Roman" w:hAnsi="Times New Roman" w:cs="Times New Roman"/>
            <w:sz w:val="24"/>
            <w:szCs w:val="20"/>
            <w:lang w:val="en-GB"/>
          </w:rPr>
          <w:noBreakHyphen/>
          <w:t xml:space="preserve">4 990 MHz frequency range or portions thereof may also be used to support security, law enforcement, and humanitarian assistance efforts. </w:t>
        </w:r>
        <w:del w:id="261" w:author="USA" w:date="2022-06-02T13:27:00Z">
          <w:r w:rsidRPr="00616D6E" w:rsidDel="00270A82">
            <w:rPr>
              <w:rFonts w:ascii="Times New Roman" w:eastAsia="Times New Roman" w:hAnsi="Times New Roman" w:cs="Times New Roman"/>
              <w:sz w:val="24"/>
              <w:szCs w:val="20"/>
              <w:highlight w:val="yellow"/>
              <w:lang w:val="en-GB"/>
              <w:rPrChange w:id="262" w:author="USA" w:date="2022-06-15T16:16:00Z">
                <w:rPr>
                  <w:rFonts w:ascii="Times New Roman" w:eastAsia="Times New Roman" w:hAnsi="Times New Roman" w:cs="Times New Roman"/>
                  <w:sz w:val="24"/>
                  <w:szCs w:val="20"/>
                  <w:lang w:val="en-GB"/>
                </w:rPr>
              </w:rPrChange>
            </w:rPr>
            <w:delText>Sometimes t</w:delText>
          </w:r>
        </w:del>
      </w:ins>
      <w:ins w:id="263" w:author="USA" w:date="2022-06-02T13:27:00Z">
        <w:r w:rsidR="00270A82" w:rsidRPr="00616D6E">
          <w:rPr>
            <w:rFonts w:ascii="Times New Roman" w:eastAsia="Times New Roman" w:hAnsi="Times New Roman" w:cs="Times New Roman"/>
            <w:sz w:val="24"/>
            <w:szCs w:val="20"/>
            <w:highlight w:val="yellow"/>
            <w:lang w:val="en-GB"/>
            <w:rPrChange w:id="264" w:author="USA" w:date="2022-06-15T16:16:00Z">
              <w:rPr>
                <w:rFonts w:ascii="Times New Roman" w:eastAsia="Times New Roman" w:hAnsi="Times New Roman" w:cs="Times New Roman"/>
                <w:sz w:val="24"/>
                <w:szCs w:val="20"/>
                <w:lang w:val="en-GB"/>
              </w:rPr>
            </w:rPrChange>
          </w:rPr>
          <w:t>T</w:t>
        </w:r>
      </w:ins>
      <w:ins w:id="265" w:author="John Mettrop" w:date="2022-04-08T20:28:00Z">
        <w:r w:rsidRPr="00D942DF">
          <w:rPr>
            <w:rFonts w:ascii="Times New Roman" w:eastAsia="Times New Roman" w:hAnsi="Times New Roman" w:cs="Times New Roman"/>
            <w:sz w:val="24"/>
            <w:szCs w:val="20"/>
            <w:lang w:val="en-GB"/>
          </w:rPr>
          <w:t>hese task</w:t>
        </w:r>
      </w:ins>
      <w:ins w:id="266" w:author="USA" w:date="2022-06-02T13:27:00Z">
        <w:r w:rsidR="00270A82" w:rsidRPr="00616D6E">
          <w:rPr>
            <w:rFonts w:ascii="Times New Roman" w:eastAsia="Times New Roman" w:hAnsi="Times New Roman" w:cs="Times New Roman"/>
            <w:sz w:val="24"/>
            <w:szCs w:val="20"/>
            <w:highlight w:val="yellow"/>
            <w:lang w:val="en-GB"/>
            <w:rPrChange w:id="267" w:author="USA" w:date="2022-06-15T16:16:00Z">
              <w:rPr>
                <w:rFonts w:ascii="Times New Roman" w:eastAsia="Times New Roman" w:hAnsi="Times New Roman" w:cs="Times New Roman"/>
                <w:sz w:val="24"/>
                <w:szCs w:val="20"/>
                <w:lang w:val="en-GB"/>
              </w:rPr>
            </w:rPrChange>
          </w:rPr>
          <w:t>s</w:t>
        </w:r>
      </w:ins>
      <w:ins w:id="268" w:author="John Mettrop" w:date="2022-04-08T20:28:00Z">
        <w:r w:rsidRPr="00D942DF">
          <w:rPr>
            <w:rFonts w:ascii="Times New Roman" w:eastAsia="Times New Roman" w:hAnsi="Times New Roman" w:cs="Times New Roman"/>
            <w:sz w:val="24"/>
            <w:szCs w:val="20"/>
            <w:lang w:val="en-GB"/>
          </w:rPr>
          <w:t xml:space="preserve"> are of </w:t>
        </w:r>
      </w:ins>
      <w:ins w:id="269" w:author="USA" w:date="2022-06-02T13:27:00Z">
        <w:r w:rsidR="00270A82" w:rsidRPr="00616D6E">
          <w:rPr>
            <w:rFonts w:ascii="Times New Roman" w:eastAsia="Times New Roman" w:hAnsi="Times New Roman" w:cs="Times New Roman"/>
            <w:sz w:val="24"/>
            <w:szCs w:val="20"/>
            <w:highlight w:val="yellow"/>
            <w:lang w:val="en-GB"/>
            <w:rPrChange w:id="270" w:author="USA" w:date="2022-06-15T16:16:00Z">
              <w:rPr>
                <w:rFonts w:ascii="Times New Roman" w:eastAsia="Times New Roman" w:hAnsi="Times New Roman" w:cs="Times New Roman"/>
                <w:sz w:val="24"/>
                <w:szCs w:val="20"/>
                <w:lang w:val="en-GB"/>
              </w:rPr>
            </w:rPrChange>
          </w:rPr>
          <w:t>an</w:t>
        </w:r>
        <w:r w:rsidR="00270A82">
          <w:rPr>
            <w:rFonts w:ascii="Times New Roman" w:eastAsia="Times New Roman" w:hAnsi="Times New Roman" w:cs="Times New Roman"/>
            <w:sz w:val="24"/>
            <w:szCs w:val="20"/>
            <w:lang w:val="en-GB"/>
          </w:rPr>
          <w:t xml:space="preserve"> </w:t>
        </w:r>
      </w:ins>
      <w:ins w:id="271" w:author="John Mettrop" w:date="2022-04-08T20:28:00Z">
        <w:r w:rsidRPr="00D942DF">
          <w:rPr>
            <w:rFonts w:ascii="Times New Roman" w:eastAsia="Times New Roman" w:hAnsi="Times New Roman" w:cs="Times New Roman"/>
            <w:sz w:val="24"/>
            <w:szCs w:val="20"/>
            <w:lang w:val="en-GB"/>
          </w:rPr>
          <w:t>unpredictable nature and immediate operations can be required at any time, however some of these operations</w:t>
        </w:r>
        <w:r w:rsidRPr="00D942DF" w:rsidDel="000A2CEF">
          <w:rPr>
            <w:rFonts w:ascii="Times New Roman" w:eastAsia="Times New Roman" w:hAnsi="Times New Roman" w:cs="Times New Roman"/>
            <w:sz w:val="24"/>
            <w:szCs w:val="20"/>
            <w:lang w:val="en-GB"/>
          </w:rPr>
          <w:t xml:space="preserve"> </w:t>
        </w:r>
        <w:r w:rsidRPr="00D942DF">
          <w:rPr>
            <w:rFonts w:ascii="Times New Roman" w:eastAsia="Times New Roman" w:hAnsi="Times New Roman" w:cs="Times New Roman"/>
            <w:sz w:val="24"/>
            <w:szCs w:val="20"/>
            <w:lang w:val="en-GB"/>
          </w:rPr>
          <w:t xml:space="preserve">can be planned in advance. Additionally, some operations can also take place </w:t>
        </w:r>
        <w:del w:id="272" w:author="USA" w:date="2022-05-11T18:41:00Z">
          <w:r w:rsidRPr="00B41C14" w:rsidDel="00B41C14">
            <w:rPr>
              <w:rFonts w:ascii="Times New Roman" w:eastAsia="Times New Roman" w:hAnsi="Times New Roman" w:cs="Times New Roman"/>
              <w:sz w:val="24"/>
              <w:szCs w:val="20"/>
              <w:highlight w:val="yellow"/>
              <w:lang w:val="en-GB"/>
              <w:rPrChange w:id="273" w:author="USA" w:date="2022-05-11T18:41:00Z">
                <w:rPr>
                  <w:rFonts w:ascii="Times New Roman" w:eastAsia="Times New Roman" w:hAnsi="Times New Roman" w:cs="Times New Roman"/>
                  <w:sz w:val="24"/>
                  <w:szCs w:val="20"/>
                  <w:lang w:val="en-GB"/>
                </w:rPr>
              </w:rPrChange>
            </w:rPr>
            <w:delText>[</w:delText>
          </w:r>
        </w:del>
        <w:del w:id="274" w:author="USA" w:date="2022-05-12T10:54:00Z">
          <w:r w:rsidRPr="00C33FF0" w:rsidDel="00C33FF0">
            <w:rPr>
              <w:rFonts w:ascii="Times New Roman" w:eastAsia="Times New Roman" w:hAnsi="Times New Roman" w:cs="Times New Roman"/>
              <w:sz w:val="24"/>
              <w:szCs w:val="20"/>
              <w:highlight w:val="yellow"/>
              <w:lang w:val="en-GB"/>
              <w:rPrChange w:id="275" w:author="USA" w:date="2022-05-12T10:54:00Z">
                <w:rPr>
                  <w:rFonts w:ascii="Times New Roman" w:eastAsia="Times New Roman" w:hAnsi="Times New Roman" w:cs="Times New Roman"/>
                  <w:sz w:val="24"/>
                  <w:szCs w:val="20"/>
                  <w:lang w:val="en-GB"/>
                </w:rPr>
              </w:rPrChange>
            </w:rPr>
            <w:delText>in international airspace and` waters (i.e.</w:delText>
          </w:r>
          <w:r w:rsidRPr="00D942DF" w:rsidDel="00C33FF0">
            <w:rPr>
              <w:rFonts w:ascii="Times New Roman" w:eastAsia="Times New Roman" w:hAnsi="Times New Roman" w:cs="Times New Roman"/>
              <w:sz w:val="24"/>
              <w:szCs w:val="20"/>
              <w:lang w:val="en-GB"/>
            </w:rPr>
            <w:delText xml:space="preserve"> </w:delText>
          </w:r>
        </w:del>
        <w:r w:rsidRPr="00D942DF">
          <w:rPr>
            <w:rFonts w:ascii="Times New Roman" w:eastAsia="Times New Roman" w:hAnsi="Times New Roman" w:cs="Times New Roman"/>
            <w:sz w:val="24"/>
            <w:szCs w:val="20"/>
            <w:lang w:val="en-GB"/>
          </w:rPr>
          <w:t>outside national territories</w:t>
        </w:r>
        <w:del w:id="276" w:author="USA" w:date="2022-05-12T10:54:00Z">
          <w:r w:rsidRPr="00C33FF0" w:rsidDel="00C33FF0">
            <w:rPr>
              <w:rFonts w:ascii="Times New Roman" w:eastAsia="Times New Roman" w:hAnsi="Times New Roman" w:cs="Times New Roman"/>
              <w:sz w:val="24"/>
              <w:szCs w:val="20"/>
              <w:highlight w:val="yellow"/>
              <w:lang w:val="en-GB"/>
              <w:rPrChange w:id="277" w:author="USA" w:date="2022-05-12T10:54:00Z">
                <w:rPr>
                  <w:rFonts w:ascii="Times New Roman" w:eastAsia="Times New Roman" w:hAnsi="Times New Roman" w:cs="Times New Roman"/>
                  <w:sz w:val="24"/>
                  <w:szCs w:val="20"/>
                  <w:lang w:val="en-GB"/>
                </w:rPr>
              </w:rPrChange>
            </w:rPr>
            <w:delText>)</w:delText>
          </w:r>
        </w:del>
        <w:del w:id="278" w:author="USA" w:date="2022-05-11T18:41:00Z">
          <w:r w:rsidRPr="00B41C14" w:rsidDel="00B41C14">
            <w:rPr>
              <w:rFonts w:ascii="Times New Roman" w:eastAsia="Times New Roman" w:hAnsi="Times New Roman" w:cs="Times New Roman"/>
              <w:sz w:val="24"/>
              <w:szCs w:val="20"/>
              <w:highlight w:val="yellow"/>
              <w:lang w:val="en-GB"/>
              <w:rPrChange w:id="279" w:author="USA" w:date="2022-05-11T18:41:00Z">
                <w:rPr>
                  <w:rFonts w:ascii="Times New Roman" w:eastAsia="Times New Roman" w:hAnsi="Times New Roman" w:cs="Times New Roman"/>
                  <w:sz w:val="24"/>
                  <w:szCs w:val="20"/>
                  <w:lang w:val="en-GB"/>
                </w:rPr>
              </w:rPrChange>
            </w:rPr>
            <w:delText>]</w:delText>
          </w:r>
        </w:del>
        <w:r w:rsidRPr="00D942DF">
          <w:rPr>
            <w:rFonts w:ascii="Times New Roman" w:eastAsia="Times New Roman" w:hAnsi="Times New Roman" w:cs="Times New Roman"/>
            <w:sz w:val="24"/>
            <w:szCs w:val="20"/>
            <w:lang w:val="en-GB"/>
          </w:rPr>
          <w:t xml:space="preserve"> (e.g. to fight against piracy, to escort ships, for deep sea rescue, for search and rescue/emergency operations at sea, etc</w:t>
        </w:r>
      </w:ins>
      <w:ins w:id="280" w:author="USA" w:date="2022-06-02T13:27:00Z">
        <w:r w:rsidR="00270A82" w:rsidRPr="00616D6E">
          <w:rPr>
            <w:rFonts w:ascii="Times New Roman" w:eastAsia="Times New Roman" w:hAnsi="Times New Roman" w:cs="Times New Roman"/>
            <w:sz w:val="24"/>
            <w:szCs w:val="20"/>
            <w:highlight w:val="yellow"/>
            <w:lang w:val="en-GB"/>
            <w:rPrChange w:id="281" w:author="USA" w:date="2022-06-15T16:17:00Z">
              <w:rPr>
                <w:rFonts w:ascii="Times New Roman" w:eastAsia="Times New Roman" w:hAnsi="Times New Roman" w:cs="Times New Roman"/>
                <w:sz w:val="24"/>
                <w:szCs w:val="20"/>
                <w:lang w:val="en-GB"/>
              </w:rPr>
            </w:rPrChange>
          </w:rPr>
          <w:t>.</w:t>
        </w:r>
      </w:ins>
      <w:ins w:id="282" w:author="John Mettrop" w:date="2022-04-08T20:28:00Z">
        <w:r w:rsidRPr="00D942DF">
          <w:rPr>
            <w:rFonts w:ascii="Times New Roman" w:eastAsia="Times New Roman" w:hAnsi="Times New Roman" w:cs="Times New Roman"/>
            <w:sz w:val="24"/>
            <w:szCs w:val="20"/>
            <w:lang w:val="en-GB"/>
          </w:rPr>
          <w:t>). It should be noted however that these systems are not considered as safety-of-life systems.</w:t>
        </w:r>
        <w:del w:id="283" w:author="USA" w:date="2022-05-11T18:41:00Z">
          <w:r w:rsidRPr="00B41C14" w:rsidDel="00B41C14">
            <w:rPr>
              <w:rFonts w:ascii="Times New Roman" w:eastAsia="Times New Roman" w:hAnsi="Times New Roman" w:cs="Times New Roman"/>
              <w:sz w:val="24"/>
              <w:szCs w:val="20"/>
              <w:highlight w:val="yellow"/>
              <w:lang w:val="en-GB"/>
              <w:rPrChange w:id="284" w:author="USA" w:date="2022-05-11T18:42:00Z">
                <w:rPr>
                  <w:rFonts w:ascii="Times New Roman" w:eastAsia="Times New Roman" w:hAnsi="Times New Roman" w:cs="Times New Roman"/>
                  <w:sz w:val="24"/>
                  <w:szCs w:val="20"/>
                  <w:lang w:val="en-GB"/>
                </w:rPr>
              </w:rPrChange>
            </w:rPr>
            <w:delText>]</w:delText>
          </w:r>
        </w:del>
      </w:ins>
    </w:p>
    <w:p w14:paraId="169F9F4D" w14:textId="59F8F307" w:rsidR="00D942DF" w:rsidRPr="00D942DF" w:rsidDel="00B41C14" w:rsidRDefault="00D942DF" w:rsidP="00D942DF">
      <w:pPr>
        <w:tabs>
          <w:tab w:val="left" w:pos="1134"/>
          <w:tab w:val="left" w:pos="1871"/>
          <w:tab w:val="left" w:pos="2268"/>
        </w:tabs>
        <w:overflowPunct w:val="0"/>
        <w:autoSpaceDE w:val="0"/>
        <w:autoSpaceDN w:val="0"/>
        <w:adjustRightInd w:val="0"/>
        <w:spacing w:before="120" w:line="240" w:lineRule="auto"/>
        <w:jc w:val="left"/>
        <w:textAlignment w:val="baseline"/>
        <w:rPr>
          <w:ins w:id="285" w:author="John Mettrop" w:date="2022-04-08T20:29:00Z"/>
          <w:del w:id="286" w:author="USA" w:date="2022-05-11T18:42:00Z"/>
          <w:rFonts w:ascii="Times New Roman" w:eastAsia="Times New Roman" w:hAnsi="Times New Roman" w:cs="Times New Roman"/>
          <w:i/>
          <w:iCs/>
          <w:sz w:val="24"/>
          <w:szCs w:val="20"/>
          <w:lang w:val="en-GB"/>
        </w:rPr>
      </w:pPr>
      <w:ins w:id="287" w:author="John Mettrop" w:date="2022-04-08T20:28:00Z">
        <w:del w:id="288" w:author="USA" w:date="2022-05-11T18:42:00Z">
          <w:r w:rsidRPr="00B41C14" w:rsidDel="00B41C14">
            <w:rPr>
              <w:rFonts w:ascii="Times New Roman" w:eastAsia="Times New Roman" w:hAnsi="Times New Roman" w:cs="Times New Roman"/>
              <w:i/>
              <w:iCs/>
              <w:sz w:val="24"/>
              <w:szCs w:val="20"/>
              <w:highlight w:val="yellow"/>
              <w:lang w:val="en-GB"/>
              <w:rPrChange w:id="289" w:author="USA" w:date="2022-05-11T18:42:00Z">
                <w:rPr>
                  <w:rFonts w:ascii="Times New Roman" w:eastAsia="Times New Roman" w:hAnsi="Times New Roman" w:cs="Times New Roman"/>
                  <w:i/>
                  <w:iCs/>
                  <w:sz w:val="24"/>
                  <w:szCs w:val="20"/>
                  <w:lang w:val="en-GB"/>
                </w:rPr>
              </w:rPrChange>
            </w:rPr>
            <w:delText xml:space="preserve">[Editor’s note : the above paragraph is a proposed merger of 3 alternatives </w:delText>
          </w:r>
        </w:del>
      </w:ins>
      <w:ins w:id="290" w:author="John Mettrop" w:date="2022-04-08T20:29:00Z">
        <w:del w:id="291" w:author="USA" w:date="2022-05-11T18:42:00Z">
          <w:r w:rsidRPr="00B41C14" w:rsidDel="00B41C14">
            <w:rPr>
              <w:rFonts w:ascii="Times New Roman" w:eastAsia="Times New Roman" w:hAnsi="Times New Roman" w:cs="Times New Roman"/>
              <w:i/>
              <w:iCs/>
              <w:sz w:val="24"/>
              <w:szCs w:val="20"/>
              <w:highlight w:val="yellow"/>
              <w:lang w:val="en-GB"/>
              <w:rPrChange w:id="292" w:author="USA" w:date="2022-05-11T18:42:00Z">
                <w:rPr>
                  <w:rFonts w:ascii="Times New Roman" w:eastAsia="Times New Roman" w:hAnsi="Times New Roman" w:cs="Times New Roman"/>
                  <w:i/>
                  <w:iCs/>
                  <w:sz w:val="24"/>
                  <w:szCs w:val="20"/>
                  <w:lang w:val="en-GB"/>
                </w:rPr>
              </w:rPrChange>
            </w:rPr>
            <w:delText>submitted to the meeting</w:delText>
          </w:r>
        </w:del>
      </w:ins>
      <w:ins w:id="293" w:author="John Mettrop" w:date="2022-04-11T10:38:00Z">
        <w:del w:id="294" w:author="USA" w:date="2022-05-11T18:42:00Z">
          <w:r w:rsidRPr="00B41C14" w:rsidDel="00B41C14">
            <w:rPr>
              <w:rFonts w:ascii="Times New Roman" w:eastAsia="Times New Roman" w:hAnsi="Times New Roman" w:cs="Times New Roman"/>
              <w:i/>
              <w:iCs/>
              <w:sz w:val="24"/>
              <w:szCs w:val="20"/>
              <w:highlight w:val="yellow"/>
              <w:lang w:val="en-GB"/>
              <w:rPrChange w:id="295" w:author="USA" w:date="2022-05-11T18:42:00Z">
                <w:rPr>
                  <w:rFonts w:ascii="Times New Roman" w:eastAsia="Times New Roman" w:hAnsi="Times New Roman" w:cs="Times New Roman"/>
                  <w:i/>
                  <w:iCs/>
                  <w:sz w:val="24"/>
                  <w:szCs w:val="20"/>
                  <w:lang w:val="en-GB"/>
                </w:rPr>
              </w:rPrChange>
            </w:rPr>
            <w:delText xml:space="preserve"> in contrib</w:delText>
          </w:r>
        </w:del>
      </w:ins>
      <w:ins w:id="296" w:author="John Mettrop" w:date="2022-04-11T10:39:00Z">
        <w:del w:id="297" w:author="USA" w:date="2022-05-11T18:42:00Z">
          <w:r w:rsidRPr="00B41C14" w:rsidDel="00B41C14">
            <w:rPr>
              <w:rFonts w:ascii="Times New Roman" w:eastAsia="Times New Roman" w:hAnsi="Times New Roman" w:cs="Times New Roman"/>
              <w:i/>
              <w:iCs/>
              <w:sz w:val="24"/>
              <w:szCs w:val="20"/>
              <w:highlight w:val="yellow"/>
              <w:lang w:val="en-GB"/>
              <w:rPrChange w:id="298" w:author="USA" w:date="2022-05-11T18:42:00Z">
                <w:rPr>
                  <w:rFonts w:ascii="Times New Roman" w:eastAsia="Times New Roman" w:hAnsi="Times New Roman" w:cs="Times New Roman"/>
                  <w:i/>
                  <w:iCs/>
                  <w:sz w:val="24"/>
                  <w:szCs w:val="20"/>
                  <w:lang w:val="en-GB"/>
                </w:rPr>
              </w:rPrChange>
            </w:rPr>
            <w:delText xml:space="preserve">utions </w:delText>
          </w:r>
        </w:del>
      </w:ins>
      <w:ins w:id="299" w:author="John Mettrop" w:date="2022-04-11T10:38:00Z">
        <w:del w:id="300" w:author="USA" w:date="2022-05-11T18:42:00Z">
          <w:r w:rsidRPr="00B41C14" w:rsidDel="00B41C14">
            <w:rPr>
              <w:rFonts w:ascii="Times New Roman" w:eastAsia="Times New Roman" w:hAnsi="Times New Roman" w:cs="Times New Roman"/>
              <w:i/>
              <w:iCs/>
              <w:sz w:val="24"/>
              <w:szCs w:val="20"/>
              <w:highlight w:val="yellow"/>
              <w:lang w:val="en-GB"/>
              <w:rPrChange w:id="301" w:author="USA" w:date="2022-05-11T18:42:00Z">
                <w:rPr>
                  <w:rFonts w:ascii="Times New Roman" w:eastAsia="Times New Roman" w:hAnsi="Times New Roman" w:cs="Times New Roman"/>
                  <w:i/>
                  <w:iCs/>
                  <w:sz w:val="24"/>
                  <w:szCs w:val="20"/>
                  <w:lang w:val="en-GB"/>
                </w:rPr>
              </w:rPrChange>
            </w:rPr>
            <w:delText>5B/497, 5B/503, B/506</w:delText>
          </w:r>
        </w:del>
      </w:ins>
      <w:ins w:id="302" w:author="John Mettrop" w:date="2022-04-08T20:55:00Z">
        <w:del w:id="303" w:author="USA" w:date="2022-05-11T18:42:00Z">
          <w:r w:rsidRPr="00B41C14" w:rsidDel="00B41C14">
            <w:rPr>
              <w:rFonts w:ascii="Times New Roman" w:eastAsia="Times New Roman" w:hAnsi="Times New Roman" w:cs="Times New Roman"/>
              <w:i/>
              <w:iCs/>
              <w:sz w:val="24"/>
              <w:szCs w:val="20"/>
              <w:highlight w:val="yellow"/>
              <w:lang w:val="en-GB"/>
              <w:rPrChange w:id="304" w:author="USA" w:date="2022-05-11T18:42:00Z">
                <w:rPr>
                  <w:rFonts w:ascii="Times New Roman" w:eastAsia="Times New Roman" w:hAnsi="Times New Roman" w:cs="Times New Roman"/>
                  <w:i/>
                  <w:iCs/>
                  <w:sz w:val="24"/>
                  <w:szCs w:val="20"/>
                  <w:lang w:val="en-GB"/>
                </w:rPr>
              </w:rPrChange>
            </w:rPr>
            <w:delText xml:space="preserve"> but has not been agreed</w:delText>
          </w:r>
        </w:del>
      </w:ins>
      <w:ins w:id="305" w:author="John Mettrop" w:date="2022-04-08T20:29:00Z">
        <w:del w:id="306" w:author="USA" w:date="2022-05-11T18:42:00Z">
          <w:r w:rsidRPr="00B41C14" w:rsidDel="00B41C14">
            <w:rPr>
              <w:rFonts w:ascii="Times New Roman" w:eastAsia="Times New Roman" w:hAnsi="Times New Roman" w:cs="Times New Roman"/>
              <w:i/>
              <w:iCs/>
              <w:sz w:val="24"/>
              <w:szCs w:val="20"/>
              <w:highlight w:val="yellow"/>
              <w:lang w:val="en-GB"/>
              <w:rPrChange w:id="307" w:author="USA" w:date="2022-05-11T18:42:00Z">
                <w:rPr>
                  <w:rFonts w:ascii="Times New Roman" w:eastAsia="Times New Roman" w:hAnsi="Times New Roman" w:cs="Times New Roman"/>
                  <w:i/>
                  <w:iCs/>
                  <w:sz w:val="24"/>
                  <w:szCs w:val="20"/>
                  <w:lang w:val="en-GB"/>
                </w:rPr>
              </w:rPrChange>
            </w:rPr>
            <w:delText>]</w:delText>
          </w:r>
        </w:del>
      </w:ins>
    </w:p>
    <w:p w14:paraId="04AF14C2" w14:textId="6FFC38C1" w:rsidR="00D942DF" w:rsidRPr="00D942DF" w:rsidRDefault="00D942DF" w:rsidP="00D942DF">
      <w:pPr>
        <w:tabs>
          <w:tab w:val="left" w:pos="1134"/>
          <w:tab w:val="left" w:pos="1871"/>
          <w:tab w:val="left" w:pos="2268"/>
        </w:tabs>
        <w:overflowPunct w:val="0"/>
        <w:autoSpaceDE w:val="0"/>
        <w:autoSpaceDN w:val="0"/>
        <w:adjustRightInd w:val="0"/>
        <w:spacing w:before="120" w:line="240" w:lineRule="auto"/>
        <w:jc w:val="left"/>
        <w:textAlignment w:val="baseline"/>
        <w:rPr>
          <w:ins w:id="308" w:author="John Mettrop" w:date="2022-04-08T20:28:00Z"/>
          <w:rFonts w:ascii="Times New Roman" w:eastAsia="Times New Roman" w:hAnsi="Times New Roman" w:cs="Times New Roman"/>
          <w:color w:val="FF0000"/>
          <w:sz w:val="24"/>
          <w:szCs w:val="20"/>
          <w:lang w:val="en-GB"/>
          <w:rPrChange w:id="309" w:author="John Mettrop" w:date="2022-04-08T21:08:00Z">
            <w:rPr>
              <w:ins w:id="310" w:author="John Mettrop" w:date="2022-04-08T20:28:00Z"/>
            </w:rPr>
          </w:rPrChange>
        </w:rPr>
      </w:pPr>
      <w:ins w:id="311" w:author="John Mettrop" w:date="2022-04-08T20:29:00Z">
        <w:del w:id="312" w:author="USA" w:date="2022-05-12T10:55:00Z">
          <w:r w:rsidRPr="00C33FF0" w:rsidDel="00C33FF0">
            <w:rPr>
              <w:rFonts w:ascii="Times New Roman" w:eastAsia="Times New Roman" w:hAnsi="Times New Roman" w:cs="Times New Roman"/>
              <w:sz w:val="24"/>
              <w:szCs w:val="20"/>
              <w:highlight w:val="yellow"/>
              <w:lang w:val="en-GB"/>
              <w:rPrChange w:id="313" w:author="USA" w:date="2022-05-12T10:55:00Z">
                <w:rPr>
                  <w:rFonts w:ascii="Times New Roman" w:eastAsia="Times New Roman" w:hAnsi="Times New Roman" w:cs="Times New Roman"/>
                  <w:sz w:val="24"/>
                  <w:szCs w:val="20"/>
                  <w:lang w:val="en-GB"/>
                </w:rPr>
              </w:rPrChange>
            </w:rPr>
            <w:delText xml:space="preserve">[For the purpose of this Recommendation “international airspace” and “international waters” mean the areas which are outside of and beyond the jurisdiction of any Member State of </w:delText>
          </w:r>
        </w:del>
      </w:ins>
      <w:ins w:id="314" w:author="John Mettrop" w:date="2022-04-08T20:30:00Z">
        <w:del w:id="315" w:author="USA" w:date="2022-05-12T10:55:00Z">
          <w:r w:rsidRPr="00C33FF0" w:rsidDel="00C33FF0">
            <w:rPr>
              <w:rFonts w:ascii="Times New Roman" w:eastAsia="Times New Roman" w:hAnsi="Times New Roman" w:cs="Times New Roman"/>
              <w:sz w:val="24"/>
              <w:szCs w:val="20"/>
              <w:highlight w:val="yellow"/>
              <w:lang w:val="en-GB"/>
              <w:rPrChange w:id="316" w:author="USA" w:date="2022-05-12T10:55:00Z">
                <w:rPr>
                  <w:rFonts w:ascii="Times New Roman" w:eastAsia="Times New Roman" w:hAnsi="Times New Roman" w:cs="Times New Roman"/>
                  <w:sz w:val="24"/>
                  <w:szCs w:val="20"/>
                  <w:lang w:val="en-GB"/>
                </w:rPr>
              </w:rPrChange>
            </w:rPr>
            <w:delText xml:space="preserve">the </w:delText>
          </w:r>
        </w:del>
      </w:ins>
      <w:ins w:id="317" w:author="John Mettrop" w:date="2022-04-08T20:29:00Z">
        <w:del w:id="318" w:author="USA" w:date="2022-05-12T10:55:00Z">
          <w:r w:rsidRPr="00C33FF0" w:rsidDel="00C33FF0">
            <w:rPr>
              <w:rFonts w:ascii="Times New Roman" w:eastAsia="Times New Roman" w:hAnsi="Times New Roman" w:cs="Times New Roman"/>
              <w:sz w:val="24"/>
              <w:szCs w:val="20"/>
              <w:highlight w:val="yellow"/>
              <w:lang w:val="en-GB"/>
              <w:rPrChange w:id="319" w:author="USA" w:date="2022-05-12T10:55:00Z">
                <w:rPr>
                  <w:rFonts w:ascii="Times New Roman" w:eastAsia="Times New Roman" w:hAnsi="Times New Roman" w:cs="Times New Roman"/>
                  <w:sz w:val="24"/>
                  <w:szCs w:val="20"/>
                  <w:lang w:val="en-GB"/>
                </w:rPr>
              </w:rPrChange>
            </w:rPr>
            <w:delText>ITU.]</w:delText>
          </w:r>
        </w:del>
      </w:ins>
    </w:p>
    <w:p w14:paraId="4BBC0A67" w14:textId="77777777" w:rsidR="00D942DF" w:rsidRPr="00D942DF" w:rsidRDefault="00D942DF" w:rsidP="00D942DF">
      <w:pPr>
        <w:keepNext/>
        <w:keepLines/>
        <w:tabs>
          <w:tab w:val="left" w:pos="1134"/>
          <w:tab w:val="left" w:pos="1871"/>
          <w:tab w:val="left" w:pos="2268"/>
        </w:tabs>
        <w:overflowPunct w:val="0"/>
        <w:autoSpaceDE w:val="0"/>
        <w:autoSpaceDN w:val="0"/>
        <w:adjustRightInd w:val="0"/>
        <w:spacing w:before="280" w:line="240" w:lineRule="auto"/>
        <w:ind w:left="1134" w:hanging="1134"/>
        <w:jc w:val="left"/>
        <w:textAlignment w:val="baseline"/>
        <w:outlineLvl w:val="0"/>
        <w:rPr>
          <w:rFonts w:ascii="Times New Roman" w:eastAsia="Times New Roman" w:hAnsi="Times New Roman" w:cs="Times New Roman"/>
          <w:b/>
          <w:sz w:val="28"/>
          <w:szCs w:val="20"/>
          <w:lang w:val="en-GB"/>
        </w:rPr>
      </w:pPr>
      <w:r w:rsidRPr="00D942DF">
        <w:rPr>
          <w:rFonts w:ascii="Times New Roman" w:eastAsia="Times New Roman" w:hAnsi="Times New Roman" w:cs="Times New Roman"/>
          <w:b/>
          <w:sz w:val="28"/>
          <w:szCs w:val="20"/>
          <w:lang w:val="en-GB"/>
        </w:rPr>
        <w:t>2</w:t>
      </w:r>
      <w:r w:rsidRPr="00D942DF">
        <w:rPr>
          <w:rFonts w:ascii="Times New Roman" w:eastAsia="Times New Roman" w:hAnsi="Times New Roman" w:cs="Times New Roman"/>
          <w:b/>
          <w:sz w:val="28"/>
          <w:szCs w:val="20"/>
          <w:lang w:val="en-GB"/>
        </w:rPr>
        <w:tab/>
        <w:t>Operational deployment</w:t>
      </w:r>
    </w:p>
    <w:p w14:paraId="07E7E68A" w14:textId="20C925EB" w:rsidR="00D942DF" w:rsidRPr="00D942DF" w:rsidRDefault="00D942DF" w:rsidP="00D942DF">
      <w:pPr>
        <w:tabs>
          <w:tab w:val="left" w:pos="1134"/>
          <w:tab w:val="left" w:pos="1871"/>
          <w:tab w:val="left" w:pos="2268"/>
        </w:tabs>
        <w:overflowPunct w:val="0"/>
        <w:autoSpaceDE w:val="0"/>
        <w:autoSpaceDN w:val="0"/>
        <w:adjustRightInd w:val="0"/>
        <w:spacing w:before="120" w:line="240" w:lineRule="auto"/>
        <w:jc w:val="left"/>
        <w:textAlignment w:val="baseline"/>
        <w:rPr>
          <w:rFonts w:ascii="Times New Roman" w:eastAsia="Times New Roman" w:hAnsi="Times New Roman" w:cs="Times New Roman"/>
          <w:sz w:val="24"/>
          <w:szCs w:val="20"/>
          <w:lang w:val="en-GB"/>
        </w:rPr>
      </w:pPr>
      <w:r w:rsidRPr="00D942DF">
        <w:rPr>
          <w:rFonts w:ascii="Times New Roman" w:eastAsia="Times New Roman" w:hAnsi="Times New Roman" w:cs="Times New Roman"/>
          <w:sz w:val="24"/>
          <w:szCs w:val="20"/>
          <w:lang w:val="en-GB" w:eastAsia="ja-JP"/>
        </w:rPr>
        <w:t xml:space="preserve">Aeronautical mobile data links </w:t>
      </w:r>
      <w:ins w:id="320" w:author="John Mettrop" w:date="2022-04-08T20:55:00Z">
        <w:r w:rsidRPr="00D942DF">
          <w:rPr>
            <w:rFonts w:ascii="Times New Roman" w:eastAsia="Times New Roman" w:hAnsi="Times New Roman" w:cs="Times New Roman"/>
            <w:sz w:val="24"/>
            <w:szCs w:val="20"/>
            <w:lang w:val="en-GB" w:eastAsia="ja-JP"/>
          </w:rPr>
          <w:t xml:space="preserve">(AMDL) </w:t>
        </w:r>
      </w:ins>
      <w:r w:rsidRPr="00D942DF">
        <w:rPr>
          <w:rFonts w:ascii="Times New Roman" w:eastAsia="Times New Roman" w:hAnsi="Times New Roman" w:cs="Times New Roman"/>
          <w:sz w:val="24"/>
          <w:szCs w:val="20"/>
          <w:lang w:val="en-GB"/>
        </w:rPr>
        <w:t xml:space="preserve">are operated between aeronautical stations and aircraft stations, </w:t>
      </w:r>
      <w:del w:id="321" w:author="John Mettrop" w:date="2022-04-08T20:57:00Z">
        <w:r w:rsidRPr="00D942DF" w:rsidDel="00DC711E">
          <w:rPr>
            <w:rFonts w:ascii="Times New Roman" w:eastAsia="Times New Roman" w:hAnsi="Times New Roman" w:cs="Times New Roman"/>
            <w:sz w:val="24"/>
            <w:szCs w:val="20"/>
            <w:lang w:val="en-GB"/>
          </w:rPr>
          <w:delText xml:space="preserve">or </w:delText>
        </w:r>
      </w:del>
      <w:r w:rsidRPr="00D942DF">
        <w:rPr>
          <w:rFonts w:ascii="Times New Roman" w:eastAsia="Times New Roman" w:hAnsi="Times New Roman" w:cs="Times New Roman"/>
          <w:sz w:val="24"/>
          <w:szCs w:val="20"/>
          <w:lang w:val="en-GB"/>
        </w:rPr>
        <w:t xml:space="preserve">between aircraft stations </w:t>
      </w:r>
      <w:del w:id="322" w:author="USA" w:date="2022-06-02T13:28:00Z">
        <w:r w:rsidRPr="00616D6E" w:rsidDel="00270A82">
          <w:rPr>
            <w:rFonts w:ascii="Times New Roman" w:eastAsia="Times New Roman" w:hAnsi="Times New Roman" w:cs="Times New Roman"/>
            <w:sz w:val="24"/>
            <w:szCs w:val="20"/>
            <w:highlight w:val="yellow"/>
            <w:lang w:val="en-GB"/>
            <w:rPrChange w:id="323" w:author="USA" w:date="2022-06-15T16:17:00Z">
              <w:rPr>
                <w:rFonts w:ascii="Times New Roman" w:eastAsia="Times New Roman" w:hAnsi="Times New Roman" w:cs="Times New Roman"/>
                <w:sz w:val="24"/>
                <w:szCs w:val="20"/>
                <w:lang w:val="en-GB"/>
              </w:rPr>
            </w:rPrChange>
          </w:rPr>
          <w:delText>equipped</w:delText>
        </w:r>
        <w:r w:rsidRPr="00D942DF" w:rsidDel="00270A82">
          <w:rPr>
            <w:rFonts w:ascii="Times New Roman" w:eastAsia="Times New Roman" w:hAnsi="Times New Roman" w:cs="Times New Roman"/>
            <w:sz w:val="24"/>
            <w:szCs w:val="20"/>
            <w:lang w:val="en-GB"/>
          </w:rPr>
          <w:delText xml:space="preserve"> </w:delText>
        </w:r>
      </w:del>
      <w:ins w:id="324" w:author="John Mettrop" w:date="2022-04-08T20:57:00Z">
        <w:r w:rsidRPr="00D942DF">
          <w:rPr>
            <w:rFonts w:ascii="Times New Roman" w:eastAsia="Times New Roman" w:hAnsi="Times New Roman" w:cs="Times New Roman"/>
            <w:sz w:val="24"/>
            <w:szCs w:val="20"/>
            <w:lang w:val="en-GB"/>
          </w:rPr>
          <w:t xml:space="preserve">or </w:t>
        </w:r>
        <w:del w:id="325" w:author="USA" w:date="2022-05-11T18:44:00Z">
          <w:r w:rsidRPr="00231825" w:rsidDel="00231825">
            <w:rPr>
              <w:rFonts w:ascii="Times New Roman" w:eastAsia="Times New Roman" w:hAnsi="Times New Roman" w:cs="Times New Roman"/>
              <w:sz w:val="24"/>
              <w:szCs w:val="20"/>
              <w:highlight w:val="yellow"/>
              <w:lang w:val="en-GB"/>
              <w:rPrChange w:id="326" w:author="USA" w:date="2022-05-11T18:44:00Z">
                <w:rPr/>
              </w:rPrChange>
            </w:rPr>
            <w:delText>[</w:delText>
          </w:r>
        </w:del>
        <w:r w:rsidRPr="00D942DF">
          <w:rPr>
            <w:rFonts w:ascii="Times New Roman" w:eastAsia="Times New Roman" w:hAnsi="Times New Roman" w:cs="Times New Roman"/>
            <w:sz w:val="24"/>
            <w:szCs w:val="20"/>
            <w:lang w:val="en-GB"/>
          </w:rPr>
          <w:t>between aircraft stations and ship stations</w:t>
        </w:r>
        <w:del w:id="327" w:author="USA" w:date="2022-05-11T18:44:00Z">
          <w:r w:rsidRPr="00D942DF" w:rsidDel="00231825">
            <w:rPr>
              <w:rFonts w:ascii="Times New Roman" w:eastAsia="Times New Roman" w:hAnsi="Times New Roman" w:cs="Times New Roman"/>
              <w:sz w:val="24"/>
              <w:szCs w:val="20"/>
              <w:lang w:val="en-GB"/>
            </w:rPr>
            <w:delText xml:space="preserve"> </w:delText>
          </w:r>
          <w:r w:rsidRPr="00231825" w:rsidDel="00231825">
            <w:rPr>
              <w:rFonts w:ascii="Times New Roman" w:eastAsia="Times New Roman" w:hAnsi="Times New Roman" w:cs="Times New Roman"/>
              <w:sz w:val="24"/>
              <w:szCs w:val="20"/>
              <w:highlight w:val="yellow"/>
              <w:lang w:val="en-GB"/>
              <w:rPrChange w:id="328" w:author="USA" w:date="2022-05-11T18:44:00Z">
                <w:rPr>
                  <w:rFonts w:ascii="Times New Roman" w:eastAsia="Times New Roman" w:hAnsi="Times New Roman" w:cs="Times New Roman"/>
                  <w:sz w:val="24"/>
                  <w:szCs w:val="20"/>
                  <w:lang w:val="en-GB"/>
                </w:rPr>
              </w:rPrChange>
            </w:rPr>
            <w:delText>]</w:delText>
          </w:r>
        </w:del>
        <w:r w:rsidRPr="00D942DF">
          <w:rPr>
            <w:rFonts w:ascii="Times New Roman" w:eastAsia="Times New Roman" w:hAnsi="Times New Roman" w:cs="Times New Roman"/>
            <w:sz w:val="24"/>
            <w:szCs w:val="20"/>
            <w:lang w:val="en-GB"/>
          </w:rPr>
          <w:t xml:space="preserve"> </w:t>
        </w:r>
      </w:ins>
      <w:r w:rsidRPr="00D942DF">
        <w:rPr>
          <w:rFonts w:ascii="Times New Roman" w:eastAsia="Times New Roman" w:hAnsi="Times New Roman" w:cs="Times New Roman"/>
          <w:sz w:val="24"/>
          <w:szCs w:val="20"/>
          <w:lang w:val="en-GB"/>
        </w:rPr>
        <w:t xml:space="preserve">with </w:t>
      </w:r>
      <w:del w:id="329" w:author="John Mettrop" w:date="2022-04-08T20:58:00Z">
        <w:r w:rsidRPr="00D942DF" w:rsidDel="00DC711E">
          <w:rPr>
            <w:rFonts w:ascii="Times New Roman" w:eastAsia="Times New Roman" w:hAnsi="Times New Roman" w:cs="Times New Roman"/>
            <w:sz w:val="24"/>
            <w:szCs w:val="20"/>
            <w:lang w:val="en-GB"/>
          </w:rPr>
          <w:delText xml:space="preserve">AMS data links </w:delText>
        </w:r>
      </w:del>
      <w:r w:rsidRPr="00D942DF">
        <w:rPr>
          <w:rFonts w:ascii="Times New Roman" w:eastAsia="Times New Roman" w:hAnsi="Times New Roman" w:cs="Times New Roman"/>
          <w:sz w:val="24"/>
          <w:szCs w:val="20"/>
          <w:lang w:val="en-GB"/>
        </w:rPr>
        <w:t>(</w:t>
      </w:r>
      <w:ins w:id="330" w:author="John Mettrop" w:date="2022-04-08T20:58:00Z">
        <w:del w:id="331" w:author="USA" w:date="2022-05-11T18:43:00Z">
          <w:r w:rsidRPr="00B41C14" w:rsidDel="00B41C14">
            <w:rPr>
              <w:rFonts w:ascii="Times New Roman" w:eastAsia="Times New Roman" w:hAnsi="Times New Roman" w:cs="Times New Roman"/>
              <w:sz w:val="24"/>
              <w:szCs w:val="20"/>
              <w:highlight w:val="yellow"/>
              <w:lang w:val="en-GB"/>
              <w:rPrChange w:id="332" w:author="USA" w:date="2022-05-11T18:43:00Z">
                <w:rPr>
                  <w:rFonts w:ascii="Times New Roman" w:eastAsia="Times New Roman" w:hAnsi="Times New Roman" w:cs="Times New Roman"/>
                  <w:sz w:val="24"/>
                  <w:szCs w:val="20"/>
                  <w:lang w:val="en-GB"/>
                </w:rPr>
              </w:rPrChange>
            </w:rPr>
            <w:delText>M</w:delText>
          </w:r>
        </w:del>
      </w:ins>
      <w:r w:rsidRPr="00D942DF">
        <w:rPr>
          <w:rFonts w:ascii="Times New Roman" w:eastAsia="Times New Roman" w:hAnsi="Times New Roman" w:cs="Times New Roman"/>
          <w:sz w:val="24"/>
          <w:szCs w:val="20"/>
          <w:lang w:val="en-GB"/>
        </w:rPr>
        <w:t>A</w:t>
      </w:r>
      <w:ins w:id="333" w:author="USA" w:date="2022-05-11T18:43:00Z">
        <w:r w:rsidR="00B41C14" w:rsidRPr="00B41C14">
          <w:rPr>
            <w:rFonts w:ascii="Times New Roman" w:eastAsia="Times New Roman" w:hAnsi="Times New Roman" w:cs="Times New Roman"/>
            <w:sz w:val="24"/>
            <w:szCs w:val="20"/>
            <w:highlight w:val="yellow"/>
            <w:lang w:val="en-GB"/>
            <w:rPrChange w:id="334" w:author="USA" w:date="2022-05-11T18:43:00Z">
              <w:rPr>
                <w:rFonts w:ascii="Times New Roman" w:eastAsia="Times New Roman" w:hAnsi="Times New Roman" w:cs="Times New Roman"/>
                <w:sz w:val="24"/>
                <w:szCs w:val="20"/>
                <w:lang w:val="en-GB"/>
              </w:rPr>
            </w:rPrChange>
          </w:rPr>
          <w:t>M</w:t>
        </w:r>
      </w:ins>
      <w:r w:rsidRPr="00D942DF">
        <w:rPr>
          <w:rFonts w:ascii="Times New Roman" w:eastAsia="Times New Roman" w:hAnsi="Times New Roman" w:cs="Times New Roman"/>
          <w:sz w:val="24"/>
          <w:szCs w:val="20"/>
          <w:lang w:val="en-GB"/>
        </w:rPr>
        <w:t>DL</w:t>
      </w:r>
      <w:del w:id="335" w:author="John Mettrop" w:date="2022-04-08T20:58:00Z">
        <w:r w:rsidRPr="00D942DF" w:rsidDel="00DC711E">
          <w:rPr>
            <w:rFonts w:ascii="Times New Roman" w:eastAsia="Times New Roman" w:hAnsi="Times New Roman" w:cs="Times New Roman"/>
            <w:sz w:val="24"/>
            <w:szCs w:val="20"/>
            <w:lang w:val="en-GB"/>
          </w:rPr>
          <w:delText>)</w:delText>
        </w:r>
      </w:del>
      <w:r w:rsidRPr="00D942DF">
        <w:rPr>
          <w:rFonts w:ascii="Times New Roman" w:eastAsia="Times New Roman" w:hAnsi="Times New Roman" w:cs="Times New Roman"/>
          <w:sz w:val="24"/>
          <w:szCs w:val="20"/>
          <w:lang w:val="en-GB"/>
        </w:rPr>
        <w:t xml:space="preserve"> and can be deployed anywhere within a </w:t>
      </w:r>
      <w:del w:id="336" w:author="John Mettrop" w:date="2022-04-08T20:58:00Z">
        <w:r w:rsidRPr="00D942DF" w:rsidDel="00DC711E">
          <w:rPr>
            <w:rFonts w:ascii="Times New Roman" w:eastAsia="Times New Roman" w:hAnsi="Times New Roman" w:cs="Times New Roman"/>
            <w:sz w:val="24"/>
            <w:szCs w:val="20"/>
            <w:lang w:val="en-GB"/>
          </w:rPr>
          <w:delText xml:space="preserve">country </w:delText>
        </w:r>
      </w:del>
      <w:ins w:id="337" w:author="John Mettrop" w:date="2022-04-08T20:58:00Z">
        <w:r w:rsidRPr="00D942DF">
          <w:rPr>
            <w:rFonts w:ascii="Times New Roman" w:eastAsia="Times New Roman" w:hAnsi="Times New Roman" w:cs="Times New Roman"/>
            <w:sz w:val="24"/>
            <w:szCs w:val="20"/>
            <w:lang w:val="en-GB"/>
          </w:rPr>
          <w:t>countr</w:t>
        </w:r>
        <w:del w:id="338" w:author="USA" w:date="2022-06-02T13:28:00Z">
          <w:r w:rsidRPr="00616D6E" w:rsidDel="00270A82">
            <w:rPr>
              <w:rFonts w:ascii="Times New Roman" w:eastAsia="Times New Roman" w:hAnsi="Times New Roman" w:cs="Times New Roman"/>
              <w:sz w:val="24"/>
              <w:szCs w:val="20"/>
              <w:highlight w:val="yellow"/>
              <w:lang w:val="en-GB"/>
              <w:rPrChange w:id="339" w:author="USA" w:date="2022-06-15T16:17:00Z">
                <w:rPr>
                  <w:rFonts w:ascii="Times New Roman" w:eastAsia="Times New Roman" w:hAnsi="Times New Roman" w:cs="Times New Roman"/>
                  <w:sz w:val="24"/>
                  <w:szCs w:val="20"/>
                  <w:lang w:val="en-GB"/>
                </w:rPr>
              </w:rPrChange>
            </w:rPr>
            <w:delText>ies</w:delText>
          </w:r>
        </w:del>
      </w:ins>
      <w:ins w:id="340" w:author="USA" w:date="2022-06-02T13:28:00Z">
        <w:r w:rsidR="00270A82" w:rsidRPr="00616D6E">
          <w:rPr>
            <w:rFonts w:ascii="Times New Roman" w:eastAsia="Times New Roman" w:hAnsi="Times New Roman" w:cs="Times New Roman"/>
            <w:sz w:val="24"/>
            <w:szCs w:val="20"/>
            <w:highlight w:val="yellow"/>
            <w:lang w:val="en-GB"/>
            <w:rPrChange w:id="341" w:author="USA" w:date="2022-06-15T16:17:00Z">
              <w:rPr>
                <w:rFonts w:ascii="Times New Roman" w:eastAsia="Times New Roman" w:hAnsi="Times New Roman" w:cs="Times New Roman"/>
                <w:sz w:val="24"/>
                <w:szCs w:val="20"/>
                <w:lang w:val="en-GB"/>
              </w:rPr>
            </w:rPrChange>
          </w:rPr>
          <w:t>y</w:t>
        </w:r>
      </w:ins>
      <w:ins w:id="342" w:author="John Mettrop" w:date="2022-04-08T20:58:00Z">
        <w:r w:rsidRPr="00D942DF">
          <w:rPr>
            <w:rFonts w:ascii="Times New Roman" w:eastAsia="Times New Roman" w:hAnsi="Times New Roman" w:cs="Times New Roman"/>
            <w:sz w:val="24"/>
            <w:szCs w:val="20"/>
            <w:lang w:val="en-GB"/>
          </w:rPr>
          <w:t xml:space="preserve"> </w:t>
        </w:r>
      </w:ins>
      <w:r w:rsidRPr="00D942DF">
        <w:rPr>
          <w:rFonts w:ascii="Times New Roman" w:eastAsia="Times New Roman" w:hAnsi="Times New Roman" w:cs="Times New Roman"/>
          <w:sz w:val="24"/>
          <w:szCs w:val="20"/>
          <w:lang w:val="en-GB"/>
        </w:rPr>
        <w:t xml:space="preserve">whose administration has authorized their use </w:t>
      </w:r>
      <w:ins w:id="343" w:author="John Mettrop" w:date="2022-04-08T20:58:00Z">
        <w:r w:rsidRPr="00D942DF">
          <w:rPr>
            <w:rFonts w:ascii="Times New Roman" w:eastAsia="Times New Roman" w:hAnsi="Times New Roman" w:cs="Times New Roman"/>
            <w:sz w:val="24"/>
            <w:szCs w:val="20"/>
            <w:lang w:val="en-GB"/>
          </w:rPr>
          <w:t xml:space="preserve">or </w:t>
        </w:r>
        <w:del w:id="344" w:author="ANFR" w:date="2022-03-16T14:48:00Z">
          <w:r w:rsidRPr="00D942DF" w:rsidDel="00726066">
            <w:rPr>
              <w:rFonts w:ascii="Times New Roman" w:eastAsia="Times New Roman" w:hAnsi="Times New Roman" w:cs="Times New Roman"/>
              <w:sz w:val="24"/>
              <w:szCs w:val="20"/>
              <w:lang w:val="en-GB"/>
            </w:rPr>
            <w:delText xml:space="preserve">in </w:delText>
          </w:r>
        </w:del>
        <w:del w:id="345" w:author="USA" w:date="2022-05-11T18:45:00Z">
          <w:r w:rsidRPr="00231825" w:rsidDel="00231825">
            <w:rPr>
              <w:rFonts w:ascii="Times New Roman" w:eastAsia="Times New Roman" w:hAnsi="Times New Roman" w:cs="Times New Roman"/>
              <w:sz w:val="24"/>
              <w:szCs w:val="20"/>
              <w:highlight w:val="yellow"/>
              <w:lang w:val="en-GB"/>
              <w:rPrChange w:id="346" w:author="USA" w:date="2022-05-11T18:45:00Z">
                <w:rPr>
                  <w:rFonts w:ascii="Times New Roman" w:eastAsia="Times New Roman" w:hAnsi="Times New Roman" w:cs="Times New Roman"/>
                  <w:sz w:val="24"/>
                  <w:szCs w:val="20"/>
                  <w:lang w:val="en-GB"/>
                </w:rPr>
              </w:rPrChange>
            </w:rPr>
            <w:delText>[</w:delText>
          </w:r>
        </w:del>
        <w:r w:rsidRPr="00D942DF">
          <w:rPr>
            <w:rFonts w:ascii="Times New Roman" w:eastAsia="Times New Roman" w:hAnsi="Times New Roman" w:cs="Times New Roman"/>
            <w:sz w:val="24"/>
            <w:szCs w:val="20"/>
            <w:lang w:val="en-GB"/>
          </w:rPr>
          <w:t>outside national borders airspace and waters</w:t>
        </w:r>
        <w:del w:id="347" w:author="USA" w:date="2022-05-11T18:45:00Z">
          <w:r w:rsidRPr="00231825" w:rsidDel="00231825">
            <w:rPr>
              <w:rFonts w:ascii="Times New Roman" w:eastAsia="Times New Roman" w:hAnsi="Times New Roman" w:cs="Times New Roman"/>
              <w:sz w:val="24"/>
              <w:szCs w:val="20"/>
              <w:highlight w:val="yellow"/>
              <w:lang w:val="en-GB"/>
              <w:rPrChange w:id="348" w:author="USA" w:date="2022-05-11T18:45:00Z">
                <w:rPr>
                  <w:rFonts w:ascii="Times New Roman" w:eastAsia="Times New Roman" w:hAnsi="Times New Roman" w:cs="Times New Roman"/>
                  <w:sz w:val="24"/>
                  <w:szCs w:val="20"/>
                  <w:lang w:val="en-GB"/>
                </w:rPr>
              </w:rPrChange>
            </w:rPr>
            <w:delText>]</w:delText>
          </w:r>
        </w:del>
        <w:r w:rsidRPr="00D942DF">
          <w:rPr>
            <w:rFonts w:ascii="Times New Roman" w:eastAsia="Times New Roman" w:hAnsi="Times New Roman" w:cs="Times New Roman"/>
            <w:sz w:val="24"/>
            <w:szCs w:val="20"/>
            <w:lang w:val="en-GB"/>
          </w:rPr>
          <w:t xml:space="preserve">. The stations </w:t>
        </w:r>
        <w:del w:id="349" w:author="USA" w:date="2022-05-11T18:45:00Z">
          <w:r w:rsidRPr="00231825" w:rsidDel="00231825">
            <w:rPr>
              <w:rFonts w:ascii="Times New Roman" w:eastAsia="Times New Roman" w:hAnsi="Times New Roman" w:cs="Times New Roman"/>
              <w:sz w:val="24"/>
              <w:szCs w:val="20"/>
              <w:highlight w:val="yellow"/>
              <w:lang w:val="en-GB"/>
              <w:rPrChange w:id="350" w:author="USA" w:date="2022-05-11T18:45:00Z">
                <w:rPr>
                  <w:rFonts w:ascii="Times New Roman" w:eastAsia="Times New Roman" w:hAnsi="Times New Roman" w:cs="Times New Roman"/>
                  <w:sz w:val="24"/>
                  <w:szCs w:val="20"/>
                  <w:lang w:val="en-GB"/>
                </w:rPr>
              </w:rPrChange>
            </w:rPr>
            <w:delText>[</w:delText>
          </w:r>
        </w:del>
        <w:r w:rsidRPr="00D942DF">
          <w:rPr>
            <w:rFonts w:ascii="Times New Roman" w:eastAsia="Times New Roman" w:hAnsi="Times New Roman" w:cs="Times New Roman"/>
            <w:sz w:val="24"/>
            <w:szCs w:val="20"/>
            <w:lang w:val="en-GB"/>
          </w:rPr>
          <w:t>outside national borders airspace and waters are</w:t>
        </w:r>
        <w:del w:id="351" w:author="USA" w:date="2022-05-11T18:45:00Z">
          <w:r w:rsidRPr="00231825" w:rsidDel="00231825">
            <w:rPr>
              <w:rFonts w:ascii="Times New Roman" w:eastAsia="Times New Roman" w:hAnsi="Times New Roman" w:cs="Times New Roman"/>
              <w:sz w:val="24"/>
              <w:szCs w:val="20"/>
              <w:highlight w:val="yellow"/>
              <w:lang w:val="en-GB"/>
              <w:rPrChange w:id="352" w:author="USA" w:date="2022-05-11T18:45:00Z">
                <w:rPr>
                  <w:rFonts w:ascii="Times New Roman" w:eastAsia="Times New Roman" w:hAnsi="Times New Roman" w:cs="Times New Roman"/>
                  <w:sz w:val="24"/>
                  <w:szCs w:val="20"/>
                  <w:lang w:val="en-GB"/>
                </w:rPr>
              </w:rPrChange>
            </w:rPr>
            <w:delText>]</w:delText>
          </w:r>
        </w:del>
      </w:ins>
      <w:ins w:id="353" w:author="USA" w:date="2022-05-11T18:45:00Z">
        <w:r w:rsidR="00231825">
          <w:rPr>
            <w:rFonts w:ascii="Times New Roman" w:eastAsia="Times New Roman" w:hAnsi="Times New Roman" w:cs="Times New Roman"/>
            <w:sz w:val="24"/>
            <w:szCs w:val="20"/>
            <w:lang w:val="en-GB"/>
          </w:rPr>
          <w:t xml:space="preserve"> </w:t>
        </w:r>
      </w:ins>
      <w:ins w:id="354" w:author="John Mettrop" w:date="2022-04-08T20:58:00Z">
        <w:r w:rsidRPr="00D942DF">
          <w:rPr>
            <w:rFonts w:ascii="Times New Roman" w:eastAsia="Times New Roman" w:hAnsi="Times New Roman" w:cs="Times New Roman"/>
            <w:sz w:val="24"/>
            <w:szCs w:val="20"/>
            <w:lang w:val="en-GB"/>
          </w:rPr>
          <w:t>authorized by the administration of the flag state of the aircraft and/or ship.</w:t>
        </w:r>
        <w:del w:id="355" w:author="John Mettrop" w:date="2021-12-21T07:25:00Z">
          <w:r w:rsidRPr="00D942DF" w:rsidDel="009A1917">
            <w:rPr>
              <w:rFonts w:ascii="Times New Roman" w:eastAsia="Times New Roman" w:hAnsi="Times New Roman" w:cs="Times New Roman"/>
              <w:sz w:val="24"/>
              <w:szCs w:val="20"/>
              <w:lang w:val="en-GB"/>
            </w:rPr>
            <w:delText>in accordance with regulations.</w:delText>
          </w:r>
        </w:del>
      </w:ins>
      <w:del w:id="356" w:author="John Mettrop" w:date="2022-04-08T20:58:00Z">
        <w:r w:rsidRPr="00D942DF" w:rsidDel="00DC711E">
          <w:rPr>
            <w:rFonts w:ascii="Times New Roman" w:eastAsia="Times New Roman" w:hAnsi="Times New Roman" w:cs="Times New Roman"/>
            <w:sz w:val="24"/>
            <w:szCs w:val="20"/>
            <w:lang w:val="en-GB"/>
          </w:rPr>
          <w:delText>in accordance with regulations</w:delText>
        </w:r>
      </w:del>
      <w:del w:id="357" w:author="Chamova, Alisa" w:date="2022-04-14T11:07:00Z">
        <w:r w:rsidRPr="00D942DF" w:rsidDel="00DD00D3">
          <w:rPr>
            <w:rFonts w:ascii="Times New Roman" w:eastAsia="Times New Roman" w:hAnsi="Times New Roman" w:cs="Times New Roman"/>
            <w:sz w:val="24"/>
            <w:szCs w:val="20"/>
            <w:lang w:val="en-GB"/>
          </w:rPr>
          <w:delText>.</w:delText>
        </w:r>
      </w:del>
    </w:p>
    <w:p w14:paraId="6683FCCB" w14:textId="7BD79913" w:rsidR="00D942DF" w:rsidRPr="00D942DF" w:rsidRDefault="00D942DF" w:rsidP="00D942DF">
      <w:pPr>
        <w:tabs>
          <w:tab w:val="left" w:pos="1134"/>
          <w:tab w:val="left" w:pos="1871"/>
          <w:tab w:val="left" w:pos="2268"/>
        </w:tabs>
        <w:overflowPunct w:val="0"/>
        <w:autoSpaceDE w:val="0"/>
        <w:autoSpaceDN w:val="0"/>
        <w:adjustRightInd w:val="0"/>
        <w:spacing w:before="120" w:line="240" w:lineRule="auto"/>
        <w:jc w:val="left"/>
        <w:textAlignment w:val="baseline"/>
        <w:rPr>
          <w:ins w:id="358" w:author="John Mettrop" w:date="2022-04-08T21:01:00Z"/>
          <w:rFonts w:ascii="Times New Roman" w:eastAsia="Times New Roman" w:hAnsi="Times New Roman" w:cs="Times New Roman"/>
          <w:sz w:val="24"/>
          <w:szCs w:val="20"/>
          <w:lang w:val="en-GB"/>
        </w:rPr>
      </w:pPr>
      <w:ins w:id="359" w:author="John Mettrop" w:date="2022-04-08T21:01:00Z">
        <w:r w:rsidRPr="00D942DF">
          <w:rPr>
            <w:rFonts w:ascii="Times New Roman" w:eastAsia="Times New Roman" w:hAnsi="Times New Roman" w:cs="Times New Roman"/>
            <w:sz w:val="24"/>
            <w:szCs w:val="20"/>
            <w:lang w:val="en-GB"/>
          </w:rPr>
          <w:lastRenderedPageBreak/>
          <w:t>Depending on the area</w:t>
        </w:r>
        <w:r w:rsidRPr="00D942DF" w:rsidDel="000A2CEF">
          <w:rPr>
            <w:rFonts w:ascii="Times New Roman" w:eastAsia="Times New Roman" w:hAnsi="Times New Roman" w:cs="Times New Roman"/>
            <w:sz w:val="24"/>
            <w:szCs w:val="20"/>
            <w:lang w:val="en-GB"/>
          </w:rPr>
          <w:t xml:space="preserve"> </w:t>
        </w:r>
        <w:del w:id="360" w:author="USA" w:date="2022-05-12T10:55:00Z">
          <w:r w:rsidRPr="00C33FF0" w:rsidDel="00C33FF0">
            <w:rPr>
              <w:rFonts w:ascii="Times New Roman" w:eastAsia="Times New Roman" w:hAnsi="Times New Roman" w:cs="Times New Roman"/>
              <w:sz w:val="24"/>
              <w:szCs w:val="20"/>
              <w:highlight w:val="yellow"/>
              <w:lang w:val="en-GB"/>
              <w:rPrChange w:id="361" w:author="USA" w:date="2022-05-12T10:56:00Z">
                <w:rPr>
                  <w:rFonts w:ascii="Times New Roman" w:eastAsia="Times New Roman" w:hAnsi="Times New Roman" w:cs="Times New Roman"/>
                  <w:sz w:val="24"/>
                  <w:szCs w:val="20"/>
                  <w:lang w:val="en-GB"/>
                </w:rPr>
              </w:rPrChange>
            </w:rPr>
            <w:delText>in the international</w:delText>
          </w:r>
        </w:del>
      </w:ins>
      <w:ins w:id="362" w:author="USA" w:date="2022-05-12T10:55:00Z">
        <w:r w:rsidR="00C33FF0" w:rsidRPr="00C33FF0">
          <w:rPr>
            <w:rFonts w:ascii="Times New Roman" w:eastAsia="Times New Roman" w:hAnsi="Times New Roman" w:cs="Times New Roman"/>
            <w:sz w:val="24"/>
            <w:szCs w:val="20"/>
            <w:highlight w:val="yellow"/>
            <w:lang w:val="en-GB"/>
            <w:rPrChange w:id="363" w:author="USA" w:date="2022-05-12T10:56:00Z">
              <w:rPr>
                <w:rFonts w:ascii="Times New Roman" w:eastAsia="Times New Roman" w:hAnsi="Times New Roman" w:cs="Times New Roman"/>
                <w:sz w:val="24"/>
                <w:szCs w:val="20"/>
                <w:lang w:val="en-GB"/>
              </w:rPr>
            </w:rPrChange>
          </w:rPr>
          <w:t>outside national</w:t>
        </w:r>
      </w:ins>
      <w:ins w:id="364" w:author="John Mettrop" w:date="2022-04-08T21:01:00Z">
        <w:r w:rsidRPr="00D942DF">
          <w:rPr>
            <w:rFonts w:ascii="Times New Roman" w:eastAsia="Times New Roman" w:hAnsi="Times New Roman" w:cs="Times New Roman"/>
            <w:sz w:val="24"/>
            <w:szCs w:val="20"/>
            <w:lang w:val="en-GB"/>
          </w:rPr>
          <w:t xml:space="preserve"> airspace some of these operations</w:t>
        </w:r>
        <w:r w:rsidRPr="00D942DF" w:rsidDel="000A2CEF">
          <w:rPr>
            <w:rFonts w:ascii="Times New Roman" w:eastAsia="Times New Roman" w:hAnsi="Times New Roman" w:cs="Times New Roman"/>
            <w:sz w:val="24"/>
            <w:szCs w:val="20"/>
            <w:lang w:val="en-GB"/>
          </w:rPr>
          <w:t xml:space="preserve"> </w:t>
        </w:r>
        <w:r w:rsidRPr="00D942DF">
          <w:rPr>
            <w:rFonts w:ascii="Times New Roman" w:eastAsia="Times New Roman" w:hAnsi="Times New Roman" w:cs="Times New Roman"/>
            <w:sz w:val="24"/>
            <w:szCs w:val="20"/>
            <w:lang w:val="en-GB"/>
          </w:rPr>
          <w:t xml:space="preserve">can be planned in advance, whereas some other operations may take place  at an unpredictable time and location. </w:t>
        </w:r>
      </w:ins>
    </w:p>
    <w:p w14:paraId="7085EE94" w14:textId="5D37B5B1" w:rsidR="00D942DF" w:rsidRPr="00D942DF" w:rsidDel="00231825" w:rsidRDefault="00D942DF" w:rsidP="00D942DF">
      <w:pPr>
        <w:tabs>
          <w:tab w:val="left" w:pos="1134"/>
          <w:tab w:val="left" w:pos="1871"/>
          <w:tab w:val="left" w:pos="2268"/>
        </w:tabs>
        <w:overflowPunct w:val="0"/>
        <w:autoSpaceDE w:val="0"/>
        <w:autoSpaceDN w:val="0"/>
        <w:adjustRightInd w:val="0"/>
        <w:spacing w:before="120" w:line="240" w:lineRule="auto"/>
        <w:jc w:val="left"/>
        <w:textAlignment w:val="baseline"/>
        <w:rPr>
          <w:ins w:id="365" w:author="John Mettrop" w:date="2022-04-08T21:01:00Z"/>
          <w:del w:id="366" w:author="USA" w:date="2022-05-11T18:46:00Z"/>
          <w:rFonts w:ascii="Times New Roman" w:eastAsia="Times New Roman" w:hAnsi="Times New Roman" w:cs="Times New Roman"/>
          <w:sz w:val="24"/>
          <w:szCs w:val="20"/>
          <w:lang w:val="en-GB"/>
        </w:rPr>
      </w:pPr>
      <w:ins w:id="367" w:author="John Mettrop" w:date="2022-04-08T21:01:00Z">
        <w:del w:id="368" w:author="USA" w:date="2022-05-11T18:46:00Z">
          <w:r w:rsidRPr="00231825" w:rsidDel="00231825">
            <w:rPr>
              <w:rFonts w:ascii="Times New Roman" w:eastAsia="Times New Roman" w:hAnsi="Times New Roman" w:cs="Times New Roman"/>
              <w:sz w:val="24"/>
              <w:szCs w:val="20"/>
              <w:highlight w:val="yellow"/>
              <w:lang w:val="en-GB"/>
              <w:rPrChange w:id="369" w:author="USA" w:date="2022-05-11T18:46:00Z">
                <w:rPr>
                  <w:rFonts w:ascii="Times New Roman" w:eastAsia="Times New Roman" w:hAnsi="Times New Roman" w:cs="Times New Roman"/>
                  <w:sz w:val="24"/>
                  <w:szCs w:val="20"/>
                  <w:lang w:val="en-GB"/>
                </w:rPr>
              </w:rPrChange>
            </w:rPr>
            <w:delText>[Normally, activities of other states within the “exclusive economic zone” of a coastal State (up to 370 km from the baselines from which the breadth of the territorial see is measured), as defined in the United Nations Convention on the Law of the Sea, should follow a special regulatory regime which is established by the costal state. Therefore, states operating aircraft and ships with AMS and MMS systems onboard respectively within this zone shall have due regard to the rights and duties of this coastal State.]</w:delText>
          </w:r>
        </w:del>
      </w:ins>
    </w:p>
    <w:p w14:paraId="5D1EA71D" w14:textId="77777777" w:rsidR="00D942DF" w:rsidRPr="00D942DF" w:rsidRDefault="00D942DF" w:rsidP="00D942DF">
      <w:pPr>
        <w:tabs>
          <w:tab w:val="left" w:pos="1134"/>
          <w:tab w:val="left" w:pos="1871"/>
          <w:tab w:val="left" w:pos="2268"/>
        </w:tabs>
        <w:overflowPunct w:val="0"/>
        <w:autoSpaceDE w:val="0"/>
        <w:autoSpaceDN w:val="0"/>
        <w:adjustRightInd w:val="0"/>
        <w:spacing w:before="120" w:line="240" w:lineRule="auto"/>
        <w:jc w:val="left"/>
        <w:textAlignment w:val="baseline"/>
        <w:rPr>
          <w:rFonts w:ascii="Times New Roman" w:eastAsia="Times New Roman" w:hAnsi="Times New Roman" w:cs="Times New Roman"/>
          <w:sz w:val="24"/>
          <w:szCs w:val="20"/>
          <w:lang w:val="en-GB"/>
        </w:rPr>
      </w:pPr>
      <w:r w:rsidRPr="00D942DF">
        <w:rPr>
          <w:rFonts w:ascii="Times New Roman" w:eastAsia="Times New Roman" w:hAnsi="Times New Roman" w:cs="Times New Roman"/>
          <w:sz w:val="24"/>
          <w:szCs w:val="20"/>
          <w:lang w:val="en-GB"/>
        </w:rPr>
        <w:t>A</w:t>
      </w:r>
      <w:ins w:id="370" w:author="John Mettrop" w:date="2022-04-08T21:01:00Z">
        <w:r w:rsidRPr="00D942DF">
          <w:rPr>
            <w:rFonts w:ascii="Times New Roman" w:eastAsia="Times New Roman" w:hAnsi="Times New Roman" w:cs="Times New Roman"/>
            <w:sz w:val="24"/>
            <w:szCs w:val="20"/>
            <w:lang w:val="en-GB"/>
          </w:rPr>
          <w:t>M</w:t>
        </w:r>
      </w:ins>
      <w:r w:rsidRPr="00D942DF">
        <w:rPr>
          <w:rFonts w:ascii="Times New Roman" w:eastAsia="Times New Roman" w:hAnsi="Times New Roman" w:cs="Times New Roman"/>
          <w:sz w:val="24"/>
          <w:szCs w:val="20"/>
          <w:lang w:val="en-GB"/>
        </w:rPr>
        <w:t xml:space="preserve">DL includes transmission from and to, either aircraft stations or </w:t>
      </w:r>
      <w:del w:id="371" w:author="John Mettrop" w:date="2022-04-08T21:01:00Z">
        <w:r w:rsidRPr="00D942DF" w:rsidDel="00681F57">
          <w:rPr>
            <w:rFonts w:ascii="Times New Roman" w:eastAsia="Times New Roman" w:hAnsi="Times New Roman" w:cs="Times New Roman"/>
            <w:sz w:val="24"/>
            <w:szCs w:val="20"/>
            <w:lang w:val="en-GB"/>
          </w:rPr>
          <w:delText xml:space="preserve">a ground terminal considered as </w:delText>
        </w:r>
      </w:del>
      <w:r w:rsidRPr="00D942DF">
        <w:rPr>
          <w:rFonts w:ascii="Times New Roman" w:eastAsia="Times New Roman" w:hAnsi="Times New Roman" w:cs="Times New Roman"/>
          <w:sz w:val="24"/>
          <w:szCs w:val="20"/>
          <w:lang w:val="en-GB"/>
        </w:rPr>
        <w:t>an aeronautical station. These transmissions could use bidirectional air</w:t>
      </w:r>
      <w:r w:rsidRPr="00D942DF">
        <w:rPr>
          <w:rFonts w:ascii="Times New Roman" w:eastAsia="Times New Roman" w:hAnsi="Times New Roman" w:cs="Times New Roman"/>
          <w:sz w:val="24"/>
          <w:szCs w:val="20"/>
          <w:lang w:val="en-GB"/>
        </w:rPr>
        <w:noBreakHyphen/>
        <w:t>to</w:t>
      </w:r>
      <w:r w:rsidRPr="00D942DF">
        <w:rPr>
          <w:rFonts w:ascii="Times New Roman" w:eastAsia="Times New Roman" w:hAnsi="Times New Roman" w:cs="Times New Roman"/>
          <w:sz w:val="24"/>
          <w:szCs w:val="20"/>
          <w:lang w:val="en-GB"/>
        </w:rPr>
        <w:noBreakHyphen/>
        <w:t>ground links, or relay through another airborne platform using an air</w:t>
      </w:r>
      <w:r w:rsidRPr="00D942DF">
        <w:rPr>
          <w:rFonts w:ascii="Times New Roman" w:eastAsia="Times New Roman" w:hAnsi="Times New Roman" w:cs="Times New Roman"/>
          <w:sz w:val="24"/>
          <w:szCs w:val="20"/>
          <w:lang w:val="en-GB"/>
        </w:rPr>
        <w:noBreakHyphen/>
        <w:t>to</w:t>
      </w:r>
      <w:r w:rsidRPr="00D942DF">
        <w:rPr>
          <w:rFonts w:ascii="Times New Roman" w:eastAsia="Times New Roman" w:hAnsi="Times New Roman" w:cs="Times New Roman"/>
          <w:sz w:val="24"/>
          <w:szCs w:val="20"/>
          <w:lang w:val="en-GB"/>
        </w:rPr>
        <w:noBreakHyphen/>
        <w:t xml:space="preserve">air data link. Links can be either simplex or duplex. The link lengths </w:t>
      </w:r>
      <w:ins w:id="372" w:author="John Mettrop" w:date="2022-04-08T21:01:00Z">
        <w:r w:rsidRPr="00D942DF">
          <w:rPr>
            <w:rFonts w:ascii="Times New Roman" w:eastAsia="Times New Roman" w:hAnsi="Times New Roman" w:cs="Times New Roman"/>
            <w:sz w:val="24"/>
            <w:szCs w:val="20"/>
            <w:lang w:val="en-GB"/>
          </w:rPr>
          <w:t xml:space="preserve">may </w:t>
        </w:r>
      </w:ins>
      <w:r w:rsidRPr="00D942DF">
        <w:rPr>
          <w:rFonts w:ascii="Times New Roman" w:eastAsia="Times New Roman" w:hAnsi="Times New Roman" w:cs="Times New Roman"/>
          <w:sz w:val="24"/>
          <w:szCs w:val="20"/>
          <w:lang w:val="en-GB"/>
        </w:rPr>
        <w:t>vary greatly</w:t>
      </w:r>
      <w:ins w:id="373" w:author="John Mettrop" w:date="2022-04-08T21:01:00Z">
        <w:r w:rsidRPr="00D942DF">
          <w:rPr>
            <w:rFonts w:ascii="Times New Roman" w:eastAsia="Times New Roman" w:hAnsi="Times New Roman" w:cs="Times New Roman"/>
            <w:sz w:val="24"/>
            <w:szCs w:val="20"/>
            <w:lang w:val="en-GB"/>
          </w:rPr>
          <w:t>.</w:t>
        </w:r>
      </w:ins>
      <w:r w:rsidRPr="00D942DF">
        <w:rPr>
          <w:rFonts w:ascii="Times New Roman" w:eastAsia="Times New Roman" w:hAnsi="Times New Roman" w:cs="Times New Roman"/>
          <w:sz w:val="24"/>
          <w:szCs w:val="20"/>
          <w:lang w:val="en-GB"/>
        </w:rPr>
        <w:t xml:space="preserve"> </w:t>
      </w:r>
      <w:del w:id="374" w:author="John Mettrop" w:date="2022-04-08T21:01:00Z">
        <w:r w:rsidRPr="00D942DF" w:rsidDel="00681F57">
          <w:rPr>
            <w:rFonts w:ascii="Times New Roman" w:eastAsia="Times New Roman" w:hAnsi="Times New Roman" w:cs="Times New Roman"/>
            <w:sz w:val="24"/>
            <w:szCs w:val="20"/>
            <w:lang w:val="en-GB"/>
          </w:rPr>
          <w:delText>in these applications. Although some of the link lengths may be relatively short, many of the link lengths approach the radio line</w:delText>
        </w:r>
        <w:r w:rsidRPr="00D942DF" w:rsidDel="00681F57">
          <w:rPr>
            <w:rFonts w:ascii="Times New Roman" w:eastAsia="Times New Roman" w:hAnsi="Times New Roman" w:cs="Times New Roman"/>
            <w:sz w:val="24"/>
            <w:szCs w:val="20"/>
            <w:lang w:val="en-GB"/>
          </w:rPr>
          <w:noBreakHyphen/>
          <w:delText>of</w:delText>
        </w:r>
        <w:r w:rsidRPr="00D942DF" w:rsidDel="00681F57">
          <w:rPr>
            <w:rFonts w:ascii="Times New Roman" w:eastAsia="Times New Roman" w:hAnsi="Times New Roman" w:cs="Times New Roman"/>
            <w:sz w:val="24"/>
            <w:szCs w:val="20"/>
            <w:lang w:val="en-GB"/>
          </w:rPr>
          <w:noBreakHyphen/>
          <w:delText xml:space="preserve">sight distance. </w:delText>
        </w:r>
      </w:del>
      <w:r w:rsidRPr="00D942DF">
        <w:rPr>
          <w:rFonts w:ascii="Times New Roman" w:eastAsia="Times New Roman" w:hAnsi="Times New Roman" w:cs="Times New Roman"/>
          <w:sz w:val="24"/>
          <w:szCs w:val="20"/>
          <w:lang w:val="en-GB"/>
        </w:rPr>
        <w:t xml:space="preserve">The operational altitude of </w:t>
      </w:r>
      <w:del w:id="375" w:author="John Mettrop" w:date="2022-04-08T21:02:00Z">
        <w:r w:rsidRPr="00D942DF" w:rsidDel="00681F57">
          <w:rPr>
            <w:rFonts w:ascii="Times New Roman" w:eastAsia="Times New Roman" w:hAnsi="Times New Roman" w:cs="Times New Roman"/>
            <w:sz w:val="24"/>
            <w:szCs w:val="20"/>
            <w:lang w:val="en-GB"/>
          </w:rPr>
          <w:delText>airborne platforms</w:delText>
        </w:r>
      </w:del>
      <w:ins w:id="376" w:author="John Mettrop" w:date="2022-04-08T21:02:00Z">
        <w:r w:rsidRPr="00D942DF">
          <w:rPr>
            <w:rFonts w:ascii="Times New Roman" w:eastAsia="Times New Roman" w:hAnsi="Times New Roman" w:cs="Times New Roman"/>
            <w:sz w:val="24"/>
            <w:szCs w:val="20"/>
            <w:lang w:val="en-GB"/>
          </w:rPr>
          <w:t>aircraft</w:t>
        </w:r>
      </w:ins>
      <w:r w:rsidRPr="00D942DF">
        <w:rPr>
          <w:rFonts w:ascii="Times New Roman" w:eastAsia="Times New Roman" w:hAnsi="Times New Roman" w:cs="Times New Roman"/>
          <w:sz w:val="24"/>
          <w:szCs w:val="20"/>
          <w:lang w:val="en-GB"/>
        </w:rPr>
        <w:t xml:space="preserve"> equipped with these A</w:t>
      </w:r>
      <w:ins w:id="377" w:author="John Mettrop" w:date="2022-04-08T21:02:00Z">
        <w:r w:rsidRPr="00D942DF">
          <w:rPr>
            <w:rFonts w:ascii="Times New Roman" w:eastAsia="Times New Roman" w:hAnsi="Times New Roman" w:cs="Times New Roman"/>
            <w:sz w:val="24"/>
            <w:szCs w:val="20"/>
            <w:lang w:val="en-GB"/>
          </w:rPr>
          <w:t>M</w:t>
        </w:r>
      </w:ins>
      <w:r w:rsidRPr="00D942DF">
        <w:rPr>
          <w:rFonts w:ascii="Times New Roman" w:eastAsia="Times New Roman" w:hAnsi="Times New Roman" w:cs="Times New Roman"/>
          <w:sz w:val="24"/>
          <w:szCs w:val="20"/>
          <w:lang w:val="en-GB"/>
        </w:rPr>
        <w:t xml:space="preserve">DLs can vary </w:t>
      </w:r>
      <w:ins w:id="378" w:author="John Mettrop" w:date="2022-04-08T21:03:00Z">
        <w:r w:rsidRPr="00D942DF">
          <w:rPr>
            <w:rFonts w:ascii="Times New Roman" w:eastAsia="Times New Roman" w:hAnsi="Times New Roman" w:cs="Times New Roman"/>
            <w:sz w:val="24"/>
            <w:szCs w:val="20"/>
            <w:lang w:val="en-GB"/>
          </w:rPr>
          <w:t>from ground/sea level</w:t>
        </w:r>
      </w:ins>
      <w:del w:id="379" w:author="John Mettrop" w:date="2022-04-08T21:03:00Z">
        <w:r w:rsidRPr="00D942DF" w:rsidDel="00681F57">
          <w:rPr>
            <w:rFonts w:ascii="Times New Roman" w:eastAsia="Times New Roman" w:hAnsi="Times New Roman" w:cs="Times New Roman"/>
            <w:sz w:val="24"/>
            <w:szCs w:val="20"/>
            <w:lang w:val="en-GB"/>
          </w:rPr>
          <w:delText>up</w:delText>
        </w:r>
      </w:del>
      <w:r w:rsidRPr="00D942DF">
        <w:rPr>
          <w:rFonts w:ascii="Times New Roman" w:eastAsia="Times New Roman" w:hAnsi="Times New Roman" w:cs="Times New Roman"/>
          <w:sz w:val="24"/>
          <w:szCs w:val="20"/>
          <w:lang w:val="en-GB"/>
        </w:rPr>
        <w:t xml:space="preserve"> to 20 000 m.</w:t>
      </w:r>
      <w:ins w:id="380" w:author="John Mettrop" w:date="2022-04-08T21:03:00Z">
        <w:r w:rsidRPr="00D942DF">
          <w:rPr>
            <w:rFonts w:ascii="Times New Roman" w:eastAsia="Times New Roman" w:hAnsi="Times New Roman" w:cs="Times New Roman"/>
            <w:sz w:val="24"/>
            <w:szCs w:val="20"/>
            <w:lang w:val="en-GB"/>
          </w:rPr>
          <w:t xml:space="preserve"> In case of using directional antennas the direction of the airborne antenna’s main lobe when communicating with its aeronautical station is normally pointing away from the territory of another coastal state.</w:t>
        </w:r>
      </w:ins>
    </w:p>
    <w:p w14:paraId="7BFDED68" w14:textId="28ABC573" w:rsidR="00D942DF" w:rsidRPr="00D942DF" w:rsidRDefault="00D942DF" w:rsidP="00D942DF">
      <w:pPr>
        <w:tabs>
          <w:tab w:val="left" w:pos="1134"/>
          <w:tab w:val="left" w:pos="1871"/>
          <w:tab w:val="left" w:pos="2268"/>
        </w:tabs>
        <w:overflowPunct w:val="0"/>
        <w:autoSpaceDE w:val="0"/>
        <w:autoSpaceDN w:val="0"/>
        <w:adjustRightInd w:val="0"/>
        <w:spacing w:before="120" w:line="240" w:lineRule="auto"/>
        <w:jc w:val="left"/>
        <w:textAlignment w:val="baseline"/>
        <w:rPr>
          <w:ins w:id="381" w:author="John Mettrop" w:date="2022-04-08T21:05:00Z"/>
          <w:rFonts w:ascii="Times New Roman" w:eastAsia="Times New Roman" w:hAnsi="Times New Roman" w:cs="Times New Roman"/>
          <w:sz w:val="24"/>
          <w:szCs w:val="20"/>
          <w:lang w:val="en-GB"/>
        </w:rPr>
      </w:pPr>
      <w:r w:rsidRPr="00D942DF">
        <w:rPr>
          <w:rFonts w:ascii="Times New Roman" w:eastAsia="Times New Roman" w:hAnsi="Times New Roman" w:cs="Times New Roman"/>
          <w:sz w:val="24"/>
          <w:szCs w:val="20"/>
          <w:lang w:val="en-GB"/>
        </w:rPr>
        <w:t xml:space="preserve">The ground terminals </w:t>
      </w:r>
      <w:ins w:id="382" w:author="John Mettrop" w:date="2022-04-08T21:03:00Z">
        <w:r w:rsidRPr="00D942DF">
          <w:rPr>
            <w:rFonts w:ascii="Times New Roman" w:eastAsia="Times New Roman" w:hAnsi="Times New Roman" w:cs="Times New Roman"/>
            <w:sz w:val="24"/>
            <w:szCs w:val="20"/>
            <w:lang w:val="en-GB"/>
          </w:rPr>
          <w:t xml:space="preserve">(aeronautical stations) </w:t>
        </w:r>
      </w:ins>
      <w:r w:rsidRPr="00D942DF">
        <w:rPr>
          <w:rFonts w:ascii="Times New Roman" w:eastAsia="Times New Roman" w:hAnsi="Times New Roman" w:cs="Times New Roman"/>
          <w:sz w:val="24"/>
          <w:szCs w:val="20"/>
          <w:lang w:val="en-GB"/>
        </w:rPr>
        <w:t xml:space="preserve">may be </w:t>
      </w:r>
      <w:ins w:id="383" w:author="John Mettrop" w:date="2022-04-08T21:04:00Z">
        <w:r w:rsidRPr="00D942DF">
          <w:rPr>
            <w:rFonts w:ascii="Times New Roman" w:eastAsia="Times New Roman" w:hAnsi="Times New Roman" w:cs="Times New Roman"/>
            <w:sz w:val="24"/>
            <w:szCs w:val="20"/>
            <w:lang w:val="en-GB"/>
          </w:rPr>
          <w:t xml:space="preserve">either </w:t>
        </w:r>
      </w:ins>
      <w:r w:rsidRPr="00D942DF">
        <w:rPr>
          <w:rFonts w:ascii="Times New Roman" w:eastAsia="Times New Roman" w:hAnsi="Times New Roman" w:cs="Times New Roman"/>
          <w:sz w:val="24"/>
          <w:szCs w:val="20"/>
          <w:lang w:val="en-GB"/>
        </w:rPr>
        <w:t xml:space="preserve">at a permanent location or </w:t>
      </w:r>
      <w:del w:id="384" w:author="John Mettrop" w:date="2022-04-08T21:04:00Z">
        <w:r w:rsidRPr="00D942DF" w:rsidDel="00681F57">
          <w:rPr>
            <w:rFonts w:ascii="Times New Roman" w:eastAsia="Times New Roman" w:hAnsi="Times New Roman" w:cs="Times New Roman"/>
            <w:sz w:val="24"/>
            <w:szCs w:val="20"/>
            <w:lang w:val="en-GB"/>
          </w:rPr>
          <w:delText xml:space="preserve">they may be </w:delText>
        </w:r>
      </w:del>
      <w:r w:rsidRPr="00D942DF">
        <w:rPr>
          <w:rFonts w:ascii="Times New Roman" w:eastAsia="Times New Roman" w:hAnsi="Times New Roman" w:cs="Times New Roman"/>
          <w:sz w:val="24"/>
          <w:szCs w:val="20"/>
          <w:lang w:val="en-GB"/>
        </w:rPr>
        <w:t>transportable. Transportable ground terminals can be moved to meet operational needs and the duration of use</w:t>
      </w:r>
      <w:ins w:id="385" w:author="USA" w:date="2022-06-02T13:29:00Z">
        <w:r w:rsidR="00270A82" w:rsidRPr="00616D6E">
          <w:rPr>
            <w:rFonts w:ascii="Times New Roman" w:eastAsia="Times New Roman" w:hAnsi="Times New Roman" w:cs="Times New Roman"/>
            <w:sz w:val="24"/>
            <w:szCs w:val="20"/>
            <w:highlight w:val="yellow"/>
            <w:lang w:val="en-GB"/>
            <w:rPrChange w:id="386" w:author="USA" w:date="2022-06-15T16:17:00Z">
              <w:rPr>
                <w:rFonts w:ascii="Times New Roman" w:eastAsia="Times New Roman" w:hAnsi="Times New Roman" w:cs="Times New Roman"/>
                <w:sz w:val="24"/>
                <w:szCs w:val="20"/>
                <w:lang w:val="en-GB"/>
              </w:rPr>
            </w:rPrChange>
          </w:rPr>
          <w:t>,</w:t>
        </w:r>
      </w:ins>
      <w:r w:rsidRPr="00D942DF">
        <w:rPr>
          <w:rFonts w:ascii="Times New Roman" w:eastAsia="Times New Roman" w:hAnsi="Times New Roman" w:cs="Times New Roman"/>
          <w:sz w:val="24"/>
          <w:szCs w:val="20"/>
          <w:lang w:val="en-GB"/>
        </w:rPr>
        <w:t xml:space="preserve"> while </w:t>
      </w:r>
      <w:del w:id="387" w:author="John Mettrop" w:date="2022-04-08T21:04:00Z">
        <w:r w:rsidRPr="00D942DF" w:rsidDel="00681F57">
          <w:rPr>
            <w:rFonts w:ascii="Times New Roman" w:eastAsia="Times New Roman" w:hAnsi="Times New Roman" w:cs="Times New Roman"/>
            <w:sz w:val="24"/>
            <w:szCs w:val="20"/>
            <w:lang w:val="en-GB"/>
          </w:rPr>
          <w:delText xml:space="preserve">it </w:delText>
        </w:r>
      </w:del>
      <w:ins w:id="388" w:author="John Mettrop" w:date="2022-04-08T21:04:00Z">
        <w:r w:rsidRPr="00D942DF">
          <w:rPr>
            <w:rFonts w:ascii="Times New Roman" w:eastAsia="Times New Roman" w:hAnsi="Times New Roman" w:cs="Times New Roman"/>
            <w:sz w:val="24"/>
            <w:szCs w:val="20"/>
            <w:lang w:val="en-GB"/>
          </w:rPr>
          <w:t>the</w:t>
        </w:r>
        <w:del w:id="389" w:author="USA" w:date="2022-06-02T13:28:00Z">
          <w:r w:rsidRPr="00616D6E" w:rsidDel="00270A82">
            <w:rPr>
              <w:rFonts w:ascii="Times New Roman" w:eastAsia="Times New Roman" w:hAnsi="Times New Roman" w:cs="Times New Roman"/>
              <w:sz w:val="24"/>
              <w:szCs w:val="20"/>
              <w:highlight w:val="yellow"/>
              <w:lang w:val="en-GB"/>
              <w:rPrChange w:id="390" w:author="USA" w:date="2022-06-15T16:18:00Z">
                <w:rPr>
                  <w:rFonts w:ascii="Times New Roman" w:eastAsia="Times New Roman" w:hAnsi="Times New Roman" w:cs="Times New Roman"/>
                  <w:sz w:val="24"/>
                  <w:szCs w:val="20"/>
                  <w:lang w:val="en-GB"/>
                </w:rPr>
              </w:rPrChange>
            </w:rPr>
            <w:delText>y</w:delText>
          </w:r>
        </w:del>
      </w:ins>
      <w:ins w:id="391" w:author="USA" w:date="2022-06-02T13:28:00Z">
        <w:r w:rsidR="00270A82" w:rsidRPr="00616D6E">
          <w:rPr>
            <w:rFonts w:ascii="Times New Roman" w:eastAsia="Times New Roman" w:hAnsi="Times New Roman" w:cs="Times New Roman"/>
            <w:sz w:val="24"/>
            <w:szCs w:val="20"/>
            <w:highlight w:val="yellow"/>
            <w:lang w:val="en-GB"/>
            <w:rPrChange w:id="392" w:author="USA" w:date="2022-06-15T16:18:00Z">
              <w:rPr>
                <w:rFonts w:ascii="Times New Roman" w:eastAsia="Times New Roman" w:hAnsi="Times New Roman" w:cs="Times New Roman"/>
                <w:sz w:val="24"/>
                <w:szCs w:val="20"/>
                <w:lang w:val="en-GB"/>
              </w:rPr>
            </w:rPrChange>
          </w:rPr>
          <w:t xml:space="preserve"> l</w:t>
        </w:r>
      </w:ins>
      <w:ins w:id="393" w:author="USA" w:date="2022-06-02T13:29:00Z">
        <w:r w:rsidR="00270A82" w:rsidRPr="00616D6E">
          <w:rPr>
            <w:rFonts w:ascii="Times New Roman" w:eastAsia="Times New Roman" w:hAnsi="Times New Roman" w:cs="Times New Roman"/>
            <w:sz w:val="24"/>
            <w:szCs w:val="20"/>
            <w:highlight w:val="yellow"/>
            <w:lang w:val="en-GB"/>
            <w:rPrChange w:id="394" w:author="USA" w:date="2022-06-15T16:18:00Z">
              <w:rPr>
                <w:rFonts w:ascii="Times New Roman" w:eastAsia="Times New Roman" w:hAnsi="Times New Roman" w:cs="Times New Roman"/>
                <w:sz w:val="24"/>
                <w:szCs w:val="20"/>
                <w:lang w:val="en-GB"/>
              </w:rPr>
            </w:rPrChange>
          </w:rPr>
          <w:t>ength of time they</w:t>
        </w:r>
      </w:ins>
      <w:ins w:id="395" w:author="John Mettrop" w:date="2022-04-08T21:04:00Z">
        <w:r w:rsidRPr="00D942DF">
          <w:rPr>
            <w:rFonts w:ascii="Times New Roman" w:eastAsia="Times New Roman" w:hAnsi="Times New Roman" w:cs="Times New Roman"/>
            <w:sz w:val="24"/>
            <w:szCs w:val="20"/>
            <w:lang w:val="en-GB"/>
          </w:rPr>
          <w:t xml:space="preserve"> </w:t>
        </w:r>
      </w:ins>
      <w:r w:rsidRPr="00D942DF">
        <w:rPr>
          <w:rFonts w:ascii="Times New Roman" w:eastAsia="Times New Roman" w:hAnsi="Times New Roman" w:cs="Times New Roman"/>
          <w:sz w:val="24"/>
          <w:szCs w:val="20"/>
          <w:lang w:val="en-GB"/>
        </w:rPr>
        <w:t>remain</w:t>
      </w:r>
      <w:del w:id="396" w:author="John Mettrop" w:date="2022-04-08T21:04:00Z">
        <w:r w:rsidRPr="00D942DF" w:rsidDel="00681F57">
          <w:rPr>
            <w:rFonts w:ascii="Times New Roman" w:eastAsia="Times New Roman" w:hAnsi="Times New Roman" w:cs="Times New Roman"/>
            <w:sz w:val="24"/>
            <w:szCs w:val="20"/>
            <w:lang w:val="en-GB"/>
          </w:rPr>
          <w:delText>s</w:delText>
        </w:r>
      </w:del>
      <w:r w:rsidRPr="00D942DF">
        <w:rPr>
          <w:rFonts w:ascii="Times New Roman" w:eastAsia="Times New Roman" w:hAnsi="Times New Roman" w:cs="Times New Roman"/>
          <w:sz w:val="24"/>
          <w:szCs w:val="20"/>
          <w:lang w:val="en-GB"/>
        </w:rPr>
        <w:t xml:space="preserve"> at a particular location is dependent upon operational requirements.</w:t>
      </w:r>
      <w:ins w:id="397" w:author="John Mettrop" w:date="2022-04-08T21:04:00Z">
        <w:del w:id="398" w:author="USA" w:date="2022-06-02T13:30:00Z">
          <w:r w:rsidRPr="00D942DF" w:rsidDel="00270A82">
            <w:rPr>
              <w:rFonts w:ascii="Times New Roman" w:eastAsia="Times New Roman" w:hAnsi="Times New Roman" w:cs="Times New Roman"/>
              <w:sz w:val="24"/>
              <w:szCs w:val="20"/>
              <w:lang w:val="en-GB"/>
            </w:rPr>
            <w:delText xml:space="preserve"> </w:delText>
          </w:r>
          <w:r w:rsidRPr="00616D6E" w:rsidDel="00270A82">
            <w:rPr>
              <w:rFonts w:ascii="Times New Roman" w:eastAsia="Times New Roman" w:hAnsi="Times New Roman" w:cs="Times New Roman"/>
              <w:sz w:val="24"/>
              <w:szCs w:val="20"/>
              <w:highlight w:val="yellow"/>
              <w:lang w:val="en-GB"/>
              <w:rPrChange w:id="399" w:author="USA" w:date="2022-06-15T16:17:00Z">
                <w:rPr>
                  <w:rFonts w:ascii="Times New Roman" w:eastAsia="Times New Roman" w:hAnsi="Times New Roman" w:cs="Times New Roman"/>
                  <w:sz w:val="24"/>
                  <w:szCs w:val="20"/>
                  <w:lang w:val="en-GB"/>
                </w:rPr>
              </w:rPrChange>
            </w:rPr>
            <w:delText>.</w:delText>
          </w:r>
        </w:del>
        <w:r w:rsidRPr="00D942DF">
          <w:rPr>
            <w:rFonts w:ascii="Times New Roman" w:eastAsia="Times New Roman" w:hAnsi="Times New Roman" w:cs="Times New Roman"/>
            <w:sz w:val="24"/>
            <w:szCs w:val="20"/>
            <w:lang w:val="en-GB"/>
          </w:rPr>
          <w:t xml:space="preserve"> In certain instances, an aeronautical station may be located, for example, on board ship or on a platform at sea.</w:t>
        </w:r>
        <w:r w:rsidRPr="00D942DF">
          <w:rPr>
            <w:rFonts w:ascii="Times New Roman" w:eastAsia="Times New Roman" w:hAnsi="Times New Roman" w:cs="Times New Roman"/>
            <w:sz w:val="24"/>
            <w:szCs w:val="20"/>
            <w:lang w:val="en-GB"/>
            <w:rPrChange w:id="400" w:author="John Mettrop" w:date="2022-04-08T21:08:00Z">
              <w:rPr>
                <w:lang w:val="ru-RU"/>
              </w:rPr>
            </w:rPrChange>
          </w:rPr>
          <w:t xml:space="preserve"> </w:t>
        </w:r>
      </w:ins>
    </w:p>
    <w:p w14:paraId="5789A1DF" w14:textId="0FBEEF94" w:rsidR="00D942DF" w:rsidRPr="00D942DF" w:rsidDel="0030673F" w:rsidRDefault="00D942DF" w:rsidP="00D942DF">
      <w:pPr>
        <w:tabs>
          <w:tab w:val="left" w:pos="1134"/>
          <w:tab w:val="left" w:pos="1871"/>
          <w:tab w:val="left" w:pos="2268"/>
        </w:tabs>
        <w:overflowPunct w:val="0"/>
        <w:autoSpaceDE w:val="0"/>
        <w:autoSpaceDN w:val="0"/>
        <w:adjustRightInd w:val="0"/>
        <w:spacing w:before="120" w:line="240" w:lineRule="auto"/>
        <w:jc w:val="left"/>
        <w:textAlignment w:val="baseline"/>
        <w:rPr>
          <w:del w:id="401" w:author="USA" w:date="2022-05-11T19:53:00Z"/>
          <w:rFonts w:ascii="Times New Roman" w:eastAsia="Times New Roman" w:hAnsi="Times New Roman" w:cs="Times New Roman"/>
          <w:color w:val="FF0000"/>
          <w:sz w:val="24"/>
          <w:szCs w:val="20"/>
          <w:lang w:val="en-GB"/>
          <w:rPrChange w:id="402" w:author="John Mettrop" w:date="2022-04-08T21:08:00Z">
            <w:rPr>
              <w:del w:id="403" w:author="USA" w:date="2022-05-11T19:53:00Z"/>
            </w:rPr>
          </w:rPrChange>
        </w:rPr>
      </w:pPr>
      <w:ins w:id="404" w:author="John Mettrop" w:date="2022-04-08T21:04:00Z">
        <w:del w:id="405" w:author="USA" w:date="2022-05-11T19:53:00Z">
          <w:r w:rsidRPr="0030673F" w:rsidDel="0030673F">
            <w:rPr>
              <w:rFonts w:ascii="Times New Roman" w:eastAsia="Times New Roman" w:hAnsi="Times New Roman" w:cs="Times New Roman"/>
              <w:i/>
              <w:color w:val="FF0000"/>
              <w:sz w:val="24"/>
              <w:szCs w:val="20"/>
              <w:highlight w:val="yellow"/>
              <w:lang w:val="en-GB"/>
              <w:rPrChange w:id="406" w:author="USA" w:date="2022-05-11T19:53:00Z">
                <w:rPr/>
              </w:rPrChange>
            </w:rPr>
            <w:delText>(</w:delText>
          </w:r>
        </w:del>
      </w:ins>
      <w:ins w:id="407" w:author="John Mettrop" w:date="2022-04-08T21:05:00Z">
        <w:del w:id="408" w:author="USA" w:date="2022-05-11T19:53:00Z">
          <w:r w:rsidRPr="0030673F" w:rsidDel="0030673F">
            <w:rPr>
              <w:rFonts w:ascii="Times New Roman" w:eastAsia="Times New Roman" w:hAnsi="Times New Roman" w:cs="Times New Roman"/>
              <w:i/>
              <w:color w:val="FF0000"/>
              <w:sz w:val="24"/>
              <w:szCs w:val="20"/>
              <w:highlight w:val="yellow"/>
              <w:lang w:val="en-GB"/>
              <w:rPrChange w:id="409" w:author="USA" w:date="2022-05-11T19:53:00Z">
                <w:rPr>
                  <w:i/>
                </w:rPr>
              </w:rPrChange>
            </w:rPr>
            <w:delText>Editor</w:delText>
          </w:r>
        </w:del>
      </w:ins>
      <w:ins w:id="410" w:author="Chamova, Alisa" w:date="2022-04-14T11:05:00Z">
        <w:del w:id="411" w:author="USA" w:date="2022-05-11T19:53:00Z">
          <w:r w:rsidRPr="0030673F" w:rsidDel="0030673F">
            <w:rPr>
              <w:rFonts w:ascii="Times New Roman" w:eastAsia="Times New Roman" w:hAnsi="Times New Roman" w:cs="Times New Roman"/>
              <w:i/>
              <w:color w:val="FF0000"/>
              <w:sz w:val="24"/>
              <w:szCs w:val="20"/>
              <w:highlight w:val="yellow"/>
              <w:lang w:val="en-GB"/>
              <w:rPrChange w:id="412" w:author="USA" w:date="2022-05-11T19:53:00Z">
                <w:rPr>
                  <w:rFonts w:ascii="Times New Roman" w:eastAsia="Times New Roman" w:hAnsi="Times New Roman" w:cs="Times New Roman"/>
                  <w:i/>
                  <w:color w:val="FF0000"/>
                  <w:sz w:val="24"/>
                  <w:szCs w:val="20"/>
                  <w:lang w:val="en-GB"/>
                </w:rPr>
              </w:rPrChange>
            </w:rPr>
            <w:delText>'</w:delText>
          </w:r>
        </w:del>
      </w:ins>
      <w:ins w:id="413" w:author="John Mettrop" w:date="2022-04-08T21:05:00Z">
        <w:del w:id="414" w:author="USA" w:date="2022-05-11T19:53:00Z">
          <w:r w:rsidRPr="0030673F" w:rsidDel="0030673F">
            <w:rPr>
              <w:rFonts w:ascii="Times New Roman" w:eastAsia="Times New Roman" w:hAnsi="Times New Roman" w:cs="Times New Roman"/>
              <w:i/>
              <w:color w:val="FF0000"/>
              <w:sz w:val="24"/>
              <w:szCs w:val="20"/>
              <w:highlight w:val="yellow"/>
              <w:lang w:val="en-GB"/>
              <w:rPrChange w:id="415" w:author="USA" w:date="2022-05-11T19:53:00Z">
                <w:rPr>
                  <w:i/>
                </w:rPr>
              </w:rPrChange>
            </w:rPr>
            <w:delText>s n</w:delText>
          </w:r>
        </w:del>
      </w:ins>
      <w:ins w:id="416" w:author="John Mettrop" w:date="2022-04-08T21:04:00Z">
        <w:del w:id="417" w:author="USA" w:date="2022-05-11T19:53:00Z">
          <w:r w:rsidRPr="0030673F" w:rsidDel="0030673F">
            <w:rPr>
              <w:rFonts w:ascii="Times New Roman" w:eastAsia="Times New Roman" w:hAnsi="Times New Roman" w:cs="Times New Roman"/>
              <w:i/>
              <w:color w:val="FF0000"/>
              <w:sz w:val="24"/>
              <w:szCs w:val="20"/>
              <w:highlight w:val="yellow"/>
              <w:lang w:val="en-GB"/>
              <w:rPrChange w:id="418" w:author="USA" w:date="2022-05-11T19:53:00Z">
                <w:rPr/>
              </w:rPrChange>
            </w:rPr>
            <w:delText xml:space="preserve">ote: </w:delText>
          </w:r>
          <w:r w:rsidRPr="0030673F" w:rsidDel="0030673F">
            <w:rPr>
              <w:rFonts w:ascii="Times New Roman" w:eastAsia="Times New Roman" w:hAnsi="Times New Roman" w:cs="Times New Roman"/>
              <w:i/>
              <w:color w:val="FF0000"/>
              <w:sz w:val="24"/>
              <w:szCs w:val="20"/>
              <w:highlight w:val="yellow"/>
              <w:lang w:val="en-GB"/>
              <w:rPrChange w:id="419" w:author="USA" w:date="2022-05-11T19:53:00Z">
                <w:rPr>
                  <w:i/>
                </w:rPr>
              </w:rPrChange>
            </w:rPr>
            <w:delText xml:space="preserve">It </w:delText>
          </w:r>
          <w:r w:rsidRPr="0030673F" w:rsidDel="0030673F">
            <w:rPr>
              <w:rFonts w:ascii="Times New Roman" w:eastAsia="Times New Roman" w:hAnsi="Times New Roman" w:cs="Times New Roman"/>
              <w:i/>
              <w:color w:val="FF0000"/>
              <w:sz w:val="24"/>
              <w:szCs w:val="20"/>
              <w:highlight w:val="yellow"/>
              <w:lang w:val="en-GB"/>
              <w:rPrChange w:id="420" w:author="USA" w:date="2022-05-11T19:53:00Z">
                <w:rPr/>
              </w:rPrChange>
            </w:rPr>
            <w:delText>needs to be clarified for which instances it applies</w:delText>
          </w:r>
          <w:r w:rsidRPr="0030673F" w:rsidDel="0030673F">
            <w:rPr>
              <w:rFonts w:ascii="Times New Roman" w:eastAsia="Times New Roman" w:hAnsi="Times New Roman" w:cs="Times New Roman"/>
              <w:i/>
              <w:color w:val="FF0000"/>
              <w:sz w:val="24"/>
              <w:szCs w:val="20"/>
              <w:highlight w:val="yellow"/>
              <w:lang w:val="en-GB"/>
              <w:rPrChange w:id="421" w:author="USA" w:date="2022-05-11T19:53:00Z">
                <w:rPr>
                  <w:i/>
                </w:rPr>
              </w:rPrChange>
            </w:rPr>
            <w:delText>.</w:delText>
          </w:r>
          <w:r w:rsidRPr="0030673F" w:rsidDel="0030673F">
            <w:rPr>
              <w:rFonts w:ascii="Times New Roman" w:eastAsia="Times New Roman" w:hAnsi="Times New Roman" w:cs="Times New Roman"/>
              <w:i/>
              <w:color w:val="FF0000"/>
              <w:sz w:val="24"/>
              <w:szCs w:val="20"/>
              <w:highlight w:val="yellow"/>
              <w:lang w:val="en-GB"/>
              <w:rPrChange w:id="422" w:author="USA" w:date="2022-05-11T19:53:00Z">
                <w:rPr/>
              </w:rPrChange>
            </w:rPr>
            <w:delText>)</w:delText>
          </w:r>
        </w:del>
      </w:ins>
    </w:p>
    <w:p w14:paraId="5613C1DA" w14:textId="77777777" w:rsidR="00D942DF" w:rsidRPr="00D942DF" w:rsidRDefault="00D942DF" w:rsidP="00D942DF">
      <w:pPr>
        <w:tabs>
          <w:tab w:val="left" w:pos="1134"/>
          <w:tab w:val="left" w:pos="1871"/>
          <w:tab w:val="left" w:pos="2268"/>
        </w:tabs>
        <w:overflowPunct w:val="0"/>
        <w:autoSpaceDE w:val="0"/>
        <w:autoSpaceDN w:val="0"/>
        <w:adjustRightInd w:val="0"/>
        <w:spacing w:before="120" w:line="240" w:lineRule="auto"/>
        <w:jc w:val="left"/>
        <w:textAlignment w:val="baseline"/>
        <w:rPr>
          <w:ins w:id="423" w:author="John Mettrop" w:date="2022-04-08T21:06:00Z"/>
          <w:rFonts w:ascii="Times New Roman" w:eastAsia="Times New Roman" w:hAnsi="Times New Roman" w:cs="Times New Roman"/>
          <w:sz w:val="24"/>
          <w:szCs w:val="20"/>
          <w:lang w:val="en-GB"/>
        </w:rPr>
      </w:pPr>
      <w:r w:rsidRPr="00D942DF">
        <w:rPr>
          <w:rFonts w:ascii="Times New Roman" w:eastAsia="Times New Roman" w:hAnsi="Times New Roman" w:cs="Times New Roman"/>
          <w:sz w:val="24"/>
          <w:szCs w:val="20"/>
          <w:lang w:val="en-GB"/>
        </w:rPr>
        <w:t>A single ground terminal may simultaneously support several aircraft stations at the same time via different links.</w:t>
      </w:r>
    </w:p>
    <w:p w14:paraId="4F0099DE" w14:textId="161916E3" w:rsidR="00D942DF" w:rsidRPr="0007425F" w:rsidDel="0007425F" w:rsidRDefault="00D942DF" w:rsidP="00D942DF">
      <w:pPr>
        <w:tabs>
          <w:tab w:val="left" w:pos="1134"/>
          <w:tab w:val="left" w:pos="1871"/>
          <w:tab w:val="left" w:pos="2268"/>
        </w:tabs>
        <w:overflowPunct w:val="0"/>
        <w:autoSpaceDE w:val="0"/>
        <w:autoSpaceDN w:val="0"/>
        <w:adjustRightInd w:val="0"/>
        <w:spacing w:before="120" w:line="240" w:lineRule="auto"/>
        <w:jc w:val="left"/>
        <w:textAlignment w:val="baseline"/>
        <w:rPr>
          <w:ins w:id="424" w:author="John Mettrop" w:date="2022-04-08T21:06:00Z"/>
          <w:del w:id="425" w:author="USA" w:date="2022-05-11T18:52:00Z"/>
          <w:rFonts w:ascii="Times New Roman" w:eastAsia="Times New Roman" w:hAnsi="Times New Roman" w:cs="Times New Roman"/>
          <w:sz w:val="24"/>
          <w:szCs w:val="20"/>
          <w:highlight w:val="yellow"/>
          <w:lang w:val="en-GB"/>
          <w:rPrChange w:id="426" w:author="USA" w:date="2022-05-11T18:52:00Z">
            <w:rPr>
              <w:ins w:id="427" w:author="John Mettrop" w:date="2022-04-08T21:06:00Z"/>
              <w:del w:id="428" w:author="USA" w:date="2022-05-11T18:52:00Z"/>
              <w:rFonts w:ascii="Times New Roman" w:eastAsia="Times New Roman" w:hAnsi="Times New Roman" w:cs="Times New Roman"/>
              <w:sz w:val="24"/>
              <w:szCs w:val="20"/>
              <w:lang w:val="en-GB"/>
            </w:rPr>
          </w:rPrChange>
        </w:rPr>
      </w:pPr>
      <w:ins w:id="429" w:author="John Mettrop" w:date="2022-04-08T21:06:00Z">
        <w:del w:id="430" w:author="USA" w:date="2022-05-11T18:52:00Z">
          <w:r w:rsidRPr="0007425F" w:rsidDel="0007425F">
            <w:rPr>
              <w:rFonts w:ascii="Times New Roman" w:eastAsia="Times New Roman" w:hAnsi="Times New Roman" w:cs="Times New Roman"/>
              <w:sz w:val="24"/>
              <w:szCs w:val="20"/>
              <w:highlight w:val="yellow"/>
              <w:lang w:val="en-GB"/>
              <w:rPrChange w:id="431" w:author="USA" w:date="2022-05-11T18:52:00Z">
                <w:rPr>
                  <w:rFonts w:ascii="Times New Roman" w:eastAsia="Times New Roman" w:hAnsi="Times New Roman" w:cs="Times New Roman"/>
                  <w:sz w:val="24"/>
                  <w:szCs w:val="20"/>
                  <w:lang w:val="en-GB"/>
                </w:rPr>
              </w:rPrChange>
            </w:rPr>
            <w:delText>[As regards the use of frequencies by AMS systems, the following general principles (see RR Nos. </w:delText>
          </w:r>
          <w:r w:rsidRPr="0007425F" w:rsidDel="0007425F">
            <w:rPr>
              <w:rFonts w:ascii="Times New Roman" w:eastAsia="Times New Roman" w:hAnsi="Times New Roman" w:cs="Times New Roman"/>
              <w:b/>
              <w:bCs/>
              <w:sz w:val="24"/>
              <w:szCs w:val="20"/>
              <w:highlight w:val="yellow"/>
              <w:lang w:val="en-GB"/>
              <w:rPrChange w:id="432" w:author="USA" w:date="2022-05-11T18:52:00Z">
                <w:rPr>
                  <w:rFonts w:ascii="Times New Roman" w:eastAsia="Times New Roman" w:hAnsi="Times New Roman" w:cs="Times New Roman"/>
                  <w:b/>
                  <w:bCs/>
                  <w:sz w:val="24"/>
                  <w:szCs w:val="20"/>
                  <w:lang w:val="en-GB"/>
                </w:rPr>
              </w:rPrChange>
            </w:rPr>
            <w:delText>43.5</w:delText>
          </w:r>
          <w:r w:rsidRPr="0007425F" w:rsidDel="0007425F">
            <w:rPr>
              <w:rFonts w:ascii="Times New Roman" w:eastAsia="Times New Roman" w:hAnsi="Times New Roman" w:cs="Times New Roman"/>
              <w:sz w:val="24"/>
              <w:szCs w:val="20"/>
              <w:highlight w:val="yellow"/>
              <w:lang w:val="en-GB"/>
              <w:rPrChange w:id="433" w:author="USA" w:date="2022-05-11T18:52:00Z">
                <w:rPr>
                  <w:rFonts w:ascii="Times New Roman" w:eastAsia="Times New Roman" w:hAnsi="Times New Roman" w:cs="Times New Roman"/>
                  <w:sz w:val="24"/>
                  <w:szCs w:val="20"/>
                  <w:lang w:val="en-GB"/>
                </w:rPr>
              </w:rPrChange>
            </w:rPr>
            <w:delText xml:space="preserve"> and </w:delText>
          </w:r>
          <w:r w:rsidRPr="0007425F" w:rsidDel="0007425F">
            <w:rPr>
              <w:rFonts w:ascii="Times New Roman" w:eastAsia="Times New Roman" w:hAnsi="Times New Roman" w:cs="Times New Roman"/>
              <w:b/>
              <w:bCs/>
              <w:sz w:val="24"/>
              <w:szCs w:val="20"/>
              <w:highlight w:val="yellow"/>
              <w:lang w:val="en-GB"/>
              <w:rPrChange w:id="434" w:author="USA" w:date="2022-05-11T18:52:00Z">
                <w:rPr>
                  <w:rFonts w:ascii="Times New Roman" w:eastAsia="Times New Roman" w:hAnsi="Times New Roman" w:cs="Times New Roman"/>
                  <w:b/>
                  <w:bCs/>
                  <w:sz w:val="24"/>
                  <w:szCs w:val="20"/>
                  <w:lang w:val="en-GB"/>
                </w:rPr>
              </w:rPrChange>
            </w:rPr>
            <w:delText>43.6</w:delText>
          </w:r>
          <w:r w:rsidRPr="0007425F" w:rsidDel="0007425F">
            <w:rPr>
              <w:rFonts w:ascii="Times New Roman" w:eastAsia="Times New Roman" w:hAnsi="Times New Roman" w:cs="Times New Roman"/>
              <w:sz w:val="24"/>
              <w:szCs w:val="20"/>
              <w:highlight w:val="yellow"/>
              <w:lang w:val="en-GB"/>
              <w:rPrChange w:id="435" w:author="USA" w:date="2022-05-11T18:52:00Z">
                <w:rPr>
                  <w:rFonts w:ascii="Times New Roman" w:eastAsia="Times New Roman" w:hAnsi="Times New Roman" w:cs="Times New Roman"/>
                  <w:sz w:val="24"/>
                  <w:szCs w:val="20"/>
                  <w:lang w:val="en-GB"/>
                </w:rPr>
              </w:rPrChange>
            </w:rPr>
            <w:delText xml:space="preserve"> for reference) apply: </w:delText>
          </w:r>
        </w:del>
      </w:ins>
    </w:p>
    <w:p w14:paraId="651BB309" w14:textId="62085E86" w:rsidR="00D942DF" w:rsidRPr="0007425F" w:rsidDel="0007425F" w:rsidRDefault="00D942DF" w:rsidP="00D942DF">
      <w:pPr>
        <w:tabs>
          <w:tab w:val="left" w:pos="1134"/>
          <w:tab w:val="left" w:pos="1871"/>
          <w:tab w:val="left" w:pos="2608"/>
          <w:tab w:val="left" w:pos="3345"/>
        </w:tabs>
        <w:overflowPunct w:val="0"/>
        <w:autoSpaceDE w:val="0"/>
        <w:autoSpaceDN w:val="0"/>
        <w:adjustRightInd w:val="0"/>
        <w:spacing w:before="80" w:line="240" w:lineRule="auto"/>
        <w:ind w:left="1134" w:hanging="1134"/>
        <w:jc w:val="left"/>
        <w:textAlignment w:val="baseline"/>
        <w:rPr>
          <w:ins w:id="436" w:author="John Mettrop" w:date="2022-04-08T21:06:00Z"/>
          <w:del w:id="437" w:author="USA" w:date="2022-05-11T18:52:00Z"/>
          <w:rFonts w:ascii="Times New Roman" w:eastAsia="Times New Roman" w:hAnsi="Times New Roman" w:cs="Times New Roman"/>
          <w:sz w:val="24"/>
          <w:szCs w:val="20"/>
          <w:highlight w:val="yellow"/>
          <w:lang w:val="en-GB"/>
          <w:rPrChange w:id="438" w:author="USA" w:date="2022-05-11T18:52:00Z">
            <w:rPr>
              <w:ins w:id="439" w:author="John Mettrop" w:date="2022-04-08T21:06:00Z"/>
              <w:del w:id="440" w:author="USA" w:date="2022-05-11T18:52:00Z"/>
              <w:rFonts w:ascii="Times New Roman" w:eastAsia="Times New Roman" w:hAnsi="Times New Roman" w:cs="Times New Roman"/>
              <w:sz w:val="24"/>
              <w:szCs w:val="20"/>
              <w:lang w:val="en-GB"/>
            </w:rPr>
          </w:rPrChange>
        </w:rPr>
      </w:pPr>
      <w:ins w:id="441" w:author="John Mettrop" w:date="2022-04-08T21:06:00Z">
        <w:del w:id="442" w:author="USA" w:date="2022-05-11T18:52:00Z">
          <w:r w:rsidRPr="0007425F" w:rsidDel="0007425F">
            <w:rPr>
              <w:rFonts w:ascii="Times New Roman" w:eastAsia="Times New Roman" w:hAnsi="Times New Roman" w:cs="Times New Roman"/>
              <w:sz w:val="24"/>
              <w:szCs w:val="20"/>
              <w:highlight w:val="yellow"/>
              <w:lang w:val="en-GB"/>
              <w:rPrChange w:id="443" w:author="USA" w:date="2022-05-11T18:52:00Z">
                <w:rPr>
                  <w:rFonts w:ascii="Times New Roman" w:eastAsia="Times New Roman" w:hAnsi="Times New Roman" w:cs="Times New Roman"/>
                  <w:sz w:val="24"/>
                  <w:szCs w:val="20"/>
                  <w:lang w:val="en-GB"/>
                </w:rPr>
              </w:rPrChange>
            </w:rPr>
            <w:delText>–</w:delText>
          </w:r>
          <w:r w:rsidRPr="0007425F" w:rsidDel="0007425F">
            <w:rPr>
              <w:rFonts w:ascii="Times New Roman" w:eastAsia="Times New Roman" w:hAnsi="Times New Roman" w:cs="Times New Roman"/>
              <w:sz w:val="24"/>
              <w:szCs w:val="20"/>
              <w:highlight w:val="yellow"/>
              <w:lang w:val="en-GB"/>
              <w:rPrChange w:id="444" w:author="USA" w:date="2022-05-11T18:52:00Z">
                <w:rPr>
                  <w:rFonts w:ascii="Times New Roman" w:eastAsia="Times New Roman" w:hAnsi="Times New Roman" w:cs="Times New Roman"/>
                  <w:sz w:val="24"/>
                  <w:szCs w:val="20"/>
                  <w:lang w:val="en-GB"/>
                </w:rPr>
              </w:rPrChange>
            </w:rPr>
            <w:tab/>
            <w:delText xml:space="preserve">In order to reduce interference, aircraft stations shall, within the means at their disposal, endeavour to select for calling the band with the most favourable propagational characteristics for effecting reliable communication. </w:delText>
          </w:r>
        </w:del>
      </w:ins>
    </w:p>
    <w:p w14:paraId="72B054DB" w14:textId="25532986" w:rsidR="00D942DF" w:rsidRPr="0007425F" w:rsidDel="0007425F" w:rsidRDefault="00D942DF" w:rsidP="00D942DF">
      <w:pPr>
        <w:tabs>
          <w:tab w:val="left" w:pos="1134"/>
          <w:tab w:val="left" w:pos="1871"/>
          <w:tab w:val="left" w:pos="2608"/>
          <w:tab w:val="left" w:pos="3345"/>
        </w:tabs>
        <w:overflowPunct w:val="0"/>
        <w:autoSpaceDE w:val="0"/>
        <w:autoSpaceDN w:val="0"/>
        <w:adjustRightInd w:val="0"/>
        <w:spacing w:before="80" w:line="240" w:lineRule="auto"/>
        <w:ind w:left="1134" w:hanging="1134"/>
        <w:jc w:val="left"/>
        <w:textAlignment w:val="baseline"/>
        <w:rPr>
          <w:ins w:id="445" w:author="John Mettrop" w:date="2022-04-08T21:06:00Z"/>
          <w:del w:id="446" w:author="USA" w:date="2022-05-11T18:52:00Z"/>
          <w:rFonts w:ascii="Times New Roman" w:eastAsia="Times New Roman" w:hAnsi="Times New Roman" w:cs="Times New Roman"/>
          <w:sz w:val="24"/>
          <w:szCs w:val="20"/>
          <w:highlight w:val="yellow"/>
          <w:lang w:val="en-GB"/>
          <w:rPrChange w:id="447" w:author="USA" w:date="2022-05-11T18:52:00Z">
            <w:rPr>
              <w:ins w:id="448" w:author="John Mettrop" w:date="2022-04-08T21:06:00Z"/>
              <w:del w:id="449" w:author="USA" w:date="2022-05-11T18:52:00Z"/>
              <w:rFonts w:ascii="Times New Roman" w:eastAsia="Times New Roman" w:hAnsi="Times New Roman" w:cs="Times New Roman"/>
              <w:sz w:val="24"/>
              <w:szCs w:val="20"/>
              <w:lang w:val="en-GB"/>
            </w:rPr>
          </w:rPrChange>
        </w:rPr>
      </w:pPr>
      <w:ins w:id="450" w:author="John Mettrop" w:date="2022-04-08T21:06:00Z">
        <w:del w:id="451" w:author="USA" w:date="2022-05-11T18:52:00Z">
          <w:r w:rsidRPr="0007425F" w:rsidDel="0007425F">
            <w:rPr>
              <w:rFonts w:ascii="Times New Roman" w:eastAsia="Times New Roman" w:hAnsi="Times New Roman" w:cs="Times New Roman"/>
              <w:sz w:val="24"/>
              <w:szCs w:val="20"/>
              <w:highlight w:val="yellow"/>
              <w:lang w:val="en-GB"/>
              <w:rPrChange w:id="452" w:author="USA" w:date="2022-05-11T18:52:00Z">
                <w:rPr>
                  <w:rFonts w:ascii="Times New Roman" w:eastAsia="Times New Roman" w:hAnsi="Times New Roman" w:cs="Times New Roman"/>
                  <w:sz w:val="24"/>
                  <w:szCs w:val="20"/>
                  <w:lang w:val="en-GB"/>
                </w:rPr>
              </w:rPrChange>
            </w:rPr>
            <w:delText>–</w:delText>
          </w:r>
          <w:r w:rsidRPr="0007425F" w:rsidDel="0007425F">
            <w:rPr>
              <w:rFonts w:ascii="Times New Roman" w:eastAsia="Times New Roman" w:hAnsi="Times New Roman" w:cs="Times New Roman"/>
              <w:sz w:val="24"/>
              <w:szCs w:val="20"/>
              <w:highlight w:val="yellow"/>
              <w:lang w:val="en-GB"/>
              <w:rPrChange w:id="453" w:author="USA" w:date="2022-05-11T18:52:00Z">
                <w:rPr>
                  <w:rFonts w:ascii="Times New Roman" w:eastAsia="Times New Roman" w:hAnsi="Times New Roman" w:cs="Times New Roman"/>
                  <w:sz w:val="24"/>
                  <w:szCs w:val="20"/>
                  <w:lang w:val="en-GB"/>
                </w:rPr>
              </w:rPrChange>
            </w:rPr>
            <w:tab/>
            <w:delText xml:space="preserve">In the absence of more precise data, an aircraft station shall, before making a call, listen for the signals of the station with which it desires to communicate. The strength and intelligibility of such signals are useful as a guide to propagational conditions and indicate which is the preferable band for calling. </w:delText>
          </w:r>
        </w:del>
      </w:ins>
    </w:p>
    <w:p w14:paraId="71B447AC" w14:textId="1FE23632" w:rsidR="00D942DF" w:rsidRPr="00D942DF" w:rsidDel="0007425F" w:rsidRDefault="00D942DF" w:rsidP="00D942DF">
      <w:pPr>
        <w:tabs>
          <w:tab w:val="left" w:pos="1134"/>
          <w:tab w:val="left" w:pos="1871"/>
          <w:tab w:val="left" w:pos="2608"/>
          <w:tab w:val="left" w:pos="3345"/>
        </w:tabs>
        <w:overflowPunct w:val="0"/>
        <w:autoSpaceDE w:val="0"/>
        <w:autoSpaceDN w:val="0"/>
        <w:adjustRightInd w:val="0"/>
        <w:spacing w:before="80" w:line="240" w:lineRule="auto"/>
        <w:ind w:left="1134" w:hanging="1134"/>
        <w:jc w:val="left"/>
        <w:textAlignment w:val="baseline"/>
        <w:rPr>
          <w:ins w:id="454" w:author="John Mettrop" w:date="2022-04-08T21:06:00Z"/>
          <w:del w:id="455" w:author="USA" w:date="2022-05-11T18:52:00Z"/>
          <w:rFonts w:ascii="Times New Roman" w:eastAsia="Times New Roman" w:hAnsi="Times New Roman" w:cs="Times New Roman"/>
          <w:sz w:val="24"/>
          <w:szCs w:val="20"/>
          <w:lang w:val="en-GB"/>
        </w:rPr>
      </w:pPr>
      <w:ins w:id="456" w:author="John Mettrop" w:date="2022-04-08T21:06:00Z">
        <w:del w:id="457" w:author="USA" w:date="2022-05-11T18:52:00Z">
          <w:r w:rsidRPr="0007425F" w:rsidDel="0007425F">
            <w:rPr>
              <w:rFonts w:ascii="Times New Roman" w:eastAsia="Times New Roman" w:hAnsi="Times New Roman" w:cs="Times New Roman"/>
              <w:sz w:val="24"/>
              <w:szCs w:val="20"/>
              <w:highlight w:val="yellow"/>
              <w:lang w:val="en-GB"/>
              <w:rPrChange w:id="458" w:author="USA" w:date="2022-05-11T18:52:00Z">
                <w:rPr>
                  <w:rFonts w:ascii="Times New Roman" w:eastAsia="Times New Roman" w:hAnsi="Times New Roman" w:cs="Times New Roman"/>
                  <w:sz w:val="24"/>
                  <w:szCs w:val="20"/>
                  <w:lang w:val="en-GB"/>
                </w:rPr>
              </w:rPrChange>
            </w:rPr>
            <w:delText>–</w:delText>
          </w:r>
          <w:r w:rsidRPr="0007425F" w:rsidDel="0007425F">
            <w:rPr>
              <w:rFonts w:ascii="Times New Roman" w:eastAsia="Times New Roman" w:hAnsi="Times New Roman" w:cs="Times New Roman"/>
              <w:sz w:val="24"/>
              <w:szCs w:val="20"/>
              <w:highlight w:val="yellow"/>
              <w:lang w:val="en-GB"/>
              <w:rPrChange w:id="459" w:author="USA" w:date="2022-05-11T18:52:00Z">
                <w:rPr>
                  <w:rFonts w:ascii="Times New Roman" w:eastAsia="Times New Roman" w:hAnsi="Times New Roman" w:cs="Times New Roman"/>
                  <w:sz w:val="24"/>
                  <w:szCs w:val="20"/>
                  <w:lang w:val="en-GB"/>
                </w:rPr>
              </w:rPrChange>
            </w:rPr>
            <w:tab/>
            <w:delText>Governments may, by agreement, decide the frequencies to be used for call and reply in the aeronautical mobile service. ]</w:delText>
          </w:r>
        </w:del>
      </w:ins>
    </w:p>
    <w:p w14:paraId="2C2E83E7" w14:textId="0BDFAEFB" w:rsidR="00D942DF" w:rsidRPr="00D942DF" w:rsidRDefault="00D942DF" w:rsidP="00D942DF">
      <w:pPr>
        <w:tabs>
          <w:tab w:val="left" w:pos="1134"/>
          <w:tab w:val="left" w:pos="1871"/>
          <w:tab w:val="left" w:pos="2268"/>
        </w:tabs>
        <w:overflowPunct w:val="0"/>
        <w:autoSpaceDE w:val="0"/>
        <w:autoSpaceDN w:val="0"/>
        <w:adjustRightInd w:val="0"/>
        <w:spacing w:before="120" w:line="240" w:lineRule="auto"/>
        <w:jc w:val="left"/>
        <w:textAlignment w:val="baseline"/>
        <w:rPr>
          <w:ins w:id="460" w:author="John Mettrop" w:date="2022-04-08T21:06:00Z"/>
          <w:rFonts w:ascii="Times New Roman" w:eastAsia="Times New Roman" w:hAnsi="Times New Roman" w:cs="Times New Roman"/>
          <w:sz w:val="24"/>
          <w:szCs w:val="20"/>
          <w:lang w:val="en-GB" w:eastAsia="zh-CN"/>
        </w:rPr>
      </w:pPr>
      <w:ins w:id="461" w:author="John Mettrop" w:date="2022-04-08T21:06:00Z">
        <w:r w:rsidRPr="00D942DF">
          <w:rPr>
            <w:rFonts w:ascii="Times New Roman" w:eastAsia="Times New Roman" w:hAnsi="Times New Roman" w:cs="Times New Roman"/>
            <w:sz w:val="24"/>
            <w:szCs w:val="20"/>
            <w:lang w:val="en-GB" w:eastAsia="zh-CN"/>
          </w:rPr>
          <w:t xml:space="preserve">The application of system 6 is an automated unmanned aerial vehicle (UAV) based wide area ocean surface exploration system used to conduct multiple activities including maritime search and rescue, disaster relief support activities and support to air crash investigations conducted in territorial and </w:t>
        </w:r>
        <w:del w:id="462" w:author="USA" w:date="2022-05-12T10:59:00Z">
          <w:r w:rsidRPr="0001467E" w:rsidDel="0001467E">
            <w:rPr>
              <w:rFonts w:ascii="Times New Roman" w:eastAsia="Times New Roman" w:hAnsi="Times New Roman" w:cs="Times New Roman"/>
              <w:sz w:val="24"/>
              <w:szCs w:val="20"/>
              <w:highlight w:val="yellow"/>
              <w:lang w:val="en-GB" w:eastAsia="zh-CN"/>
              <w:rPrChange w:id="463" w:author="USA" w:date="2022-05-12T10:59:00Z">
                <w:rPr>
                  <w:rFonts w:ascii="Times New Roman" w:eastAsia="Times New Roman" w:hAnsi="Times New Roman" w:cs="Times New Roman"/>
                  <w:sz w:val="24"/>
                  <w:szCs w:val="20"/>
                  <w:lang w:val="en-GB" w:eastAsia="zh-CN"/>
                </w:rPr>
              </w:rPrChange>
            </w:rPr>
            <w:delText xml:space="preserve">international </w:delText>
          </w:r>
        </w:del>
      </w:ins>
      <w:ins w:id="464" w:author="USA" w:date="2022-05-12T10:59:00Z">
        <w:r w:rsidR="0001467E" w:rsidRPr="0001467E">
          <w:rPr>
            <w:rFonts w:ascii="Times New Roman" w:eastAsia="Times New Roman" w:hAnsi="Times New Roman" w:cs="Times New Roman"/>
            <w:sz w:val="24"/>
            <w:szCs w:val="20"/>
            <w:highlight w:val="yellow"/>
            <w:lang w:val="en-GB" w:eastAsia="zh-CN"/>
            <w:rPrChange w:id="465" w:author="USA" w:date="2022-05-12T10:59:00Z">
              <w:rPr>
                <w:rFonts w:ascii="Times New Roman" w:eastAsia="Times New Roman" w:hAnsi="Times New Roman" w:cs="Times New Roman"/>
                <w:sz w:val="24"/>
                <w:szCs w:val="20"/>
                <w:lang w:val="en-GB" w:eastAsia="zh-CN"/>
              </w:rPr>
            </w:rPrChange>
          </w:rPr>
          <w:t>outside national</w:t>
        </w:r>
        <w:r w:rsidR="0001467E">
          <w:rPr>
            <w:rFonts w:ascii="Times New Roman" w:eastAsia="Times New Roman" w:hAnsi="Times New Roman" w:cs="Times New Roman"/>
            <w:sz w:val="24"/>
            <w:szCs w:val="20"/>
            <w:lang w:val="en-GB" w:eastAsia="zh-CN"/>
          </w:rPr>
          <w:t xml:space="preserve"> </w:t>
        </w:r>
      </w:ins>
      <w:ins w:id="466" w:author="John Mettrop" w:date="2022-04-08T21:06:00Z">
        <w:r w:rsidRPr="00D942DF">
          <w:rPr>
            <w:rFonts w:ascii="Times New Roman" w:eastAsia="Times New Roman" w:hAnsi="Times New Roman" w:cs="Times New Roman"/>
            <w:sz w:val="24"/>
            <w:szCs w:val="20"/>
            <w:lang w:val="en-GB" w:eastAsia="zh-CN"/>
          </w:rPr>
          <w:t xml:space="preserve">waters. The system consists of multiple UAVs conducting video surveillance of a wide ocean surface area. In order to achieve the required coverage that satisfies large video surveillance footprints, the UAVs form a mesh network to deliver high resolution video to either a ship or </w:t>
        </w:r>
        <w:proofErr w:type="gramStart"/>
        <w:r w:rsidRPr="00D942DF">
          <w:rPr>
            <w:rFonts w:ascii="Times New Roman" w:eastAsia="Times New Roman" w:hAnsi="Times New Roman" w:cs="Times New Roman"/>
            <w:sz w:val="24"/>
            <w:szCs w:val="20"/>
            <w:lang w:val="en-GB" w:eastAsia="zh-CN"/>
          </w:rPr>
          <w:t>land based</w:t>
        </w:r>
        <w:proofErr w:type="gramEnd"/>
        <w:r w:rsidRPr="00D942DF">
          <w:rPr>
            <w:rFonts w:ascii="Times New Roman" w:eastAsia="Times New Roman" w:hAnsi="Times New Roman" w:cs="Times New Roman"/>
            <w:sz w:val="24"/>
            <w:szCs w:val="20"/>
            <w:lang w:val="en-GB" w:eastAsia="zh-CN"/>
          </w:rPr>
          <w:t xml:space="preserve"> command and monitoring </w:t>
        </w:r>
        <w:proofErr w:type="spellStart"/>
        <w:r w:rsidRPr="00D942DF">
          <w:rPr>
            <w:rFonts w:ascii="Times New Roman" w:eastAsia="Times New Roman" w:hAnsi="Times New Roman" w:cs="Times New Roman"/>
            <w:sz w:val="24"/>
            <w:szCs w:val="20"/>
            <w:lang w:val="en-GB" w:eastAsia="zh-CN"/>
          </w:rPr>
          <w:t>centers</w:t>
        </w:r>
        <w:proofErr w:type="spellEnd"/>
        <w:r w:rsidRPr="00D942DF">
          <w:rPr>
            <w:rFonts w:ascii="Times New Roman" w:eastAsia="Times New Roman" w:hAnsi="Times New Roman" w:cs="Times New Roman"/>
            <w:sz w:val="24"/>
            <w:szCs w:val="20"/>
            <w:lang w:val="en-GB" w:eastAsia="zh-CN"/>
          </w:rPr>
          <w:t xml:space="preserve">. The received video data are used to identify objects of interest, such as, aircraft debris and distressed personnel. The frequency selection for individual UAVs depends on the number of UAVs participating in a task and their bandwidth requirements. </w:t>
        </w:r>
      </w:ins>
    </w:p>
    <w:p w14:paraId="0F86F67C" w14:textId="77777777" w:rsidR="00D942DF" w:rsidRPr="00D942DF" w:rsidRDefault="00D942DF" w:rsidP="00D942DF">
      <w:pPr>
        <w:tabs>
          <w:tab w:val="left" w:pos="1134"/>
          <w:tab w:val="left" w:pos="1871"/>
          <w:tab w:val="left" w:pos="2268"/>
        </w:tabs>
        <w:overflowPunct w:val="0"/>
        <w:autoSpaceDE w:val="0"/>
        <w:autoSpaceDN w:val="0"/>
        <w:adjustRightInd w:val="0"/>
        <w:spacing w:before="120" w:line="240" w:lineRule="auto"/>
        <w:jc w:val="left"/>
        <w:textAlignment w:val="baseline"/>
        <w:rPr>
          <w:ins w:id="467" w:author="John Mettrop" w:date="2022-04-08T21:06:00Z"/>
          <w:rFonts w:ascii="Times New Roman" w:eastAsia="Times New Roman" w:hAnsi="Times New Roman" w:cs="Times New Roman"/>
          <w:color w:val="FF0000"/>
          <w:sz w:val="24"/>
          <w:szCs w:val="20"/>
          <w:lang w:val="en-GB" w:eastAsia="zh-CN"/>
          <w:rPrChange w:id="468" w:author="John Mettrop" w:date="2022-04-08T21:08:00Z">
            <w:rPr>
              <w:ins w:id="469" w:author="John Mettrop" w:date="2022-04-08T21:06:00Z"/>
              <w:lang w:eastAsia="zh-CN"/>
            </w:rPr>
          </w:rPrChange>
        </w:rPr>
      </w:pPr>
      <w:ins w:id="470" w:author="John Mettrop" w:date="2022-04-08T21:06:00Z">
        <w:r w:rsidRPr="00D942DF">
          <w:rPr>
            <w:rFonts w:ascii="Times New Roman" w:eastAsia="Times New Roman" w:hAnsi="Times New Roman" w:cs="Times New Roman"/>
            <w:i/>
            <w:color w:val="FF0000"/>
            <w:sz w:val="24"/>
            <w:szCs w:val="20"/>
            <w:lang w:val="en-GB" w:eastAsia="zh-CN"/>
            <w:rPrChange w:id="471" w:author="John Mettrop" w:date="2022-04-08T21:08:00Z">
              <w:rPr>
                <w:i/>
                <w:lang w:eastAsia="zh-CN"/>
              </w:rPr>
            </w:rPrChange>
          </w:rPr>
          <w:lastRenderedPageBreak/>
          <w:t xml:space="preserve">(Editor’s note: </w:t>
        </w:r>
      </w:ins>
      <w:ins w:id="472" w:author="John Mettrop" w:date="2022-04-08T21:07:00Z">
        <w:r w:rsidRPr="00D942DF">
          <w:rPr>
            <w:rFonts w:ascii="Times New Roman" w:eastAsia="Times New Roman" w:hAnsi="Times New Roman" w:cs="Times New Roman"/>
            <w:i/>
            <w:color w:val="FF0000"/>
            <w:sz w:val="24"/>
            <w:szCs w:val="20"/>
            <w:lang w:val="en-GB" w:eastAsia="zh-CN"/>
          </w:rPr>
          <w:t>The</w:t>
        </w:r>
      </w:ins>
      <w:ins w:id="473" w:author="John Mettrop" w:date="2022-04-08T21:06:00Z">
        <w:r w:rsidRPr="00D942DF">
          <w:rPr>
            <w:rFonts w:ascii="Times New Roman" w:eastAsia="Times New Roman" w:hAnsi="Times New Roman" w:cs="Times New Roman"/>
            <w:i/>
            <w:color w:val="FF0000"/>
            <w:sz w:val="24"/>
            <w:szCs w:val="20"/>
            <w:lang w:val="en-GB" w:eastAsia="zh-CN"/>
            <w:rPrChange w:id="474" w:author="John Mettrop" w:date="2022-04-08T21:08:00Z">
              <w:rPr>
                <w:i/>
                <w:lang w:eastAsia="zh-CN"/>
              </w:rPr>
            </w:rPrChange>
          </w:rPr>
          <w:t xml:space="preserve"> typical</w:t>
        </w:r>
        <w:r w:rsidRPr="00D942DF">
          <w:rPr>
            <w:rFonts w:ascii="Times New Roman" w:eastAsia="Times New Roman" w:hAnsi="Times New Roman" w:cs="Times New Roman"/>
            <w:i/>
            <w:color w:val="FF0000"/>
            <w:sz w:val="24"/>
            <w:szCs w:val="20"/>
            <w:lang w:val="en-GB" w:eastAsia="zh-CN"/>
            <w:rPrChange w:id="475" w:author="John Mettrop" w:date="2022-04-08T21:08:00Z">
              <w:rPr>
                <w:highlight w:val="green"/>
                <w:lang w:eastAsia="zh-CN"/>
              </w:rPr>
            </w:rPrChange>
          </w:rPr>
          <w:t xml:space="preserve"> number of UAVs and the</w:t>
        </w:r>
        <w:r w:rsidRPr="00D942DF">
          <w:rPr>
            <w:rFonts w:ascii="Times New Roman" w:eastAsia="Times New Roman" w:hAnsi="Times New Roman" w:cs="Times New Roman"/>
            <w:i/>
            <w:color w:val="FF0000"/>
            <w:sz w:val="24"/>
            <w:szCs w:val="20"/>
            <w:lang w:val="en-GB" w:eastAsia="zh-CN"/>
            <w:rPrChange w:id="476" w:author="John Mettrop" w:date="2022-04-08T21:08:00Z">
              <w:rPr>
                <w:i/>
                <w:lang w:eastAsia="zh-CN"/>
              </w:rPr>
            </w:rPrChange>
          </w:rPr>
          <w:t>ir</w:t>
        </w:r>
        <w:r w:rsidRPr="00D942DF">
          <w:rPr>
            <w:rFonts w:ascii="Times New Roman" w:eastAsia="Times New Roman" w:hAnsi="Times New Roman" w:cs="Times New Roman"/>
            <w:i/>
            <w:color w:val="FF0000"/>
            <w:sz w:val="24"/>
            <w:szCs w:val="20"/>
            <w:lang w:val="en-GB" w:eastAsia="zh-CN"/>
            <w:rPrChange w:id="477" w:author="John Mettrop" w:date="2022-04-08T21:08:00Z">
              <w:rPr>
                <w:highlight w:val="green"/>
                <w:lang w:eastAsia="zh-CN"/>
              </w:rPr>
            </w:rPrChange>
          </w:rPr>
          <w:t xml:space="preserve"> bandwidth</w:t>
        </w:r>
        <w:r w:rsidRPr="00D942DF">
          <w:rPr>
            <w:rFonts w:ascii="Times New Roman" w:eastAsia="Times New Roman" w:hAnsi="Times New Roman" w:cs="Times New Roman"/>
            <w:i/>
            <w:color w:val="FF0000"/>
            <w:sz w:val="24"/>
            <w:szCs w:val="20"/>
            <w:lang w:val="en-GB" w:eastAsia="zh-CN"/>
            <w:rPrChange w:id="478" w:author="John Mettrop" w:date="2022-04-08T21:08:00Z">
              <w:rPr>
                <w:i/>
                <w:lang w:eastAsia="zh-CN"/>
              </w:rPr>
            </w:rPrChange>
          </w:rPr>
          <w:t>s</w:t>
        </w:r>
        <w:r w:rsidRPr="00D942DF">
          <w:rPr>
            <w:rFonts w:ascii="Times New Roman" w:eastAsia="Times New Roman" w:hAnsi="Times New Roman" w:cs="Times New Roman"/>
            <w:i/>
            <w:color w:val="FF0000"/>
            <w:sz w:val="24"/>
            <w:szCs w:val="20"/>
            <w:lang w:val="en-GB" w:eastAsia="zh-CN"/>
            <w:rPrChange w:id="479" w:author="John Mettrop" w:date="2022-04-08T21:08:00Z">
              <w:rPr>
                <w:highlight w:val="green"/>
                <w:lang w:eastAsia="zh-CN"/>
              </w:rPr>
            </w:rPrChange>
          </w:rPr>
          <w:t xml:space="preserve"> requirements</w:t>
        </w:r>
      </w:ins>
      <w:ins w:id="480" w:author="John Mettrop" w:date="2022-04-08T21:07:00Z">
        <w:r w:rsidRPr="00D942DF">
          <w:rPr>
            <w:rFonts w:ascii="Times New Roman" w:eastAsia="Times New Roman" w:hAnsi="Times New Roman" w:cs="Times New Roman"/>
            <w:i/>
            <w:color w:val="FF0000"/>
            <w:sz w:val="24"/>
            <w:szCs w:val="20"/>
            <w:lang w:val="en-GB" w:eastAsia="zh-CN"/>
          </w:rPr>
          <w:t xml:space="preserve"> needs to be determined</w:t>
        </w:r>
      </w:ins>
      <w:ins w:id="481" w:author="John Mettrop" w:date="2022-04-08T21:06:00Z">
        <w:r w:rsidRPr="00D942DF">
          <w:rPr>
            <w:rFonts w:ascii="Times New Roman" w:eastAsia="Times New Roman" w:hAnsi="Times New Roman" w:cs="Times New Roman"/>
            <w:i/>
            <w:color w:val="FF0000"/>
            <w:sz w:val="24"/>
            <w:szCs w:val="20"/>
            <w:lang w:val="en-GB" w:eastAsia="zh-CN"/>
            <w:rPrChange w:id="482" w:author="John Mettrop" w:date="2022-04-08T21:08:00Z">
              <w:rPr>
                <w:highlight w:val="green"/>
                <w:lang w:eastAsia="zh-CN"/>
              </w:rPr>
            </w:rPrChange>
          </w:rPr>
          <w:t>)</w:t>
        </w:r>
      </w:ins>
    </w:p>
    <w:p w14:paraId="47AAA40D" w14:textId="77777777" w:rsidR="00D942DF" w:rsidRPr="00D942DF" w:rsidRDefault="00D942DF" w:rsidP="00D942DF">
      <w:pPr>
        <w:tabs>
          <w:tab w:val="left" w:pos="1134"/>
          <w:tab w:val="left" w:pos="1871"/>
          <w:tab w:val="left" w:pos="2268"/>
        </w:tabs>
        <w:overflowPunct w:val="0"/>
        <w:autoSpaceDE w:val="0"/>
        <w:autoSpaceDN w:val="0"/>
        <w:adjustRightInd w:val="0"/>
        <w:spacing w:before="120" w:line="240" w:lineRule="auto"/>
        <w:jc w:val="left"/>
        <w:textAlignment w:val="baseline"/>
        <w:rPr>
          <w:ins w:id="483" w:author="John Mettrop" w:date="2022-04-08T21:06:00Z"/>
          <w:rFonts w:ascii="Times New Roman" w:eastAsia="Times New Roman" w:hAnsi="Times New Roman" w:cs="Times New Roman"/>
          <w:sz w:val="24"/>
          <w:szCs w:val="20"/>
          <w:lang w:val="en-GB" w:eastAsia="zh-CN"/>
        </w:rPr>
      </w:pPr>
      <w:ins w:id="484" w:author="John Mettrop" w:date="2022-04-08T21:06:00Z">
        <w:r w:rsidRPr="00D942DF">
          <w:rPr>
            <w:rFonts w:ascii="Times New Roman" w:eastAsia="Times New Roman" w:hAnsi="Times New Roman" w:cs="Times New Roman"/>
            <w:sz w:val="24"/>
            <w:szCs w:val="20"/>
            <w:lang w:val="en-GB" w:eastAsia="zh-CN"/>
          </w:rPr>
          <w:t xml:space="preserve">The mesh network can be configured in multiple ways depending on the task requirements, either as a single network or multiple sub-networks assigned with dedicated frequency channels and bandwidths. Figure 1 depicts the </w:t>
        </w:r>
        <w:proofErr w:type="gramStart"/>
        <w:r w:rsidRPr="00D942DF">
          <w:rPr>
            <w:rFonts w:ascii="Times New Roman" w:eastAsia="Times New Roman" w:hAnsi="Times New Roman" w:cs="Times New Roman"/>
            <w:sz w:val="24"/>
            <w:szCs w:val="20"/>
            <w:lang w:val="en-GB" w:eastAsia="zh-CN"/>
          </w:rPr>
          <w:t>above mentioned</w:t>
        </w:r>
        <w:proofErr w:type="gramEnd"/>
        <w:r w:rsidRPr="00D942DF">
          <w:rPr>
            <w:rFonts w:ascii="Times New Roman" w:eastAsia="Times New Roman" w:hAnsi="Times New Roman" w:cs="Times New Roman"/>
            <w:sz w:val="24"/>
            <w:szCs w:val="20"/>
            <w:lang w:val="en-GB" w:eastAsia="zh-CN"/>
          </w:rPr>
          <w:t xml:space="preserve"> system and its application. Table 1 contains the characteristics of the radio systems</w:t>
        </w:r>
        <w:r w:rsidRPr="00D942DF">
          <w:rPr>
            <w:rFonts w:ascii="Times New Roman" w:eastAsia="Times New Roman" w:hAnsi="Times New Roman" w:cs="Times New Roman"/>
            <w:sz w:val="16"/>
            <w:szCs w:val="16"/>
            <w:lang w:val="en-GB"/>
          </w:rPr>
          <w:t xml:space="preserve"> </w:t>
        </w:r>
        <w:r w:rsidRPr="00D942DF">
          <w:rPr>
            <w:rFonts w:ascii="Times New Roman" w:eastAsia="Times New Roman" w:hAnsi="Times New Roman" w:cs="Times New Roman"/>
            <w:sz w:val="24"/>
            <w:szCs w:val="20"/>
            <w:lang w:val="en-GB" w:eastAsia="zh-CN"/>
          </w:rPr>
          <w:t xml:space="preserve">used for payload communications. It should be noted that Table 1 only depicts radio systems used for payload communications as part of this application and those used for non-payload communications are not indicated in this table. </w:t>
        </w:r>
        <w:r w:rsidRPr="00D942DF">
          <w:rPr>
            <w:rFonts w:ascii="Times New Roman" w:eastAsia="Times New Roman" w:hAnsi="Times New Roman" w:cs="Times New Roman"/>
            <w:i/>
            <w:sz w:val="24"/>
            <w:szCs w:val="20"/>
            <w:lang w:val="en-GB" w:eastAsia="zh-CN"/>
            <w:rPrChange w:id="485" w:author="John Mettrop" w:date="2022-04-08T21:08:00Z">
              <w:rPr>
                <w:lang w:eastAsia="zh-CN"/>
              </w:rPr>
            </w:rPrChange>
          </w:rPr>
          <w:t>(</w:t>
        </w:r>
      </w:ins>
      <w:ins w:id="486" w:author="John Mettrop" w:date="2022-04-08T21:07:00Z">
        <w:r w:rsidRPr="00D942DF">
          <w:rPr>
            <w:rFonts w:ascii="Times New Roman" w:eastAsia="Times New Roman" w:hAnsi="Times New Roman" w:cs="Times New Roman"/>
            <w:i/>
            <w:sz w:val="24"/>
            <w:szCs w:val="20"/>
            <w:lang w:val="en-GB" w:eastAsia="zh-CN"/>
          </w:rPr>
          <w:t>Editor’s n</w:t>
        </w:r>
      </w:ins>
      <w:ins w:id="487" w:author="John Mettrop" w:date="2022-04-08T21:06:00Z">
        <w:r w:rsidRPr="00D942DF">
          <w:rPr>
            <w:rFonts w:ascii="Times New Roman" w:eastAsia="Times New Roman" w:hAnsi="Times New Roman" w:cs="Times New Roman"/>
            <w:i/>
            <w:sz w:val="24"/>
            <w:szCs w:val="20"/>
            <w:lang w:val="en-GB" w:eastAsia="zh-CN"/>
            <w:rPrChange w:id="488" w:author="John Mettrop" w:date="2022-04-08T21:08:00Z">
              <w:rPr>
                <w:highlight w:val="green"/>
                <w:lang w:eastAsia="zh-CN"/>
              </w:rPr>
            </w:rPrChange>
          </w:rPr>
          <w:t xml:space="preserve">ote: </w:t>
        </w:r>
        <w:r w:rsidRPr="00D942DF">
          <w:rPr>
            <w:rFonts w:ascii="Times New Roman" w:eastAsia="Times New Roman" w:hAnsi="Times New Roman" w:cs="Times New Roman"/>
            <w:i/>
            <w:sz w:val="24"/>
            <w:szCs w:val="20"/>
            <w:lang w:val="en-GB" w:eastAsia="zh-CN"/>
            <w:rPrChange w:id="489" w:author="John Mettrop" w:date="2022-04-08T21:08:00Z">
              <w:rPr>
                <w:lang w:eastAsia="zh-CN"/>
              </w:rPr>
            </w:rPrChange>
          </w:rPr>
          <w:t>Is it related to all systems</w:t>
        </w:r>
        <w:r w:rsidRPr="00D942DF">
          <w:rPr>
            <w:rFonts w:ascii="Times New Roman" w:eastAsia="Times New Roman" w:hAnsi="Times New Roman" w:cs="Times New Roman"/>
            <w:i/>
            <w:sz w:val="24"/>
            <w:szCs w:val="20"/>
            <w:lang w:val="en-GB" w:eastAsia="zh-CN"/>
          </w:rPr>
          <w:t xml:space="preserve"> in Table 1</w:t>
        </w:r>
        <w:r w:rsidRPr="00D942DF">
          <w:rPr>
            <w:rFonts w:ascii="Times New Roman" w:eastAsia="Times New Roman" w:hAnsi="Times New Roman" w:cs="Times New Roman"/>
            <w:i/>
            <w:sz w:val="24"/>
            <w:szCs w:val="20"/>
            <w:lang w:val="en-GB" w:eastAsia="zh-CN"/>
            <w:rPrChange w:id="490" w:author="John Mettrop" w:date="2022-04-08T21:08:00Z">
              <w:rPr>
                <w:lang w:eastAsia="zh-CN"/>
              </w:rPr>
            </w:rPrChange>
          </w:rPr>
          <w:t xml:space="preserve"> or to system 6 only?</w:t>
        </w:r>
        <w:r w:rsidRPr="00D942DF">
          <w:rPr>
            <w:rFonts w:ascii="Times New Roman" w:eastAsia="Times New Roman" w:hAnsi="Times New Roman" w:cs="Times New Roman"/>
            <w:i/>
            <w:sz w:val="24"/>
            <w:szCs w:val="20"/>
            <w:lang w:val="en-GB" w:eastAsia="zh-CN"/>
            <w:rPrChange w:id="491" w:author="John Mettrop" w:date="2022-04-08T21:08:00Z">
              <w:rPr>
                <w:lang w:val="ru-RU" w:eastAsia="zh-CN"/>
              </w:rPr>
            </w:rPrChange>
          </w:rPr>
          <w:t>)</w:t>
        </w:r>
        <w:r w:rsidRPr="00D942DF">
          <w:rPr>
            <w:rFonts w:ascii="Times New Roman" w:eastAsia="Times New Roman" w:hAnsi="Times New Roman" w:cs="Times New Roman"/>
            <w:i/>
            <w:sz w:val="24"/>
            <w:szCs w:val="20"/>
            <w:lang w:val="en-GB" w:eastAsia="zh-CN"/>
            <w:rPrChange w:id="492" w:author="John Mettrop" w:date="2022-04-08T21:08:00Z">
              <w:rPr>
                <w:lang w:eastAsia="zh-CN"/>
              </w:rPr>
            </w:rPrChange>
          </w:rPr>
          <w:t xml:space="preserve"> </w:t>
        </w:r>
        <w:r w:rsidRPr="00D942DF">
          <w:rPr>
            <w:rFonts w:ascii="Times New Roman" w:eastAsia="Times New Roman" w:hAnsi="Times New Roman" w:cs="Times New Roman"/>
            <w:sz w:val="24"/>
            <w:szCs w:val="20"/>
            <w:lang w:val="en-GB" w:eastAsia="zh-CN"/>
          </w:rPr>
          <w:t>In Table 1 for System 6, Airborne 1 and Airborne 2 represent two UAVs with similar radio system characteristics and are used to identify two ends of a single hop communication link within the mesh network.</w:t>
        </w:r>
      </w:ins>
    </w:p>
    <w:p w14:paraId="7864589E" w14:textId="77777777" w:rsidR="00D942DF" w:rsidRPr="00D942DF" w:rsidRDefault="00D942DF" w:rsidP="00D942DF">
      <w:pPr>
        <w:keepNext/>
        <w:keepLines/>
        <w:tabs>
          <w:tab w:val="left" w:pos="1134"/>
          <w:tab w:val="left" w:pos="1871"/>
          <w:tab w:val="left" w:pos="2268"/>
        </w:tabs>
        <w:overflowPunct w:val="0"/>
        <w:autoSpaceDE w:val="0"/>
        <w:autoSpaceDN w:val="0"/>
        <w:adjustRightInd w:val="0"/>
        <w:spacing w:before="480" w:after="120" w:line="240" w:lineRule="auto"/>
        <w:textAlignment w:val="baseline"/>
        <w:rPr>
          <w:ins w:id="493" w:author="John Mettrop" w:date="2022-04-08T21:06:00Z"/>
          <w:rFonts w:ascii="Times New Roman" w:eastAsia="Times New Roman" w:hAnsi="Times New Roman" w:cs="Times New Roman"/>
          <w:caps/>
          <w:sz w:val="20"/>
          <w:szCs w:val="20"/>
          <w:lang w:val="en-GB" w:eastAsia="zh-CN"/>
        </w:rPr>
      </w:pPr>
      <w:ins w:id="494" w:author="John Mettrop" w:date="2022-04-08T21:06:00Z">
        <w:r w:rsidRPr="00D942DF">
          <w:rPr>
            <w:rFonts w:ascii="Times New Roman" w:eastAsia="Times New Roman" w:hAnsi="Times New Roman" w:cs="Times New Roman"/>
            <w:caps/>
            <w:sz w:val="20"/>
            <w:szCs w:val="20"/>
            <w:lang w:val="en-GB" w:eastAsia="zh-CN"/>
          </w:rPr>
          <w:t>Figure 1</w:t>
        </w:r>
      </w:ins>
    </w:p>
    <w:p w14:paraId="3CA893B2" w14:textId="77777777" w:rsidR="00D942DF" w:rsidRPr="00D942DF" w:rsidRDefault="00D942DF" w:rsidP="00D942DF">
      <w:pPr>
        <w:keepNext/>
        <w:keepLines/>
        <w:tabs>
          <w:tab w:val="left" w:pos="1134"/>
          <w:tab w:val="left" w:pos="1871"/>
          <w:tab w:val="left" w:pos="2268"/>
        </w:tabs>
        <w:overflowPunct w:val="0"/>
        <w:autoSpaceDE w:val="0"/>
        <w:autoSpaceDN w:val="0"/>
        <w:adjustRightInd w:val="0"/>
        <w:spacing w:after="120" w:line="240" w:lineRule="auto"/>
        <w:textAlignment w:val="baseline"/>
        <w:rPr>
          <w:ins w:id="495" w:author="John Mettrop" w:date="2022-04-08T21:06:00Z"/>
          <w:rFonts w:ascii="Times New Roman Bold" w:eastAsia="Times New Roman" w:hAnsi="Times New Roman Bold" w:cs="Times New Roman"/>
          <w:b/>
          <w:sz w:val="20"/>
          <w:szCs w:val="20"/>
          <w:lang w:val="en-GB" w:eastAsia="zh-CN"/>
        </w:rPr>
      </w:pPr>
      <w:ins w:id="496" w:author="John Mettrop" w:date="2022-04-08T21:06:00Z">
        <w:r w:rsidRPr="00D942DF">
          <w:rPr>
            <w:rFonts w:ascii="Times New Roman Bold" w:eastAsia="Times New Roman" w:hAnsi="Times New Roman Bold" w:cs="Times New Roman"/>
            <w:b/>
            <w:sz w:val="20"/>
            <w:szCs w:val="20"/>
            <w:lang w:val="en-GB" w:eastAsia="zh-CN"/>
          </w:rPr>
          <w:t>Operation of unmanned aerial vehicles based wide area ocean surface exploration system</w:t>
        </w:r>
      </w:ins>
    </w:p>
    <w:p w14:paraId="2A36D587" w14:textId="77777777" w:rsidR="00D942DF" w:rsidRPr="00D942DF" w:rsidRDefault="00D942DF" w:rsidP="00D942DF">
      <w:pPr>
        <w:tabs>
          <w:tab w:val="left" w:pos="1134"/>
          <w:tab w:val="left" w:pos="1871"/>
          <w:tab w:val="left" w:pos="2268"/>
        </w:tabs>
        <w:overflowPunct w:val="0"/>
        <w:autoSpaceDE w:val="0"/>
        <w:autoSpaceDN w:val="0"/>
        <w:adjustRightInd w:val="0"/>
        <w:spacing w:before="120" w:after="240" w:line="240" w:lineRule="auto"/>
        <w:textAlignment w:val="baseline"/>
        <w:rPr>
          <w:ins w:id="497" w:author="John Mettrop" w:date="2022-04-08T21:06:00Z"/>
          <w:rFonts w:ascii="Times New Roman" w:eastAsia="Times New Roman" w:hAnsi="Times New Roman" w:cs="Times New Roman"/>
          <w:sz w:val="24"/>
          <w:szCs w:val="20"/>
          <w:lang w:val="en-GB" w:eastAsia="zh-CN"/>
        </w:rPr>
      </w:pPr>
      <w:r w:rsidRPr="00D942DF">
        <w:rPr>
          <w:rFonts w:ascii="Times New Roman" w:eastAsia="Times New Roman" w:hAnsi="Times New Roman" w:cs="Times New Roman"/>
          <w:noProof/>
          <w:sz w:val="24"/>
          <w:szCs w:val="20"/>
          <w:lang w:val="en-GB" w:eastAsia="zh-CN"/>
        </w:rPr>
        <mc:AlternateContent>
          <mc:Choice Requires="wpg">
            <w:drawing>
              <wp:inline distT="0" distB="0" distL="0" distR="0" wp14:anchorId="790F802F" wp14:editId="62B59192">
                <wp:extent cx="6107430" cy="1478280"/>
                <wp:effectExtent l="2540" t="3175" r="0" b="0"/>
                <wp:docPr id="6" name="Group 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07430" cy="1478280"/>
                          <a:chOff x="0" y="0"/>
                          <a:chExt cx="61066" cy="18808"/>
                        </a:xfrm>
                      </wpg:grpSpPr>
                      <pic:pic xmlns:pic="http://schemas.openxmlformats.org/drawingml/2006/picture">
                        <pic:nvPicPr>
                          <pic:cNvPr id="7" name="Picture 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1066" cy="14778"/>
                          </a:xfrm>
                          <a:prstGeom prst="rect">
                            <a:avLst/>
                          </a:prstGeom>
                          <a:noFill/>
                          <a:extLst>
                            <a:ext uri="{909E8E84-426E-40DD-AFC4-6F175D3DCCD1}">
                              <a14:hiddenFill xmlns:a14="http://schemas.microsoft.com/office/drawing/2010/main">
                                <a:solidFill>
                                  <a:srgbClr val="FFFFFF"/>
                                </a:solidFill>
                              </a14:hiddenFill>
                            </a:ext>
                          </a:extLst>
                        </pic:spPr>
                      </pic:pic>
                      <wps:wsp>
                        <wps:cNvPr id="8" name="Straight Connector 4"/>
                        <wps:cNvCnPr>
                          <a:cxnSpLocks noChangeShapeType="1"/>
                        </wps:cNvCnPr>
                        <wps:spPr bwMode="auto">
                          <a:xfrm>
                            <a:off x="17730" y="1231"/>
                            <a:ext cx="1047" cy="6494"/>
                          </a:xfrm>
                          <a:prstGeom prst="line">
                            <a:avLst/>
                          </a:prstGeom>
                          <a:noFill/>
                          <a:ln w="9525">
                            <a:solidFill>
                              <a:srgbClr val="4A7EBB"/>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xmlns:oel="http://schemas.microsoft.com/office/2019/extlst">
            <w:pict>
              <v:group w14:anchorId="27285C6F" id="Group 6" o:spid="_x0000_s1026" style="width:480.9pt;height:116.4pt;mso-position-horizontal-relative:char;mso-position-vertical-relative:line" coordsize="61066,18808"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 o:spid="_x0000_s1027" type="#_x0000_t75" style="position:absolute;width:61066;height:1477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">
                  <v:imagedata r:id="rId14" o:title=""/>
                </v:shape>
                <v:line id="Straight Connector 4" o:spid="_x0000_s1028" style="position:absolute;visibility:visible;mso-wrap-style:square" from="17730,1231" to="18777,772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" strokecolor="#4a7ebb"/>
                <w10:anchorlock/>
              </v:group>
            </w:pict>
          </mc:Fallback>
        </mc:AlternateContent>
      </w:r>
      <w:ins w:id="498" w:author="John Mettrop" w:date="2022-04-08T21:06:00Z">
        <w:r w:rsidRPr="00D942DF">
          <w:rPr>
            <w:rFonts w:ascii="Times New Roman" w:eastAsia="Times New Roman" w:hAnsi="Times New Roman" w:cs="Times New Roman"/>
            <w:sz w:val="24"/>
            <w:szCs w:val="20"/>
            <w:lang w:val="en-GB" w:eastAsia="zh-CN"/>
          </w:rPr>
          <w:t xml:space="preserve"> </w:t>
        </w:r>
      </w:ins>
    </w:p>
    <w:p w14:paraId="14AA68EC" w14:textId="33019C3E" w:rsidR="00D942DF" w:rsidRPr="00D942DF" w:rsidRDefault="00D942DF" w:rsidP="00D942DF">
      <w:pPr>
        <w:tabs>
          <w:tab w:val="left" w:pos="1134"/>
          <w:tab w:val="left" w:pos="1871"/>
          <w:tab w:val="left" w:pos="2268"/>
        </w:tabs>
        <w:overflowPunct w:val="0"/>
        <w:autoSpaceDE w:val="0"/>
        <w:autoSpaceDN w:val="0"/>
        <w:adjustRightInd w:val="0"/>
        <w:spacing w:before="120" w:line="240" w:lineRule="auto"/>
        <w:jc w:val="left"/>
        <w:textAlignment w:val="baseline"/>
        <w:rPr>
          <w:ins w:id="499" w:author="John Mettrop" w:date="2022-04-08T21:06:00Z"/>
          <w:rFonts w:ascii="Times New Roman" w:eastAsia="Malgun Gothic" w:hAnsi="Times New Roman" w:cs="Times New Roman"/>
          <w:sz w:val="24"/>
          <w:szCs w:val="20"/>
          <w:lang w:val="en-GB" w:eastAsia="ko-KR"/>
        </w:rPr>
      </w:pPr>
      <w:ins w:id="500" w:author="John Mettrop" w:date="2022-04-08T21:06:00Z">
        <w:r w:rsidRPr="00D942DF">
          <w:rPr>
            <w:rFonts w:ascii="Times New Roman" w:eastAsia="Malgun Gothic" w:hAnsi="Times New Roman" w:cs="Times New Roman"/>
            <w:sz w:val="24"/>
            <w:szCs w:val="20"/>
            <w:lang w:val="en-GB" w:eastAsia="ko-KR"/>
          </w:rPr>
          <w:t xml:space="preserve">The application of System 7 in Table 1 is earth surface exploration operating in national territories and </w:t>
        </w:r>
        <w:del w:id="501" w:author="USA" w:date="2022-05-12T11:00:00Z">
          <w:r w:rsidRPr="0001467E" w:rsidDel="0001467E">
            <w:rPr>
              <w:rFonts w:ascii="Times New Roman" w:eastAsia="Malgun Gothic" w:hAnsi="Times New Roman" w:cs="Times New Roman"/>
              <w:sz w:val="24"/>
              <w:szCs w:val="20"/>
              <w:highlight w:val="yellow"/>
              <w:lang w:val="en-GB" w:eastAsia="ko-KR"/>
              <w:rPrChange w:id="502" w:author="USA" w:date="2022-05-12T11:00:00Z">
                <w:rPr>
                  <w:rFonts w:ascii="Times New Roman" w:eastAsia="Malgun Gothic" w:hAnsi="Times New Roman" w:cs="Times New Roman"/>
                  <w:sz w:val="24"/>
                  <w:szCs w:val="20"/>
                  <w:lang w:val="en-GB" w:eastAsia="ko-KR"/>
                </w:rPr>
              </w:rPrChange>
            </w:rPr>
            <w:delText>international</w:delText>
          </w:r>
        </w:del>
      </w:ins>
      <w:ins w:id="503" w:author="USA" w:date="2022-05-12T11:00:00Z">
        <w:r w:rsidR="0001467E" w:rsidRPr="0001467E">
          <w:rPr>
            <w:rFonts w:ascii="Times New Roman" w:eastAsia="Malgun Gothic" w:hAnsi="Times New Roman" w:cs="Times New Roman"/>
            <w:sz w:val="24"/>
            <w:szCs w:val="20"/>
            <w:highlight w:val="yellow"/>
            <w:lang w:val="en-GB" w:eastAsia="ko-KR"/>
            <w:rPrChange w:id="504" w:author="USA" w:date="2022-05-12T11:00:00Z">
              <w:rPr>
                <w:rFonts w:ascii="Times New Roman" w:eastAsia="Malgun Gothic" w:hAnsi="Times New Roman" w:cs="Times New Roman"/>
                <w:sz w:val="24"/>
                <w:szCs w:val="20"/>
                <w:lang w:val="en-GB" w:eastAsia="ko-KR"/>
              </w:rPr>
            </w:rPrChange>
          </w:rPr>
          <w:t>outside national</w:t>
        </w:r>
      </w:ins>
      <w:ins w:id="505" w:author="John Mettrop" w:date="2022-04-08T21:06:00Z">
        <w:r w:rsidRPr="00D942DF">
          <w:rPr>
            <w:rFonts w:ascii="Times New Roman" w:eastAsia="Malgun Gothic" w:hAnsi="Times New Roman" w:cs="Times New Roman"/>
            <w:sz w:val="24"/>
            <w:szCs w:val="20"/>
            <w:lang w:val="en-GB" w:eastAsia="ko-KR"/>
          </w:rPr>
          <w:t xml:space="preserve"> airspace to conduct or support activities including maritime search and rescue, disaster relief and rescue in national territories and </w:t>
        </w:r>
        <w:del w:id="506" w:author="USA" w:date="2022-05-12T11:00:00Z">
          <w:r w:rsidRPr="0001467E" w:rsidDel="0001467E">
            <w:rPr>
              <w:rFonts w:ascii="Times New Roman" w:eastAsia="Malgun Gothic" w:hAnsi="Times New Roman" w:cs="Times New Roman"/>
              <w:sz w:val="24"/>
              <w:szCs w:val="20"/>
              <w:highlight w:val="yellow"/>
              <w:lang w:val="en-GB" w:eastAsia="ko-KR"/>
              <w:rPrChange w:id="507" w:author="USA" w:date="2022-05-12T11:00:00Z">
                <w:rPr>
                  <w:rFonts w:ascii="Times New Roman" w:eastAsia="Malgun Gothic" w:hAnsi="Times New Roman" w:cs="Times New Roman"/>
                  <w:sz w:val="24"/>
                  <w:szCs w:val="20"/>
                  <w:lang w:val="en-GB" w:eastAsia="ko-KR"/>
                </w:rPr>
              </w:rPrChange>
            </w:rPr>
            <w:delText>international</w:delText>
          </w:r>
        </w:del>
      </w:ins>
      <w:ins w:id="508" w:author="USA" w:date="2022-05-12T11:00:00Z">
        <w:r w:rsidR="0001467E" w:rsidRPr="0001467E">
          <w:rPr>
            <w:rFonts w:ascii="Times New Roman" w:eastAsia="Malgun Gothic" w:hAnsi="Times New Roman" w:cs="Times New Roman"/>
            <w:sz w:val="24"/>
            <w:szCs w:val="20"/>
            <w:highlight w:val="yellow"/>
            <w:lang w:val="en-GB" w:eastAsia="ko-KR"/>
            <w:rPrChange w:id="509" w:author="USA" w:date="2022-05-12T11:00:00Z">
              <w:rPr>
                <w:rFonts w:ascii="Times New Roman" w:eastAsia="Malgun Gothic" w:hAnsi="Times New Roman" w:cs="Times New Roman"/>
                <w:sz w:val="24"/>
                <w:szCs w:val="20"/>
                <w:lang w:val="en-GB" w:eastAsia="ko-KR"/>
              </w:rPr>
            </w:rPrChange>
          </w:rPr>
          <w:t>outside national</w:t>
        </w:r>
      </w:ins>
      <w:ins w:id="510" w:author="John Mettrop" w:date="2022-04-08T21:06:00Z">
        <w:r w:rsidRPr="00D942DF">
          <w:rPr>
            <w:rFonts w:ascii="Times New Roman" w:eastAsia="Malgun Gothic" w:hAnsi="Times New Roman" w:cs="Times New Roman"/>
            <w:sz w:val="24"/>
            <w:szCs w:val="20"/>
            <w:lang w:val="en-GB" w:eastAsia="ko-KR"/>
          </w:rPr>
          <w:t xml:space="preserve"> waters. Once the visual monitoring results are taken by any aircraft, the captured video is delivered from one aircraft to the other by using 5 MHz AMDL and any audio communication between aircrafts is delivered by using 8 kHz AMDL as depicted in Figure 2. The details of technical characteristics are given in Table 1. The </w:t>
        </w:r>
        <w:proofErr w:type="spellStart"/>
        <w:r w:rsidRPr="00D942DF">
          <w:rPr>
            <w:rFonts w:ascii="Times New Roman" w:eastAsia="Malgun Gothic" w:hAnsi="Times New Roman" w:cs="Times New Roman"/>
            <w:sz w:val="24"/>
            <w:szCs w:val="20"/>
            <w:lang w:val="en-GB" w:eastAsia="ko-KR"/>
          </w:rPr>
          <w:t>center</w:t>
        </w:r>
        <w:proofErr w:type="spellEnd"/>
        <w:r w:rsidRPr="00D942DF">
          <w:rPr>
            <w:rFonts w:ascii="Times New Roman" w:eastAsia="Malgun Gothic" w:hAnsi="Times New Roman" w:cs="Times New Roman"/>
            <w:sz w:val="24"/>
            <w:szCs w:val="20"/>
            <w:lang w:val="en-GB" w:eastAsia="ko-KR"/>
          </w:rPr>
          <w:t xml:space="preserve"> frequency for two AMDLs will be selected in the tuning range. In Figure 2 two aircrafts are operating in one set. There could be multiple sets.</w:t>
        </w:r>
      </w:ins>
    </w:p>
    <w:p w14:paraId="6887E725" w14:textId="77777777" w:rsidR="00D942DF" w:rsidRPr="00D942DF" w:rsidRDefault="00D942DF" w:rsidP="00D942DF">
      <w:pPr>
        <w:keepNext/>
        <w:keepLines/>
        <w:tabs>
          <w:tab w:val="left" w:pos="1134"/>
          <w:tab w:val="left" w:pos="1871"/>
          <w:tab w:val="left" w:pos="2268"/>
        </w:tabs>
        <w:overflowPunct w:val="0"/>
        <w:autoSpaceDE w:val="0"/>
        <w:autoSpaceDN w:val="0"/>
        <w:adjustRightInd w:val="0"/>
        <w:spacing w:before="240" w:after="120" w:line="240" w:lineRule="auto"/>
        <w:textAlignment w:val="baseline"/>
        <w:rPr>
          <w:ins w:id="511" w:author="John Mettrop" w:date="2022-04-08T21:06:00Z"/>
          <w:rFonts w:ascii="Times New Roman" w:eastAsia="Times New Roman" w:hAnsi="Times New Roman" w:cs="Times New Roman"/>
          <w:caps/>
          <w:sz w:val="20"/>
          <w:szCs w:val="20"/>
          <w:lang w:val="en-GB" w:eastAsia="zh-CN"/>
        </w:rPr>
      </w:pPr>
      <w:ins w:id="512" w:author="John Mettrop" w:date="2022-04-08T21:06:00Z">
        <w:r w:rsidRPr="00D942DF">
          <w:rPr>
            <w:rFonts w:ascii="Times New Roman" w:eastAsia="Times New Roman" w:hAnsi="Times New Roman" w:cs="Times New Roman"/>
            <w:caps/>
            <w:sz w:val="20"/>
            <w:szCs w:val="20"/>
            <w:lang w:val="en-GB" w:eastAsia="zh-CN"/>
          </w:rPr>
          <w:t>Figure 2</w:t>
        </w:r>
      </w:ins>
    </w:p>
    <w:p w14:paraId="40BB663C" w14:textId="77777777" w:rsidR="00D942DF" w:rsidRPr="00D942DF" w:rsidRDefault="00D942DF" w:rsidP="00D942DF">
      <w:pPr>
        <w:keepNext/>
        <w:keepLines/>
        <w:tabs>
          <w:tab w:val="left" w:pos="1134"/>
          <w:tab w:val="left" w:pos="1871"/>
          <w:tab w:val="left" w:pos="2268"/>
        </w:tabs>
        <w:overflowPunct w:val="0"/>
        <w:autoSpaceDE w:val="0"/>
        <w:autoSpaceDN w:val="0"/>
        <w:adjustRightInd w:val="0"/>
        <w:spacing w:after="120" w:line="240" w:lineRule="auto"/>
        <w:textAlignment w:val="baseline"/>
        <w:rPr>
          <w:ins w:id="513" w:author="John Mettrop" w:date="2022-04-08T21:06:00Z"/>
          <w:rFonts w:ascii="Times New Roman Bold" w:eastAsia="Malgun Gothic" w:hAnsi="Times New Roman Bold" w:cs="Times New Roman"/>
          <w:b/>
          <w:sz w:val="20"/>
          <w:szCs w:val="20"/>
          <w:lang w:val="en-GB" w:eastAsia="ko-KR"/>
        </w:rPr>
      </w:pPr>
      <w:ins w:id="514" w:author="John Mettrop" w:date="2022-04-08T21:06:00Z">
        <w:r w:rsidRPr="00D942DF">
          <w:rPr>
            <w:rFonts w:ascii="Times New Roman Bold" w:eastAsia="Times New Roman" w:hAnsi="Times New Roman Bold" w:cs="Times New Roman"/>
            <w:b/>
            <w:sz w:val="20"/>
            <w:szCs w:val="20"/>
            <w:lang w:val="en-GB" w:eastAsia="zh-CN"/>
          </w:rPr>
          <w:t>Example of configuration of two aeronautical datalinks by system 7</w:t>
        </w:r>
      </w:ins>
    </w:p>
    <w:p w14:paraId="704DE5EF" w14:textId="77777777" w:rsidR="00D942DF" w:rsidRPr="00D942DF" w:rsidRDefault="00D942DF" w:rsidP="00D942DF">
      <w:pPr>
        <w:tabs>
          <w:tab w:val="left" w:pos="1134"/>
          <w:tab w:val="left" w:pos="1871"/>
          <w:tab w:val="left" w:pos="2268"/>
        </w:tabs>
        <w:overflowPunct w:val="0"/>
        <w:autoSpaceDE w:val="0"/>
        <w:autoSpaceDN w:val="0"/>
        <w:adjustRightInd w:val="0"/>
        <w:spacing w:before="120" w:after="240" w:line="240" w:lineRule="auto"/>
        <w:textAlignment w:val="baseline"/>
        <w:rPr>
          <w:ins w:id="515" w:author="John Mettrop" w:date="2022-04-08T21:06:00Z"/>
          <w:rFonts w:ascii="Times New Roman" w:eastAsia="Malgun Gothic" w:hAnsi="Times New Roman" w:cs="Times New Roman"/>
          <w:sz w:val="24"/>
          <w:szCs w:val="20"/>
          <w:lang w:val="en-GB" w:eastAsia="ko-KR"/>
        </w:rPr>
      </w:pPr>
      <w:ins w:id="516" w:author="John Mettrop" w:date="2022-04-08T21:06:00Z">
        <w:r w:rsidRPr="00D942DF">
          <w:rPr>
            <w:rFonts w:ascii="Times New Roman" w:eastAsia="Malgun Gothic" w:hAnsi="Times New Roman" w:cs="Times New Roman"/>
            <w:noProof/>
            <w:sz w:val="24"/>
            <w:szCs w:val="20"/>
            <w:lang w:val="en-GB" w:eastAsia="ru-RU"/>
            <w:rPrChange w:id="517" w:author="John Mettrop" w:date="2022-04-08T21:08:00Z">
              <w:rPr>
                <w:rFonts w:eastAsia="Malgun Gothic"/>
                <w:noProof/>
                <w:lang w:val="ru-RU" w:eastAsia="ru-RU"/>
              </w:rPr>
            </w:rPrChange>
          </w:rPr>
          <w:drawing>
            <wp:inline distT="0" distB="0" distL="0" distR="0" wp14:anchorId="6A9E69AD" wp14:editId="5A48F14E">
              <wp:extent cx="3683000" cy="1247260"/>
              <wp:effectExtent l="0" t="0" r="0" b="0"/>
              <wp:docPr id="2" name="그림 13" descr="A screenshot of a video gam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그림 13" descr="A screenshot of a video game&#10;&#10;Description automatically generated"/>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3724964" cy="1261471"/>
                      </a:xfrm>
                      <a:prstGeom prst="rect">
                        <a:avLst/>
                      </a:prstGeom>
                      <a:noFill/>
                    </pic:spPr>
                  </pic:pic>
                </a:graphicData>
              </a:graphic>
            </wp:inline>
          </w:drawing>
        </w:r>
      </w:ins>
    </w:p>
    <w:p w14:paraId="777AEF5E" w14:textId="7DC0F09B" w:rsidR="00D942DF" w:rsidRPr="00D942DF" w:rsidRDefault="00D942DF" w:rsidP="00D942DF">
      <w:pPr>
        <w:tabs>
          <w:tab w:val="left" w:pos="1134"/>
          <w:tab w:val="left" w:pos="1871"/>
          <w:tab w:val="left" w:pos="2268"/>
        </w:tabs>
        <w:overflowPunct w:val="0"/>
        <w:autoSpaceDE w:val="0"/>
        <w:autoSpaceDN w:val="0"/>
        <w:adjustRightInd w:val="0"/>
        <w:spacing w:before="280" w:line="240" w:lineRule="auto"/>
        <w:jc w:val="left"/>
        <w:textAlignment w:val="baseline"/>
        <w:rPr>
          <w:ins w:id="518" w:author="John Mettrop" w:date="2022-04-08T21:06:00Z"/>
          <w:rFonts w:ascii="Times New Roman" w:eastAsia="Times New Roman" w:hAnsi="Times New Roman" w:cs="Times New Roman"/>
          <w:sz w:val="24"/>
          <w:szCs w:val="20"/>
          <w:lang w:val="en-GB" w:eastAsia="zh-CN"/>
        </w:rPr>
      </w:pPr>
      <w:ins w:id="519" w:author="John Mettrop" w:date="2022-04-08T21:06:00Z">
        <w:r w:rsidRPr="00D942DF">
          <w:rPr>
            <w:rFonts w:ascii="Times New Roman" w:eastAsia="Times New Roman" w:hAnsi="Times New Roman" w:cs="Times New Roman"/>
            <w:sz w:val="24"/>
            <w:szCs w:val="20"/>
            <w:lang w:val="en-GB" w:eastAsia="zh-CN"/>
          </w:rPr>
          <w:t xml:space="preserve">The System 8 is designed to be used both on national territory and </w:t>
        </w:r>
        <w:del w:id="520" w:author="USA" w:date="2022-05-12T11:00:00Z">
          <w:r w:rsidRPr="0001467E" w:rsidDel="0001467E">
            <w:rPr>
              <w:rFonts w:ascii="Times New Roman" w:eastAsia="Times New Roman" w:hAnsi="Times New Roman" w:cs="Times New Roman"/>
              <w:sz w:val="24"/>
              <w:szCs w:val="20"/>
              <w:highlight w:val="yellow"/>
              <w:lang w:val="en-GB" w:eastAsia="zh-CN"/>
              <w:rPrChange w:id="521" w:author="USA" w:date="2022-05-12T11:01:00Z">
                <w:rPr>
                  <w:rFonts w:ascii="Times New Roman" w:eastAsia="Times New Roman" w:hAnsi="Times New Roman" w:cs="Times New Roman"/>
                  <w:sz w:val="24"/>
                  <w:szCs w:val="20"/>
                  <w:lang w:val="en-GB" w:eastAsia="zh-CN"/>
                </w:rPr>
              </w:rPrChange>
            </w:rPr>
            <w:delText>in international</w:delText>
          </w:r>
        </w:del>
      </w:ins>
      <w:bookmarkStart w:id="522" w:name="_Hlk103245684"/>
      <w:ins w:id="523" w:author="USA" w:date="2022-05-12T11:00:00Z">
        <w:r w:rsidR="0001467E" w:rsidRPr="0001467E">
          <w:rPr>
            <w:rFonts w:ascii="Times New Roman" w:eastAsia="Times New Roman" w:hAnsi="Times New Roman" w:cs="Times New Roman"/>
            <w:sz w:val="24"/>
            <w:szCs w:val="20"/>
            <w:highlight w:val="yellow"/>
            <w:lang w:val="en-GB" w:eastAsia="zh-CN"/>
            <w:rPrChange w:id="524" w:author="USA" w:date="2022-05-12T11:01:00Z">
              <w:rPr>
                <w:rFonts w:ascii="Times New Roman" w:eastAsia="Times New Roman" w:hAnsi="Times New Roman" w:cs="Times New Roman"/>
                <w:sz w:val="24"/>
                <w:szCs w:val="20"/>
                <w:lang w:val="en-GB" w:eastAsia="zh-CN"/>
              </w:rPr>
            </w:rPrChange>
          </w:rPr>
          <w:t>outside national</w:t>
        </w:r>
      </w:ins>
      <w:bookmarkEnd w:id="522"/>
      <w:ins w:id="525" w:author="John Mettrop" w:date="2022-04-08T21:06:00Z">
        <w:r w:rsidRPr="00D942DF">
          <w:rPr>
            <w:rFonts w:ascii="Times New Roman" w:eastAsia="Times New Roman" w:hAnsi="Times New Roman" w:cs="Times New Roman"/>
            <w:sz w:val="24"/>
            <w:szCs w:val="20"/>
            <w:lang w:val="en-GB" w:eastAsia="zh-CN"/>
          </w:rPr>
          <w:t xml:space="preserve"> airspace and </w:t>
        </w:r>
      </w:ins>
      <w:ins w:id="526" w:author="USA" w:date="2022-05-12T11:01:00Z">
        <w:r w:rsidR="0001467E" w:rsidRPr="0001467E">
          <w:rPr>
            <w:rFonts w:ascii="Times New Roman" w:eastAsia="Times New Roman" w:hAnsi="Times New Roman" w:cs="Times New Roman"/>
            <w:sz w:val="24"/>
            <w:szCs w:val="20"/>
            <w:highlight w:val="yellow"/>
            <w:lang w:val="en-GB" w:eastAsia="zh-CN"/>
            <w:rPrChange w:id="527" w:author="USA" w:date="2022-05-12T11:01:00Z">
              <w:rPr>
                <w:rFonts w:ascii="Times New Roman" w:eastAsia="Times New Roman" w:hAnsi="Times New Roman" w:cs="Times New Roman"/>
                <w:sz w:val="24"/>
                <w:szCs w:val="20"/>
                <w:lang w:val="en-GB" w:eastAsia="zh-CN"/>
              </w:rPr>
            </w:rPrChange>
          </w:rPr>
          <w:t>outside national</w:t>
        </w:r>
      </w:ins>
      <w:ins w:id="528" w:author="USA" w:date="2022-06-15T17:37:00Z">
        <w:r w:rsidR="00136527">
          <w:rPr>
            <w:rFonts w:ascii="Times New Roman" w:eastAsia="Times New Roman" w:hAnsi="Times New Roman" w:cs="Times New Roman"/>
            <w:sz w:val="24"/>
            <w:szCs w:val="20"/>
            <w:highlight w:val="yellow"/>
            <w:lang w:val="en-GB" w:eastAsia="zh-CN"/>
          </w:rPr>
          <w:t xml:space="preserve"> </w:t>
        </w:r>
      </w:ins>
      <w:ins w:id="529" w:author="John Mettrop" w:date="2022-04-08T21:06:00Z">
        <w:del w:id="530" w:author="USA" w:date="2022-05-12T11:01:00Z">
          <w:r w:rsidRPr="0001467E" w:rsidDel="0001467E">
            <w:rPr>
              <w:rFonts w:ascii="Times New Roman" w:eastAsia="Times New Roman" w:hAnsi="Times New Roman" w:cs="Times New Roman"/>
              <w:sz w:val="24"/>
              <w:szCs w:val="20"/>
              <w:highlight w:val="yellow"/>
              <w:lang w:val="en-GB" w:eastAsia="zh-CN"/>
              <w:rPrChange w:id="531" w:author="USA" w:date="2022-05-12T11:01:00Z">
                <w:rPr>
                  <w:rFonts w:ascii="Times New Roman" w:eastAsia="Times New Roman" w:hAnsi="Times New Roman" w:cs="Times New Roman"/>
                  <w:sz w:val="24"/>
                  <w:szCs w:val="20"/>
                  <w:lang w:val="en-GB" w:eastAsia="zh-CN"/>
                </w:rPr>
              </w:rPrChange>
            </w:rPr>
            <w:delText>international</w:delText>
          </w:r>
          <w:r w:rsidRPr="00D942DF" w:rsidDel="0001467E">
            <w:rPr>
              <w:rFonts w:ascii="Times New Roman" w:eastAsia="Times New Roman" w:hAnsi="Times New Roman" w:cs="Times New Roman"/>
              <w:sz w:val="24"/>
              <w:szCs w:val="20"/>
              <w:lang w:val="en-GB" w:eastAsia="zh-CN"/>
            </w:rPr>
            <w:delText xml:space="preserve"> </w:delText>
          </w:r>
        </w:del>
        <w:r w:rsidRPr="00D942DF">
          <w:rPr>
            <w:rFonts w:ascii="Times New Roman" w:eastAsia="Times New Roman" w:hAnsi="Times New Roman" w:cs="Times New Roman"/>
            <w:sz w:val="24"/>
            <w:szCs w:val="20"/>
            <w:lang w:val="en-GB" w:eastAsia="zh-CN"/>
          </w:rPr>
          <w:t>waters.</w:t>
        </w:r>
      </w:ins>
    </w:p>
    <w:p w14:paraId="423DD891" w14:textId="77777777" w:rsidR="00D942DF" w:rsidRPr="00D942DF" w:rsidRDefault="00D942DF" w:rsidP="00D942DF">
      <w:pPr>
        <w:tabs>
          <w:tab w:val="left" w:pos="1134"/>
          <w:tab w:val="left" w:pos="1871"/>
          <w:tab w:val="left" w:pos="2268"/>
        </w:tabs>
        <w:overflowPunct w:val="0"/>
        <w:autoSpaceDE w:val="0"/>
        <w:autoSpaceDN w:val="0"/>
        <w:adjustRightInd w:val="0"/>
        <w:spacing w:before="120" w:line="240" w:lineRule="auto"/>
        <w:jc w:val="left"/>
        <w:textAlignment w:val="baseline"/>
        <w:rPr>
          <w:ins w:id="532" w:author="John Mettrop" w:date="2022-04-08T21:06:00Z"/>
          <w:rFonts w:ascii="Times New Roman" w:eastAsia="Times New Roman" w:hAnsi="Times New Roman" w:cs="Times New Roman"/>
          <w:sz w:val="24"/>
          <w:szCs w:val="20"/>
          <w:lang w:val="en-GB" w:eastAsia="zh-CN"/>
        </w:rPr>
      </w:pPr>
      <w:ins w:id="533" w:author="John Mettrop" w:date="2022-04-08T21:06:00Z">
        <w:r w:rsidRPr="00D942DF">
          <w:rPr>
            <w:rFonts w:ascii="Times New Roman" w:eastAsia="Times New Roman" w:hAnsi="Times New Roman" w:cs="Times New Roman"/>
            <w:sz w:val="24"/>
            <w:szCs w:val="20"/>
            <w:lang w:val="en-GB" w:eastAsia="zh-CN"/>
          </w:rPr>
          <w:t>The main application of this system:</w:t>
        </w:r>
      </w:ins>
    </w:p>
    <w:p w14:paraId="59AA1069" w14:textId="77777777" w:rsidR="00D942DF" w:rsidRPr="00D942DF" w:rsidRDefault="00D942DF">
      <w:pPr>
        <w:tabs>
          <w:tab w:val="left" w:pos="1134"/>
          <w:tab w:val="left" w:pos="1871"/>
          <w:tab w:val="left" w:pos="2608"/>
          <w:tab w:val="left" w:pos="3345"/>
        </w:tabs>
        <w:overflowPunct w:val="0"/>
        <w:autoSpaceDE w:val="0"/>
        <w:autoSpaceDN w:val="0"/>
        <w:adjustRightInd w:val="0"/>
        <w:spacing w:before="80" w:line="240" w:lineRule="auto"/>
        <w:ind w:left="1134" w:hanging="1134"/>
        <w:jc w:val="left"/>
        <w:textAlignment w:val="baseline"/>
        <w:rPr>
          <w:ins w:id="534" w:author="John Mettrop" w:date="2022-04-08T21:06:00Z"/>
          <w:rFonts w:ascii="Times New Roman" w:eastAsia="Times New Roman" w:hAnsi="Times New Roman" w:cs="Times New Roman"/>
          <w:sz w:val="24"/>
          <w:szCs w:val="20"/>
          <w:lang w:val="en-GB" w:eastAsia="zh-CN"/>
        </w:rPr>
        <w:pPrChange w:id="535" w:author="Chamova, Alisa" w:date="2022-04-14T11:02:00Z">
          <w:pPr>
            <w:tabs>
              <w:tab w:val="left" w:pos="2608"/>
              <w:tab w:val="left" w:pos="3345"/>
            </w:tabs>
            <w:spacing w:before="80"/>
            <w:ind w:left="1134" w:hanging="1134"/>
          </w:pPr>
        </w:pPrChange>
      </w:pPr>
      <w:ins w:id="536" w:author="John Mettrop" w:date="2022-04-08T21:06:00Z">
        <w:r w:rsidRPr="00D942DF">
          <w:rPr>
            <w:rFonts w:ascii="Times New Roman" w:eastAsia="Times New Roman" w:hAnsi="Times New Roman" w:cs="Times New Roman"/>
            <w:sz w:val="24"/>
            <w:szCs w:val="20"/>
            <w:lang w:val="en-GB" w:eastAsia="zh-CN"/>
          </w:rPr>
          <w:t>–</w:t>
        </w:r>
        <w:r w:rsidRPr="00D942DF">
          <w:rPr>
            <w:rFonts w:ascii="Times New Roman" w:eastAsia="Times New Roman" w:hAnsi="Times New Roman" w:cs="Times New Roman"/>
            <w:sz w:val="24"/>
            <w:szCs w:val="20"/>
            <w:lang w:val="en-GB" w:eastAsia="zh-CN"/>
          </w:rPr>
          <w:tab/>
          <w:t xml:space="preserve">exchange of various information, including the transfer of high-speed data, with aircraft and ships performing various commercial and science </w:t>
        </w:r>
        <w:proofErr w:type="gramStart"/>
        <w:r w:rsidRPr="00D942DF">
          <w:rPr>
            <w:rFonts w:ascii="Times New Roman" w:eastAsia="Times New Roman" w:hAnsi="Times New Roman" w:cs="Times New Roman"/>
            <w:sz w:val="24"/>
            <w:szCs w:val="20"/>
            <w:lang w:val="en-GB" w:eastAsia="zh-CN"/>
          </w:rPr>
          <w:t>missions;</w:t>
        </w:r>
        <w:proofErr w:type="gramEnd"/>
      </w:ins>
    </w:p>
    <w:p w14:paraId="6C446EE6" w14:textId="77777777" w:rsidR="00D942DF" w:rsidRPr="00D942DF" w:rsidRDefault="00D942DF">
      <w:pPr>
        <w:tabs>
          <w:tab w:val="left" w:pos="1134"/>
          <w:tab w:val="left" w:pos="1871"/>
          <w:tab w:val="left" w:pos="2608"/>
          <w:tab w:val="left" w:pos="3345"/>
        </w:tabs>
        <w:overflowPunct w:val="0"/>
        <w:autoSpaceDE w:val="0"/>
        <w:autoSpaceDN w:val="0"/>
        <w:adjustRightInd w:val="0"/>
        <w:spacing w:before="80" w:line="240" w:lineRule="auto"/>
        <w:ind w:left="1134" w:hanging="1134"/>
        <w:jc w:val="left"/>
        <w:textAlignment w:val="baseline"/>
        <w:rPr>
          <w:ins w:id="537" w:author="John Mettrop" w:date="2022-04-08T21:06:00Z"/>
          <w:rFonts w:ascii="Times New Roman" w:eastAsia="Times New Roman" w:hAnsi="Times New Roman" w:cs="Times New Roman"/>
          <w:sz w:val="24"/>
          <w:szCs w:val="20"/>
          <w:lang w:val="en-GB" w:eastAsia="zh-CN"/>
        </w:rPr>
        <w:pPrChange w:id="538" w:author="Chamova, Alisa" w:date="2022-04-14T11:02:00Z">
          <w:pPr>
            <w:tabs>
              <w:tab w:val="left" w:pos="2608"/>
              <w:tab w:val="left" w:pos="3345"/>
            </w:tabs>
            <w:spacing w:before="80"/>
            <w:ind w:left="1134" w:hanging="1134"/>
          </w:pPr>
        </w:pPrChange>
      </w:pPr>
      <w:ins w:id="539" w:author="John Mettrop" w:date="2022-04-08T21:06:00Z">
        <w:r w:rsidRPr="00D942DF">
          <w:rPr>
            <w:rFonts w:ascii="Times New Roman" w:eastAsia="Times New Roman" w:hAnsi="Times New Roman" w:cs="Times New Roman"/>
            <w:sz w:val="24"/>
            <w:szCs w:val="20"/>
            <w:lang w:val="en-GB" w:eastAsia="zh-CN"/>
          </w:rPr>
          <w:lastRenderedPageBreak/>
          <w:t>–</w:t>
        </w:r>
        <w:r w:rsidRPr="00D942DF">
          <w:rPr>
            <w:rFonts w:ascii="Times New Roman" w:eastAsia="Times New Roman" w:hAnsi="Times New Roman" w:cs="Times New Roman"/>
            <w:sz w:val="24"/>
            <w:szCs w:val="20"/>
            <w:lang w:val="en-GB" w:eastAsia="zh-CN"/>
          </w:rPr>
          <w:tab/>
          <w:t>organization of monitoring of linear and area hazardous production facilities and areas.</w:t>
        </w:r>
      </w:ins>
    </w:p>
    <w:p w14:paraId="185F56D5" w14:textId="5143E7A5" w:rsidR="00D942DF" w:rsidRPr="00D942DF" w:rsidRDefault="00D942DF" w:rsidP="00D942DF">
      <w:pPr>
        <w:tabs>
          <w:tab w:val="left" w:pos="1134"/>
          <w:tab w:val="left" w:pos="1871"/>
          <w:tab w:val="left" w:pos="2268"/>
        </w:tabs>
        <w:overflowPunct w:val="0"/>
        <w:autoSpaceDE w:val="0"/>
        <w:autoSpaceDN w:val="0"/>
        <w:adjustRightInd w:val="0"/>
        <w:spacing w:before="120" w:line="240" w:lineRule="auto"/>
        <w:jc w:val="left"/>
        <w:textAlignment w:val="baseline"/>
        <w:rPr>
          <w:ins w:id="540" w:author="John Mettrop" w:date="2022-04-08T21:06:00Z"/>
          <w:rFonts w:ascii="Times New Roman" w:eastAsia="Times New Roman" w:hAnsi="Times New Roman" w:cs="Times New Roman"/>
          <w:sz w:val="24"/>
          <w:szCs w:val="20"/>
          <w:lang w:val="en-GB" w:eastAsia="zh-CN"/>
        </w:rPr>
      </w:pPr>
      <w:ins w:id="541" w:author="John Mettrop" w:date="2022-04-08T21:06:00Z">
        <w:r w:rsidRPr="00D942DF">
          <w:rPr>
            <w:rFonts w:ascii="Times New Roman" w:eastAsia="Times New Roman" w:hAnsi="Times New Roman" w:cs="Times New Roman"/>
            <w:sz w:val="24"/>
            <w:szCs w:val="20"/>
            <w:lang w:val="en-GB" w:eastAsia="zh-CN"/>
          </w:rPr>
          <w:t>Direct communication between aircraft</w:t>
        </w:r>
        <w:del w:id="542" w:author="USA" w:date="2022-06-02T13:30:00Z">
          <w:r w:rsidRPr="00616D6E" w:rsidDel="00270A82">
            <w:rPr>
              <w:rFonts w:ascii="Times New Roman" w:eastAsia="Times New Roman" w:hAnsi="Times New Roman" w:cs="Times New Roman"/>
              <w:sz w:val="24"/>
              <w:szCs w:val="20"/>
              <w:highlight w:val="yellow"/>
              <w:lang w:val="en-GB" w:eastAsia="zh-CN"/>
              <w:rPrChange w:id="543" w:author="USA" w:date="2022-06-15T16:25:00Z">
                <w:rPr>
                  <w:rFonts w:ascii="Times New Roman" w:eastAsia="Times New Roman" w:hAnsi="Times New Roman" w:cs="Times New Roman"/>
                  <w:sz w:val="24"/>
                  <w:szCs w:val="20"/>
                  <w:lang w:val="en-GB" w:eastAsia="zh-CN"/>
                </w:rPr>
              </w:rPrChange>
            </w:rPr>
            <w:delText>s</w:delText>
          </w:r>
        </w:del>
        <w:r w:rsidRPr="00D942DF">
          <w:rPr>
            <w:rFonts w:ascii="Times New Roman" w:eastAsia="Times New Roman" w:hAnsi="Times New Roman" w:cs="Times New Roman"/>
            <w:sz w:val="24"/>
            <w:szCs w:val="20"/>
            <w:lang w:val="en-GB" w:eastAsia="zh-CN"/>
          </w:rPr>
          <w:t xml:space="preserve"> and ships is also possible. </w:t>
        </w:r>
      </w:ins>
    </w:p>
    <w:p w14:paraId="1C92E4CD" w14:textId="6B5F41F4" w:rsidR="00D942DF" w:rsidRPr="00D942DF" w:rsidRDefault="00D942DF" w:rsidP="00D942DF">
      <w:pPr>
        <w:tabs>
          <w:tab w:val="left" w:pos="1134"/>
          <w:tab w:val="left" w:pos="1871"/>
          <w:tab w:val="left" w:pos="2268"/>
        </w:tabs>
        <w:overflowPunct w:val="0"/>
        <w:autoSpaceDE w:val="0"/>
        <w:autoSpaceDN w:val="0"/>
        <w:adjustRightInd w:val="0"/>
        <w:spacing w:before="120" w:line="240" w:lineRule="auto"/>
        <w:jc w:val="left"/>
        <w:textAlignment w:val="baseline"/>
        <w:rPr>
          <w:ins w:id="544" w:author="John Mettrop" w:date="2022-04-08T21:06:00Z"/>
          <w:rFonts w:ascii="Times New Roman" w:eastAsia="Times New Roman" w:hAnsi="Times New Roman" w:cs="Times New Roman"/>
          <w:sz w:val="24"/>
          <w:szCs w:val="20"/>
          <w:lang w:val="en-GB" w:eastAsia="zh-CN"/>
        </w:rPr>
      </w:pPr>
      <w:ins w:id="545" w:author="John Mettrop" w:date="2022-04-08T21:06:00Z">
        <w:r w:rsidRPr="00D942DF">
          <w:rPr>
            <w:rFonts w:ascii="Times New Roman" w:eastAsia="Times New Roman" w:hAnsi="Times New Roman" w:cs="Times New Roman"/>
            <w:sz w:val="24"/>
            <w:szCs w:val="20"/>
            <w:lang w:val="en-GB" w:eastAsia="zh-CN"/>
          </w:rPr>
          <w:t xml:space="preserve">With regard to </w:t>
        </w:r>
      </w:ins>
      <w:ins w:id="546" w:author="USA" w:date="2022-05-12T11:02:00Z">
        <w:r w:rsidR="0001467E" w:rsidRPr="0001467E">
          <w:rPr>
            <w:rFonts w:ascii="Times New Roman" w:eastAsia="Times New Roman" w:hAnsi="Times New Roman" w:cs="Times New Roman"/>
            <w:sz w:val="24"/>
            <w:szCs w:val="20"/>
            <w:highlight w:val="yellow"/>
            <w:lang w:val="en-GB" w:eastAsia="zh-CN"/>
            <w:rPrChange w:id="547" w:author="USA" w:date="2022-05-12T11:02:00Z">
              <w:rPr>
                <w:rFonts w:ascii="Times New Roman" w:eastAsia="Times New Roman" w:hAnsi="Times New Roman" w:cs="Times New Roman"/>
                <w:sz w:val="24"/>
                <w:szCs w:val="20"/>
                <w:lang w:val="en-GB" w:eastAsia="zh-CN"/>
              </w:rPr>
            </w:rPrChange>
          </w:rPr>
          <w:t>outside national</w:t>
        </w:r>
        <w:r w:rsidR="0001467E">
          <w:rPr>
            <w:rFonts w:ascii="Times New Roman" w:eastAsia="Times New Roman" w:hAnsi="Times New Roman" w:cs="Times New Roman"/>
            <w:sz w:val="24"/>
            <w:szCs w:val="20"/>
            <w:highlight w:val="yellow"/>
            <w:lang w:val="en-GB" w:eastAsia="zh-CN"/>
          </w:rPr>
          <w:t xml:space="preserve"> </w:t>
        </w:r>
      </w:ins>
      <w:ins w:id="548" w:author="John Mettrop" w:date="2022-04-08T21:06:00Z">
        <w:del w:id="549" w:author="USA" w:date="2022-05-12T11:02:00Z">
          <w:r w:rsidRPr="0001467E" w:rsidDel="0001467E">
            <w:rPr>
              <w:rFonts w:ascii="Times New Roman" w:eastAsia="Times New Roman" w:hAnsi="Times New Roman" w:cs="Times New Roman"/>
              <w:sz w:val="24"/>
              <w:szCs w:val="20"/>
              <w:highlight w:val="yellow"/>
              <w:lang w:val="en-GB" w:eastAsia="zh-CN"/>
              <w:rPrChange w:id="550" w:author="USA" w:date="2022-05-12T11:02:00Z">
                <w:rPr>
                  <w:rFonts w:ascii="Times New Roman" w:eastAsia="Times New Roman" w:hAnsi="Times New Roman" w:cs="Times New Roman"/>
                  <w:sz w:val="24"/>
                  <w:szCs w:val="20"/>
                  <w:lang w:val="en-GB" w:eastAsia="zh-CN"/>
                </w:rPr>
              </w:rPrChange>
            </w:rPr>
            <w:delText>international</w:delText>
          </w:r>
          <w:r w:rsidRPr="00D942DF" w:rsidDel="0001467E">
            <w:rPr>
              <w:rFonts w:ascii="Times New Roman" w:eastAsia="Times New Roman" w:hAnsi="Times New Roman" w:cs="Times New Roman"/>
              <w:sz w:val="24"/>
              <w:szCs w:val="20"/>
              <w:lang w:val="en-GB" w:eastAsia="zh-CN"/>
            </w:rPr>
            <w:delText xml:space="preserve"> </w:delText>
          </w:r>
        </w:del>
        <w:r w:rsidRPr="00D942DF">
          <w:rPr>
            <w:rFonts w:ascii="Times New Roman" w:eastAsia="Times New Roman" w:hAnsi="Times New Roman" w:cs="Times New Roman"/>
            <w:sz w:val="24"/>
            <w:szCs w:val="20"/>
            <w:lang w:val="en-GB" w:eastAsia="zh-CN"/>
          </w:rPr>
          <w:t xml:space="preserve">waters and </w:t>
        </w:r>
      </w:ins>
      <w:ins w:id="551" w:author="USA" w:date="2022-05-12T11:02:00Z">
        <w:r w:rsidR="0001467E" w:rsidRPr="0001467E">
          <w:rPr>
            <w:rFonts w:ascii="Times New Roman" w:eastAsia="Times New Roman" w:hAnsi="Times New Roman" w:cs="Times New Roman"/>
            <w:sz w:val="24"/>
            <w:szCs w:val="20"/>
            <w:highlight w:val="yellow"/>
            <w:lang w:val="en-GB" w:eastAsia="zh-CN"/>
            <w:rPrChange w:id="552" w:author="USA" w:date="2022-05-12T11:02:00Z">
              <w:rPr>
                <w:rFonts w:ascii="Times New Roman" w:eastAsia="Times New Roman" w:hAnsi="Times New Roman" w:cs="Times New Roman"/>
                <w:sz w:val="24"/>
                <w:szCs w:val="20"/>
                <w:lang w:val="en-GB" w:eastAsia="zh-CN"/>
              </w:rPr>
            </w:rPrChange>
          </w:rPr>
          <w:t>outside national</w:t>
        </w:r>
      </w:ins>
      <w:ins w:id="553" w:author="John Mettrop" w:date="2022-04-08T21:06:00Z">
        <w:del w:id="554" w:author="USA" w:date="2022-05-12T11:02:00Z">
          <w:r w:rsidRPr="0001467E" w:rsidDel="0001467E">
            <w:rPr>
              <w:rFonts w:ascii="Times New Roman" w:eastAsia="Times New Roman" w:hAnsi="Times New Roman" w:cs="Times New Roman"/>
              <w:sz w:val="24"/>
              <w:szCs w:val="20"/>
              <w:highlight w:val="yellow"/>
              <w:lang w:val="en-GB" w:eastAsia="zh-CN"/>
              <w:rPrChange w:id="555" w:author="USA" w:date="2022-05-12T11:02:00Z">
                <w:rPr>
                  <w:rFonts w:ascii="Times New Roman" w:eastAsia="Times New Roman" w:hAnsi="Times New Roman" w:cs="Times New Roman"/>
                  <w:sz w:val="24"/>
                  <w:szCs w:val="20"/>
                  <w:lang w:val="en-GB" w:eastAsia="zh-CN"/>
                </w:rPr>
              </w:rPrChange>
            </w:rPr>
            <w:delText>international</w:delText>
          </w:r>
        </w:del>
        <w:r w:rsidRPr="00D942DF">
          <w:rPr>
            <w:rFonts w:ascii="Times New Roman" w:eastAsia="Times New Roman" w:hAnsi="Times New Roman" w:cs="Times New Roman"/>
            <w:sz w:val="24"/>
            <w:szCs w:val="20"/>
            <w:lang w:val="en-GB" w:eastAsia="zh-CN"/>
          </w:rPr>
          <w:t xml:space="preserve"> airspace, the use of this system is intended to conduct planned research missions in local areas, for example, scientific studies of the sea surface or the atmosphere.</w:t>
        </w:r>
      </w:ins>
    </w:p>
    <w:p w14:paraId="4A604186" w14:textId="77777777" w:rsidR="00D942DF" w:rsidRPr="00D942DF" w:rsidDel="00136527" w:rsidRDefault="00D942DF" w:rsidP="00D942DF">
      <w:pPr>
        <w:tabs>
          <w:tab w:val="left" w:pos="1134"/>
          <w:tab w:val="left" w:pos="1871"/>
          <w:tab w:val="left" w:pos="2268"/>
        </w:tabs>
        <w:overflowPunct w:val="0"/>
        <w:autoSpaceDE w:val="0"/>
        <w:autoSpaceDN w:val="0"/>
        <w:adjustRightInd w:val="0"/>
        <w:spacing w:before="120" w:line="240" w:lineRule="auto"/>
        <w:jc w:val="left"/>
        <w:textAlignment w:val="baseline"/>
        <w:rPr>
          <w:ins w:id="556" w:author="John Mettrop" w:date="2022-04-08T21:06:00Z"/>
          <w:del w:id="557" w:author="USA" w:date="2022-06-15T17:38:00Z"/>
          <w:rFonts w:ascii="Times New Roman" w:eastAsia="Times New Roman" w:hAnsi="Times New Roman" w:cs="Times New Roman"/>
          <w:sz w:val="24"/>
          <w:szCs w:val="20"/>
          <w:lang w:val="en-GB" w:eastAsia="zh-CN"/>
        </w:rPr>
      </w:pPr>
      <w:ins w:id="558" w:author="John Mettrop" w:date="2022-04-08T21:06:00Z">
        <w:r w:rsidRPr="00D942DF">
          <w:rPr>
            <w:rFonts w:ascii="Times New Roman" w:eastAsia="Times New Roman" w:hAnsi="Times New Roman" w:cs="Times New Roman"/>
            <w:sz w:val="24"/>
            <w:szCs w:val="20"/>
            <w:lang w:val="en-GB" w:eastAsia="zh-CN"/>
          </w:rPr>
          <w:t xml:space="preserve">The construction of this system is planned </w:t>
        </w:r>
        <w:proofErr w:type="gramStart"/>
        <w:r w:rsidRPr="00D942DF">
          <w:rPr>
            <w:rFonts w:ascii="Times New Roman" w:eastAsia="Times New Roman" w:hAnsi="Times New Roman" w:cs="Times New Roman"/>
            <w:sz w:val="24"/>
            <w:szCs w:val="20"/>
            <w:lang w:val="en-GB" w:eastAsia="zh-CN"/>
          </w:rPr>
          <w:t>on the basis of</w:t>
        </w:r>
        <w:proofErr w:type="gramEnd"/>
        <w:r w:rsidRPr="00D942DF">
          <w:rPr>
            <w:rFonts w:ascii="Times New Roman" w:eastAsia="Times New Roman" w:hAnsi="Times New Roman" w:cs="Times New Roman"/>
            <w:sz w:val="24"/>
            <w:szCs w:val="20"/>
            <w:lang w:val="en-GB" w:eastAsia="zh-CN"/>
          </w:rPr>
          <w:t xml:space="preserve"> modern commercially available state-of-art telecommunication equipment.</w:t>
        </w:r>
      </w:ins>
    </w:p>
    <w:p w14:paraId="13E8887B" w14:textId="77777777" w:rsidR="00136527" w:rsidRDefault="00C5602A" w:rsidP="00136527">
      <w:pPr>
        <w:tabs>
          <w:tab w:val="left" w:pos="1134"/>
          <w:tab w:val="left" w:pos="1871"/>
          <w:tab w:val="left" w:pos="2268"/>
        </w:tabs>
        <w:overflowPunct w:val="0"/>
        <w:autoSpaceDE w:val="0"/>
        <w:autoSpaceDN w:val="0"/>
        <w:adjustRightInd w:val="0"/>
        <w:spacing w:before="120" w:line="240" w:lineRule="auto"/>
        <w:jc w:val="left"/>
        <w:textAlignment w:val="baseline"/>
        <w:rPr>
          <w:ins w:id="559" w:author="USA" w:date="2022-06-15T17:38:00Z"/>
          <w:rFonts w:ascii="Times New Roman" w:eastAsia="Times New Roman" w:hAnsi="Times New Roman" w:cs="Times New Roman"/>
          <w:sz w:val="24"/>
          <w:szCs w:val="20"/>
        </w:rPr>
        <w:pPrChange w:id="560" w:author="USA" w:date="2022-06-15T17:38:00Z">
          <w:pPr>
            <w:keepNext/>
            <w:keepLines/>
            <w:tabs>
              <w:tab w:val="left" w:pos="1134"/>
              <w:tab w:val="left" w:pos="1871"/>
              <w:tab w:val="left" w:pos="2268"/>
            </w:tabs>
            <w:overflowPunct w:val="0"/>
            <w:autoSpaceDE w:val="0"/>
            <w:autoSpaceDN w:val="0"/>
            <w:adjustRightInd w:val="0"/>
            <w:spacing w:before="280" w:line="240" w:lineRule="auto"/>
            <w:jc w:val="left"/>
            <w:textAlignment w:val="baseline"/>
            <w:outlineLvl w:val="0"/>
          </w:pPr>
        </w:pPrChange>
      </w:pPr>
      <w:ins w:id="561" w:author="USA" w:date="2022-06-14T20:32:00Z">
        <w:r w:rsidRPr="002263DF">
          <w:rPr>
            <w:rFonts w:ascii="Times New Roman" w:eastAsia="Times New Roman" w:hAnsi="Times New Roman" w:cs="Times New Roman"/>
            <w:sz w:val="24"/>
            <w:szCs w:val="20"/>
            <w:highlight w:val="yellow"/>
          </w:rPr>
          <w:t xml:space="preserve">In accordance with Resolution 416, aeronautical mobile telemetry (AMT) in the band 4400 – 4940 MHz operates in the air-to-ground direction only.  </w:t>
        </w:r>
        <w:r w:rsidRPr="002263DF">
          <w:rPr>
            <w:rFonts w:ascii="Times New Roman" w:eastAsia="Times New Roman" w:hAnsi="Times New Roman" w:cs="Times New Roman"/>
            <w:sz w:val="24"/>
            <w:szCs w:val="20"/>
            <w:highlight w:val="yellow"/>
            <w:lang w:val="en-GB"/>
          </w:rPr>
          <w:t xml:space="preserve">AMT consists of the </w:t>
        </w:r>
        <w:r w:rsidRPr="002263DF">
          <w:rPr>
            <w:rFonts w:ascii="Times New Roman" w:eastAsia="Times New Roman" w:hAnsi="Times New Roman" w:cs="Times New Roman"/>
            <w:sz w:val="24"/>
            <w:szCs w:val="20"/>
            <w:highlight w:val="yellow"/>
          </w:rPr>
          <w:t>wireless transmission and reception of data during flight tests. Data on the health and performance of an aircraft under test are transmitted to ground-based equipment; the data are monitored by engineers on a real-time basis. Table 1, below, provides typical technical characteristics of representative aeronautical mobile systems (AMS).  Within the Table, certain systems reflect a range of parameters that can meet the EIRP limitations for AMT specified in Res. 416. For example, System 2 can match the highest data bandwidths (20 MHz) with the lowest airborne power levels (35 dBm).</w:t>
        </w:r>
      </w:ins>
    </w:p>
    <w:p w14:paraId="4BB0D95F" w14:textId="6DDB5F6B" w:rsidR="00D942DF" w:rsidRPr="00D942DF" w:rsidRDefault="00D942DF" w:rsidP="00136527">
      <w:pPr>
        <w:keepNext/>
        <w:keepLines/>
        <w:tabs>
          <w:tab w:val="left" w:pos="1134"/>
          <w:tab w:val="left" w:pos="1871"/>
          <w:tab w:val="left" w:pos="2268"/>
        </w:tabs>
        <w:overflowPunct w:val="0"/>
        <w:autoSpaceDE w:val="0"/>
        <w:autoSpaceDN w:val="0"/>
        <w:adjustRightInd w:val="0"/>
        <w:spacing w:before="280" w:line="240" w:lineRule="auto"/>
        <w:jc w:val="left"/>
        <w:textAlignment w:val="baseline"/>
        <w:outlineLvl w:val="0"/>
        <w:rPr>
          <w:rFonts w:ascii="Times New Roman" w:eastAsia="Times New Roman" w:hAnsi="Times New Roman" w:cs="Times New Roman"/>
          <w:b/>
          <w:sz w:val="28"/>
          <w:szCs w:val="20"/>
          <w:lang w:val="en-GB"/>
        </w:rPr>
        <w:pPrChange w:id="562" w:author="USA" w:date="2022-06-15T17:38:00Z">
          <w:pPr>
            <w:keepNext/>
            <w:keepLines/>
            <w:tabs>
              <w:tab w:val="left" w:pos="1134"/>
              <w:tab w:val="left" w:pos="1871"/>
              <w:tab w:val="left" w:pos="2268"/>
            </w:tabs>
            <w:overflowPunct w:val="0"/>
            <w:autoSpaceDE w:val="0"/>
            <w:autoSpaceDN w:val="0"/>
            <w:adjustRightInd w:val="0"/>
            <w:spacing w:before="280" w:line="240" w:lineRule="auto"/>
            <w:ind w:left="1134" w:hanging="1134"/>
            <w:jc w:val="left"/>
            <w:textAlignment w:val="baseline"/>
            <w:outlineLvl w:val="0"/>
          </w:pPr>
        </w:pPrChange>
      </w:pPr>
      <w:r w:rsidRPr="00D942DF">
        <w:rPr>
          <w:rFonts w:ascii="Times New Roman" w:eastAsia="Times New Roman" w:hAnsi="Times New Roman" w:cs="Times New Roman"/>
          <w:b/>
          <w:sz w:val="28"/>
          <w:szCs w:val="20"/>
          <w:lang w:val="en-GB"/>
        </w:rPr>
        <w:t>3</w:t>
      </w:r>
      <w:r w:rsidRPr="00D942DF">
        <w:rPr>
          <w:rFonts w:ascii="Times New Roman" w:eastAsia="Times New Roman" w:hAnsi="Times New Roman" w:cs="Times New Roman"/>
          <w:b/>
          <w:sz w:val="28"/>
          <w:szCs w:val="20"/>
          <w:lang w:val="en-GB"/>
        </w:rPr>
        <w:tab/>
        <w:t>Technical characteristics of aeronautical mobile systems</w:t>
      </w:r>
    </w:p>
    <w:p w14:paraId="5A8FE79A" w14:textId="77777777" w:rsidR="00D942DF" w:rsidRPr="00D942DF" w:rsidRDefault="00D942DF" w:rsidP="00D942DF">
      <w:pPr>
        <w:tabs>
          <w:tab w:val="left" w:pos="1134"/>
          <w:tab w:val="left" w:pos="1871"/>
          <w:tab w:val="left" w:pos="2268"/>
        </w:tabs>
        <w:overflowPunct w:val="0"/>
        <w:autoSpaceDE w:val="0"/>
        <w:autoSpaceDN w:val="0"/>
        <w:adjustRightInd w:val="0"/>
        <w:spacing w:before="120" w:line="240" w:lineRule="auto"/>
        <w:jc w:val="left"/>
        <w:textAlignment w:val="baseline"/>
        <w:rPr>
          <w:rFonts w:ascii="Times New Roman" w:eastAsia="Times New Roman" w:hAnsi="Times New Roman" w:cs="Times New Roman"/>
          <w:sz w:val="24"/>
          <w:szCs w:val="20"/>
          <w:lang w:val="en-GB"/>
        </w:rPr>
      </w:pPr>
      <w:r w:rsidRPr="00D942DF">
        <w:rPr>
          <w:rFonts w:ascii="Times New Roman" w:eastAsia="Times New Roman" w:hAnsi="Times New Roman" w:cs="Times New Roman"/>
          <w:sz w:val="24"/>
          <w:szCs w:val="20"/>
          <w:lang w:val="en-GB"/>
        </w:rPr>
        <w:t xml:space="preserve">Typical technical characteristics for representative airborne data links for the frequency range </w:t>
      </w:r>
      <w:r w:rsidRPr="00D942DF">
        <w:rPr>
          <w:rFonts w:ascii="Times New Roman" w:eastAsia="Times New Roman" w:hAnsi="Times New Roman" w:cs="Times New Roman"/>
          <w:sz w:val="24"/>
          <w:szCs w:val="20"/>
          <w:lang w:val="en-GB" w:eastAsia="ja-JP"/>
        </w:rPr>
        <w:t>4 400-4 990 MHz</w:t>
      </w:r>
      <w:r w:rsidRPr="00D942DF">
        <w:rPr>
          <w:rFonts w:ascii="Times New Roman" w:eastAsia="Times New Roman" w:hAnsi="Times New Roman" w:cs="Times New Roman"/>
          <w:sz w:val="24"/>
          <w:szCs w:val="20"/>
          <w:lang w:val="en-GB"/>
        </w:rPr>
        <w:t xml:space="preserve"> are provided in Table 1.</w:t>
      </w:r>
      <w:ins w:id="563" w:author="John Mettrop" w:date="2022-04-08T21:09:00Z">
        <w:r w:rsidRPr="00D942DF">
          <w:rPr>
            <w:rFonts w:ascii="Times New Roman" w:eastAsia="Times New Roman" w:hAnsi="Times New Roman" w:cs="Times New Roman"/>
            <w:sz w:val="24"/>
            <w:szCs w:val="20"/>
            <w:lang w:val="en-GB"/>
          </w:rPr>
          <w:t xml:space="preserve"> </w:t>
        </w:r>
      </w:ins>
    </w:p>
    <w:p w14:paraId="5DB4F3D5" w14:textId="77777777" w:rsidR="00D942DF" w:rsidRPr="00D942DF" w:rsidRDefault="00D942DF" w:rsidP="00D942DF">
      <w:pPr>
        <w:keepNext/>
        <w:keepLines/>
        <w:tabs>
          <w:tab w:val="left" w:pos="1134"/>
          <w:tab w:val="left" w:pos="1871"/>
          <w:tab w:val="left" w:pos="2268"/>
        </w:tabs>
        <w:overflowPunct w:val="0"/>
        <w:autoSpaceDE w:val="0"/>
        <w:autoSpaceDN w:val="0"/>
        <w:adjustRightInd w:val="0"/>
        <w:spacing w:before="200" w:line="240" w:lineRule="auto"/>
        <w:ind w:left="1134" w:hanging="1134"/>
        <w:jc w:val="left"/>
        <w:textAlignment w:val="baseline"/>
        <w:outlineLvl w:val="1"/>
        <w:rPr>
          <w:rFonts w:ascii="Times New Roman" w:eastAsia="Times New Roman" w:hAnsi="Times New Roman" w:cs="Times New Roman"/>
          <w:b/>
          <w:sz w:val="24"/>
          <w:szCs w:val="20"/>
          <w:lang w:val="en-GB"/>
        </w:rPr>
      </w:pPr>
      <w:r w:rsidRPr="00D942DF">
        <w:rPr>
          <w:rFonts w:ascii="Times New Roman" w:eastAsia="Times New Roman" w:hAnsi="Times New Roman" w:cs="Times New Roman"/>
          <w:b/>
          <w:sz w:val="24"/>
          <w:szCs w:val="20"/>
          <w:lang w:val="en-GB"/>
        </w:rPr>
        <w:t>3.1</w:t>
      </w:r>
      <w:r w:rsidRPr="00D942DF">
        <w:rPr>
          <w:rFonts w:ascii="Times New Roman" w:eastAsia="Times New Roman" w:hAnsi="Times New Roman" w:cs="Times New Roman"/>
          <w:b/>
          <w:sz w:val="24"/>
          <w:szCs w:val="20"/>
          <w:lang w:val="en-GB"/>
        </w:rPr>
        <w:tab/>
        <w:t>Transmitter and receiver characteristics</w:t>
      </w:r>
    </w:p>
    <w:p w14:paraId="01FB1A02" w14:textId="77777777" w:rsidR="00D942DF" w:rsidRPr="00D942DF" w:rsidRDefault="00D942DF" w:rsidP="00D942DF">
      <w:pPr>
        <w:tabs>
          <w:tab w:val="left" w:pos="1134"/>
          <w:tab w:val="left" w:pos="1871"/>
          <w:tab w:val="left" w:pos="2268"/>
        </w:tabs>
        <w:overflowPunct w:val="0"/>
        <w:autoSpaceDE w:val="0"/>
        <w:autoSpaceDN w:val="0"/>
        <w:adjustRightInd w:val="0"/>
        <w:spacing w:before="120" w:line="240" w:lineRule="auto"/>
        <w:jc w:val="left"/>
        <w:textAlignment w:val="baseline"/>
        <w:rPr>
          <w:rFonts w:ascii="Times New Roman" w:eastAsia="Times New Roman" w:hAnsi="Times New Roman" w:cs="Times New Roman"/>
          <w:sz w:val="24"/>
          <w:szCs w:val="20"/>
          <w:lang w:val="en-GB"/>
        </w:rPr>
      </w:pPr>
      <w:r w:rsidRPr="00D942DF">
        <w:rPr>
          <w:rFonts w:ascii="Times New Roman" w:eastAsia="Times New Roman" w:hAnsi="Times New Roman" w:cs="Times New Roman"/>
          <w:sz w:val="24"/>
          <w:szCs w:val="20"/>
          <w:lang w:val="en-GB"/>
        </w:rPr>
        <w:t xml:space="preserve">The aeronautical mobile systems operating or planned to operate within the frequency range </w:t>
      </w:r>
      <w:r w:rsidRPr="00D942DF">
        <w:rPr>
          <w:rFonts w:ascii="Times New Roman" w:eastAsia="Times New Roman" w:hAnsi="Times New Roman" w:cs="Times New Roman"/>
          <w:sz w:val="24"/>
          <w:szCs w:val="20"/>
          <w:lang w:val="en-GB" w:eastAsia="ja-JP"/>
        </w:rPr>
        <w:t>4 400</w:t>
      </w:r>
      <w:r w:rsidRPr="00D942DF">
        <w:rPr>
          <w:rFonts w:ascii="Times New Roman" w:eastAsia="Times New Roman" w:hAnsi="Times New Roman" w:cs="Times New Roman"/>
          <w:sz w:val="24"/>
          <w:szCs w:val="20"/>
          <w:lang w:val="en-GB" w:eastAsia="ja-JP"/>
        </w:rPr>
        <w:noBreakHyphen/>
        <w:t>4 990 MHz</w:t>
      </w:r>
      <w:r w:rsidRPr="00D942DF">
        <w:rPr>
          <w:rFonts w:ascii="Times New Roman" w:eastAsia="Times New Roman" w:hAnsi="Times New Roman" w:cs="Times New Roman"/>
          <w:sz w:val="24"/>
          <w:szCs w:val="20"/>
          <w:lang w:val="en-GB"/>
        </w:rPr>
        <w:t xml:space="preserve"> typically use digital modulations. A given transmitter may be capable of radiating more than one waveform.</w:t>
      </w:r>
      <w:ins w:id="564" w:author="John Mettrop" w:date="2022-04-08T21:09:00Z">
        <w:r w:rsidRPr="00D942DF">
          <w:rPr>
            <w:rFonts w:ascii="Times New Roman" w:eastAsia="Times New Roman" w:hAnsi="Times New Roman" w:cs="Times New Roman"/>
            <w:sz w:val="24"/>
            <w:szCs w:val="20"/>
            <w:lang w:val="en-GB"/>
          </w:rPr>
          <w:t xml:space="preserve"> The out-of-band and spurious emissions of these aeronautical systems are compliant with Recommendation ITU-R SM.1541 (Annex 11) and Recommendation ITU-R SM.329 (Category A), respectively.</w:t>
        </w:r>
      </w:ins>
    </w:p>
    <w:p w14:paraId="19217A39" w14:textId="77777777" w:rsidR="00D942DF" w:rsidRPr="00D942DF" w:rsidRDefault="00D942DF" w:rsidP="00D942DF">
      <w:pPr>
        <w:keepNext/>
        <w:keepLines/>
        <w:tabs>
          <w:tab w:val="left" w:pos="1134"/>
          <w:tab w:val="left" w:pos="1871"/>
          <w:tab w:val="left" w:pos="2268"/>
        </w:tabs>
        <w:overflowPunct w:val="0"/>
        <w:autoSpaceDE w:val="0"/>
        <w:autoSpaceDN w:val="0"/>
        <w:adjustRightInd w:val="0"/>
        <w:spacing w:before="200" w:line="240" w:lineRule="auto"/>
        <w:ind w:left="1134" w:hanging="1134"/>
        <w:jc w:val="left"/>
        <w:textAlignment w:val="baseline"/>
        <w:outlineLvl w:val="1"/>
        <w:rPr>
          <w:rFonts w:ascii="Times New Roman" w:eastAsia="Times New Roman" w:hAnsi="Times New Roman" w:cs="Times New Roman"/>
          <w:b/>
          <w:sz w:val="24"/>
          <w:szCs w:val="20"/>
          <w:lang w:val="en-GB"/>
        </w:rPr>
      </w:pPr>
      <w:r w:rsidRPr="00D942DF">
        <w:rPr>
          <w:rFonts w:ascii="Times New Roman" w:eastAsia="Times New Roman" w:hAnsi="Times New Roman" w:cs="Times New Roman"/>
          <w:b/>
          <w:sz w:val="24"/>
          <w:szCs w:val="20"/>
          <w:lang w:val="en-GB"/>
        </w:rPr>
        <w:t>3.2</w:t>
      </w:r>
      <w:r w:rsidRPr="00D942DF">
        <w:rPr>
          <w:rFonts w:ascii="Times New Roman" w:eastAsia="Times New Roman" w:hAnsi="Times New Roman" w:cs="Times New Roman"/>
          <w:b/>
          <w:sz w:val="24"/>
          <w:szCs w:val="20"/>
          <w:lang w:val="en-GB"/>
        </w:rPr>
        <w:tab/>
        <w:t>Antenna characteristics</w:t>
      </w:r>
    </w:p>
    <w:p w14:paraId="345A98BA" w14:textId="77777777" w:rsidR="00D942DF" w:rsidRPr="00D942DF" w:rsidRDefault="00D942DF" w:rsidP="00D942DF">
      <w:pPr>
        <w:tabs>
          <w:tab w:val="left" w:pos="1134"/>
          <w:tab w:val="left" w:pos="1871"/>
          <w:tab w:val="left" w:pos="2268"/>
        </w:tabs>
        <w:overflowPunct w:val="0"/>
        <w:autoSpaceDE w:val="0"/>
        <w:autoSpaceDN w:val="0"/>
        <w:adjustRightInd w:val="0"/>
        <w:spacing w:before="120" w:line="240" w:lineRule="auto"/>
        <w:jc w:val="left"/>
        <w:textAlignment w:val="baseline"/>
        <w:rPr>
          <w:rFonts w:ascii="Times New Roman" w:eastAsia="Times New Roman" w:hAnsi="Times New Roman" w:cs="Times New Roman"/>
          <w:sz w:val="24"/>
          <w:szCs w:val="20"/>
          <w:lang w:val="en-GB"/>
        </w:rPr>
      </w:pPr>
      <w:r w:rsidRPr="00D942DF">
        <w:rPr>
          <w:rFonts w:ascii="Times New Roman" w:eastAsia="Times New Roman" w:hAnsi="Times New Roman" w:cs="Times New Roman"/>
          <w:sz w:val="24"/>
          <w:szCs w:val="20"/>
          <w:lang w:val="en-GB"/>
        </w:rPr>
        <w:t xml:space="preserve">A variety of different types of antennas are used by systems in the frequency range </w:t>
      </w:r>
      <w:r w:rsidRPr="00D942DF">
        <w:rPr>
          <w:rFonts w:ascii="Times New Roman" w:eastAsia="Times New Roman" w:hAnsi="Times New Roman" w:cs="Times New Roman"/>
          <w:sz w:val="24"/>
          <w:szCs w:val="20"/>
          <w:lang w:val="en-GB" w:eastAsia="ja-JP"/>
        </w:rPr>
        <w:t>4 400</w:t>
      </w:r>
      <w:r w:rsidRPr="00D942DF">
        <w:rPr>
          <w:rFonts w:ascii="Times New Roman" w:eastAsia="Times New Roman" w:hAnsi="Times New Roman" w:cs="Times New Roman"/>
          <w:sz w:val="24"/>
          <w:szCs w:val="20"/>
          <w:lang w:val="en-GB" w:eastAsia="ja-JP"/>
        </w:rPr>
        <w:noBreakHyphen/>
        <w:t>4 990 </w:t>
      </w:r>
      <w:proofErr w:type="spellStart"/>
      <w:r w:rsidRPr="00D942DF">
        <w:rPr>
          <w:rFonts w:ascii="Times New Roman" w:eastAsia="Times New Roman" w:hAnsi="Times New Roman" w:cs="Times New Roman"/>
          <w:sz w:val="24"/>
          <w:szCs w:val="20"/>
          <w:lang w:val="en-GB" w:eastAsia="ja-JP"/>
        </w:rPr>
        <w:t>MHz</w:t>
      </w:r>
      <w:r w:rsidRPr="00D942DF">
        <w:rPr>
          <w:rFonts w:ascii="Times New Roman" w:eastAsia="Times New Roman" w:hAnsi="Times New Roman" w:cs="Times New Roman"/>
          <w:sz w:val="24"/>
          <w:szCs w:val="20"/>
          <w:lang w:val="en-GB"/>
        </w:rPr>
        <w:t>.</w:t>
      </w:r>
      <w:proofErr w:type="spellEnd"/>
      <w:r w:rsidRPr="00D942DF">
        <w:rPr>
          <w:rFonts w:ascii="Times New Roman" w:eastAsia="Times New Roman" w:hAnsi="Times New Roman" w:cs="Times New Roman"/>
          <w:sz w:val="24"/>
          <w:szCs w:val="20"/>
          <w:lang w:val="en-GB"/>
        </w:rPr>
        <w:t xml:space="preserve"> Antennas in this range </w:t>
      </w:r>
      <w:del w:id="565" w:author="John Mettrop" w:date="2022-04-08T21:10:00Z">
        <w:r w:rsidRPr="00D942DF" w:rsidDel="002662A2">
          <w:rPr>
            <w:rFonts w:ascii="Times New Roman" w:eastAsia="Times New Roman" w:hAnsi="Times New Roman" w:cs="Times New Roman"/>
            <w:sz w:val="24"/>
            <w:szCs w:val="20"/>
            <w:lang w:val="en-GB"/>
          </w:rPr>
          <w:delText xml:space="preserve">are </w:delText>
        </w:r>
      </w:del>
      <w:r w:rsidRPr="00D942DF">
        <w:rPr>
          <w:rFonts w:ascii="Times New Roman" w:eastAsia="Times New Roman" w:hAnsi="Times New Roman" w:cs="Times New Roman"/>
          <w:sz w:val="24"/>
          <w:szCs w:val="20"/>
          <w:lang w:val="en-GB"/>
        </w:rPr>
        <w:t xml:space="preserve">generally </w:t>
      </w:r>
      <w:del w:id="566" w:author="John Mettrop" w:date="2022-04-08T21:10:00Z">
        <w:r w:rsidRPr="00D942DF" w:rsidDel="002662A2">
          <w:rPr>
            <w:rFonts w:ascii="Times New Roman" w:eastAsia="Times New Roman" w:hAnsi="Times New Roman" w:cs="Times New Roman"/>
            <w:sz w:val="24"/>
            <w:szCs w:val="20"/>
            <w:lang w:val="en-GB"/>
          </w:rPr>
          <w:delText>of a variety of</w:delText>
        </w:r>
      </w:del>
      <w:ins w:id="567" w:author="John Mettrop" w:date="2022-04-08T21:10:00Z">
        <w:r w:rsidRPr="00D942DF">
          <w:rPr>
            <w:rFonts w:ascii="Times New Roman" w:eastAsia="Times New Roman" w:hAnsi="Times New Roman" w:cs="Times New Roman"/>
            <w:sz w:val="24"/>
            <w:szCs w:val="20"/>
            <w:lang w:val="en-GB"/>
          </w:rPr>
          <w:t>differ in</w:t>
        </w:r>
      </w:ins>
      <w:r w:rsidRPr="00D942DF">
        <w:rPr>
          <w:rFonts w:ascii="Times New Roman" w:eastAsia="Times New Roman" w:hAnsi="Times New Roman" w:cs="Times New Roman"/>
          <w:sz w:val="24"/>
          <w:szCs w:val="20"/>
          <w:lang w:val="en-GB"/>
        </w:rPr>
        <w:t xml:space="preserve"> size</w:t>
      </w:r>
      <w:del w:id="568" w:author="John Mettrop" w:date="2022-04-08T21:10:00Z">
        <w:r w:rsidRPr="00D942DF" w:rsidDel="002662A2">
          <w:rPr>
            <w:rFonts w:ascii="Times New Roman" w:eastAsia="Times New Roman" w:hAnsi="Times New Roman" w:cs="Times New Roman"/>
            <w:sz w:val="24"/>
            <w:szCs w:val="20"/>
            <w:lang w:val="en-GB"/>
          </w:rPr>
          <w:delText>s</w:delText>
        </w:r>
      </w:del>
      <w:r w:rsidRPr="00D942DF">
        <w:rPr>
          <w:rFonts w:ascii="Times New Roman" w:eastAsia="Times New Roman" w:hAnsi="Times New Roman" w:cs="Times New Roman"/>
          <w:sz w:val="24"/>
          <w:szCs w:val="20"/>
          <w:lang w:val="en-GB"/>
        </w:rPr>
        <w:t xml:space="preserve"> and vary between the airborne component of the link and the </w:t>
      </w:r>
      <w:proofErr w:type="gramStart"/>
      <w:r w:rsidRPr="00D942DF">
        <w:rPr>
          <w:rFonts w:ascii="Times New Roman" w:eastAsia="Times New Roman" w:hAnsi="Times New Roman" w:cs="Times New Roman"/>
          <w:sz w:val="24"/>
          <w:szCs w:val="20"/>
          <w:lang w:val="en-GB"/>
        </w:rPr>
        <w:t>ground based</w:t>
      </w:r>
      <w:proofErr w:type="gramEnd"/>
      <w:r w:rsidRPr="00D942DF">
        <w:rPr>
          <w:rFonts w:ascii="Times New Roman" w:eastAsia="Times New Roman" w:hAnsi="Times New Roman" w:cs="Times New Roman"/>
          <w:sz w:val="24"/>
          <w:szCs w:val="20"/>
          <w:lang w:val="en-GB"/>
        </w:rPr>
        <w:t xml:space="preserve"> component of the link. The airborne antenna gains are typically between +3 </w:t>
      </w:r>
      <w:proofErr w:type="spellStart"/>
      <w:r w:rsidRPr="00D942DF">
        <w:rPr>
          <w:rFonts w:ascii="Times New Roman" w:eastAsia="Times New Roman" w:hAnsi="Times New Roman" w:cs="Times New Roman"/>
          <w:sz w:val="24"/>
          <w:szCs w:val="20"/>
          <w:lang w:val="en-GB"/>
        </w:rPr>
        <w:t>dBi</w:t>
      </w:r>
      <w:proofErr w:type="spellEnd"/>
      <w:r w:rsidRPr="00D942DF">
        <w:rPr>
          <w:rFonts w:ascii="Times New Roman" w:eastAsia="Times New Roman" w:hAnsi="Times New Roman" w:cs="Times New Roman"/>
          <w:sz w:val="24"/>
          <w:szCs w:val="20"/>
          <w:lang w:val="en-GB"/>
        </w:rPr>
        <w:t xml:space="preserve"> and 19 </w:t>
      </w:r>
      <w:proofErr w:type="spellStart"/>
      <w:r w:rsidRPr="00D942DF">
        <w:rPr>
          <w:rFonts w:ascii="Times New Roman" w:eastAsia="Times New Roman" w:hAnsi="Times New Roman" w:cs="Times New Roman"/>
          <w:sz w:val="24"/>
          <w:szCs w:val="20"/>
          <w:lang w:val="en-GB"/>
        </w:rPr>
        <w:t>dBi</w:t>
      </w:r>
      <w:proofErr w:type="spellEnd"/>
      <w:r w:rsidRPr="00D942DF">
        <w:rPr>
          <w:rFonts w:ascii="Times New Roman" w:eastAsia="Times New Roman" w:hAnsi="Times New Roman" w:cs="Times New Roman"/>
          <w:sz w:val="24"/>
          <w:szCs w:val="20"/>
          <w:lang w:val="en-GB"/>
        </w:rPr>
        <w:t xml:space="preserve">. The </w:t>
      </w:r>
      <w:proofErr w:type="gramStart"/>
      <w:r w:rsidRPr="00D942DF">
        <w:rPr>
          <w:rFonts w:ascii="Times New Roman" w:eastAsia="Times New Roman" w:hAnsi="Times New Roman" w:cs="Times New Roman"/>
          <w:sz w:val="24"/>
          <w:szCs w:val="20"/>
          <w:lang w:val="en-GB"/>
        </w:rPr>
        <w:t>ground based</w:t>
      </w:r>
      <w:proofErr w:type="gramEnd"/>
      <w:r w:rsidRPr="00D942DF">
        <w:rPr>
          <w:rFonts w:ascii="Times New Roman" w:eastAsia="Times New Roman" w:hAnsi="Times New Roman" w:cs="Times New Roman"/>
          <w:sz w:val="24"/>
          <w:szCs w:val="20"/>
          <w:lang w:val="en-GB"/>
        </w:rPr>
        <w:t xml:space="preserve"> antenna gain is typically between 3 </w:t>
      </w:r>
      <w:proofErr w:type="spellStart"/>
      <w:r w:rsidRPr="00D942DF">
        <w:rPr>
          <w:rFonts w:ascii="Times New Roman" w:eastAsia="Times New Roman" w:hAnsi="Times New Roman" w:cs="Times New Roman"/>
          <w:sz w:val="24"/>
          <w:szCs w:val="20"/>
          <w:lang w:val="en-GB"/>
        </w:rPr>
        <w:t>dBi</w:t>
      </w:r>
      <w:proofErr w:type="spellEnd"/>
      <w:r w:rsidRPr="00D942DF">
        <w:rPr>
          <w:rFonts w:ascii="Times New Roman" w:eastAsia="Times New Roman" w:hAnsi="Times New Roman" w:cs="Times New Roman"/>
          <w:sz w:val="24"/>
          <w:szCs w:val="20"/>
          <w:lang w:val="en-GB"/>
        </w:rPr>
        <w:t xml:space="preserve"> and 31 </w:t>
      </w:r>
      <w:proofErr w:type="spellStart"/>
      <w:r w:rsidRPr="00D942DF">
        <w:rPr>
          <w:rFonts w:ascii="Times New Roman" w:eastAsia="Times New Roman" w:hAnsi="Times New Roman" w:cs="Times New Roman"/>
          <w:sz w:val="24"/>
          <w:szCs w:val="20"/>
          <w:lang w:val="en-GB"/>
        </w:rPr>
        <w:t>dBi</w:t>
      </w:r>
      <w:proofErr w:type="spellEnd"/>
      <w:r w:rsidRPr="00D942DF">
        <w:rPr>
          <w:rFonts w:ascii="Times New Roman" w:eastAsia="Times New Roman" w:hAnsi="Times New Roman" w:cs="Times New Roman"/>
          <w:sz w:val="24"/>
          <w:szCs w:val="20"/>
          <w:lang w:val="en-GB"/>
        </w:rPr>
        <w:t>. Horizontal, and vertical polarizations could be used.</w:t>
      </w:r>
    </w:p>
    <w:p w14:paraId="12A1F502" w14:textId="77777777" w:rsidR="00D942DF" w:rsidRPr="00D942DF" w:rsidRDefault="00D942DF" w:rsidP="00D942DF">
      <w:pPr>
        <w:tabs>
          <w:tab w:val="left" w:pos="1134"/>
          <w:tab w:val="left" w:pos="1871"/>
          <w:tab w:val="left" w:pos="2268"/>
        </w:tabs>
        <w:overflowPunct w:val="0"/>
        <w:autoSpaceDE w:val="0"/>
        <w:autoSpaceDN w:val="0"/>
        <w:adjustRightInd w:val="0"/>
        <w:spacing w:before="120" w:line="240" w:lineRule="auto"/>
        <w:jc w:val="left"/>
        <w:textAlignment w:val="baseline"/>
        <w:rPr>
          <w:rFonts w:ascii="Times New Roman" w:eastAsia="Times New Roman" w:hAnsi="Times New Roman" w:cs="Times New Roman"/>
          <w:sz w:val="24"/>
          <w:szCs w:val="24"/>
          <w:lang w:val="en-GB"/>
        </w:rPr>
      </w:pPr>
      <w:r w:rsidRPr="00D942DF">
        <w:rPr>
          <w:rFonts w:ascii="Times New Roman" w:eastAsia="Times New Roman" w:hAnsi="Times New Roman" w:cs="Times New Roman"/>
          <w:sz w:val="24"/>
          <w:szCs w:val="20"/>
          <w:lang w:val="en-GB"/>
        </w:rPr>
        <w:t>Antenna characteristics available in the Table 1 should be used for studies unless measured data is available.</w:t>
      </w:r>
      <w:ins w:id="569" w:author="John Mettrop" w:date="2022-04-08T21:11:00Z">
        <w:r w:rsidRPr="00D942DF">
          <w:rPr>
            <w:rFonts w:ascii="Times New Roman" w:eastAsia="Times New Roman" w:hAnsi="Times New Roman" w:cs="Times New Roman"/>
            <w:sz w:val="24"/>
            <w:szCs w:val="20"/>
            <w:lang w:val="en-GB"/>
          </w:rPr>
          <w:t xml:space="preserve"> The shipborne antenna height as described for Systems 3 5, 6, and 8 in Table 1 is in the range of 10 to 30 metres.</w:t>
        </w:r>
      </w:ins>
    </w:p>
    <w:p w14:paraId="6A41149B" w14:textId="77777777" w:rsidR="00D942DF" w:rsidRPr="00D942DF" w:rsidRDefault="00D942DF" w:rsidP="00D942DF">
      <w:pPr>
        <w:keepNext/>
        <w:keepLines/>
        <w:tabs>
          <w:tab w:val="left" w:pos="1134"/>
          <w:tab w:val="left" w:pos="1871"/>
          <w:tab w:val="left" w:pos="2268"/>
        </w:tabs>
        <w:overflowPunct w:val="0"/>
        <w:autoSpaceDE w:val="0"/>
        <w:autoSpaceDN w:val="0"/>
        <w:adjustRightInd w:val="0"/>
        <w:spacing w:before="280" w:line="240" w:lineRule="auto"/>
        <w:ind w:left="1134" w:hanging="1134"/>
        <w:jc w:val="left"/>
        <w:textAlignment w:val="baseline"/>
        <w:outlineLvl w:val="0"/>
        <w:rPr>
          <w:rFonts w:ascii="Times New Roman" w:eastAsia="Times New Roman" w:hAnsi="Times New Roman" w:cs="Times New Roman"/>
          <w:b/>
          <w:sz w:val="28"/>
          <w:szCs w:val="20"/>
          <w:lang w:val="en-GB"/>
        </w:rPr>
      </w:pPr>
      <w:r w:rsidRPr="00D942DF">
        <w:rPr>
          <w:rFonts w:ascii="Times New Roman" w:eastAsia="Times New Roman" w:hAnsi="Times New Roman" w:cs="Times New Roman"/>
          <w:b/>
          <w:sz w:val="28"/>
          <w:szCs w:val="20"/>
          <w:lang w:val="en-GB"/>
        </w:rPr>
        <w:t>4</w:t>
      </w:r>
      <w:r w:rsidRPr="00D942DF">
        <w:rPr>
          <w:rFonts w:ascii="Times New Roman" w:eastAsia="Times New Roman" w:hAnsi="Times New Roman" w:cs="Times New Roman"/>
          <w:b/>
          <w:sz w:val="28"/>
          <w:szCs w:val="20"/>
          <w:lang w:val="en-GB"/>
        </w:rPr>
        <w:tab/>
        <w:t xml:space="preserve">Protection criteria </w:t>
      </w:r>
    </w:p>
    <w:p w14:paraId="5DC07811" w14:textId="6FD81FB5" w:rsidR="00D942DF" w:rsidRPr="00D942DF" w:rsidRDefault="00D942DF" w:rsidP="00D942DF">
      <w:pPr>
        <w:tabs>
          <w:tab w:val="left" w:pos="1134"/>
          <w:tab w:val="left" w:pos="1871"/>
          <w:tab w:val="left" w:pos="2268"/>
        </w:tabs>
        <w:overflowPunct w:val="0"/>
        <w:autoSpaceDE w:val="0"/>
        <w:autoSpaceDN w:val="0"/>
        <w:adjustRightInd w:val="0"/>
        <w:spacing w:before="120" w:line="240" w:lineRule="auto"/>
        <w:jc w:val="left"/>
        <w:textAlignment w:val="baseline"/>
        <w:rPr>
          <w:rFonts w:ascii="Times New Roman" w:eastAsia="Times New Roman" w:hAnsi="Times New Roman" w:cs="Times New Roman"/>
          <w:sz w:val="24"/>
          <w:szCs w:val="20"/>
          <w:lang w:val="en-GB"/>
        </w:rPr>
      </w:pPr>
      <w:r w:rsidRPr="00D942DF">
        <w:rPr>
          <w:rFonts w:ascii="Times New Roman" w:eastAsia="Times New Roman" w:hAnsi="Times New Roman" w:cs="Times New Roman"/>
          <w:sz w:val="24"/>
          <w:szCs w:val="20"/>
          <w:lang w:val="en-GB"/>
        </w:rPr>
        <w:t xml:space="preserve">An increase in receiver effective noise of 1 dB </w:t>
      </w:r>
      <w:ins w:id="570" w:author="John Mettrop" w:date="2022-04-11T07:57:00Z">
        <w:del w:id="571" w:author="USA" w:date="2022-05-11T19:11:00Z">
          <w:r w:rsidRPr="006A55ED" w:rsidDel="006A55ED">
            <w:rPr>
              <w:rFonts w:ascii="Times New Roman" w:eastAsia="Times New Roman" w:hAnsi="Times New Roman" w:cs="Times New Roman"/>
              <w:sz w:val="24"/>
              <w:szCs w:val="20"/>
              <w:highlight w:val="yellow"/>
              <w:lang w:val="en-GB"/>
              <w:rPrChange w:id="572" w:author="USA" w:date="2022-05-11T19:11:00Z">
                <w:rPr>
                  <w:rFonts w:ascii="Times New Roman" w:eastAsia="Times New Roman" w:hAnsi="Times New Roman" w:cs="Times New Roman"/>
                  <w:sz w:val="24"/>
                  <w:szCs w:val="20"/>
                  <w:lang w:val="en-GB"/>
                </w:rPr>
              </w:rPrChange>
            </w:rPr>
            <w:delText>[for 20% of time]</w:delText>
          </w:r>
          <w:r w:rsidRPr="00D942DF" w:rsidDel="006A55ED">
            <w:rPr>
              <w:rFonts w:ascii="Times New Roman" w:eastAsia="Times New Roman" w:hAnsi="Times New Roman" w:cs="Times New Roman"/>
              <w:sz w:val="24"/>
              <w:szCs w:val="20"/>
              <w:lang w:val="en-GB"/>
            </w:rPr>
            <w:delText xml:space="preserve"> </w:delText>
          </w:r>
        </w:del>
      </w:ins>
      <w:r w:rsidRPr="00D942DF">
        <w:rPr>
          <w:rFonts w:ascii="Times New Roman" w:eastAsia="Times New Roman" w:hAnsi="Times New Roman" w:cs="Times New Roman"/>
          <w:sz w:val="24"/>
          <w:szCs w:val="20"/>
          <w:lang w:val="en-GB"/>
        </w:rPr>
        <w:t>would result in significant degradation in communication range.</w:t>
      </w:r>
      <w:ins w:id="573" w:author="John Mettrop" w:date="2022-04-11T07:57:00Z">
        <w:r w:rsidRPr="00D942DF">
          <w:rPr>
            <w:rFonts w:ascii="Times New Roman" w:eastAsia="Times New Roman" w:hAnsi="Times New Roman" w:cs="Times New Roman"/>
            <w:i/>
            <w:sz w:val="24"/>
            <w:szCs w:val="20"/>
            <w:lang w:val="en-GB"/>
          </w:rPr>
          <w:t xml:space="preserve"> </w:t>
        </w:r>
        <w:del w:id="574" w:author="USA" w:date="2022-05-11T19:12:00Z">
          <w:r w:rsidRPr="006A55ED" w:rsidDel="006A55ED">
            <w:rPr>
              <w:rFonts w:ascii="Times New Roman" w:eastAsia="Times New Roman" w:hAnsi="Times New Roman" w:cs="Times New Roman"/>
              <w:i/>
              <w:sz w:val="24"/>
              <w:szCs w:val="20"/>
              <w:highlight w:val="yellow"/>
              <w:lang w:val="en-GB"/>
              <w:rPrChange w:id="575" w:author="USA" w:date="2022-05-11T19:12:00Z">
                <w:rPr>
                  <w:highlight w:val="green"/>
                </w:rPr>
              </w:rPrChange>
            </w:rPr>
            <w:delText xml:space="preserve">(Note: </w:delText>
          </w:r>
          <w:r w:rsidRPr="006A55ED" w:rsidDel="006A55ED">
            <w:rPr>
              <w:rFonts w:ascii="Times New Roman" w:eastAsia="Times New Roman" w:hAnsi="Times New Roman" w:cs="Times New Roman"/>
              <w:i/>
              <w:sz w:val="24"/>
              <w:szCs w:val="20"/>
              <w:highlight w:val="yellow"/>
              <w:lang w:val="en-GB"/>
              <w:rPrChange w:id="576" w:author="USA" w:date="2022-05-11T19:12:00Z">
                <w:rPr>
                  <w:rFonts w:ascii="Times New Roman" w:eastAsia="Times New Roman" w:hAnsi="Times New Roman" w:cs="Times New Roman"/>
                  <w:i/>
                  <w:sz w:val="24"/>
                  <w:szCs w:val="20"/>
                  <w:lang w:val="en-GB"/>
                </w:rPr>
              </w:rPrChange>
            </w:rPr>
            <w:delText xml:space="preserve">Degradation </w:delText>
          </w:r>
          <w:r w:rsidRPr="006A55ED" w:rsidDel="006A55ED">
            <w:rPr>
              <w:rFonts w:ascii="Times New Roman" w:eastAsia="Times New Roman" w:hAnsi="Times New Roman" w:cs="Times New Roman"/>
              <w:i/>
              <w:sz w:val="24"/>
              <w:szCs w:val="20"/>
              <w:highlight w:val="yellow"/>
              <w:lang w:val="en-GB"/>
              <w:rPrChange w:id="577" w:author="USA" w:date="2022-05-11T19:12:00Z">
                <w:rPr>
                  <w:highlight w:val="green"/>
                </w:rPr>
              </w:rPrChange>
            </w:rPr>
            <w:delText xml:space="preserve">of communication range </w:delText>
          </w:r>
          <w:r w:rsidRPr="006A55ED" w:rsidDel="006A55ED">
            <w:rPr>
              <w:rFonts w:ascii="Times New Roman" w:eastAsia="Times New Roman" w:hAnsi="Times New Roman" w:cs="Times New Roman"/>
              <w:i/>
              <w:sz w:val="24"/>
              <w:szCs w:val="20"/>
              <w:highlight w:val="yellow"/>
              <w:lang w:val="en-GB"/>
              <w:rPrChange w:id="578" w:author="USA" w:date="2022-05-11T19:12:00Z">
                <w:rPr>
                  <w:rFonts w:ascii="Times New Roman" w:eastAsia="Times New Roman" w:hAnsi="Times New Roman" w:cs="Times New Roman"/>
                  <w:i/>
                  <w:sz w:val="24"/>
                  <w:szCs w:val="20"/>
                  <w:lang w:val="en-GB"/>
                </w:rPr>
              </w:rPrChange>
            </w:rPr>
            <w:delText>should</w:delText>
          </w:r>
          <w:r w:rsidRPr="006A55ED" w:rsidDel="006A55ED">
            <w:rPr>
              <w:rFonts w:ascii="Times New Roman" w:eastAsia="Times New Roman" w:hAnsi="Times New Roman" w:cs="Times New Roman"/>
              <w:i/>
              <w:sz w:val="24"/>
              <w:szCs w:val="20"/>
              <w:highlight w:val="yellow"/>
              <w:lang w:val="en-GB"/>
              <w:rPrChange w:id="579" w:author="USA" w:date="2022-05-11T19:12:00Z">
                <w:rPr>
                  <w:highlight w:val="green"/>
                </w:rPr>
              </w:rPrChange>
            </w:rPr>
            <w:delText xml:space="preserve"> not be considered as a basis for the protection criteria</w:delText>
          </w:r>
          <w:r w:rsidRPr="006A55ED" w:rsidDel="006A55ED">
            <w:rPr>
              <w:rFonts w:ascii="Times New Roman" w:eastAsia="Times New Roman" w:hAnsi="Times New Roman" w:cs="Times New Roman"/>
              <w:i/>
              <w:sz w:val="24"/>
              <w:szCs w:val="20"/>
              <w:highlight w:val="yellow"/>
              <w:lang w:val="en-GB"/>
              <w:rPrChange w:id="580" w:author="USA" w:date="2022-05-11T19:12:00Z">
                <w:rPr>
                  <w:rFonts w:ascii="Times New Roman" w:eastAsia="Times New Roman" w:hAnsi="Times New Roman" w:cs="Times New Roman"/>
                  <w:i/>
                  <w:sz w:val="24"/>
                  <w:szCs w:val="20"/>
                  <w:lang w:val="en-GB"/>
                </w:rPr>
              </w:rPrChange>
            </w:rPr>
            <w:delText>.</w:delText>
          </w:r>
          <w:r w:rsidRPr="006A55ED" w:rsidDel="006A55ED">
            <w:rPr>
              <w:rFonts w:ascii="Times New Roman" w:eastAsia="Times New Roman" w:hAnsi="Times New Roman" w:cs="Times New Roman"/>
              <w:i/>
              <w:sz w:val="24"/>
              <w:szCs w:val="20"/>
              <w:highlight w:val="yellow"/>
              <w:lang w:val="en-GB"/>
              <w:rPrChange w:id="581" w:author="USA" w:date="2022-05-11T19:12:00Z">
                <w:rPr>
                  <w:highlight w:val="green"/>
                </w:rPr>
              </w:rPrChange>
            </w:rPr>
            <w:delText>)</w:delText>
          </w:r>
        </w:del>
      </w:ins>
    </w:p>
    <w:p w14:paraId="3BCB0462" w14:textId="1A87AFF8" w:rsidR="00D942DF" w:rsidRPr="00D942DF" w:rsidRDefault="00D942DF" w:rsidP="00D942DF">
      <w:pPr>
        <w:tabs>
          <w:tab w:val="left" w:pos="1134"/>
          <w:tab w:val="left" w:pos="1871"/>
          <w:tab w:val="left" w:pos="2268"/>
        </w:tabs>
        <w:overflowPunct w:val="0"/>
        <w:autoSpaceDE w:val="0"/>
        <w:autoSpaceDN w:val="0"/>
        <w:adjustRightInd w:val="0"/>
        <w:spacing w:before="120" w:line="240" w:lineRule="auto"/>
        <w:jc w:val="left"/>
        <w:textAlignment w:val="baseline"/>
        <w:rPr>
          <w:rFonts w:ascii="Times New Roman" w:eastAsia="Times New Roman" w:hAnsi="Times New Roman" w:cs="Times New Roman"/>
          <w:sz w:val="24"/>
          <w:szCs w:val="20"/>
          <w:lang w:val="en-GB"/>
        </w:rPr>
      </w:pPr>
      <w:r w:rsidRPr="00D942DF">
        <w:rPr>
          <w:rFonts w:ascii="Times New Roman" w:eastAsia="Times New Roman" w:hAnsi="Times New Roman" w:cs="Times New Roman"/>
          <w:sz w:val="24"/>
          <w:szCs w:val="20"/>
          <w:lang w:val="en-GB"/>
        </w:rPr>
        <w:t>Such an increase in effective receiver noise level corresponds to an (</w:t>
      </w:r>
      <w:r w:rsidRPr="00D942DF">
        <w:rPr>
          <w:rFonts w:ascii="Times New Roman" w:eastAsia="Times New Roman" w:hAnsi="Times New Roman" w:cs="Times New Roman"/>
          <w:i/>
          <w:iCs/>
          <w:sz w:val="24"/>
          <w:szCs w:val="20"/>
          <w:lang w:val="en-GB"/>
        </w:rPr>
        <w:t>I</w:t>
      </w:r>
      <w:r w:rsidRPr="00D942DF">
        <w:rPr>
          <w:rFonts w:ascii="Times New Roman" w:eastAsia="Times New Roman" w:hAnsi="Times New Roman" w:cs="Times New Roman"/>
          <w:sz w:val="24"/>
          <w:szCs w:val="20"/>
          <w:lang w:val="en-GB"/>
        </w:rPr>
        <w:t> + </w:t>
      </w:r>
      <w:r w:rsidRPr="00D942DF">
        <w:rPr>
          <w:rFonts w:ascii="Times New Roman" w:eastAsia="Times New Roman" w:hAnsi="Times New Roman" w:cs="Times New Roman"/>
          <w:i/>
          <w:iCs/>
          <w:sz w:val="24"/>
          <w:szCs w:val="20"/>
          <w:lang w:val="en-GB"/>
        </w:rPr>
        <w:t>N</w:t>
      </w:r>
      <w:r w:rsidRPr="00D942DF">
        <w:rPr>
          <w:rFonts w:ascii="Times New Roman" w:eastAsia="Times New Roman" w:hAnsi="Times New Roman" w:cs="Times New Roman"/>
          <w:sz w:val="24"/>
          <w:szCs w:val="20"/>
          <w:lang w:val="en-GB"/>
        </w:rPr>
        <w:t>)/</w:t>
      </w:r>
      <w:r w:rsidRPr="00D942DF">
        <w:rPr>
          <w:rFonts w:ascii="Times New Roman" w:eastAsia="Times New Roman" w:hAnsi="Times New Roman" w:cs="Times New Roman"/>
          <w:i/>
          <w:iCs/>
          <w:sz w:val="24"/>
          <w:szCs w:val="20"/>
          <w:lang w:val="en-GB"/>
        </w:rPr>
        <w:t>N</w:t>
      </w:r>
      <w:r w:rsidRPr="00D942DF">
        <w:rPr>
          <w:rFonts w:ascii="Times New Roman" w:eastAsia="Times New Roman" w:hAnsi="Times New Roman" w:cs="Times New Roman"/>
          <w:sz w:val="24"/>
          <w:szCs w:val="20"/>
          <w:lang w:val="en-GB"/>
        </w:rPr>
        <w:t xml:space="preserve"> ratio of 1.26, or an </w:t>
      </w:r>
      <w:r w:rsidRPr="00D942DF">
        <w:rPr>
          <w:rFonts w:ascii="Times New Roman" w:eastAsia="Times New Roman" w:hAnsi="Times New Roman" w:cs="Times New Roman"/>
          <w:i/>
          <w:iCs/>
          <w:sz w:val="24"/>
          <w:szCs w:val="20"/>
          <w:lang w:val="en-GB"/>
        </w:rPr>
        <w:t>I/N</w:t>
      </w:r>
      <w:r w:rsidRPr="00D942DF">
        <w:rPr>
          <w:rFonts w:ascii="Times New Roman" w:eastAsia="Times New Roman" w:hAnsi="Times New Roman" w:cs="Times New Roman"/>
          <w:sz w:val="24"/>
          <w:szCs w:val="20"/>
          <w:lang w:val="en-GB"/>
        </w:rPr>
        <w:t xml:space="preserve"> ratio of about −6 </w:t>
      </w:r>
      <w:proofErr w:type="spellStart"/>
      <w:r w:rsidRPr="00D942DF">
        <w:rPr>
          <w:rFonts w:ascii="Times New Roman" w:eastAsia="Times New Roman" w:hAnsi="Times New Roman" w:cs="Times New Roman"/>
          <w:sz w:val="24"/>
          <w:szCs w:val="20"/>
          <w:lang w:val="en-GB"/>
        </w:rPr>
        <w:t>dB</w:t>
      </w:r>
      <w:ins w:id="582" w:author="John Mettrop" w:date="2022-04-11T07:58:00Z">
        <w:del w:id="583" w:author="USA" w:date="2022-05-11T19:11:00Z">
          <w:r w:rsidRPr="00D942DF" w:rsidDel="006A55ED">
            <w:rPr>
              <w:rFonts w:ascii="Times New Roman" w:eastAsia="Times New Roman" w:hAnsi="Times New Roman" w:cs="Times New Roman"/>
              <w:sz w:val="24"/>
              <w:szCs w:val="20"/>
              <w:lang w:val="en-GB"/>
            </w:rPr>
            <w:delText xml:space="preserve"> </w:delText>
          </w:r>
          <w:r w:rsidRPr="006A55ED" w:rsidDel="006A55ED">
            <w:rPr>
              <w:rFonts w:ascii="Times New Roman" w:eastAsia="Times New Roman" w:hAnsi="Times New Roman" w:cs="Times New Roman"/>
              <w:sz w:val="24"/>
              <w:szCs w:val="20"/>
              <w:highlight w:val="yellow"/>
              <w:lang w:val="en-GB"/>
              <w:rPrChange w:id="584" w:author="USA" w:date="2022-05-11T19:11:00Z">
                <w:rPr>
                  <w:rFonts w:ascii="Times New Roman" w:eastAsia="Times New Roman" w:hAnsi="Times New Roman" w:cs="Times New Roman"/>
                  <w:sz w:val="24"/>
                  <w:szCs w:val="20"/>
                  <w:lang w:val="en-GB"/>
                </w:rPr>
              </w:rPrChange>
            </w:rPr>
            <w:delText>[for 20% of time]</w:delText>
          </w:r>
        </w:del>
      </w:ins>
      <w:r w:rsidRPr="00D942DF">
        <w:rPr>
          <w:rFonts w:ascii="Times New Roman" w:eastAsia="Times New Roman" w:hAnsi="Times New Roman" w:cs="Times New Roman"/>
          <w:sz w:val="24"/>
          <w:szCs w:val="20"/>
          <w:lang w:val="en-GB"/>
        </w:rPr>
        <w:t>.</w:t>
      </w:r>
      <w:proofErr w:type="spellEnd"/>
      <w:r w:rsidRPr="00D942DF">
        <w:rPr>
          <w:rFonts w:ascii="Times New Roman" w:eastAsia="Times New Roman" w:hAnsi="Times New Roman" w:cs="Times New Roman"/>
          <w:sz w:val="24"/>
          <w:szCs w:val="20"/>
          <w:lang w:val="en-GB"/>
        </w:rPr>
        <w:t xml:space="preserve"> This represents the required protection criterion for the AMS systems referenced herein from interference due to another radiocommunication service</w:t>
      </w:r>
      <w:ins w:id="585" w:author="John Mettrop" w:date="2022-04-11T07:58:00Z">
        <w:r w:rsidRPr="00D942DF">
          <w:rPr>
            <w:rFonts w:ascii="Times New Roman" w:eastAsia="Times New Roman" w:hAnsi="Times New Roman" w:cs="Times New Roman"/>
            <w:sz w:val="24"/>
            <w:szCs w:val="20"/>
            <w:lang w:val="en-GB"/>
          </w:rPr>
          <w:t xml:space="preserve"> or </w:t>
        </w:r>
      </w:ins>
      <w:ins w:id="586" w:author="John Mettrop" w:date="2022-04-11T07:59:00Z">
        <w:r w:rsidRPr="00D942DF">
          <w:rPr>
            <w:rFonts w:ascii="Times New Roman" w:eastAsia="Times New Roman" w:hAnsi="Times New Roman" w:cs="Times New Roman"/>
            <w:sz w:val="24"/>
            <w:szCs w:val="20"/>
            <w:lang w:val="en-GB"/>
          </w:rPr>
          <w:t xml:space="preserve">another </w:t>
        </w:r>
      </w:ins>
      <w:ins w:id="587" w:author="John Mettrop" w:date="2022-04-11T07:58:00Z">
        <w:r w:rsidRPr="00D942DF">
          <w:rPr>
            <w:rFonts w:ascii="Times New Roman" w:eastAsia="Times New Roman" w:hAnsi="Times New Roman" w:cs="Times New Roman"/>
            <w:sz w:val="24"/>
            <w:szCs w:val="20"/>
            <w:lang w:val="en-GB"/>
          </w:rPr>
          <w:t>application in the mobile service</w:t>
        </w:r>
      </w:ins>
      <w:r w:rsidRPr="00D942DF">
        <w:rPr>
          <w:rFonts w:ascii="Times New Roman" w:eastAsia="Times New Roman" w:hAnsi="Times New Roman" w:cs="Times New Roman"/>
          <w:sz w:val="24"/>
          <w:szCs w:val="20"/>
          <w:lang w:val="en-GB"/>
        </w:rPr>
        <w:t>. If multiple potential interference sources are present, protection of the AMS systems requires that this criterion is not exceeded due to the aggregate interference from the multiple sources.</w:t>
      </w:r>
    </w:p>
    <w:p w14:paraId="76740621" w14:textId="77777777" w:rsidR="00D942DF" w:rsidRPr="00D942DF" w:rsidRDefault="00D942DF" w:rsidP="00D942DF">
      <w:pPr>
        <w:tabs>
          <w:tab w:val="left" w:pos="1134"/>
          <w:tab w:val="left" w:pos="1871"/>
          <w:tab w:val="left" w:pos="2268"/>
        </w:tabs>
        <w:overflowPunct w:val="0"/>
        <w:autoSpaceDE w:val="0"/>
        <w:autoSpaceDN w:val="0"/>
        <w:adjustRightInd w:val="0"/>
        <w:spacing w:before="120" w:line="240" w:lineRule="auto"/>
        <w:jc w:val="left"/>
        <w:textAlignment w:val="baseline"/>
        <w:rPr>
          <w:rFonts w:ascii="Times New Roman" w:eastAsia="Times New Roman" w:hAnsi="Times New Roman" w:cs="Times New Roman"/>
          <w:sz w:val="24"/>
          <w:szCs w:val="20"/>
          <w:lang w:val="en-GB"/>
        </w:rPr>
      </w:pPr>
    </w:p>
    <w:p w14:paraId="5C1C1AB8" w14:textId="77777777" w:rsidR="00D942DF" w:rsidRPr="00D942DF" w:rsidRDefault="00D942DF" w:rsidP="00D942DF">
      <w:pPr>
        <w:keepNext/>
        <w:tabs>
          <w:tab w:val="left" w:pos="1134"/>
          <w:tab w:val="left" w:pos="1871"/>
          <w:tab w:val="left" w:pos="2268"/>
        </w:tabs>
        <w:overflowPunct w:val="0"/>
        <w:autoSpaceDE w:val="0"/>
        <w:autoSpaceDN w:val="0"/>
        <w:adjustRightInd w:val="0"/>
        <w:spacing w:before="560" w:after="120" w:line="240" w:lineRule="auto"/>
        <w:textAlignment w:val="baseline"/>
        <w:rPr>
          <w:rFonts w:ascii="Times New Roman" w:eastAsia="Times New Roman" w:hAnsi="Times New Roman" w:cs="Times New Roman"/>
          <w:caps/>
          <w:sz w:val="24"/>
          <w:szCs w:val="24"/>
          <w:lang w:val="en-GB"/>
        </w:rPr>
        <w:sectPr w:rsidR="00D942DF" w:rsidRPr="00D942DF" w:rsidSect="003A2DF5">
          <w:headerReference w:type="default" r:id="rId16"/>
          <w:footerReference w:type="default" r:id="rId17"/>
          <w:headerReference w:type="first" r:id="rId18"/>
          <w:footerReference w:type="first" r:id="rId19"/>
          <w:pgSz w:w="11907" w:h="16834" w:code="9"/>
          <w:pgMar w:top="1418" w:right="1134" w:bottom="1134" w:left="1134" w:header="720" w:footer="482" w:gutter="0"/>
          <w:paperSrc w:first="15" w:other="15"/>
          <w:pgNumType w:start="1"/>
          <w:cols w:space="720"/>
          <w:titlePg/>
          <w:docGrid w:linePitch="326"/>
        </w:sectPr>
      </w:pPr>
    </w:p>
    <w:p w14:paraId="3D39F310" w14:textId="77777777" w:rsidR="00D942DF" w:rsidRPr="00D942DF" w:rsidRDefault="00D942DF" w:rsidP="00D942DF">
      <w:pPr>
        <w:keepNext/>
        <w:tabs>
          <w:tab w:val="left" w:pos="1134"/>
          <w:tab w:val="left" w:pos="1871"/>
          <w:tab w:val="left" w:pos="2268"/>
        </w:tabs>
        <w:overflowPunct w:val="0"/>
        <w:autoSpaceDE w:val="0"/>
        <w:autoSpaceDN w:val="0"/>
        <w:adjustRightInd w:val="0"/>
        <w:spacing w:before="560" w:after="120" w:line="240" w:lineRule="auto"/>
        <w:textAlignment w:val="baseline"/>
        <w:rPr>
          <w:rFonts w:ascii="Times New Roman" w:eastAsia="Times New Roman" w:hAnsi="Times New Roman" w:cs="Times New Roman"/>
          <w:caps/>
          <w:sz w:val="20"/>
          <w:szCs w:val="20"/>
          <w:lang w:val="en-GB"/>
        </w:rPr>
      </w:pPr>
      <w:r w:rsidRPr="00D942DF">
        <w:rPr>
          <w:rFonts w:ascii="Times New Roman" w:eastAsia="Times New Roman" w:hAnsi="Times New Roman" w:cs="Times New Roman"/>
          <w:caps/>
          <w:sz w:val="20"/>
          <w:szCs w:val="20"/>
          <w:lang w:val="en-GB"/>
        </w:rPr>
        <w:lastRenderedPageBreak/>
        <w:t>TABLE  1</w:t>
      </w:r>
    </w:p>
    <w:p w14:paraId="732E8E11" w14:textId="77777777" w:rsidR="00D942DF" w:rsidRPr="00D942DF" w:rsidRDefault="00D942DF" w:rsidP="00D942DF">
      <w:pPr>
        <w:keepNext/>
        <w:keepLines/>
        <w:tabs>
          <w:tab w:val="left" w:pos="1134"/>
          <w:tab w:val="left" w:pos="1871"/>
          <w:tab w:val="left" w:pos="2268"/>
        </w:tabs>
        <w:overflowPunct w:val="0"/>
        <w:autoSpaceDE w:val="0"/>
        <w:autoSpaceDN w:val="0"/>
        <w:adjustRightInd w:val="0"/>
        <w:spacing w:after="120" w:line="240" w:lineRule="auto"/>
        <w:textAlignment w:val="baseline"/>
        <w:rPr>
          <w:rFonts w:ascii="Times New Roman Bold" w:eastAsia="Times New Roman" w:hAnsi="Times New Roman Bold" w:cs="Times New Roman"/>
          <w:b/>
          <w:sz w:val="20"/>
          <w:szCs w:val="20"/>
          <w:lang w:val="en-GB" w:eastAsia="ja-JP"/>
        </w:rPr>
      </w:pPr>
      <w:r w:rsidRPr="00D942DF">
        <w:rPr>
          <w:rFonts w:ascii="Times New Roman Bold" w:eastAsia="Times New Roman" w:hAnsi="Times New Roman Bold" w:cs="Times New Roman"/>
          <w:b/>
          <w:sz w:val="20"/>
          <w:szCs w:val="20"/>
          <w:lang w:val="en-GB"/>
        </w:rPr>
        <w:t>Typical technical characteristics of representative</w:t>
      </w:r>
      <w:ins w:id="588" w:author="John Mettrop" w:date="2022-04-11T07:59:00Z">
        <w:r w:rsidRPr="00D942DF">
          <w:rPr>
            <w:rFonts w:ascii="Times New Roman Bold" w:eastAsia="Times New Roman" w:hAnsi="Times New Roman Bold" w:cs="Times New Roman"/>
            <w:b/>
            <w:sz w:val="20"/>
            <w:szCs w:val="20"/>
            <w:lang w:val="en-GB"/>
          </w:rPr>
          <w:t xml:space="preserve"> sys</w:t>
        </w:r>
      </w:ins>
      <w:ins w:id="589" w:author="John Mettrop" w:date="2022-04-11T08:00:00Z">
        <w:r w:rsidRPr="00D942DF">
          <w:rPr>
            <w:rFonts w:ascii="Times New Roman Bold" w:eastAsia="Times New Roman" w:hAnsi="Times New Roman Bold" w:cs="Times New Roman"/>
            <w:b/>
            <w:sz w:val="20"/>
            <w:szCs w:val="20"/>
            <w:lang w:val="en-GB"/>
          </w:rPr>
          <w:t>tems operating in the</w:t>
        </w:r>
      </w:ins>
      <w:r w:rsidRPr="00D942DF">
        <w:rPr>
          <w:rFonts w:ascii="Times New Roman Bold" w:eastAsia="Times New Roman" w:hAnsi="Times New Roman Bold" w:cs="Times New Roman"/>
          <w:b/>
          <w:sz w:val="20"/>
          <w:szCs w:val="20"/>
          <w:lang w:val="en-GB"/>
        </w:rPr>
        <w:t xml:space="preserve"> aeronautical mobile service </w:t>
      </w:r>
      <w:del w:id="590" w:author="John Mettrop" w:date="2022-04-11T08:00:00Z">
        <w:r w:rsidRPr="00D942DF" w:rsidDel="005D5C51">
          <w:rPr>
            <w:rFonts w:ascii="Times New Roman Bold" w:eastAsia="Times New Roman" w:hAnsi="Times New Roman Bold" w:cs="Times New Roman"/>
            <w:b/>
            <w:sz w:val="20"/>
            <w:szCs w:val="20"/>
            <w:lang w:val="en-GB"/>
          </w:rPr>
          <w:delText xml:space="preserve">systems operated </w:delText>
        </w:r>
      </w:del>
      <w:r w:rsidRPr="00D942DF">
        <w:rPr>
          <w:rFonts w:ascii="Times New Roman Bold" w:eastAsia="Times New Roman" w:hAnsi="Times New Roman Bold" w:cs="Times New Roman"/>
          <w:b/>
          <w:sz w:val="20"/>
          <w:szCs w:val="20"/>
          <w:lang w:val="en-GB"/>
        </w:rPr>
        <w:t xml:space="preserve">in the frequency range </w:t>
      </w:r>
      <w:r w:rsidRPr="00D942DF">
        <w:rPr>
          <w:rFonts w:ascii="Times New Roman Bold" w:eastAsia="Times New Roman" w:hAnsi="Times New Roman Bold" w:cs="Times New Roman"/>
          <w:b/>
          <w:sz w:val="20"/>
          <w:szCs w:val="20"/>
          <w:lang w:val="en-GB" w:eastAsia="ja-JP"/>
        </w:rPr>
        <w:t>4 400-4 990 MHz</w:t>
      </w:r>
    </w:p>
    <w:tbl>
      <w:tblPr>
        <w:tblW w:w="144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57"/>
        <w:gridCol w:w="1195"/>
        <w:gridCol w:w="2799"/>
        <w:gridCol w:w="1384"/>
        <w:gridCol w:w="672"/>
        <w:gridCol w:w="673"/>
        <w:gridCol w:w="2541"/>
        <w:gridCol w:w="1419"/>
        <w:gridCol w:w="710"/>
        <w:gridCol w:w="710"/>
      </w:tblGrid>
      <w:tr w:rsidR="00D942DF" w:rsidRPr="00D942DF" w14:paraId="68713D5F" w14:textId="77777777" w:rsidTr="00D942DF">
        <w:trPr>
          <w:jc w:val="center"/>
        </w:trPr>
        <w:tc>
          <w:tcPr>
            <w:tcW w:w="2357"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5C0D1989" w14:textId="77777777" w:rsidR="00D942DF" w:rsidRPr="00D942DF" w:rsidRDefault="00D942DF" w:rsidP="00D942DF">
            <w:pPr>
              <w:keepNext/>
              <w:tabs>
                <w:tab w:val="left" w:pos="1134"/>
                <w:tab w:val="left" w:pos="1871"/>
                <w:tab w:val="left" w:pos="2268"/>
              </w:tabs>
              <w:overflowPunct w:val="0"/>
              <w:autoSpaceDE w:val="0"/>
              <w:autoSpaceDN w:val="0"/>
              <w:adjustRightInd w:val="0"/>
              <w:spacing w:before="80" w:after="80" w:line="240" w:lineRule="auto"/>
              <w:textAlignment w:val="baseline"/>
              <w:rPr>
                <w:rFonts w:ascii="Times New Roman Bold" w:eastAsia="Times New Roman" w:hAnsi="Times New Roman Bold" w:cs="Times New Roman Bold"/>
                <w:b/>
                <w:sz w:val="20"/>
                <w:szCs w:val="20"/>
                <w:lang w:val="en-GB" w:eastAsia="ja-JP"/>
              </w:rPr>
            </w:pPr>
            <w:r w:rsidRPr="00D942DF">
              <w:rPr>
                <w:rFonts w:ascii="Times New Roman Bold" w:eastAsia="Times New Roman" w:hAnsi="Times New Roman Bold" w:cs="Times New Roman Bold"/>
                <w:b/>
                <w:sz w:val="20"/>
                <w:szCs w:val="20"/>
                <w:lang w:val="en-GB" w:eastAsia="ja-JP"/>
              </w:rPr>
              <w:t>Parameter</w:t>
            </w:r>
          </w:p>
        </w:tc>
        <w:tc>
          <w:tcPr>
            <w:tcW w:w="1195"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7D99843E" w14:textId="77777777" w:rsidR="00D942DF" w:rsidRPr="00D942DF" w:rsidRDefault="00D942DF" w:rsidP="00D942DF">
            <w:pPr>
              <w:keepNext/>
              <w:tabs>
                <w:tab w:val="left" w:pos="1134"/>
                <w:tab w:val="left" w:pos="1871"/>
                <w:tab w:val="left" w:pos="2268"/>
              </w:tabs>
              <w:overflowPunct w:val="0"/>
              <w:autoSpaceDE w:val="0"/>
              <w:autoSpaceDN w:val="0"/>
              <w:adjustRightInd w:val="0"/>
              <w:spacing w:before="80" w:after="80" w:line="240" w:lineRule="auto"/>
              <w:textAlignment w:val="baseline"/>
              <w:rPr>
                <w:rFonts w:ascii="Times New Roman Bold" w:eastAsia="Times New Roman" w:hAnsi="Times New Roman Bold" w:cs="Times New Roman Bold"/>
                <w:b/>
                <w:sz w:val="20"/>
                <w:szCs w:val="20"/>
                <w:lang w:val="en-GB" w:eastAsia="ja-JP"/>
              </w:rPr>
            </w:pPr>
            <w:r w:rsidRPr="00D942DF">
              <w:rPr>
                <w:rFonts w:ascii="Times New Roman Bold" w:eastAsia="Times New Roman" w:hAnsi="Times New Roman Bold" w:cs="Times New Roman Bold"/>
                <w:b/>
                <w:sz w:val="20"/>
                <w:szCs w:val="20"/>
                <w:lang w:val="en-GB" w:eastAsia="ja-JP"/>
              </w:rPr>
              <w:t>Units</w:t>
            </w:r>
          </w:p>
        </w:tc>
        <w:tc>
          <w:tcPr>
            <w:tcW w:w="2799" w:type="dxa"/>
            <w:tcBorders>
              <w:top w:val="single" w:sz="4" w:space="0" w:color="auto"/>
              <w:left w:val="single" w:sz="4" w:space="0" w:color="auto"/>
              <w:bottom w:val="single" w:sz="4" w:space="0" w:color="auto"/>
              <w:right w:val="single" w:sz="4" w:space="0" w:color="auto"/>
            </w:tcBorders>
            <w:shd w:val="clear" w:color="auto" w:fill="D9D9D9"/>
            <w:hideMark/>
          </w:tcPr>
          <w:p w14:paraId="057338CF" w14:textId="77777777" w:rsidR="00D942DF" w:rsidRPr="00D942DF" w:rsidRDefault="00D942DF" w:rsidP="00D942DF">
            <w:pPr>
              <w:keepNext/>
              <w:tabs>
                <w:tab w:val="left" w:pos="1134"/>
                <w:tab w:val="left" w:pos="1871"/>
                <w:tab w:val="left" w:pos="2268"/>
              </w:tabs>
              <w:overflowPunct w:val="0"/>
              <w:autoSpaceDE w:val="0"/>
              <w:autoSpaceDN w:val="0"/>
              <w:adjustRightInd w:val="0"/>
              <w:spacing w:before="80" w:after="80" w:line="240" w:lineRule="auto"/>
              <w:textAlignment w:val="baseline"/>
              <w:rPr>
                <w:rFonts w:ascii="Times New Roman Bold" w:eastAsia="Times New Roman" w:hAnsi="Times New Roman Bold" w:cs="Times New Roman Bold"/>
                <w:b/>
                <w:sz w:val="20"/>
                <w:szCs w:val="20"/>
                <w:lang w:val="en-GB" w:eastAsia="ja-JP"/>
              </w:rPr>
            </w:pPr>
            <w:r w:rsidRPr="00D942DF">
              <w:rPr>
                <w:rFonts w:ascii="Times New Roman Bold" w:eastAsia="Times New Roman" w:hAnsi="Times New Roman Bold" w:cs="Times New Roman Bold"/>
                <w:b/>
                <w:sz w:val="20"/>
                <w:szCs w:val="20"/>
                <w:lang w:val="en-GB" w:eastAsia="ja-JP"/>
              </w:rPr>
              <w:t>System 1</w:t>
            </w:r>
          </w:p>
          <w:p w14:paraId="30572176" w14:textId="77777777" w:rsidR="00D942DF" w:rsidRPr="00D942DF" w:rsidRDefault="00D942DF" w:rsidP="00D942DF">
            <w:pPr>
              <w:keepNext/>
              <w:tabs>
                <w:tab w:val="left" w:pos="1134"/>
                <w:tab w:val="left" w:pos="1871"/>
                <w:tab w:val="left" w:pos="2268"/>
              </w:tabs>
              <w:overflowPunct w:val="0"/>
              <w:autoSpaceDE w:val="0"/>
              <w:autoSpaceDN w:val="0"/>
              <w:adjustRightInd w:val="0"/>
              <w:spacing w:before="80" w:after="80" w:line="240" w:lineRule="auto"/>
              <w:textAlignment w:val="baseline"/>
              <w:rPr>
                <w:rFonts w:ascii="Times New Roman Bold" w:eastAsia="Times New Roman" w:hAnsi="Times New Roman Bold" w:cs="Times New Roman Bold"/>
                <w:b/>
                <w:sz w:val="20"/>
                <w:szCs w:val="20"/>
                <w:lang w:val="en-GB" w:eastAsia="ja-JP"/>
              </w:rPr>
            </w:pPr>
            <w:r w:rsidRPr="00D942DF">
              <w:rPr>
                <w:rFonts w:ascii="Times New Roman Bold" w:eastAsia="Times New Roman" w:hAnsi="Times New Roman Bold" w:cs="Times New Roman Bold"/>
                <w:b/>
                <w:sz w:val="20"/>
                <w:szCs w:val="20"/>
                <w:lang w:val="en-GB" w:eastAsia="ja-JP"/>
              </w:rPr>
              <w:t>Airborne</w:t>
            </w:r>
          </w:p>
        </w:tc>
        <w:tc>
          <w:tcPr>
            <w:tcW w:w="2729" w:type="dxa"/>
            <w:gridSpan w:val="3"/>
            <w:tcBorders>
              <w:top w:val="single" w:sz="4" w:space="0" w:color="auto"/>
              <w:left w:val="single" w:sz="4" w:space="0" w:color="auto"/>
              <w:bottom w:val="single" w:sz="4" w:space="0" w:color="auto"/>
              <w:right w:val="single" w:sz="4" w:space="0" w:color="auto"/>
            </w:tcBorders>
            <w:shd w:val="clear" w:color="auto" w:fill="D9D9D9"/>
            <w:hideMark/>
          </w:tcPr>
          <w:p w14:paraId="19AB718E" w14:textId="77777777" w:rsidR="00D942DF" w:rsidRPr="00D942DF" w:rsidRDefault="00D942DF" w:rsidP="00D942DF">
            <w:pPr>
              <w:keepNext/>
              <w:tabs>
                <w:tab w:val="left" w:pos="1134"/>
                <w:tab w:val="left" w:pos="1871"/>
                <w:tab w:val="left" w:pos="2268"/>
              </w:tabs>
              <w:overflowPunct w:val="0"/>
              <w:autoSpaceDE w:val="0"/>
              <w:autoSpaceDN w:val="0"/>
              <w:adjustRightInd w:val="0"/>
              <w:spacing w:before="80" w:after="80" w:line="240" w:lineRule="auto"/>
              <w:textAlignment w:val="baseline"/>
              <w:rPr>
                <w:rFonts w:ascii="Times New Roman Bold" w:eastAsia="Times New Roman" w:hAnsi="Times New Roman Bold" w:cs="Times New Roman Bold"/>
                <w:b/>
                <w:sz w:val="20"/>
                <w:szCs w:val="20"/>
                <w:lang w:val="en-GB" w:eastAsia="ja-JP"/>
              </w:rPr>
            </w:pPr>
            <w:r w:rsidRPr="00D942DF">
              <w:rPr>
                <w:rFonts w:ascii="Times New Roman Bold" w:eastAsia="Times New Roman" w:hAnsi="Times New Roman Bold" w:cs="Times New Roman Bold"/>
                <w:b/>
                <w:sz w:val="20"/>
                <w:szCs w:val="20"/>
                <w:lang w:val="en-GB" w:eastAsia="ja-JP"/>
              </w:rPr>
              <w:t>System 1</w:t>
            </w:r>
          </w:p>
          <w:p w14:paraId="61300536" w14:textId="77777777" w:rsidR="00D942DF" w:rsidRPr="00D942DF" w:rsidRDefault="00D942DF" w:rsidP="00D942DF">
            <w:pPr>
              <w:keepNext/>
              <w:tabs>
                <w:tab w:val="left" w:pos="1134"/>
                <w:tab w:val="left" w:pos="1871"/>
                <w:tab w:val="left" w:pos="2268"/>
              </w:tabs>
              <w:overflowPunct w:val="0"/>
              <w:autoSpaceDE w:val="0"/>
              <w:autoSpaceDN w:val="0"/>
              <w:adjustRightInd w:val="0"/>
              <w:spacing w:before="80" w:after="80" w:line="240" w:lineRule="auto"/>
              <w:textAlignment w:val="baseline"/>
              <w:rPr>
                <w:rFonts w:ascii="Times New Roman Bold" w:eastAsia="Times New Roman" w:hAnsi="Times New Roman Bold" w:cs="Times New Roman Bold"/>
                <w:b/>
                <w:sz w:val="20"/>
                <w:szCs w:val="20"/>
                <w:lang w:val="en-GB" w:eastAsia="ja-JP"/>
              </w:rPr>
            </w:pPr>
            <w:r w:rsidRPr="00D942DF">
              <w:rPr>
                <w:rFonts w:ascii="Times New Roman Bold" w:eastAsia="Times New Roman" w:hAnsi="Times New Roman Bold" w:cs="Times New Roman Bold"/>
                <w:b/>
                <w:sz w:val="20"/>
                <w:szCs w:val="20"/>
                <w:lang w:val="en-GB" w:eastAsia="ja-JP"/>
              </w:rPr>
              <w:t>Ground</w:t>
            </w:r>
          </w:p>
        </w:tc>
        <w:tc>
          <w:tcPr>
            <w:tcW w:w="2541" w:type="dxa"/>
            <w:tcBorders>
              <w:top w:val="single" w:sz="4" w:space="0" w:color="auto"/>
              <w:left w:val="single" w:sz="4" w:space="0" w:color="auto"/>
              <w:bottom w:val="single" w:sz="4" w:space="0" w:color="auto"/>
              <w:right w:val="single" w:sz="4" w:space="0" w:color="auto"/>
            </w:tcBorders>
            <w:shd w:val="clear" w:color="auto" w:fill="D9D9D9"/>
            <w:hideMark/>
          </w:tcPr>
          <w:p w14:paraId="0A44E467" w14:textId="77777777" w:rsidR="00D942DF" w:rsidRPr="00D942DF" w:rsidRDefault="00D942DF" w:rsidP="00D942DF">
            <w:pPr>
              <w:keepNext/>
              <w:tabs>
                <w:tab w:val="left" w:pos="1134"/>
                <w:tab w:val="left" w:pos="1871"/>
                <w:tab w:val="left" w:pos="2268"/>
              </w:tabs>
              <w:overflowPunct w:val="0"/>
              <w:autoSpaceDE w:val="0"/>
              <w:autoSpaceDN w:val="0"/>
              <w:adjustRightInd w:val="0"/>
              <w:spacing w:before="80" w:after="80" w:line="240" w:lineRule="auto"/>
              <w:textAlignment w:val="baseline"/>
              <w:rPr>
                <w:rFonts w:ascii="Times New Roman Bold" w:eastAsia="Times New Roman" w:hAnsi="Times New Roman Bold" w:cs="Times New Roman Bold"/>
                <w:b/>
                <w:sz w:val="20"/>
                <w:szCs w:val="20"/>
                <w:lang w:val="en-GB" w:eastAsia="ja-JP"/>
              </w:rPr>
            </w:pPr>
            <w:r w:rsidRPr="00D942DF">
              <w:rPr>
                <w:rFonts w:ascii="Times New Roman Bold" w:eastAsia="Times New Roman" w:hAnsi="Times New Roman Bold" w:cs="Times New Roman Bold"/>
                <w:b/>
                <w:sz w:val="20"/>
                <w:szCs w:val="20"/>
                <w:lang w:val="en-GB" w:eastAsia="ja-JP"/>
              </w:rPr>
              <w:t>System 2</w:t>
            </w:r>
          </w:p>
          <w:p w14:paraId="0FFAF998" w14:textId="77777777" w:rsidR="00D942DF" w:rsidRPr="00D942DF" w:rsidRDefault="00D942DF" w:rsidP="00D942DF">
            <w:pPr>
              <w:keepNext/>
              <w:tabs>
                <w:tab w:val="left" w:pos="1134"/>
                <w:tab w:val="left" w:pos="1871"/>
                <w:tab w:val="left" w:pos="2268"/>
              </w:tabs>
              <w:overflowPunct w:val="0"/>
              <w:autoSpaceDE w:val="0"/>
              <w:autoSpaceDN w:val="0"/>
              <w:adjustRightInd w:val="0"/>
              <w:spacing w:before="80" w:after="80" w:line="240" w:lineRule="auto"/>
              <w:textAlignment w:val="baseline"/>
              <w:rPr>
                <w:rFonts w:ascii="Times New Roman Bold" w:eastAsia="Times New Roman" w:hAnsi="Times New Roman Bold" w:cs="Times New Roman Bold"/>
                <w:b/>
                <w:sz w:val="20"/>
                <w:szCs w:val="20"/>
                <w:lang w:val="en-GB" w:eastAsia="ja-JP"/>
              </w:rPr>
            </w:pPr>
            <w:r w:rsidRPr="00D942DF">
              <w:rPr>
                <w:rFonts w:ascii="Times New Roman Bold" w:eastAsia="Times New Roman" w:hAnsi="Times New Roman Bold" w:cs="Times New Roman Bold"/>
                <w:b/>
                <w:sz w:val="20"/>
                <w:szCs w:val="20"/>
                <w:lang w:val="en-GB" w:eastAsia="ja-JP"/>
              </w:rPr>
              <w:t>Airborne</w:t>
            </w:r>
          </w:p>
        </w:tc>
        <w:tc>
          <w:tcPr>
            <w:tcW w:w="2839" w:type="dxa"/>
            <w:gridSpan w:val="3"/>
            <w:tcBorders>
              <w:top w:val="single" w:sz="4" w:space="0" w:color="auto"/>
              <w:left w:val="single" w:sz="4" w:space="0" w:color="auto"/>
              <w:bottom w:val="single" w:sz="4" w:space="0" w:color="auto"/>
              <w:right w:val="single" w:sz="4" w:space="0" w:color="auto"/>
            </w:tcBorders>
            <w:shd w:val="clear" w:color="auto" w:fill="D9D9D9"/>
            <w:hideMark/>
          </w:tcPr>
          <w:p w14:paraId="2A45FC36" w14:textId="77777777" w:rsidR="00D942DF" w:rsidRPr="00D942DF" w:rsidRDefault="00D942DF" w:rsidP="00D942DF">
            <w:pPr>
              <w:keepNext/>
              <w:tabs>
                <w:tab w:val="left" w:pos="1134"/>
                <w:tab w:val="left" w:pos="1871"/>
                <w:tab w:val="left" w:pos="2268"/>
              </w:tabs>
              <w:overflowPunct w:val="0"/>
              <w:autoSpaceDE w:val="0"/>
              <w:autoSpaceDN w:val="0"/>
              <w:adjustRightInd w:val="0"/>
              <w:spacing w:before="80" w:after="80" w:line="240" w:lineRule="auto"/>
              <w:textAlignment w:val="baseline"/>
              <w:rPr>
                <w:rFonts w:ascii="Times New Roman Bold" w:eastAsia="Times New Roman" w:hAnsi="Times New Roman Bold" w:cs="Times New Roman Bold"/>
                <w:b/>
                <w:sz w:val="20"/>
                <w:szCs w:val="20"/>
                <w:lang w:val="en-GB" w:eastAsia="ja-JP"/>
              </w:rPr>
            </w:pPr>
            <w:r w:rsidRPr="00D942DF">
              <w:rPr>
                <w:rFonts w:ascii="Times New Roman Bold" w:eastAsia="Times New Roman" w:hAnsi="Times New Roman Bold" w:cs="Times New Roman Bold"/>
                <w:b/>
                <w:sz w:val="20"/>
                <w:szCs w:val="20"/>
                <w:lang w:val="en-GB" w:eastAsia="ja-JP"/>
              </w:rPr>
              <w:t>System 2</w:t>
            </w:r>
          </w:p>
          <w:p w14:paraId="59E95BBD" w14:textId="77777777" w:rsidR="00D942DF" w:rsidRPr="00D942DF" w:rsidRDefault="00D942DF" w:rsidP="00D942DF">
            <w:pPr>
              <w:keepNext/>
              <w:tabs>
                <w:tab w:val="left" w:pos="1134"/>
                <w:tab w:val="left" w:pos="1871"/>
                <w:tab w:val="left" w:pos="2268"/>
              </w:tabs>
              <w:overflowPunct w:val="0"/>
              <w:autoSpaceDE w:val="0"/>
              <w:autoSpaceDN w:val="0"/>
              <w:adjustRightInd w:val="0"/>
              <w:spacing w:before="80" w:after="80" w:line="240" w:lineRule="auto"/>
              <w:textAlignment w:val="baseline"/>
              <w:rPr>
                <w:rFonts w:ascii="Times New Roman Bold" w:eastAsia="Times New Roman" w:hAnsi="Times New Roman Bold" w:cs="Times New Roman Bold"/>
                <w:b/>
                <w:sz w:val="20"/>
                <w:szCs w:val="20"/>
                <w:lang w:val="en-GB" w:eastAsia="ja-JP"/>
              </w:rPr>
            </w:pPr>
            <w:r w:rsidRPr="00D942DF">
              <w:rPr>
                <w:rFonts w:ascii="Times New Roman Bold" w:eastAsia="Times New Roman" w:hAnsi="Times New Roman Bold" w:cs="Times New Roman Bold"/>
                <w:b/>
                <w:sz w:val="20"/>
                <w:szCs w:val="20"/>
                <w:lang w:val="en-GB" w:eastAsia="ja-JP"/>
              </w:rPr>
              <w:t>Ground</w:t>
            </w:r>
          </w:p>
        </w:tc>
      </w:tr>
      <w:tr w:rsidR="00D942DF" w:rsidRPr="00D942DF" w14:paraId="190A1BA5" w14:textId="77777777" w:rsidTr="00D942DF">
        <w:trPr>
          <w:jc w:val="center"/>
        </w:trPr>
        <w:tc>
          <w:tcPr>
            <w:tcW w:w="14460" w:type="dxa"/>
            <w:gridSpan w:val="10"/>
            <w:tcBorders>
              <w:top w:val="single" w:sz="4" w:space="0" w:color="auto"/>
              <w:left w:val="single" w:sz="4" w:space="0" w:color="auto"/>
              <w:bottom w:val="single" w:sz="4" w:space="0" w:color="auto"/>
              <w:right w:val="single" w:sz="4" w:space="0" w:color="auto"/>
            </w:tcBorders>
            <w:shd w:val="clear" w:color="auto" w:fill="D9D9D9"/>
            <w:hideMark/>
          </w:tcPr>
          <w:p w14:paraId="5B4C4BF0"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Transmitter</w:t>
            </w:r>
          </w:p>
        </w:tc>
      </w:tr>
      <w:tr w:rsidR="00D942DF" w:rsidRPr="00D942DF" w14:paraId="17B35A10" w14:textId="77777777" w:rsidTr="008B0EFF">
        <w:trPr>
          <w:jc w:val="center"/>
        </w:trPr>
        <w:tc>
          <w:tcPr>
            <w:tcW w:w="2357" w:type="dxa"/>
            <w:tcBorders>
              <w:top w:val="single" w:sz="4" w:space="0" w:color="auto"/>
              <w:left w:val="single" w:sz="4" w:space="0" w:color="auto"/>
              <w:bottom w:val="single" w:sz="4" w:space="0" w:color="auto"/>
              <w:right w:val="single" w:sz="4" w:space="0" w:color="auto"/>
            </w:tcBorders>
            <w:hideMark/>
          </w:tcPr>
          <w:p w14:paraId="33D33A2C"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Tuning range</w:t>
            </w:r>
          </w:p>
        </w:tc>
        <w:tc>
          <w:tcPr>
            <w:tcW w:w="1195" w:type="dxa"/>
            <w:tcBorders>
              <w:top w:val="single" w:sz="4" w:space="0" w:color="auto"/>
              <w:left w:val="single" w:sz="4" w:space="0" w:color="auto"/>
              <w:bottom w:val="single" w:sz="4" w:space="0" w:color="auto"/>
              <w:right w:val="single" w:sz="4" w:space="0" w:color="auto"/>
            </w:tcBorders>
            <w:hideMark/>
          </w:tcPr>
          <w:p w14:paraId="496B6A6C"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MHz</w:t>
            </w:r>
          </w:p>
        </w:tc>
        <w:tc>
          <w:tcPr>
            <w:tcW w:w="2799" w:type="dxa"/>
            <w:tcBorders>
              <w:top w:val="single" w:sz="4" w:space="0" w:color="auto"/>
              <w:left w:val="single" w:sz="4" w:space="0" w:color="auto"/>
              <w:bottom w:val="single" w:sz="4" w:space="0" w:color="auto"/>
              <w:right w:val="single" w:sz="4" w:space="0" w:color="auto"/>
            </w:tcBorders>
            <w:vAlign w:val="center"/>
            <w:hideMark/>
          </w:tcPr>
          <w:p w14:paraId="38DE932B"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4 400-4 990</w:t>
            </w:r>
            <w:r w:rsidRPr="00D942DF">
              <w:rPr>
                <w:rFonts w:ascii="Times New Roman" w:eastAsia="Times New Roman" w:hAnsi="Times New Roman" w:cs="Times New Roman"/>
                <w:sz w:val="20"/>
                <w:szCs w:val="20"/>
                <w:vertAlign w:val="superscript"/>
                <w:lang w:val="en-GB" w:eastAsia="ja-JP"/>
              </w:rPr>
              <w:t>(1)</w:t>
            </w:r>
          </w:p>
        </w:tc>
        <w:tc>
          <w:tcPr>
            <w:tcW w:w="2729" w:type="dxa"/>
            <w:gridSpan w:val="3"/>
            <w:tcBorders>
              <w:top w:val="single" w:sz="4" w:space="0" w:color="auto"/>
              <w:left w:val="single" w:sz="4" w:space="0" w:color="auto"/>
              <w:bottom w:val="single" w:sz="4" w:space="0" w:color="auto"/>
              <w:right w:val="single" w:sz="4" w:space="0" w:color="auto"/>
            </w:tcBorders>
            <w:vAlign w:val="center"/>
            <w:hideMark/>
          </w:tcPr>
          <w:p w14:paraId="4DC09B9B"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4 400-4 990</w:t>
            </w:r>
            <w:r w:rsidRPr="00D942DF">
              <w:rPr>
                <w:rFonts w:ascii="Times New Roman" w:eastAsia="Times New Roman" w:hAnsi="Times New Roman" w:cs="Times New Roman"/>
                <w:sz w:val="20"/>
                <w:szCs w:val="20"/>
                <w:vertAlign w:val="superscript"/>
                <w:lang w:val="en-GB" w:eastAsia="ja-JP"/>
              </w:rPr>
              <w:t>(1)</w:t>
            </w:r>
          </w:p>
        </w:tc>
        <w:tc>
          <w:tcPr>
            <w:tcW w:w="2541" w:type="dxa"/>
            <w:tcBorders>
              <w:top w:val="single" w:sz="4" w:space="0" w:color="auto"/>
              <w:left w:val="single" w:sz="4" w:space="0" w:color="auto"/>
              <w:bottom w:val="single" w:sz="4" w:space="0" w:color="auto"/>
              <w:right w:val="single" w:sz="4" w:space="0" w:color="auto"/>
            </w:tcBorders>
            <w:vAlign w:val="center"/>
            <w:hideMark/>
          </w:tcPr>
          <w:p w14:paraId="711E71FB"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4 400-4 990</w:t>
            </w:r>
            <w:r w:rsidRPr="00D942DF">
              <w:rPr>
                <w:rFonts w:ascii="Times New Roman" w:eastAsia="Times New Roman" w:hAnsi="Times New Roman" w:cs="Times New Roman"/>
                <w:sz w:val="20"/>
                <w:szCs w:val="20"/>
                <w:vertAlign w:val="superscript"/>
                <w:lang w:val="en-GB" w:eastAsia="ja-JP"/>
              </w:rPr>
              <w:t>(1)</w:t>
            </w:r>
          </w:p>
        </w:tc>
        <w:tc>
          <w:tcPr>
            <w:tcW w:w="2839" w:type="dxa"/>
            <w:gridSpan w:val="3"/>
            <w:tcBorders>
              <w:top w:val="single" w:sz="4" w:space="0" w:color="auto"/>
              <w:left w:val="single" w:sz="4" w:space="0" w:color="auto"/>
              <w:bottom w:val="single" w:sz="4" w:space="0" w:color="auto"/>
              <w:right w:val="single" w:sz="4" w:space="0" w:color="auto"/>
            </w:tcBorders>
            <w:vAlign w:val="center"/>
            <w:hideMark/>
          </w:tcPr>
          <w:p w14:paraId="3807A0DF"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4 400-4 990</w:t>
            </w:r>
            <w:r w:rsidRPr="00D942DF">
              <w:rPr>
                <w:rFonts w:ascii="Times New Roman" w:eastAsia="Times New Roman" w:hAnsi="Times New Roman" w:cs="Times New Roman"/>
                <w:sz w:val="20"/>
                <w:szCs w:val="20"/>
                <w:vertAlign w:val="superscript"/>
                <w:lang w:val="en-GB" w:eastAsia="ja-JP"/>
              </w:rPr>
              <w:t>(1)</w:t>
            </w:r>
          </w:p>
        </w:tc>
      </w:tr>
      <w:tr w:rsidR="00D942DF" w:rsidRPr="00D942DF" w14:paraId="343BDE41" w14:textId="77777777" w:rsidTr="008B0EFF">
        <w:trPr>
          <w:jc w:val="center"/>
        </w:trPr>
        <w:tc>
          <w:tcPr>
            <w:tcW w:w="2357" w:type="dxa"/>
            <w:tcBorders>
              <w:top w:val="single" w:sz="4" w:space="0" w:color="auto"/>
              <w:left w:val="single" w:sz="4" w:space="0" w:color="auto"/>
              <w:bottom w:val="single" w:sz="4" w:space="0" w:color="auto"/>
              <w:right w:val="single" w:sz="4" w:space="0" w:color="auto"/>
            </w:tcBorders>
            <w:hideMark/>
          </w:tcPr>
          <w:p w14:paraId="5692E37D"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Power output</w:t>
            </w:r>
          </w:p>
        </w:tc>
        <w:tc>
          <w:tcPr>
            <w:tcW w:w="1195" w:type="dxa"/>
            <w:tcBorders>
              <w:top w:val="single" w:sz="4" w:space="0" w:color="auto"/>
              <w:left w:val="single" w:sz="4" w:space="0" w:color="auto"/>
              <w:bottom w:val="single" w:sz="4" w:space="0" w:color="auto"/>
              <w:right w:val="single" w:sz="4" w:space="0" w:color="auto"/>
            </w:tcBorders>
            <w:hideMark/>
          </w:tcPr>
          <w:p w14:paraId="5C2E1DC8"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dBm</w:t>
            </w:r>
          </w:p>
        </w:tc>
        <w:tc>
          <w:tcPr>
            <w:tcW w:w="2799" w:type="dxa"/>
            <w:tcBorders>
              <w:top w:val="single" w:sz="4" w:space="0" w:color="auto"/>
              <w:left w:val="single" w:sz="4" w:space="0" w:color="auto"/>
              <w:bottom w:val="single" w:sz="4" w:space="0" w:color="auto"/>
              <w:right w:val="single" w:sz="4" w:space="0" w:color="auto"/>
            </w:tcBorders>
            <w:vAlign w:val="center"/>
            <w:hideMark/>
          </w:tcPr>
          <w:p w14:paraId="703966A8"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45</w:t>
            </w:r>
          </w:p>
        </w:tc>
        <w:tc>
          <w:tcPr>
            <w:tcW w:w="2729" w:type="dxa"/>
            <w:gridSpan w:val="3"/>
            <w:tcBorders>
              <w:top w:val="single" w:sz="4" w:space="0" w:color="auto"/>
              <w:left w:val="single" w:sz="4" w:space="0" w:color="auto"/>
              <w:bottom w:val="single" w:sz="4" w:space="0" w:color="auto"/>
              <w:right w:val="single" w:sz="4" w:space="0" w:color="auto"/>
            </w:tcBorders>
            <w:vAlign w:val="center"/>
            <w:hideMark/>
          </w:tcPr>
          <w:p w14:paraId="65243589"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45</w:t>
            </w:r>
          </w:p>
        </w:tc>
        <w:tc>
          <w:tcPr>
            <w:tcW w:w="2541" w:type="dxa"/>
            <w:tcBorders>
              <w:top w:val="single" w:sz="4" w:space="0" w:color="auto"/>
              <w:left w:val="single" w:sz="4" w:space="0" w:color="auto"/>
              <w:bottom w:val="single" w:sz="4" w:space="0" w:color="auto"/>
              <w:right w:val="single" w:sz="4" w:space="0" w:color="auto"/>
            </w:tcBorders>
            <w:vAlign w:val="center"/>
            <w:hideMark/>
          </w:tcPr>
          <w:p w14:paraId="3926C860"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35-39</w:t>
            </w:r>
          </w:p>
        </w:tc>
        <w:tc>
          <w:tcPr>
            <w:tcW w:w="2839" w:type="dxa"/>
            <w:gridSpan w:val="3"/>
            <w:tcBorders>
              <w:top w:val="single" w:sz="4" w:space="0" w:color="auto"/>
              <w:left w:val="single" w:sz="4" w:space="0" w:color="auto"/>
              <w:bottom w:val="single" w:sz="4" w:space="0" w:color="auto"/>
              <w:right w:val="single" w:sz="4" w:space="0" w:color="auto"/>
            </w:tcBorders>
            <w:vAlign w:val="center"/>
            <w:hideMark/>
          </w:tcPr>
          <w:p w14:paraId="1FE1CB2A"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30-39</w:t>
            </w:r>
          </w:p>
        </w:tc>
      </w:tr>
      <w:tr w:rsidR="00D942DF" w:rsidRPr="00D942DF" w14:paraId="5397C1D3" w14:textId="77777777" w:rsidTr="008B0EFF">
        <w:trPr>
          <w:jc w:val="center"/>
        </w:trPr>
        <w:tc>
          <w:tcPr>
            <w:tcW w:w="2357" w:type="dxa"/>
            <w:tcBorders>
              <w:top w:val="single" w:sz="4" w:space="0" w:color="auto"/>
              <w:left w:val="single" w:sz="4" w:space="0" w:color="auto"/>
              <w:bottom w:val="single" w:sz="4" w:space="0" w:color="auto"/>
              <w:right w:val="single" w:sz="4" w:space="0" w:color="auto"/>
            </w:tcBorders>
            <w:hideMark/>
          </w:tcPr>
          <w:p w14:paraId="77CA2ED7"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Bandwidth (3 dB)</w:t>
            </w:r>
          </w:p>
        </w:tc>
        <w:tc>
          <w:tcPr>
            <w:tcW w:w="1195" w:type="dxa"/>
            <w:tcBorders>
              <w:top w:val="single" w:sz="4" w:space="0" w:color="auto"/>
              <w:left w:val="single" w:sz="4" w:space="0" w:color="auto"/>
              <w:bottom w:val="single" w:sz="4" w:space="0" w:color="auto"/>
              <w:right w:val="single" w:sz="4" w:space="0" w:color="auto"/>
            </w:tcBorders>
            <w:hideMark/>
          </w:tcPr>
          <w:p w14:paraId="2273D608"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MHz</w:t>
            </w:r>
          </w:p>
        </w:tc>
        <w:tc>
          <w:tcPr>
            <w:tcW w:w="2799" w:type="dxa"/>
            <w:tcBorders>
              <w:top w:val="single" w:sz="4" w:space="0" w:color="auto"/>
              <w:left w:val="single" w:sz="4" w:space="0" w:color="auto"/>
              <w:bottom w:val="single" w:sz="4" w:space="0" w:color="auto"/>
              <w:right w:val="single" w:sz="4" w:space="0" w:color="auto"/>
            </w:tcBorders>
            <w:vAlign w:val="center"/>
            <w:hideMark/>
          </w:tcPr>
          <w:p w14:paraId="50E6C859"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1</w:t>
            </w:r>
          </w:p>
        </w:tc>
        <w:tc>
          <w:tcPr>
            <w:tcW w:w="2729" w:type="dxa"/>
            <w:gridSpan w:val="3"/>
            <w:tcBorders>
              <w:top w:val="single" w:sz="4" w:space="0" w:color="auto"/>
              <w:left w:val="single" w:sz="4" w:space="0" w:color="auto"/>
              <w:bottom w:val="single" w:sz="4" w:space="0" w:color="auto"/>
              <w:right w:val="single" w:sz="4" w:space="0" w:color="auto"/>
            </w:tcBorders>
            <w:vAlign w:val="center"/>
            <w:hideMark/>
          </w:tcPr>
          <w:p w14:paraId="40A0D733"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1</w:t>
            </w:r>
          </w:p>
        </w:tc>
        <w:tc>
          <w:tcPr>
            <w:tcW w:w="2541" w:type="dxa"/>
            <w:tcBorders>
              <w:top w:val="single" w:sz="4" w:space="0" w:color="auto"/>
              <w:left w:val="single" w:sz="4" w:space="0" w:color="auto"/>
              <w:bottom w:val="single" w:sz="4" w:space="0" w:color="auto"/>
              <w:right w:val="single" w:sz="4" w:space="0" w:color="auto"/>
            </w:tcBorders>
            <w:vAlign w:val="center"/>
            <w:hideMark/>
          </w:tcPr>
          <w:p w14:paraId="756C8356"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6 / 10 / 20</w:t>
            </w:r>
          </w:p>
        </w:tc>
        <w:tc>
          <w:tcPr>
            <w:tcW w:w="2839" w:type="dxa"/>
            <w:gridSpan w:val="3"/>
            <w:tcBorders>
              <w:top w:val="single" w:sz="4" w:space="0" w:color="auto"/>
              <w:left w:val="single" w:sz="4" w:space="0" w:color="auto"/>
              <w:bottom w:val="single" w:sz="4" w:space="0" w:color="auto"/>
              <w:right w:val="single" w:sz="4" w:space="0" w:color="auto"/>
            </w:tcBorders>
            <w:vAlign w:val="center"/>
            <w:hideMark/>
          </w:tcPr>
          <w:p w14:paraId="5EF762D7"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6 / 10 / 20</w:t>
            </w:r>
          </w:p>
        </w:tc>
      </w:tr>
      <w:tr w:rsidR="00D942DF" w:rsidRPr="00D942DF" w14:paraId="62F30B52" w14:textId="77777777" w:rsidTr="008B0EFF">
        <w:trPr>
          <w:jc w:val="center"/>
          <w:ins w:id="591" w:author="John Mettrop" w:date="2022-04-11T08:01:00Z"/>
        </w:trPr>
        <w:tc>
          <w:tcPr>
            <w:tcW w:w="2357" w:type="dxa"/>
            <w:tcBorders>
              <w:top w:val="single" w:sz="4" w:space="0" w:color="auto"/>
              <w:left w:val="single" w:sz="4" w:space="0" w:color="auto"/>
              <w:bottom w:val="single" w:sz="4" w:space="0" w:color="auto"/>
              <w:right w:val="single" w:sz="4" w:space="0" w:color="auto"/>
            </w:tcBorders>
          </w:tcPr>
          <w:p w14:paraId="7FF38ED2" w14:textId="3E19DCF5" w:rsidR="00D942DF" w:rsidRPr="00372BCA"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ins w:id="592" w:author="John Mettrop" w:date="2022-04-11T08:01:00Z"/>
                <w:rFonts w:ascii="Times New Roman" w:eastAsia="Times New Roman" w:hAnsi="Times New Roman" w:cs="Times New Roman"/>
                <w:sz w:val="20"/>
                <w:szCs w:val="20"/>
                <w:highlight w:val="yellow"/>
                <w:lang w:val="en-GB" w:eastAsia="ja-JP"/>
                <w:rPrChange w:id="593" w:author="USA" w:date="2022-05-11T19:25:00Z">
                  <w:rPr>
                    <w:ins w:id="594" w:author="John Mettrop" w:date="2022-04-11T08:01:00Z"/>
                    <w:rFonts w:ascii="Times New Roman" w:eastAsia="Times New Roman" w:hAnsi="Times New Roman" w:cs="Times New Roman"/>
                    <w:sz w:val="20"/>
                    <w:szCs w:val="20"/>
                    <w:lang w:val="en-GB" w:eastAsia="ja-JP"/>
                  </w:rPr>
                </w:rPrChange>
              </w:rPr>
            </w:pPr>
            <w:ins w:id="595" w:author="John Mettrop" w:date="2022-04-11T08:01:00Z">
              <w:del w:id="596" w:author="USA" w:date="2022-05-11T19:23:00Z">
                <w:r w:rsidRPr="00372BCA" w:rsidDel="00372BCA">
                  <w:rPr>
                    <w:rFonts w:ascii="Times New Roman" w:eastAsia="Times New Roman" w:hAnsi="Times New Roman" w:cs="Times New Roman"/>
                    <w:sz w:val="20"/>
                    <w:szCs w:val="20"/>
                    <w:highlight w:val="yellow"/>
                    <w:lang w:val="en-GB" w:eastAsia="ja-JP"/>
                    <w:rPrChange w:id="597" w:author="USA" w:date="2022-05-11T19:25:00Z">
                      <w:rPr>
                        <w:rFonts w:ascii="Times New Roman" w:eastAsia="Times New Roman" w:hAnsi="Times New Roman" w:cs="Times New Roman"/>
                        <w:sz w:val="20"/>
                        <w:szCs w:val="20"/>
                        <w:lang w:val="en-GB" w:eastAsia="ja-JP"/>
                      </w:rPr>
                    </w:rPrChange>
                  </w:rPr>
                  <w:delText>[Number of channels operated simultaneously]</w:delText>
                </w:r>
              </w:del>
            </w:ins>
          </w:p>
        </w:tc>
        <w:tc>
          <w:tcPr>
            <w:tcW w:w="1195" w:type="dxa"/>
            <w:tcBorders>
              <w:top w:val="single" w:sz="4" w:space="0" w:color="auto"/>
              <w:left w:val="single" w:sz="4" w:space="0" w:color="auto"/>
              <w:bottom w:val="single" w:sz="4" w:space="0" w:color="auto"/>
              <w:right w:val="single" w:sz="4" w:space="0" w:color="auto"/>
            </w:tcBorders>
          </w:tcPr>
          <w:p w14:paraId="3DBAFFF5" w14:textId="77777777" w:rsidR="00D942DF" w:rsidRPr="00372BCA"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598" w:author="John Mettrop" w:date="2022-04-11T08:01:00Z"/>
                <w:rFonts w:ascii="Times New Roman" w:eastAsia="Times New Roman" w:hAnsi="Times New Roman" w:cs="Times New Roman"/>
                <w:sz w:val="20"/>
                <w:szCs w:val="20"/>
                <w:highlight w:val="yellow"/>
                <w:lang w:val="en-GB" w:eastAsia="ja-JP"/>
                <w:rPrChange w:id="599" w:author="USA" w:date="2022-05-11T19:25:00Z">
                  <w:rPr>
                    <w:ins w:id="600" w:author="John Mettrop" w:date="2022-04-11T08:01:00Z"/>
                    <w:rFonts w:ascii="Times New Roman" w:eastAsia="Times New Roman" w:hAnsi="Times New Roman" w:cs="Times New Roman"/>
                    <w:sz w:val="20"/>
                    <w:szCs w:val="20"/>
                    <w:lang w:val="en-GB" w:eastAsia="ja-JP"/>
                  </w:rPr>
                </w:rPrChange>
              </w:rPr>
            </w:pPr>
          </w:p>
        </w:tc>
        <w:tc>
          <w:tcPr>
            <w:tcW w:w="2799" w:type="dxa"/>
            <w:tcBorders>
              <w:top w:val="single" w:sz="4" w:space="0" w:color="auto"/>
              <w:left w:val="single" w:sz="4" w:space="0" w:color="auto"/>
              <w:bottom w:val="single" w:sz="4" w:space="0" w:color="auto"/>
              <w:right w:val="single" w:sz="4" w:space="0" w:color="auto"/>
            </w:tcBorders>
            <w:vAlign w:val="center"/>
          </w:tcPr>
          <w:p w14:paraId="49FA229C" w14:textId="34BFD34C" w:rsidR="00D942DF" w:rsidRPr="00372BCA"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601" w:author="John Mettrop" w:date="2022-04-11T08:01:00Z"/>
                <w:rFonts w:ascii="Times New Roman" w:eastAsia="Times New Roman" w:hAnsi="Times New Roman" w:cs="Times New Roman"/>
                <w:sz w:val="20"/>
                <w:szCs w:val="20"/>
                <w:highlight w:val="yellow"/>
                <w:lang w:val="en-GB" w:eastAsia="ja-JP"/>
                <w:rPrChange w:id="602" w:author="USA" w:date="2022-05-11T19:25:00Z">
                  <w:rPr>
                    <w:ins w:id="603" w:author="John Mettrop" w:date="2022-04-11T08:01:00Z"/>
                    <w:rFonts w:ascii="Times New Roman" w:eastAsia="Times New Roman" w:hAnsi="Times New Roman" w:cs="Times New Roman"/>
                    <w:sz w:val="20"/>
                    <w:szCs w:val="20"/>
                    <w:lang w:val="en-GB" w:eastAsia="ja-JP"/>
                  </w:rPr>
                </w:rPrChange>
              </w:rPr>
            </w:pPr>
            <w:ins w:id="604" w:author="John Mettrop" w:date="2022-04-11T08:02:00Z">
              <w:del w:id="605" w:author="USA" w:date="2022-05-11T19:23:00Z">
                <w:r w:rsidRPr="00372BCA" w:rsidDel="00372BCA">
                  <w:rPr>
                    <w:rFonts w:ascii="Times New Roman" w:eastAsia="Times New Roman" w:hAnsi="Times New Roman" w:cs="Times New Roman"/>
                    <w:sz w:val="20"/>
                    <w:szCs w:val="20"/>
                    <w:highlight w:val="yellow"/>
                    <w:lang w:val="en-GB" w:eastAsia="ja-JP"/>
                    <w:rPrChange w:id="606" w:author="USA" w:date="2022-05-11T19:25:00Z">
                      <w:rPr>
                        <w:rFonts w:ascii="Times New Roman" w:eastAsia="Times New Roman" w:hAnsi="Times New Roman" w:cs="Times New Roman"/>
                        <w:sz w:val="20"/>
                        <w:szCs w:val="20"/>
                        <w:lang w:val="en-GB" w:eastAsia="ja-JP"/>
                      </w:rPr>
                    </w:rPrChange>
                  </w:rPr>
                  <w:delText>[1]</w:delText>
                </w:r>
              </w:del>
            </w:ins>
          </w:p>
        </w:tc>
        <w:tc>
          <w:tcPr>
            <w:tcW w:w="2729" w:type="dxa"/>
            <w:gridSpan w:val="3"/>
            <w:tcBorders>
              <w:top w:val="single" w:sz="4" w:space="0" w:color="auto"/>
              <w:left w:val="single" w:sz="4" w:space="0" w:color="auto"/>
              <w:bottom w:val="single" w:sz="4" w:space="0" w:color="auto"/>
              <w:right w:val="single" w:sz="4" w:space="0" w:color="auto"/>
            </w:tcBorders>
            <w:vAlign w:val="center"/>
          </w:tcPr>
          <w:p w14:paraId="1C0E94E3" w14:textId="04F13661" w:rsidR="00D942DF" w:rsidRPr="00372BCA"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607" w:author="John Mettrop" w:date="2022-04-11T08:01:00Z"/>
                <w:rFonts w:ascii="Times New Roman" w:eastAsia="Times New Roman" w:hAnsi="Times New Roman" w:cs="Times New Roman"/>
                <w:sz w:val="20"/>
                <w:szCs w:val="20"/>
                <w:highlight w:val="yellow"/>
                <w:lang w:val="en-GB" w:eastAsia="ja-JP"/>
                <w:rPrChange w:id="608" w:author="USA" w:date="2022-05-11T19:25:00Z">
                  <w:rPr>
                    <w:ins w:id="609" w:author="John Mettrop" w:date="2022-04-11T08:01:00Z"/>
                    <w:rFonts w:ascii="Times New Roman" w:eastAsia="Times New Roman" w:hAnsi="Times New Roman" w:cs="Times New Roman"/>
                    <w:sz w:val="20"/>
                    <w:szCs w:val="20"/>
                    <w:lang w:val="en-GB" w:eastAsia="ja-JP"/>
                  </w:rPr>
                </w:rPrChange>
              </w:rPr>
            </w:pPr>
            <w:ins w:id="610" w:author="John Mettrop" w:date="2022-04-11T08:02:00Z">
              <w:del w:id="611" w:author="USA" w:date="2022-05-11T19:23:00Z">
                <w:r w:rsidRPr="00372BCA" w:rsidDel="00372BCA">
                  <w:rPr>
                    <w:rFonts w:ascii="Times New Roman" w:eastAsia="Times New Roman" w:hAnsi="Times New Roman" w:cs="Times New Roman"/>
                    <w:sz w:val="20"/>
                    <w:szCs w:val="20"/>
                    <w:highlight w:val="yellow"/>
                    <w:lang w:val="en-GB" w:eastAsia="ja-JP"/>
                    <w:rPrChange w:id="612" w:author="USA" w:date="2022-05-11T19:25:00Z">
                      <w:rPr>
                        <w:rFonts w:ascii="Times New Roman" w:eastAsia="Times New Roman" w:hAnsi="Times New Roman" w:cs="Times New Roman"/>
                        <w:sz w:val="20"/>
                        <w:szCs w:val="20"/>
                        <w:lang w:val="en-GB" w:eastAsia="ja-JP"/>
                      </w:rPr>
                    </w:rPrChange>
                  </w:rPr>
                  <w:delText>[1]</w:delText>
                </w:r>
              </w:del>
            </w:ins>
          </w:p>
        </w:tc>
        <w:tc>
          <w:tcPr>
            <w:tcW w:w="2541" w:type="dxa"/>
            <w:tcBorders>
              <w:top w:val="single" w:sz="4" w:space="0" w:color="auto"/>
              <w:left w:val="single" w:sz="4" w:space="0" w:color="auto"/>
              <w:bottom w:val="single" w:sz="4" w:space="0" w:color="auto"/>
              <w:right w:val="single" w:sz="4" w:space="0" w:color="auto"/>
            </w:tcBorders>
            <w:vAlign w:val="center"/>
          </w:tcPr>
          <w:p w14:paraId="7672969D" w14:textId="1A7B3D73" w:rsidR="00D942DF" w:rsidRPr="00372BCA"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613" w:author="John Mettrop" w:date="2022-04-11T08:01:00Z"/>
                <w:rFonts w:ascii="Times New Roman" w:eastAsia="Times New Roman" w:hAnsi="Times New Roman" w:cs="Times New Roman"/>
                <w:sz w:val="20"/>
                <w:szCs w:val="20"/>
                <w:highlight w:val="yellow"/>
                <w:lang w:val="en-GB" w:eastAsia="ja-JP"/>
                <w:rPrChange w:id="614" w:author="USA" w:date="2022-05-11T19:25:00Z">
                  <w:rPr>
                    <w:ins w:id="615" w:author="John Mettrop" w:date="2022-04-11T08:01:00Z"/>
                    <w:rFonts w:ascii="Times New Roman" w:eastAsia="Times New Roman" w:hAnsi="Times New Roman" w:cs="Times New Roman"/>
                    <w:sz w:val="20"/>
                    <w:szCs w:val="20"/>
                    <w:lang w:val="en-GB" w:eastAsia="ja-JP"/>
                  </w:rPr>
                </w:rPrChange>
              </w:rPr>
            </w:pPr>
            <w:ins w:id="616" w:author="John Mettrop" w:date="2022-04-11T08:02:00Z">
              <w:del w:id="617" w:author="USA" w:date="2022-05-11T19:23:00Z">
                <w:r w:rsidRPr="00372BCA" w:rsidDel="00372BCA">
                  <w:rPr>
                    <w:rFonts w:ascii="Times New Roman" w:eastAsia="Times New Roman" w:hAnsi="Times New Roman" w:cs="Times New Roman"/>
                    <w:sz w:val="20"/>
                    <w:szCs w:val="20"/>
                    <w:highlight w:val="yellow"/>
                    <w:lang w:val="en-GB" w:eastAsia="ja-JP"/>
                    <w:rPrChange w:id="618" w:author="USA" w:date="2022-05-11T19:25:00Z">
                      <w:rPr>
                        <w:rFonts w:ascii="Times New Roman" w:eastAsia="Times New Roman" w:hAnsi="Times New Roman" w:cs="Times New Roman"/>
                        <w:sz w:val="20"/>
                        <w:szCs w:val="20"/>
                        <w:lang w:val="en-GB" w:eastAsia="ja-JP"/>
                      </w:rPr>
                    </w:rPrChange>
                  </w:rPr>
                  <w:delText>[1]</w:delText>
                </w:r>
              </w:del>
            </w:ins>
          </w:p>
        </w:tc>
        <w:tc>
          <w:tcPr>
            <w:tcW w:w="2839" w:type="dxa"/>
            <w:gridSpan w:val="3"/>
            <w:tcBorders>
              <w:top w:val="single" w:sz="4" w:space="0" w:color="auto"/>
              <w:left w:val="single" w:sz="4" w:space="0" w:color="auto"/>
              <w:bottom w:val="single" w:sz="4" w:space="0" w:color="auto"/>
              <w:right w:val="single" w:sz="4" w:space="0" w:color="auto"/>
            </w:tcBorders>
            <w:vAlign w:val="center"/>
          </w:tcPr>
          <w:p w14:paraId="2508F02F" w14:textId="3D950F5D" w:rsidR="00D942DF" w:rsidRPr="00372BCA"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619" w:author="John Mettrop" w:date="2022-04-11T08:01:00Z"/>
                <w:rFonts w:ascii="Times New Roman" w:eastAsia="Times New Roman" w:hAnsi="Times New Roman" w:cs="Times New Roman"/>
                <w:sz w:val="20"/>
                <w:szCs w:val="20"/>
                <w:highlight w:val="yellow"/>
                <w:lang w:val="en-GB" w:eastAsia="ja-JP"/>
                <w:rPrChange w:id="620" w:author="USA" w:date="2022-05-11T19:25:00Z">
                  <w:rPr>
                    <w:ins w:id="621" w:author="John Mettrop" w:date="2022-04-11T08:01:00Z"/>
                    <w:rFonts w:ascii="Times New Roman" w:eastAsia="Times New Roman" w:hAnsi="Times New Roman" w:cs="Times New Roman"/>
                    <w:sz w:val="20"/>
                    <w:szCs w:val="20"/>
                    <w:lang w:val="en-GB" w:eastAsia="ja-JP"/>
                  </w:rPr>
                </w:rPrChange>
              </w:rPr>
            </w:pPr>
            <w:ins w:id="622" w:author="John Mettrop" w:date="2022-04-11T08:02:00Z">
              <w:del w:id="623" w:author="USA" w:date="2022-05-11T19:23:00Z">
                <w:r w:rsidRPr="00372BCA" w:rsidDel="00372BCA">
                  <w:rPr>
                    <w:rFonts w:ascii="Times New Roman" w:eastAsia="Times New Roman" w:hAnsi="Times New Roman" w:cs="Times New Roman"/>
                    <w:sz w:val="20"/>
                    <w:szCs w:val="20"/>
                    <w:highlight w:val="yellow"/>
                    <w:lang w:val="en-GB" w:eastAsia="ja-JP"/>
                    <w:rPrChange w:id="624" w:author="USA" w:date="2022-05-11T19:25:00Z">
                      <w:rPr>
                        <w:rFonts w:ascii="Times New Roman" w:eastAsia="Times New Roman" w:hAnsi="Times New Roman" w:cs="Times New Roman"/>
                        <w:sz w:val="20"/>
                        <w:szCs w:val="20"/>
                        <w:lang w:val="en-GB" w:eastAsia="ja-JP"/>
                      </w:rPr>
                    </w:rPrChange>
                  </w:rPr>
                  <w:delText>[1]</w:delText>
                </w:r>
              </w:del>
            </w:ins>
          </w:p>
        </w:tc>
      </w:tr>
      <w:tr w:rsidR="00D942DF" w:rsidRPr="00D942DF" w14:paraId="0681C899" w14:textId="77777777" w:rsidTr="00D942DF">
        <w:trPr>
          <w:jc w:val="center"/>
        </w:trPr>
        <w:tc>
          <w:tcPr>
            <w:tcW w:w="14460" w:type="dxa"/>
            <w:gridSpan w:val="10"/>
            <w:tcBorders>
              <w:top w:val="single" w:sz="4" w:space="0" w:color="auto"/>
              <w:left w:val="single" w:sz="4" w:space="0" w:color="auto"/>
              <w:bottom w:val="single" w:sz="4" w:space="0" w:color="auto"/>
              <w:right w:val="single" w:sz="4" w:space="0" w:color="auto"/>
            </w:tcBorders>
            <w:shd w:val="clear" w:color="auto" w:fill="D9D9D9"/>
            <w:hideMark/>
          </w:tcPr>
          <w:p w14:paraId="2106373C"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vertAlign w:val="superscript"/>
                <w:lang w:val="en-GB" w:eastAsia="ja-JP"/>
                <w:rPrChange w:id="625" w:author="John Mettrop" w:date="2022-04-11T09:34:00Z">
                  <w:rPr>
                    <w:lang w:eastAsia="ja-JP"/>
                  </w:rPr>
                </w:rPrChange>
              </w:rPr>
            </w:pPr>
            <w:r w:rsidRPr="00D942DF">
              <w:rPr>
                <w:rFonts w:ascii="Times New Roman" w:eastAsia="Times New Roman" w:hAnsi="Times New Roman" w:cs="Times New Roman"/>
                <w:sz w:val="20"/>
                <w:szCs w:val="20"/>
                <w:lang w:val="en-GB" w:eastAsia="ja-JP"/>
              </w:rPr>
              <w:t>Receiver</w:t>
            </w:r>
            <w:ins w:id="626" w:author="John Mettrop" w:date="2022-04-11T09:34:00Z">
              <w:r w:rsidRPr="00D942DF">
                <w:rPr>
                  <w:rFonts w:ascii="Times New Roman" w:eastAsia="Times New Roman" w:hAnsi="Times New Roman" w:cs="Times New Roman"/>
                  <w:sz w:val="20"/>
                  <w:szCs w:val="20"/>
                  <w:vertAlign w:val="superscript"/>
                  <w:lang w:val="en-GB" w:eastAsia="ja-JP"/>
                </w:rPr>
                <w:t>(4)</w:t>
              </w:r>
            </w:ins>
          </w:p>
        </w:tc>
      </w:tr>
      <w:tr w:rsidR="00D942DF" w:rsidRPr="00D942DF" w14:paraId="14E23E16" w14:textId="77777777" w:rsidTr="008B0EFF">
        <w:trPr>
          <w:jc w:val="center"/>
        </w:trPr>
        <w:tc>
          <w:tcPr>
            <w:tcW w:w="2357" w:type="dxa"/>
            <w:tcBorders>
              <w:top w:val="single" w:sz="4" w:space="0" w:color="auto"/>
              <w:left w:val="single" w:sz="4" w:space="0" w:color="auto"/>
              <w:bottom w:val="single" w:sz="4" w:space="0" w:color="auto"/>
              <w:right w:val="single" w:sz="4" w:space="0" w:color="auto"/>
            </w:tcBorders>
            <w:hideMark/>
          </w:tcPr>
          <w:p w14:paraId="3BF95A38"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Tuning range</w:t>
            </w:r>
          </w:p>
        </w:tc>
        <w:tc>
          <w:tcPr>
            <w:tcW w:w="1195" w:type="dxa"/>
            <w:tcBorders>
              <w:top w:val="single" w:sz="4" w:space="0" w:color="auto"/>
              <w:left w:val="single" w:sz="4" w:space="0" w:color="auto"/>
              <w:bottom w:val="single" w:sz="4" w:space="0" w:color="auto"/>
              <w:right w:val="single" w:sz="4" w:space="0" w:color="auto"/>
            </w:tcBorders>
            <w:hideMark/>
          </w:tcPr>
          <w:p w14:paraId="6806D881"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MHz</w:t>
            </w:r>
          </w:p>
        </w:tc>
        <w:tc>
          <w:tcPr>
            <w:tcW w:w="2799" w:type="dxa"/>
            <w:tcBorders>
              <w:top w:val="single" w:sz="4" w:space="0" w:color="auto"/>
              <w:left w:val="single" w:sz="4" w:space="0" w:color="auto"/>
              <w:bottom w:val="single" w:sz="4" w:space="0" w:color="auto"/>
              <w:right w:val="single" w:sz="4" w:space="0" w:color="auto"/>
            </w:tcBorders>
            <w:vAlign w:val="center"/>
            <w:hideMark/>
          </w:tcPr>
          <w:p w14:paraId="69ACB59C"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4 400-4 990</w:t>
            </w:r>
            <w:r w:rsidRPr="00D942DF">
              <w:rPr>
                <w:rFonts w:ascii="Times New Roman" w:eastAsia="Times New Roman" w:hAnsi="Times New Roman" w:cs="Times New Roman"/>
                <w:sz w:val="20"/>
                <w:szCs w:val="20"/>
                <w:vertAlign w:val="superscript"/>
                <w:lang w:val="en-GB" w:eastAsia="ja-JP"/>
              </w:rPr>
              <w:t>(1)</w:t>
            </w:r>
          </w:p>
        </w:tc>
        <w:tc>
          <w:tcPr>
            <w:tcW w:w="2729" w:type="dxa"/>
            <w:gridSpan w:val="3"/>
            <w:tcBorders>
              <w:top w:val="single" w:sz="4" w:space="0" w:color="auto"/>
              <w:left w:val="single" w:sz="4" w:space="0" w:color="auto"/>
              <w:bottom w:val="single" w:sz="4" w:space="0" w:color="auto"/>
              <w:right w:val="single" w:sz="4" w:space="0" w:color="auto"/>
            </w:tcBorders>
            <w:vAlign w:val="center"/>
            <w:hideMark/>
          </w:tcPr>
          <w:p w14:paraId="21C01F54"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4 400-4 990</w:t>
            </w:r>
            <w:r w:rsidRPr="00D942DF">
              <w:rPr>
                <w:rFonts w:ascii="Times New Roman" w:eastAsia="Times New Roman" w:hAnsi="Times New Roman" w:cs="Times New Roman"/>
                <w:sz w:val="20"/>
                <w:szCs w:val="20"/>
                <w:vertAlign w:val="superscript"/>
                <w:lang w:val="en-GB" w:eastAsia="ja-JP"/>
              </w:rPr>
              <w:t>(1)</w:t>
            </w:r>
          </w:p>
        </w:tc>
        <w:tc>
          <w:tcPr>
            <w:tcW w:w="2541" w:type="dxa"/>
            <w:tcBorders>
              <w:top w:val="single" w:sz="4" w:space="0" w:color="auto"/>
              <w:left w:val="single" w:sz="4" w:space="0" w:color="auto"/>
              <w:bottom w:val="single" w:sz="4" w:space="0" w:color="auto"/>
              <w:right w:val="single" w:sz="4" w:space="0" w:color="auto"/>
            </w:tcBorders>
            <w:vAlign w:val="center"/>
            <w:hideMark/>
          </w:tcPr>
          <w:p w14:paraId="627EA471"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4 400-4 990</w:t>
            </w:r>
            <w:r w:rsidRPr="00D942DF">
              <w:rPr>
                <w:rFonts w:ascii="Times New Roman" w:eastAsia="Times New Roman" w:hAnsi="Times New Roman" w:cs="Times New Roman"/>
                <w:sz w:val="20"/>
                <w:szCs w:val="20"/>
                <w:vertAlign w:val="superscript"/>
                <w:lang w:val="en-GB" w:eastAsia="ja-JP"/>
              </w:rPr>
              <w:t>(1)</w:t>
            </w:r>
          </w:p>
        </w:tc>
        <w:tc>
          <w:tcPr>
            <w:tcW w:w="2839" w:type="dxa"/>
            <w:gridSpan w:val="3"/>
            <w:tcBorders>
              <w:top w:val="single" w:sz="4" w:space="0" w:color="auto"/>
              <w:left w:val="single" w:sz="4" w:space="0" w:color="auto"/>
              <w:bottom w:val="single" w:sz="4" w:space="0" w:color="auto"/>
              <w:right w:val="single" w:sz="4" w:space="0" w:color="auto"/>
            </w:tcBorders>
            <w:vAlign w:val="center"/>
            <w:hideMark/>
          </w:tcPr>
          <w:p w14:paraId="2F777578"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4 400-4 990</w:t>
            </w:r>
            <w:r w:rsidRPr="00D942DF">
              <w:rPr>
                <w:rFonts w:ascii="Times New Roman" w:eastAsia="Times New Roman" w:hAnsi="Times New Roman" w:cs="Times New Roman"/>
                <w:sz w:val="20"/>
                <w:szCs w:val="20"/>
                <w:vertAlign w:val="superscript"/>
                <w:lang w:val="en-GB" w:eastAsia="ja-JP"/>
              </w:rPr>
              <w:t>(1)</w:t>
            </w:r>
          </w:p>
        </w:tc>
      </w:tr>
      <w:tr w:rsidR="00D942DF" w:rsidRPr="00D942DF" w14:paraId="20134DC8" w14:textId="77777777" w:rsidTr="008B0EFF">
        <w:trPr>
          <w:jc w:val="center"/>
        </w:trPr>
        <w:tc>
          <w:tcPr>
            <w:tcW w:w="2357" w:type="dxa"/>
            <w:tcBorders>
              <w:top w:val="single" w:sz="4" w:space="0" w:color="auto"/>
              <w:left w:val="single" w:sz="4" w:space="0" w:color="auto"/>
              <w:bottom w:val="single" w:sz="4" w:space="0" w:color="auto"/>
              <w:right w:val="single" w:sz="4" w:space="0" w:color="auto"/>
            </w:tcBorders>
            <w:hideMark/>
          </w:tcPr>
          <w:p w14:paraId="46747C07"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Selectivity (3 dB)</w:t>
            </w:r>
          </w:p>
        </w:tc>
        <w:tc>
          <w:tcPr>
            <w:tcW w:w="1195" w:type="dxa"/>
            <w:tcBorders>
              <w:top w:val="single" w:sz="4" w:space="0" w:color="auto"/>
              <w:left w:val="single" w:sz="4" w:space="0" w:color="auto"/>
              <w:bottom w:val="single" w:sz="4" w:space="0" w:color="auto"/>
              <w:right w:val="single" w:sz="4" w:space="0" w:color="auto"/>
            </w:tcBorders>
            <w:hideMark/>
          </w:tcPr>
          <w:p w14:paraId="7DC6EE8F"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MHz</w:t>
            </w:r>
          </w:p>
        </w:tc>
        <w:tc>
          <w:tcPr>
            <w:tcW w:w="2799" w:type="dxa"/>
            <w:tcBorders>
              <w:top w:val="single" w:sz="4" w:space="0" w:color="auto"/>
              <w:left w:val="single" w:sz="4" w:space="0" w:color="auto"/>
              <w:bottom w:val="single" w:sz="4" w:space="0" w:color="auto"/>
              <w:right w:val="single" w:sz="4" w:space="0" w:color="auto"/>
            </w:tcBorders>
            <w:vAlign w:val="center"/>
            <w:hideMark/>
          </w:tcPr>
          <w:p w14:paraId="53BAD1DE"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1</w:t>
            </w:r>
          </w:p>
        </w:tc>
        <w:tc>
          <w:tcPr>
            <w:tcW w:w="2729" w:type="dxa"/>
            <w:gridSpan w:val="3"/>
            <w:tcBorders>
              <w:top w:val="single" w:sz="4" w:space="0" w:color="auto"/>
              <w:left w:val="single" w:sz="4" w:space="0" w:color="auto"/>
              <w:bottom w:val="single" w:sz="4" w:space="0" w:color="auto"/>
              <w:right w:val="single" w:sz="4" w:space="0" w:color="auto"/>
            </w:tcBorders>
            <w:vAlign w:val="center"/>
            <w:hideMark/>
          </w:tcPr>
          <w:p w14:paraId="41121D78"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1</w:t>
            </w:r>
          </w:p>
        </w:tc>
        <w:tc>
          <w:tcPr>
            <w:tcW w:w="2541" w:type="dxa"/>
            <w:tcBorders>
              <w:top w:val="single" w:sz="4" w:space="0" w:color="auto"/>
              <w:left w:val="single" w:sz="4" w:space="0" w:color="auto"/>
              <w:bottom w:val="single" w:sz="4" w:space="0" w:color="auto"/>
              <w:right w:val="single" w:sz="4" w:space="0" w:color="auto"/>
            </w:tcBorders>
            <w:vAlign w:val="center"/>
            <w:hideMark/>
          </w:tcPr>
          <w:p w14:paraId="6F016D0B"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6 / 10 / 20</w:t>
            </w:r>
          </w:p>
        </w:tc>
        <w:tc>
          <w:tcPr>
            <w:tcW w:w="2839" w:type="dxa"/>
            <w:gridSpan w:val="3"/>
            <w:tcBorders>
              <w:top w:val="single" w:sz="4" w:space="0" w:color="auto"/>
              <w:left w:val="single" w:sz="4" w:space="0" w:color="auto"/>
              <w:bottom w:val="single" w:sz="4" w:space="0" w:color="auto"/>
              <w:right w:val="single" w:sz="4" w:space="0" w:color="auto"/>
            </w:tcBorders>
            <w:vAlign w:val="center"/>
            <w:hideMark/>
          </w:tcPr>
          <w:p w14:paraId="24C120C8"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6 / 10 / 20</w:t>
            </w:r>
          </w:p>
        </w:tc>
      </w:tr>
      <w:tr w:rsidR="00D942DF" w:rsidRPr="00D942DF" w14:paraId="665CC680" w14:textId="77777777" w:rsidTr="008B0EFF">
        <w:trPr>
          <w:jc w:val="center"/>
        </w:trPr>
        <w:tc>
          <w:tcPr>
            <w:tcW w:w="2357" w:type="dxa"/>
            <w:tcBorders>
              <w:top w:val="single" w:sz="4" w:space="0" w:color="auto"/>
              <w:left w:val="single" w:sz="4" w:space="0" w:color="auto"/>
              <w:bottom w:val="single" w:sz="4" w:space="0" w:color="auto"/>
              <w:right w:val="single" w:sz="4" w:space="0" w:color="auto"/>
            </w:tcBorders>
            <w:hideMark/>
          </w:tcPr>
          <w:p w14:paraId="1F9BC32E"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Noise figure</w:t>
            </w:r>
          </w:p>
        </w:tc>
        <w:tc>
          <w:tcPr>
            <w:tcW w:w="1195" w:type="dxa"/>
            <w:tcBorders>
              <w:top w:val="single" w:sz="4" w:space="0" w:color="auto"/>
              <w:left w:val="single" w:sz="4" w:space="0" w:color="auto"/>
              <w:bottom w:val="single" w:sz="4" w:space="0" w:color="auto"/>
              <w:right w:val="single" w:sz="4" w:space="0" w:color="auto"/>
            </w:tcBorders>
            <w:hideMark/>
          </w:tcPr>
          <w:p w14:paraId="359B872A"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dB</w:t>
            </w:r>
          </w:p>
        </w:tc>
        <w:tc>
          <w:tcPr>
            <w:tcW w:w="2799" w:type="dxa"/>
            <w:tcBorders>
              <w:top w:val="single" w:sz="4" w:space="0" w:color="auto"/>
              <w:left w:val="single" w:sz="4" w:space="0" w:color="auto"/>
              <w:bottom w:val="single" w:sz="4" w:space="0" w:color="auto"/>
              <w:right w:val="single" w:sz="4" w:space="0" w:color="auto"/>
            </w:tcBorders>
            <w:vAlign w:val="center"/>
            <w:hideMark/>
          </w:tcPr>
          <w:p w14:paraId="2A9D2CBA"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3.5</w:t>
            </w:r>
          </w:p>
        </w:tc>
        <w:tc>
          <w:tcPr>
            <w:tcW w:w="2729" w:type="dxa"/>
            <w:gridSpan w:val="3"/>
            <w:tcBorders>
              <w:top w:val="single" w:sz="4" w:space="0" w:color="auto"/>
              <w:left w:val="single" w:sz="4" w:space="0" w:color="auto"/>
              <w:bottom w:val="single" w:sz="4" w:space="0" w:color="auto"/>
              <w:right w:val="single" w:sz="4" w:space="0" w:color="auto"/>
            </w:tcBorders>
            <w:vAlign w:val="center"/>
            <w:hideMark/>
          </w:tcPr>
          <w:p w14:paraId="6AC9A692"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3</w:t>
            </w:r>
          </w:p>
        </w:tc>
        <w:tc>
          <w:tcPr>
            <w:tcW w:w="2541" w:type="dxa"/>
            <w:tcBorders>
              <w:top w:val="single" w:sz="4" w:space="0" w:color="auto"/>
              <w:left w:val="single" w:sz="4" w:space="0" w:color="auto"/>
              <w:bottom w:val="single" w:sz="4" w:space="0" w:color="auto"/>
              <w:right w:val="single" w:sz="4" w:space="0" w:color="auto"/>
            </w:tcBorders>
            <w:vAlign w:val="center"/>
            <w:hideMark/>
          </w:tcPr>
          <w:p w14:paraId="5508286C"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3.5</w:t>
            </w:r>
          </w:p>
        </w:tc>
        <w:tc>
          <w:tcPr>
            <w:tcW w:w="2839" w:type="dxa"/>
            <w:gridSpan w:val="3"/>
            <w:tcBorders>
              <w:top w:val="single" w:sz="4" w:space="0" w:color="auto"/>
              <w:left w:val="single" w:sz="4" w:space="0" w:color="auto"/>
              <w:bottom w:val="single" w:sz="4" w:space="0" w:color="auto"/>
              <w:right w:val="single" w:sz="4" w:space="0" w:color="auto"/>
            </w:tcBorders>
            <w:vAlign w:val="center"/>
            <w:hideMark/>
          </w:tcPr>
          <w:p w14:paraId="35039AF7"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3</w:t>
            </w:r>
          </w:p>
        </w:tc>
      </w:tr>
      <w:tr w:rsidR="00D942DF" w:rsidRPr="00D942DF" w14:paraId="143286B1" w14:textId="77777777" w:rsidTr="008B0EFF">
        <w:trPr>
          <w:jc w:val="center"/>
        </w:trPr>
        <w:tc>
          <w:tcPr>
            <w:tcW w:w="2357" w:type="dxa"/>
            <w:tcBorders>
              <w:top w:val="single" w:sz="4" w:space="0" w:color="auto"/>
              <w:left w:val="single" w:sz="4" w:space="0" w:color="auto"/>
              <w:bottom w:val="single" w:sz="4" w:space="0" w:color="auto"/>
              <w:right w:val="single" w:sz="4" w:space="0" w:color="auto"/>
            </w:tcBorders>
            <w:hideMark/>
          </w:tcPr>
          <w:p w14:paraId="1038155D"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Thermal noise level</w:t>
            </w:r>
          </w:p>
        </w:tc>
        <w:tc>
          <w:tcPr>
            <w:tcW w:w="1195" w:type="dxa"/>
            <w:tcBorders>
              <w:top w:val="single" w:sz="4" w:space="0" w:color="auto"/>
              <w:left w:val="single" w:sz="4" w:space="0" w:color="auto"/>
              <w:bottom w:val="single" w:sz="4" w:space="0" w:color="auto"/>
              <w:right w:val="single" w:sz="4" w:space="0" w:color="auto"/>
            </w:tcBorders>
            <w:hideMark/>
          </w:tcPr>
          <w:p w14:paraId="529843BC"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dBm</w:t>
            </w:r>
          </w:p>
        </w:tc>
        <w:tc>
          <w:tcPr>
            <w:tcW w:w="2799" w:type="dxa"/>
            <w:tcBorders>
              <w:top w:val="single" w:sz="4" w:space="0" w:color="auto"/>
              <w:left w:val="single" w:sz="4" w:space="0" w:color="auto"/>
              <w:bottom w:val="single" w:sz="4" w:space="0" w:color="auto"/>
              <w:right w:val="single" w:sz="4" w:space="0" w:color="auto"/>
            </w:tcBorders>
            <w:vAlign w:val="center"/>
            <w:hideMark/>
          </w:tcPr>
          <w:p w14:paraId="366B70EB"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−110.5</w:t>
            </w:r>
          </w:p>
        </w:tc>
        <w:tc>
          <w:tcPr>
            <w:tcW w:w="2729" w:type="dxa"/>
            <w:gridSpan w:val="3"/>
            <w:tcBorders>
              <w:top w:val="single" w:sz="4" w:space="0" w:color="auto"/>
              <w:left w:val="single" w:sz="4" w:space="0" w:color="auto"/>
              <w:bottom w:val="single" w:sz="4" w:space="0" w:color="auto"/>
              <w:right w:val="single" w:sz="4" w:space="0" w:color="auto"/>
            </w:tcBorders>
            <w:vAlign w:val="center"/>
            <w:hideMark/>
          </w:tcPr>
          <w:p w14:paraId="52D7B73E"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−111</w:t>
            </w:r>
          </w:p>
        </w:tc>
        <w:tc>
          <w:tcPr>
            <w:tcW w:w="2541" w:type="dxa"/>
            <w:tcBorders>
              <w:top w:val="single" w:sz="4" w:space="0" w:color="auto"/>
              <w:left w:val="single" w:sz="4" w:space="0" w:color="auto"/>
              <w:bottom w:val="single" w:sz="4" w:space="0" w:color="auto"/>
              <w:right w:val="single" w:sz="4" w:space="0" w:color="auto"/>
            </w:tcBorders>
            <w:vAlign w:val="center"/>
            <w:hideMark/>
          </w:tcPr>
          <w:p w14:paraId="389DB77D"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−102.5 to −97.5</w:t>
            </w:r>
          </w:p>
        </w:tc>
        <w:tc>
          <w:tcPr>
            <w:tcW w:w="2839" w:type="dxa"/>
            <w:gridSpan w:val="3"/>
            <w:tcBorders>
              <w:top w:val="single" w:sz="4" w:space="0" w:color="auto"/>
              <w:left w:val="single" w:sz="4" w:space="0" w:color="auto"/>
              <w:bottom w:val="single" w:sz="4" w:space="0" w:color="auto"/>
              <w:right w:val="single" w:sz="4" w:space="0" w:color="auto"/>
            </w:tcBorders>
            <w:vAlign w:val="center"/>
            <w:hideMark/>
          </w:tcPr>
          <w:p w14:paraId="15951AD1"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−103 to −98</w:t>
            </w:r>
          </w:p>
        </w:tc>
      </w:tr>
      <w:tr w:rsidR="00D942DF" w:rsidRPr="00D942DF" w14:paraId="6C90B970" w14:textId="77777777" w:rsidTr="00D942DF">
        <w:trPr>
          <w:jc w:val="center"/>
        </w:trPr>
        <w:tc>
          <w:tcPr>
            <w:tcW w:w="14460" w:type="dxa"/>
            <w:gridSpan w:val="10"/>
            <w:tcBorders>
              <w:top w:val="single" w:sz="4" w:space="0" w:color="auto"/>
              <w:left w:val="single" w:sz="4" w:space="0" w:color="auto"/>
              <w:bottom w:val="single" w:sz="4" w:space="0" w:color="auto"/>
              <w:right w:val="single" w:sz="4" w:space="0" w:color="auto"/>
            </w:tcBorders>
            <w:shd w:val="clear" w:color="auto" w:fill="D9D9D9"/>
            <w:hideMark/>
          </w:tcPr>
          <w:p w14:paraId="7165E1B4"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vertAlign w:val="superscript"/>
                <w:lang w:val="en-GB" w:eastAsia="ja-JP"/>
                <w:rPrChange w:id="627" w:author="John Mettrop" w:date="2022-04-11T09:34:00Z">
                  <w:rPr>
                    <w:lang w:eastAsia="ja-JP"/>
                  </w:rPr>
                </w:rPrChange>
              </w:rPr>
            </w:pPr>
            <w:r w:rsidRPr="00D942DF">
              <w:rPr>
                <w:rFonts w:ascii="Times New Roman" w:eastAsia="Times New Roman" w:hAnsi="Times New Roman" w:cs="Times New Roman"/>
                <w:sz w:val="20"/>
                <w:szCs w:val="20"/>
                <w:lang w:val="en-GB" w:eastAsia="ja-JP"/>
              </w:rPr>
              <w:t>Antenna</w:t>
            </w:r>
            <w:ins w:id="628" w:author="John Mettrop" w:date="2022-04-11T09:34:00Z">
              <w:r w:rsidRPr="00D942DF">
                <w:rPr>
                  <w:rFonts w:ascii="Times New Roman" w:eastAsia="Times New Roman" w:hAnsi="Times New Roman" w:cs="Times New Roman"/>
                  <w:sz w:val="20"/>
                  <w:szCs w:val="20"/>
                  <w:vertAlign w:val="superscript"/>
                  <w:lang w:val="en-GB" w:eastAsia="ja-JP"/>
                </w:rPr>
                <w:t>(4)</w:t>
              </w:r>
            </w:ins>
          </w:p>
        </w:tc>
      </w:tr>
      <w:tr w:rsidR="00D942DF" w:rsidRPr="00D942DF" w14:paraId="75C6A9C1" w14:textId="77777777" w:rsidTr="008B0EFF">
        <w:trPr>
          <w:jc w:val="center"/>
        </w:trPr>
        <w:tc>
          <w:tcPr>
            <w:tcW w:w="2357" w:type="dxa"/>
            <w:tcBorders>
              <w:top w:val="single" w:sz="4" w:space="0" w:color="auto"/>
              <w:left w:val="single" w:sz="4" w:space="0" w:color="auto"/>
              <w:bottom w:val="single" w:sz="4" w:space="0" w:color="auto"/>
              <w:right w:val="single" w:sz="4" w:space="0" w:color="auto"/>
            </w:tcBorders>
            <w:vAlign w:val="center"/>
            <w:hideMark/>
          </w:tcPr>
          <w:p w14:paraId="0726F20E"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Antenna type</w:t>
            </w:r>
          </w:p>
        </w:tc>
        <w:tc>
          <w:tcPr>
            <w:tcW w:w="1195" w:type="dxa"/>
            <w:tcBorders>
              <w:top w:val="single" w:sz="4" w:space="0" w:color="auto"/>
              <w:left w:val="single" w:sz="4" w:space="0" w:color="auto"/>
              <w:bottom w:val="single" w:sz="4" w:space="0" w:color="auto"/>
              <w:right w:val="single" w:sz="4" w:space="0" w:color="auto"/>
            </w:tcBorders>
          </w:tcPr>
          <w:p w14:paraId="7C20BA01"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p>
        </w:tc>
        <w:tc>
          <w:tcPr>
            <w:tcW w:w="2799" w:type="dxa"/>
            <w:tcBorders>
              <w:top w:val="single" w:sz="4" w:space="0" w:color="auto"/>
              <w:left w:val="single" w:sz="4" w:space="0" w:color="auto"/>
              <w:bottom w:val="single" w:sz="4" w:space="0" w:color="auto"/>
              <w:right w:val="single" w:sz="4" w:space="0" w:color="auto"/>
            </w:tcBorders>
            <w:vAlign w:val="center"/>
          </w:tcPr>
          <w:p w14:paraId="0E8CBE0A"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Omnidirectional</w:t>
            </w:r>
          </w:p>
        </w:tc>
        <w:tc>
          <w:tcPr>
            <w:tcW w:w="1384" w:type="dxa"/>
            <w:tcBorders>
              <w:top w:val="single" w:sz="4" w:space="0" w:color="auto"/>
              <w:left w:val="single" w:sz="4" w:space="0" w:color="auto"/>
              <w:bottom w:val="single" w:sz="4" w:space="0" w:color="auto"/>
              <w:right w:val="single" w:sz="4" w:space="0" w:color="auto"/>
            </w:tcBorders>
            <w:vAlign w:val="center"/>
          </w:tcPr>
          <w:p w14:paraId="48633AE8"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Omni-directional</w:t>
            </w:r>
          </w:p>
        </w:tc>
        <w:tc>
          <w:tcPr>
            <w:tcW w:w="1345" w:type="dxa"/>
            <w:gridSpan w:val="2"/>
            <w:tcBorders>
              <w:top w:val="single" w:sz="4" w:space="0" w:color="auto"/>
              <w:left w:val="single" w:sz="4" w:space="0" w:color="auto"/>
              <w:bottom w:val="single" w:sz="4" w:space="0" w:color="auto"/>
              <w:right w:val="single" w:sz="4" w:space="0" w:color="auto"/>
            </w:tcBorders>
            <w:vAlign w:val="center"/>
          </w:tcPr>
          <w:p w14:paraId="21D7B5BE"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Directional</w:t>
            </w:r>
          </w:p>
        </w:tc>
        <w:tc>
          <w:tcPr>
            <w:tcW w:w="2541" w:type="dxa"/>
            <w:tcBorders>
              <w:top w:val="single" w:sz="4" w:space="0" w:color="auto"/>
              <w:left w:val="single" w:sz="4" w:space="0" w:color="auto"/>
              <w:bottom w:val="single" w:sz="4" w:space="0" w:color="auto"/>
              <w:right w:val="single" w:sz="4" w:space="0" w:color="auto"/>
            </w:tcBorders>
            <w:vAlign w:val="center"/>
          </w:tcPr>
          <w:p w14:paraId="6B63FD3B"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Omnidirectional</w:t>
            </w:r>
          </w:p>
        </w:tc>
        <w:tc>
          <w:tcPr>
            <w:tcW w:w="1419" w:type="dxa"/>
            <w:tcBorders>
              <w:top w:val="single" w:sz="4" w:space="0" w:color="auto"/>
              <w:left w:val="single" w:sz="4" w:space="0" w:color="auto"/>
              <w:bottom w:val="single" w:sz="4" w:space="0" w:color="auto"/>
              <w:right w:val="single" w:sz="4" w:space="0" w:color="auto"/>
            </w:tcBorders>
            <w:vAlign w:val="center"/>
          </w:tcPr>
          <w:p w14:paraId="75F6BE03"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Omni-directional</w:t>
            </w:r>
          </w:p>
        </w:tc>
        <w:tc>
          <w:tcPr>
            <w:tcW w:w="1420" w:type="dxa"/>
            <w:gridSpan w:val="2"/>
            <w:tcBorders>
              <w:top w:val="single" w:sz="4" w:space="0" w:color="auto"/>
              <w:left w:val="single" w:sz="4" w:space="0" w:color="auto"/>
              <w:bottom w:val="single" w:sz="4" w:space="0" w:color="auto"/>
              <w:right w:val="single" w:sz="4" w:space="0" w:color="auto"/>
            </w:tcBorders>
            <w:vAlign w:val="center"/>
          </w:tcPr>
          <w:p w14:paraId="15E4636A"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Directional</w:t>
            </w:r>
          </w:p>
        </w:tc>
      </w:tr>
      <w:tr w:rsidR="00D942DF" w:rsidRPr="00D942DF" w14:paraId="5C1DBA8E" w14:textId="77777777" w:rsidTr="008B0EFF">
        <w:trPr>
          <w:jc w:val="center"/>
        </w:trPr>
        <w:tc>
          <w:tcPr>
            <w:tcW w:w="2357" w:type="dxa"/>
            <w:tcBorders>
              <w:top w:val="single" w:sz="4" w:space="0" w:color="auto"/>
              <w:left w:val="single" w:sz="4" w:space="0" w:color="auto"/>
              <w:bottom w:val="single" w:sz="4" w:space="0" w:color="auto"/>
              <w:right w:val="single" w:sz="4" w:space="0" w:color="auto"/>
            </w:tcBorders>
            <w:vAlign w:val="center"/>
            <w:hideMark/>
          </w:tcPr>
          <w:p w14:paraId="616B3F8E"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Antenna gain</w:t>
            </w:r>
          </w:p>
        </w:tc>
        <w:tc>
          <w:tcPr>
            <w:tcW w:w="1195" w:type="dxa"/>
            <w:tcBorders>
              <w:top w:val="single" w:sz="4" w:space="0" w:color="auto"/>
              <w:left w:val="single" w:sz="4" w:space="0" w:color="auto"/>
              <w:bottom w:val="single" w:sz="4" w:space="0" w:color="auto"/>
              <w:right w:val="single" w:sz="4" w:space="0" w:color="auto"/>
            </w:tcBorders>
            <w:hideMark/>
          </w:tcPr>
          <w:p w14:paraId="6A7220E5"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proofErr w:type="spellStart"/>
            <w:r w:rsidRPr="00D942DF">
              <w:rPr>
                <w:rFonts w:ascii="Times New Roman" w:eastAsia="Times New Roman" w:hAnsi="Times New Roman" w:cs="Times New Roman"/>
                <w:sz w:val="20"/>
                <w:szCs w:val="20"/>
                <w:lang w:val="en-GB" w:eastAsia="ja-JP"/>
              </w:rPr>
              <w:t>dBi</w:t>
            </w:r>
            <w:proofErr w:type="spellEnd"/>
          </w:p>
        </w:tc>
        <w:tc>
          <w:tcPr>
            <w:tcW w:w="2799" w:type="dxa"/>
            <w:tcBorders>
              <w:top w:val="single" w:sz="4" w:space="0" w:color="auto"/>
              <w:left w:val="single" w:sz="4" w:space="0" w:color="auto"/>
              <w:bottom w:val="single" w:sz="4" w:space="0" w:color="auto"/>
              <w:right w:val="single" w:sz="4" w:space="0" w:color="auto"/>
            </w:tcBorders>
            <w:vAlign w:val="center"/>
            <w:hideMark/>
          </w:tcPr>
          <w:p w14:paraId="3764EA20"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3</w:t>
            </w:r>
          </w:p>
        </w:tc>
        <w:tc>
          <w:tcPr>
            <w:tcW w:w="1384" w:type="dxa"/>
            <w:tcBorders>
              <w:top w:val="single" w:sz="4" w:space="0" w:color="auto"/>
              <w:left w:val="single" w:sz="4" w:space="0" w:color="auto"/>
              <w:bottom w:val="single" w:sz="4" w:space="0" w:color="auto"/>
              <w:right w:val="single" w:sz="4" w:space="0" w:color="auto"/>
            </w:tcBorders>
            <w:vAlign w:val="center"/>
            <w:hideMark/>
          </w:tcPr>
          <w:p w14:paraId="3576ADE9"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3</w:t>
            </w:r>
          </w:p>
        </w:tc>
        <w:tc>
          <w:tcPr>
            <w:tcW w:w="672" w:type="dxa"/>
            <w:tcBorders>
              <w:top w:val="single" w:sz="4" w:space="0" w:color="auto"/>
              <w:left w:val="single" w:sz="4" w:space="0" w:color="auto"/>
              <w:bottom w:val="single" w:sz="4" w:space="0" w:color="auto"/>
              <w:right w:val="single" w:sz="4" w:space="0" w:color="auto"/>
            </w:tcBorders>
            <w:vAlign w:val="center"/>
          </w:tcPr>
          <w:p w14:paraId="24FA86C8"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19</w:t>
            </w:r>
          </w:p>
        </w:tc>
        <w:tc>
          <w:tcPr>
            <w:tcW w:w="673" w:type="dxa"/>
            <w:tcBorders>
              <w:top w:val="single" w:sz="4" w:space="0" w:color="auto"/>
              <w:left w:val="single" w:sz="4" w:space="0" w:color="auto"/>
              <w:bottom w:val="single" w:sz="4" w:space="0" w:color="auto"/>
              <w:right w:val="single" w:sz="4" w:space="0" w:color="auto"/>
            </w:tcBorders>
            <w:vAlign w:val="center"/>
          </w:tcPr>
          <w:p w14:paraId="3A1176E8"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31</w:t>
            </w:r>
          </w:p>
        </w:tc>
        <w:tc>
          <w:tcPr>
            <w:tcW w:w="2541" w:type="dxa"/>
            <w:tcBorders>
              <w:top w:val="single" w:sz="4" w:space="0" w:color="auto"/>
              <w:left w:val="single" w:sz="4" w:space="0" w:color="auto"/>
              <w:bottom w:val="single" w:sz="4" w:space="0" w:color="auto"/>
              <w:right w:val="single" w:sz="4" w:space="0" w:color="auto"/>
            </w:tcBorders>
            <w:vAlign w:val="center"/>
            <w:hideMark/>
          </w:tcPr>
          <w:p w14:paraId="4B0B6A5D"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3</w:t>
            </w:r>
          </w:p>
        </w:tc>
        <w:tc>
          <w:tcPr>
            <w:tcW w:w="1419" w:type="dxa"/>
            <w:tcBorders>
              <w:top w:val="single" w:sz="4" w:space="0" w:color="auto"/>
              <w:left w:val="single" w:sz="4" w:space="0" w:color="auto"/>
              <w:bottom w:val="single" w:sz="4" w:space="0" w:color="auto"/>
              <w:right w:val="single" w:sz="4" w:space="0" w:color="auto"/>
            </w:tcBorders>
            <w:vAlign w:val="center"/>
            <w:hideMark/>
          </w:tcPr>
          <w:p w14:paraId="0FFC4196"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6</w:t>
            </w:r>
          </w:p>
        </w:tc>
        <w:tc>
          <w:tcPr>
            <w:tcW w:w="710" w:type="dxa"/>
            <w:tcBorders>
              <w:top w:val="single" w:sz="4" w:space="0" w:color="auto"/>
              <w:left w:val="single" w:sz="4" w:space="0" w:color="auto"/>
              <w:bottom w:val="single" w:sz="4" w:space="0" w:color="auto"/>
              <w:right w:val="single" w:sz="4" w:space="0" w:color="auto"/>
            </w:tcBorders>
            <w:vAlign w:val="center"/>
          </w:tcPr>
          <w:p w14:paraId="5B6CDC20"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19</w:t>
            </w:r>
          </w:p>
        </w:tc>
        <w:tc>
          <w:tcPr>
            <w:tcW w:w="710" w:type="dxa"/>
            <w:tcBorders>
              <w:top w:val="single" w:sz="4" w:space="0" w:color="auto"/>
              <w:left w:val="single" w:sz="4" w:space="0" w:color="auto"/>
              <w:bottom w:val="single" w:sz="4" w:space="0" w:color="auto"/>
              <w:right w:val="single" w:sz="4" w:space="0" w:color="auto"/>
            </w:tcBorders>
            <w:vAlign w:val="center"/>
          </w:tcPr>
          <w:p w14:paraId="7A45A026"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31</w:t>
            </w:r>
          </w:p>
        </w:tc>
      </w:tr>
      <w:tr w:rsidR="00D942DF" w:rsidRPr="00D942DF" w14:paraId="65078540" w14:textId="77777777" w:rsidTr="008B0EFF">
        <w:trPr>
          <w:jc w:val="center"/>
        </w:trPr>
        <w:tc>
          <w:tcPr>
            <w:tcW w:w="2357" w:type="dxa"/>
            <w:tcBorders>
              <w:top w:val="single" w:sz="4" w:space="0" w:color="auto"/>
              <w:left w:val="single" w:sz="4" w:space="0" w:color="auto"/>
              <w:bottom w:val="single" w:sz="4" w:space="0" w:color="auto"/>
              <w:right w:val="single" w:sz="4" w:space="0" w:color="auto"/>
            </w:tcBorders>
            <w:vAlign w:val="center"/>
            <w:hideMark/>
          </w:tcPr>
          <w:p w14:paraId="7B8AB106"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1</w:t>
            </w:r>
            <w:r w:rsidRPr="00D942DF">
              <w:rPr>
                <w:rFonts w:ascii="Times New Roman" w:eastAsia="Times New Roman" w:hAnsi="Times New Roman" w:cs="Times New Roman"/>
                <w:sz w:val="20"/>
                <w:szCs w:val="20"/>
                <w:vertAlign w:val="superscript"/>
                <w:lang w:val="en-GB" w:eastAsia="ja-JP"/>
              </w:rPr>
              <w:t xml:space="preserve">st </w:t>
            </w:r>
            <w:r w:rsidRPr="00D942DF">
              <w:rPr>
                <w:rFonts w:ascii="Times New Roman" w:eastAsia="Times New Roman" w:hAnsi="Times New Roman" w:cs="Times New Roman"/>
                <w:sz w:val="20"/>
                <w:szCs w:val="20"/>
                <w:lang w:val="en-GB" w:eastAsia="ja-JP"/>
              </w:rPr>
              <w:t>sidelobe</w:t>
            </w:r>
          </w:p>
        </w:tc>
        <w:tc>
          <w:tcPr>
            <w:tcW w:w="1195" w:type="dxa"/>
            <w:tcBorders>
              <w:top w:val="single" w:sz="4" w:space="0" w:color="auto"/>
              <w:left w:val="single" w:sz="4" w:space="0" w:color="auto"/>
              <w:bottom w:val="single" w:sz="4" w:space="0" w:color="auto"/>
              <w:right w:val="single" w:sz="4" w:space="0" w:color="auto"/>
            </w:tcBorders>
            <w:hideMark/>
          </w:tcPr>
          <w:p w14:paraId="12B63269"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proofErr w:type="spellStart"/>
            <w:r w:rsidRPr="00D942DF">
              <w:rPr>
                <w:rFonts w:ascii="Times New Roman" w:eastAsia="Times New Roman" w:hAnsi="Times New Roman" w:cs="Times New Roman"/>
                <w:sz w:val="20"/>
                <w:szCs w:val="20"/>
                <w:lang w:val="en-GB" w:eastAsia="ja-JP"/>
              </w:rPr>
              <w:t>dBi</w:t>
            </w:r>
            <w:proofErr w:type="spellEnd"/>
          </w:p>
        </w:tc>
        <w:tc>
          <w:tcPr>
            <w:tcW w:w="2799" w:type="dxa"/>
            <w:tcBorders>
              <w:top w:val="single" w:sz="4" w:space="0" w:color="auto"/>
              <w:left w:val="single" w:sz="4" w:space="0" w:color="auto"/>
              <w:bottom w:val="single" w:sz="4" w:space="0" w:color="auto"/>
              <w:right w:val="single" w:sz="4" w:space="0" w:color="auto"/>
            </w:tcBorders>
            <w:vAlign w:val="center"/>
            <w:hideMark/>
          </w:tcPr>
          <w:p w14:paraId="72B8AA1A"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N/A</w:t>
            </w:r>
            <w:r w:rsidRPr="00D942DF">
              <w:rPr>
                <w:rFonts w:ascii="Times New Roman" w:eastAsia="Times New Roman" w:hAnsi="Times New Roman" w:cs="Times New Roman"/>
                <w:sz w:val="20"/>
                <w:szCs w:val="20"/>
                <w:vertAlign w:val="superscript"/>
                <w:lang w:val="en-GB" w:eastAsia="ja-JP"/>
              </w:rPr>
              <w:t>(2)</w:t>
            </w:r>
          </w:p>
        </w:tc>
        <w:tc>
          <w:tcPr>
            <w:tcW w:w="1384" w:type="dxa"/>
            <w:tcBorders>
              <w:top w:val="single" w:sz="4" w:space="0" w:color="auto"/>
              <w:left w:val="single" w:sz="4" w:space="0" w:color="auto"/>
              <w:bottom w:val="single" w:sz="4" w:space="0" w:color="auto"/>
              <w:right w:val="single" w:sz="4" w:space="0" w:color="auto"/>
            </w:tcBorders>
            <w:vAlign w:val="center"/>
            <w:hideMark/>
          </w:tcPr>
          <w:p w14:paraId="31629DFC"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N/A</w:t>
            </w:r>
            <w:r w:rsidRPr="00D942DF">
              <w:rPr>
                <w:rFonts w:ascii="Times New Roman" w:eastAsia="Times New Roman" w:hAnsi="Times New Roman" w:cs="Times New Roman"/>
                <w:sz w:val="20"/>
                <w:szCs w:val="20"/>
                <w:vertAlign w:val="superscript"/>
                <w:lang w:val="en-GB" w:eastAsia="ja-JP"/>
              </w:rPr>
              <w:t>(2)</w:t>
            </w:r>
          </w:p>
        </w:tc>
        <w:tc>
          <w:tcPr>
            <w:tcW w:w="672" w:type="dxa"/>
            <w:tcBorders>
              <w:top w:val="single" w:sz="4" w:space="0" w:color="auto"/>
              <w:left w:val="single" w:sz="4" w:space="0" w:color="auto"/>
              <w:bottom w:val="single" w:sz="4" w:space="0" w:color="auto"/>
              <w:right w:val="single" w:sz="4" w:space="0" w:color="auto"/>
            </w:tcBorders>
            <w:vAlign w:val="center"/>
          </w:tcPr>
          <w:p w14:paraId="2F538DD0"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6</w:t>
            </w:r>
          </w:p>
        </w:tc>
        <w:tc>
          <w:tcPr>
            <w:tcW w:w="673" w:type="dxa"/>
            <w:tcBorders>
              <w:top w:val="single" w:sz="4" w:space="0" w:color="auto"/>
              <w:left w:val="single" w:sz="4" w:space="0" w:color="auto"/>
              <w:bottom w:val="single" w:sz="4" w:space="0" w:color="auto"/>
              <w:right w:val="single" w:sz="4" w:space="0" w:color="auto"/>
            </w:tcBorders>
            <w:vAlign w:val="center"/>
          </w:tcPr>
          <w:p w14:paraId="3374200F"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11</w:t>
            </w:r>
          </w:p>
        </w:tc>
        <w:tc>
          <w:tcPr>
            <w:tcW w:w="2541" w:type="dxa"/>
            <w:tcBorders>
              <w:top w:val="single" w:sz="4" w:space="0" w:color="auto"/>
              <w:left w:val="single" w:sz="4" w:space="0" w:color="auto"/>
              <w:bottom w:val="single" w:sz="4" w:space="0" w:color="auto"/>
              <w:right w:val="single" w:sz="4" w:space="0" w:color="auto"/>
            </w:tcBorders>
            <w:vAlign w:val="center"/>
            <w:hideMark/>
          </w:tcPr>
          <w:p w14:paraId="08FE9B78"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N/A</w:t>
            </w:r>
            <w:r w:rsidRPr="00D942DF">
              <w:rPr>
                <w:rFonts w:ascii="Times New Roman" w:eastAsia="Times New Roman" w:hAnsi="Times New Roman" w:cs="Times New Roman"/>
                <w:sz w:val="20"/>
                <w:szCs w:val="20"/>
                <w:vertAlign w:val="superscript"/>
                <w:lang w:val="en-GB" w:eastAsia="ja-JP"/>
              </w:rPr>
              <w:t>(2)</w:t>
            </w:r>
          </w:p>
        </w:tc>
        <w:tc>
          <w:tcPr>
            <w:tcW w:w="1419" w:type="dxa"/>
            <w:tcBorders>
              <w:top w:val="single" w:sz="4" w:space="0" w:color="auto"/>
              <w:left w:val="single" w:sz="4" w:space="0" w:color="auto"/>
              <w:bottom w:val="single" w:sz="4" w:space="0" w:color="auto"/>
              <w:right w:val="single" w:sz="4" w:space="0" w:color="auto"/>
            </w:tcBorders>
            <w:vAlign w:val="center"/>
            <w:hideMark/>
          </w:tcPr>
          <w:p w14:paraId="2A9F1107"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N/A</w:t>
            </w:r>
            <w:r w:rsidRPr="00D942DF">
              <w:rPr>
                <w:rFonts w:ascii="Times New Roman" w:eastAsia="Times New Roman" w:hAnsi="Times New Roman" w:cs="Times New Roman"/>
                <w:sz w:val="20"/>
                <w:szCs w:val="20"/>
                <w:vertAlign w:val="superscript"/>
                <w:lang w:val="en-GB" w:eastAsia="ja-JP"/>
              </w:rPr>
              <w:t>(2)</w:t>
            </w:r>
          </w:p>
        </w:tc>
        <w:tc>
          <w:tcPr>
            <w:tcW w:w="710" w:type="dxa"/>
            <w:tcBorders>
              <w:top w:val="single" w:sz="4" w:space="0" w:color="auto"/>
              <w:left w:val="single" w:sz="4" w:space="0" w:color="auto"/>
              <w:bottom w:val="single" w:sz="4" w:space="0" w:color="auto"/>
              <w:right w:val="single" w:sz="4" w:space="0" w:color="auto"/>
            </w:tcBorders>
            <w:vAlign w:val="center"/>
          </w:tcPr>
          <w:p w14:paraId="335D097E"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6</w:t>
            </w:r>
          </w:p>
        </w:tc>
        <w:tc>
          <w:tcPr>
            <w:tcW w:w="710" w:type="dxa"/>
            <w:tcBorders>
              <w:top w:val="single" w:sz="4" w:space="0" w:color="auto"/>
              <w:left w:val="single" w:sz="4" w:space="0" w:color="auto"/>
              <w:bottom w:val="single" w:sz="4" w:space="0" w:color="auto"/>
              <w:right w:val="single" w:sz="4" w:space="0" w:color="auto"/>
            </w:tcBorders>
            <w:vAlign w:val="center"/>
          </w:tcPr>
          <w:p w14:paraId="1341F959"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11</w:t>
            </w:r>
          </w:p>
        </w:tc>
      </w:tr>
      <w:tr w:rsidR="00D942DF" w:rsidRPr="00D942DF" w14:paraId="6DD543F5" w14:textId="77777777" w:rsidTr="008B0EFF">
        <w:trPr>
          <w:jc w:val="center"/>
        </w:trPr>
        <w:tc>
          <w:tcPr>
            <w:tcW w:w="2357" w:type="dxa"/>
            <w:tcBorders>
              <w:top w:val="single" w:sz="4" w:space="0" w:color="auto"/>
              <w:left w:val="single" w:sz="4" w:space="0" w:color="auto"/>
              <w:bottom w:val="single" w:sz="4" w:space="0" w:color="auto"/>
              <w:right w:val="single" w:sz="4" w:space="0" w:color="auto"/>
            </w:tcBorders>
            <w:vAlign w:val="center"/>
            <w:hideMark/>
          </w:tcPr>
          <w:p w14:paraId="6C8FD1BF"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Polarization</w:t>
            </w:r>
          </w:p>
        </w:tc>
        <w:tc>
          <w:tcPr>
            <w:tcW w:w="1195" w:type="dxa"/>
            <w:tcBorders>
              <w:top w:val="single" w:sz="4" w:space="0" w:color="auto"/>
              <w:left w:val="single" w:sz="4" w:space="0" w:color="auto"/>
              <w:bottom w:val="single" w:sz="4" w:space="0" w:color="auto"/>
              <w:right w:val="single" w:sz="4" w:space="0" w:color="auto"/>
            </w:tcBorders>
          </w:tcPr>
          <w:p w14:paraId="646E82FF"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p>
        </w:tc>
        <w:tc>
          <w:tcPr>
            <w:tcW w:w="2799" w:type="dxa"/>
            <w:tcBorders>
              <w:top w:val="single" w:sz="4" w:space="0" w:color="auto"/>
              <w:left w:val="single" w:sz="4" w:space="0" w:color="auto"/>
              <w:bottom w:val="single" w:sz="4" w:space="0" w:color="auto"/>
              <w:right w:val="single" w:sz="4" w:space="0" w:color="auto"/>
            </w:tcBorders>
            <w:vAlign w:val="center"/>
            <w:hideMark/>
          </w:tcPr>
          <w:p w14:paraId="7EA45F27"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Vertical</w:t>
            </w:r>
          </w:p>
        </w:tc>
        <w:tc>
          <w:tcPr>
            <w:tcW w:w="1384" w:type="dxa"/>
            <w:tcBorders>
              <w:top w:val="single" w:sz="4" w:space="0" w:color="auto"/>
              <w:left w:val="single" w:sz="4" w:space="0" w:color="auto"/>
              <w:bottom w:val="single" w:sz="4" w:space="0" w:color="auto"/>
              <w:right w:val="single" w:sz="4" w:space="0" w:color="auto"/>
            </w:tcBorders>
            <w:vAlign w:val="center"/>
            <w:hideMark/>
          </w:tcPr>
          <w:p w14:paraId="02E3584D"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Vertical</w:t>
            </w:r>
          </w:p>
        </w:tc>
        <w:tc>
          <w:tcPr>
            <w:tcW w:w="1345" w:type="dxa"/>
            <w:gridSpan w:val="2"/>
            <w:tcBorders>
              <w:top w:val="single" w:sz="4" w:space="0" w:color="auto"/>
              <w:left w:val="single" w:sz="4" w:space="0" w:color="auto"/>
              <w:bottom w:val="single" w:sz="4" w:space="0" w:color="auto"/>
              <w:right w:val="single" w:sz="4" w:space="0" w:color="auto"/>
            </w:tcBorders>
            <w:vAlign w:val="center"/>
          </w:tcPr>
          <w:p w14:paraId="66BF42A2"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Vertical</w:t>
            </w:r>
          </w:p>
        </w:tc>
        <w:tc>
          <w:tcPr>
            <w:tcW w:w="2541" w:type="dxa"/>
            <w:tcBorders>
              <w:top w:val="single" w:sz="4" w:space="0" w:color="auto"/>
              <w:left w:val="single" w:sz="4" w:space="0" w:color="auto"/>
              <w:bottom w:val="single" w:sz="4" w:space="0" w:color="auto"/>
              <w:right w:val="single" w:sz="4" w:space="0" w:color="auto"/>
            </w:tcBorders>
            <w:vAlign w:val="center"/>
            <w:hideMark/>
          </w:tcPr>
          <w:p w14:paraId="526C37B0"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Vertical</w:t>
            </w:r>
          </w:p>
        </w:tc>
        <w:tc>
          <w:tcPr>
            <w:tcW w:w="1419" w:type="dxa"/>
            <w:tcBorders>
              <w:top w:val="single" w:sz="4" w:space="0" w:color="auto"/>
              <w:left w:val="single" w:sz="4" w:space="0" w:color="auto"/>
              <w:bottom w:val="single" w:sz="4" w:space="0" w:color="auto"/>
              <w:right w:val="single" w:sz="4" w:space="0" w:color="auto"/>
            </w:tcBorders>
            <w:vAlign w:val="center"/>
            <w:hideMark/>
          </w:tcPr>
          <w:p w14:paraId="1CA14EEE"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Vertical</w:t>
            </w:r>
          </w:p>
        </w:tc>
        <w:tc>
          <w:tcPr>
            <w:tcW w:w="1420" w:type="dxa"/>
            <w:gridSpan w:val="2"/>
            <w:tcBorders>
              <w:top w:val="single" w:sz="4" w:space="0" w:color="auto"/>
              <w:left w:val="single" w:sz="4" w:space="0" w:color="auto"/>
              <w:bottom w:val="single" w:sz="4" w:space="0" w:color="auto"/>
              <w:right w:val="single" w:sz="4" w:space="0" w:color="auto"/>
            </w:tcBorders>
            <w:vAlign w:val="center"/>
          </w:tcPr>
          <w:p w14:paraId="735DBAD4"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Vertical</w:t>
            </w:r>
          </w:p>
        </w:tc>
      </w:tr>
      <w:tr w:rsidR="00D942DF" w:rsidRPr="00D942DF" w14:paraId="189C5D5C" w14:textId="77777777" w:rsidTr="008B0EFF">
        <w:trPr>
          <w:jc w:val="center"/>
        </w:trPr>
        <w:tc>
          <w:tcPr>
            <w:tcW w:w="2357" w:type="dxa"/>
            <w:tcBorders>
              <w:top w:val="single" w:sz="4" w:space="0" w:color="auto"/>
              <w:left w:val="single" w:sz="4" w:space="0" w:color="auto"/>
              <w:bottom w:val="single" w:sz="4" w:space="0" w:color="auto"/>
              <w:right w:val="single" w:sz="4" w:space="0" w:color="auto"/>
            </w:tcBorders>
            <w:vAlign w:val="center"/>
            <w:hideMark/>
          </w:tcPr>
          <w:p w14:paraId="299D1267"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Antenna pattern</w:t>
            </w:r>
          </w:p>
        </w:tc>
        <w:tc>
          <w:tcPr>
            <w:tcW w:w="1195" w:type="dxa"/>
            <w:tcBorders>
              <w:top w:val="single" w:sz="4" w:space="0" w:color="auto"/>
              <w:left w:val="single" w:sz="4" w:space="0" w:color="auto"/>
              <w:bottom w:val="single" w:sz="4" w:space="0" w:color="auto"/>
              <w:right w:val="single" w:sz="4" w:space="0" w:color="auto"/>
            </w:tcBorders>
          </w:tcPr>
          <w:p w14:paraId="09D7D1C3"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p>
        </w:tc>
        <w:tc>
          <w:tcPr>
            <w:tcW w:w="2799" w:type="dxa"/>
            <w:tcBorders>
              <w:top w:val="single" w:sz="4" w:space="0" w:color="auto"/>
              <w:left w:val="single" w:sz="4" w:space="0" w:color="auto"/>
              <w:bottom w:val="single" w:sz="4" w:space="0" w:color="auto"/>
              <w:right w:val="single" w:sz="4" w:space="0" w:color="auto"/>
            </w:tcBorders>
            <w:vAlign w:val="center"/>
          </w:tcPr>
          <w:p w14:paraId="3796DF3C"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N/A</w:t>
            </w:r>
            <w:r w:rsidRPr="00D942DF">
              <w:rPr>
                <w:rFonts w:ascii="Times New Roman" w:eastAsia="Times New Roman" w:hAnsi="Times New Roman" w:cs="Times New Roman"/>
                <w:sz w:val="20"/>
                <w:szCs w:val="20"/>
                <w:vertAlign w:val="superscript"/>
                <w:lang w:val="en-GB" w:eastAsia="ja-JP"/>
              </w:rPr>
              <w:t>(2)</w:t>
            </w:r>
          </w:p>
        </w:tc>
        <w:tc>
          <w:tcPr>
            <w:tcW w:w="1384" w:type="dxa"/>
            <w:tcBorders>
              <w:top w:val="single" w:sz="4" w:space="0" w:color="auto"/>
              <w:left w:val="single" w:sz="4" w:space="0" w:color="auto"/>
              <w:bottom w:val="single" w:sz="4" w:space="0" w:color="auto"/>
              <w:right w:val="single" w:sz="4" w:space="0" w:color="auto"/>
            </w:tcBorders>
            <w:vAlign w:val="center"/>
          </w:tcPr>
          <w:p w14:paraId="31FEDFE2"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N/A</w:t>
            </w:r>
            <w:r w:rsidRPr="00D942DF">
              <w:rPr>
                <w:rFonts w:ascii="Times New Roman" w:eastAsia="Times New Roman" w:hAnsi="Times New Roman" w:cs="Times New Roman"/>
                <w:sz w:val="20"/>
                <w:szCs w:val="20"/>
                <w:vertAlign w:val="superscript"/>
                <w:lang w:val="en-GB" w:eastAsia="ja-JP"/>
              </w:rPr>
              <w:t>(2)</w:t>
            </w:r>
          </w:p>
        </w:tc>
        <w:tc>
          <w:tcPr>
            <w:tcW w:w="1345" w:type="dxa"/>
            <w:gridSpan w:val="2"/>
            <w:tcBorders>
              <w:top w:val="single" w:sz="4" w:space="0" w:color="auto"/>
              <w:left w:val="single" w:sz="4" w:space="0" w:color="auto"/>
              <w:bottom w:val="single" w:sz="4" w:space="0" w:color="auto"/>
              <w:right w:val="single" w:sz="4" w:space="0" w:color="auto"/>
            </w:tcBorders>
            <w:vAlign w:val="center"/>
          </w:tcPr>
          <w:p w14:paraId="19DFA7D6"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vertAlign w:val="superscript"/>
                <w:lang w:val="en-GB" w:eastAsia="ja-JP"/>
              </w:rPr>
            </w:pPr>
            <w:r w:rsidRPr="00D942DF">
              <w:rPr>
                <w:rFonts w:ascii="Times New Roman" w:eastAsia="Times New Roman" w:hAnsi="Times New Roman" w:cs="Times New Roman"/>
                <w:sz w:val="20"/>
                <w:szCs w:val="20"/>
                <w:lang w:val="en-GB" w:eastAsia="ja-JP"/>
              </w:rPr>
              <w:t>Uniform distribution</w:t>
            </w:r>
            <w:r w:rsidRPr="00D942DF">
              <w:rPr>
                <w:rFonts w:ascii="Times New Roman" w:eastAsia="Times New Roman" w:hAnsi="Times New Roman" w:cs="Times New Roman"/>
                <w:sz w:val="20"/>
                <w:szCs w:val="20"/>
                <w:vertAlign w:val="superscript"/>
                <w:lang w:val="en-GB" w:eastAsia="ja-JP"/>
              </w:rPr>
              <w:t>(3)</w:t>
            </w:r>
          </w:p>
        </w:tc>
        <w:tc>
          <w:tcPr>
            <w:tcW w:w="2541" w:type="dxa"/>
            <w:tcBorders>
              <w:top w:val="single" w:sz="4" w:space="0" w:color="auto"/>
              <w:left w:val="single" w:sz="4" w:space="0" w:color="auto"/>
              <w:bottom w:val="single" w:sz="4" w:space="0" w:color="auto"/>
              <w:right w:val="single" w:sz="4" w:space="0" w:color="auto"/>
            </w:tcBorders>
            <w:vAlign w:val="center"/>
          </w:tcPr>
          <w:p w14:paraId="34368234"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N/A</w:t>
            </w:r>
            <w:r w:rsidRPr="00D942DF">
              <w:rPr>
                <w:rFonts w:ascii="Times New Roman" w:eastAsia="Times New Roman" w:hAnsi="Times New Roman" w:cs="Times New Roman"/>
                <w:sz w:val="20"/>
                <w:szCs w:val="20"/>
                <w:vertAlign w:val="superscript"/>
                <w:lang w:val="en-GB" w:eastAsia="ja-JP"/>
              </w:rPr>
              <w:t>(2)</w:t>
            </w:r>
          </w:p>
        </w:tc>
        <w:tc>
          <w:tcPr>
            <w:tcW w:w="1419" w:type="dxa"/>
            <w:tcBorders>
              <w:top w:val="single" w:sz="4" w:space="0" w:color="auto"/>
              <w:left w:val="single" w:sz="4" w:space="0" w:color="auto"/>
              <w:bottom w:val="single" w:sz="4" w:space="0" w:color="auto"/>
              <w:right w:val="single" w:sz="4" w:space="0" w:color="auto"/>
            </w:tcBorders>
            <w:vAlign w:val="center"/>
          </w:tcPr>
          <w:p w14:paraId="2A2DC6FB"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N/A</w:t>
            </w:r>
            <w:r w:rsidRPr="00D942DF">
              <w:rPr>
                <w:rFonts w:ascii="Times New Roman" w:eastAsia="Times New Roman" w:hAnsi="Times New Roman" w:cs="Times New Roman"/>
                <w:sz w:val="20"/>
                <w:szCs w:val="20"/>
                <w:vertAlign w:val="superscript"/>
                <w:lang w:val="en-GB" w:eastAsia="ja-JP"/>
              </w:rPr>
              <w:t>(2)</w:t>
            </w:r>
          </w:p>
        </w:tc>
        <w:tc>
          <w:tcPr>
            <w:tcW w:w="1420" w:type="dxa"/>
            <w:gridSpan w:val="2"/>
            <w:tcBorders>
              <w:top w:val="single" w:sz="4" w:space="0" w:color="auto"/>
              <w:left w:val="single" w:sz="4" w:space="0" w:color="auto"/>
              <w:bottom w:val="single" w:sz="4" w:space="0" w:color="auto"/>
              <w:right w:val="single" w:sz="4" w:space="0" w:color="auto"/>
            </w:tcBorders>
            <w:vAlign w:val="center"/>
          </w:tcPr>
          <w:p w14:paraId="3937469A"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Uniform distribution</w:t>
            </w:r>
            <w:r w:rsidRPr="00D942DF">
              <w:rPr>
                <w:rFonts w:ascii="Times New Roman" w:eastAsia="Times New Roman" w:hAnsi="Times New Roman" w:cs="Times New Roman"/>
                <w:sz w:val="20"/>
                <w:szCs w:val="20"/>
                <w:vertAlign w:val="superscript"/>
                <w:lang w:val="en-GB" w:eastAsia="ja-JP"/>
              </w:rPr>
              <w:t>(3)</w:t>
            </w:r>
          </w:p>
        </w:tc>
      </w:tr>
      <w:tr w:rsidR="00D942DF" w:rsidRPr="00D942DF" w14:paraId="69165E10" w14:textId="77777777" w:rsidTr="008B0EFF">
        <w:trPr>
          <w:jc w:val="center"/>
        </w:trPr>
        <w:tc>
          <w:tcPr>
            <w:tcW w:w="2357" w:type="dxa"/>
            <w:tcBorders>
              <w:top w:val="single" w:sz="4" w:space="0" w:color="auto"/>
              <w:left w:val="single" w:sz="4" w:space="0" w:color="auto"/>
              <w:bottom w:val="single" w:sz="4" w:space="0" w:color="auto"/>
              <w:right w:val="single" w:sz="4" w:space="0" w:color="auto"/>
            </w:tcBorders>
            <w:vAlign w:val="center"/>
            <w:hideMark/>
          </w:tcPr>
          <w:p w14:paraId="41B65CFA"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Horizontal beamwidth</w:t>
            </w:r>
          </w:p>
        </w:tc>
        <w:tc>
          <w:tcPr>
            <w:tcW w:w="1195" w:type="dxa"/>
            <w:tcBorders>
              <w:top w:val="single" w:sz="4" w:space="0" w:color="auto"/>
              <w:left w:val="single" w:sz="4" w:space="0" w:color="auto"/>
              <w:bottom w:val="single" w:sz="4" w:space="0" w:color="auto"/>
              <w:right w:val="single" w:sz="4" w:space="0" w:color="auto"/>
            </w:tcBorders>
            <w:hideMark/>
          </w:tcPr>
          <w:p w14:paraId="0C19B266"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Degrees</w:t>
            </w:r>
          </w:p>
        </w:tc>
        <w:tc>
          <w:tcPr>
            <w:tcW w:w="2799" w:type="dxa"/>
            <w:tcBorders>
              <w:top w:val="single" w:sz="4" w:space="0" w:color="auto"/>
              <w:left w:val="single" w:sz="4" w:space="0" w:color="auto"/>
              <w:bottom w:val="single" w:sz="4" w:space="0" w:color="auto"/>
              <w:right w:val="single" w:sz="4" w:space="0" w:color="auto"/>
            </w:tcBorders>
            <w:vAlign w:val="center"/>
            <w:hideMark/>
          </w:tcPr>
          <w:p w14:paraId="50DDA2C9"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360</w:t>
            </w:r>
          </w:p>
        </w:tc>
        <w:tc>
          <w:tcPr>
            <w:tcW w:w="1384" w:type="dxa"/>
            <w:tcBorders>
              <w:top w:val="single" w:sz="4" w:space="0" w:color="auto"/>
              <w:left w:val="single" w:sz="4" w:space="0" w:color="auto"/>
              <w:bottom w:val="single" w:sz="4" w:space="0" w:color="auto"/>
              <w:right w:val="single" w:sz="4" w:space="0" w:color="auto"/>
            </w:tcBorders>
            <w:vAlign w:val="center"/>
            <w:hideMark/>
          </w:tcPr>
          <w:p w14:paraId="61BAC78B"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Change w:id="629" w:author="John Mettrop" w:date="2022-04-08T21:08:00Z">
                  <w:rPr>
                    <w:lang w:val="pt-BR" w:eastAsia="ja-JP"/>
                  </w:rPr>
                </w:rPrChange>
              </w:rPr>
            </w:pPr>
            <w:r w:rsidRPr="00D942DF">
              <w:rPr>
                <w:rFonts w:ascii="Times New Roman" w:eastAsia="Times New Roman" w:hAnsi="Times New Roman" w:cs="Times New Roman"/>
                <w:sz w:val="20"/>
                <w:szCs w:val="20"/>
                <w:lang w:val="en-GB" w:eastAsia="ja-JP"/>
                <w:rPrChange w:id="630" w:author="John Mettrop" w:date="2022-04-08T21:08:00Z">
                  <w:rPr>
                    <w:lang w:val="pt-BR" w:eastAsia="ja-JP"/>
                  </w:rPr>
                </w:rPrChange>
              </w:rPr>
              <w:t>360</w:t>
            </w:r>
          </w:p>
        </w:tc>
        <w:tc>
          <w:tcPr>
            <w:tcW w:w="672" w:type="dxa"/>
            <w:tcBorders>
              <w:top w:val="single" w:sz="4" w:space="0" w:color="auto"/>
              <w:left w:val="single" w:sz="4" w:space="0" w:color="auto"/>
              <w:bottom w:val="single" w:sz="4" w:space="0" w:color="auto"/>
              <w:right w:val="single" w:sz="4" w:space="0" w:color="auto"/>
            </w:tcBorders>
            <w:vAlign w:val="center"/>
          </w:tcPr>
          <w:p w14:paraId="5586071F"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Change w:id="631" w:author="John Mettrop" w:date="2022-04-08T21:08:00Z">
                  <w:rPr>
                    <w:lang w:val="pt-BR" w:eastAsia="ja-JP"/>
                  </w:rPr>
                </w:rPrChange>
              </w:rPr>
            </w:pPr>
            <w:r w:rsidRPr="00D942DF">
              <w:rPr>
                <w:rFonts w:ascii="Times New Roman" w:eastAsia="Times New Roman" w:hAnsi="Times New Roman" w:cs="Times New Roman"/>
                <w:sz w:val="20"/>
                <w:szCs w:val="20"/>
                <w:lang w:val="en-GB" w:eastAsia="ja-JP"/>
                <w:rPrChange w:id="632" w:author="John Mettrop" w:date="2022-04-08T21:08:00Z">
                  <w:rPr>
                    <w:lang w:val="pt-BR" w:eastAsia="ja-JP"/>
                  </w:rPr>
                </w:rPrChange>
              </w:rPr>
              <w:t>16</w:t>
            </w:r>
          </w:p>
        </w:tc>
        <w:tc>
          <w:tcPr>
            <w:tcW w:w="673" w:type="dxa"/>
            <w:tcBorders>
              <w:top w:val="single" w:sz="4" w:space="0" w:color="auto"/>
              <w:left w:val="single" w:sz="4" w:space="0" w:color="auto"/>
              <w:bottom w:val="single" w:sz="4" w:space="0" w:color="auto"/>
              <w:right w:val="single" w:sz="4" w:space="0" w:color="auto"/>
            </w:tcBorders>
            <w:vAlign w:val="center"/>
          </w:tcPr>
          <w:p w14:paraId="11CC121F"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Change w:id="633" w:author="John Mettrop" w:date="2022-04-08T21:08:00Z">
                  <w:rPr>
                    <w:lang w:val="pt-BR" w:eastAsia="ja-JP"/>
                  </w:rPr>
                </w:rPrChange>
              </w:rPr>
            </w:pPr>
            <w:r w:rsidRPr="00D942DF">
              <w:rPr>
                <w:rFonts w:ascii="Times New Roman" w:eastAsia="Times New Roman" w:hAnsi="Times New Roman" w:cs="Times New Roman"/>
                <w:sz w:val="20"/>
                <w:szCs w:val="20"/>
                <w:lang w:val="en-GB" w:eastAsia="ja-JP"/>
                <w:rPrChange w:id="634" w:author="John Mettrop" w:date="2022-04-08T21:08:00Z">
                  <w:rPr>
                    <w:lang w:val="pt-BR" w:eastAsia="ja-JP"/>
                  </w:rPr>
                </w:rPrChange>
              </w:rPr>
              <w:t>3.3</w:t>
            </w:r>
          </w:p>
        </w:tc>
        <w:tc>
          <w:tcPr>
            <w:tcW w:w="2541" w:type="dxa"/>
            <w:tcBorders>
              <w:top w:val="single" w:sz="4" w:space="0" w:color="auto"/>
              <w:left w:val="single" w:sz="4" w:space="0" w:color="auto"/>
              <w:bottom w:val="single" w:sz="4" w:space="0" w:color="auto"/>
              <w:right w:val="single" w:sz="4" w:space="0" w:color="auto"/>
            </w:tcBorders>
            <w:vAlign w:val="center"/>
            <w:hideMark/>
          </w:tcPr>
          <w:p w14:paraId="5CDFEB47"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360</w:t>
            </w:r>
          </w:p>
        </w:tc>
        <w:tc>
          <w:tcPr>
            <w:tcW w:w="1419" w:type="dxa"/>
            <w:tcBorders>
              <w:top w:val="single" w:sz="4" w:space="0" w:color="auto"/>
              <w:left w:val="single" w:sz="4" w:space="0" w:color="auto"/>
              <w:bottom w:val="single" w:sz="4" w:space="0" w:color="auto"/>
              <w:right w:val="single" w:sz="4" w:space="0" w:color="auto"/>
            </w:tcBorders>
            <w:vAlign w:val="center"/>
            <w:hideMark/>
          </w:tcPr>
          <w:p w14:paraId="1551EF97"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Change w:id="635" w:author="John Mettrop" w:date="2022-04-08T21:08:00Z">
                  <w:rPr>
                    <w:lang w:val="pt-BR" w:eastAsia="ja-JP"/>
                  </w:rPr>
                </w:rPrChange>
              </w:rPr>
            </w:pPr>
            <w:r w:rsidRPr="00D942DF">
              <w:rPr>
                <w:rFonts w:ascii="Times New Roman" w:eastAsia="Times New Roman" w:hAnsi="Times New Roman" w:cs="Times New Roman"/>
                <w:sz w:val="20"/>
                <w:szCs w:val="20"/>
                <w:lang w:val="en-GB" w:eastAsia="ja-JP"/>
                <w:rPrChange w:id="636" w:author="John Mettrop" w:date="2022-04-08T21:08:00Z">
                  <w:rPr>
                    <w:lang w:val="pt-BR" w:eastAsia="ja-JP"/>
                  </w:rPr>
                </w:rPrChange>
              </w:rPr>
              <w:t>360</w:t>
            </w:r>
          </w:p>
        </w:tc>
        <w:tc>
          <w:tcPr>
            <w:tcW w:w="710" w:type="dxa"/>
            <w:tcBorders>
              <w:top w:val="single" w:sz="4" w:space="0" w:color="auto"/>
              <w:left w:val="single" w:sz="4" w:space="0" w:color="auto"/>
              <w:bottom w:val="single" w:sz="4" w:space="0" w:color="auto"/>
              <w:right w:val="single" w:sz="4" w:space="0" w:color="auto"/>
            </w:tcBorders>
            <w:vAlign w:val="center"/>
          </w:tcPr>
          <w:p w14:paraId="036143CF"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Change w:id="637" w:author="John Mettrop" w:date="2022-04-08T21:08:00Z">
                  <w:rPr>
                    <w:lang w:val="pt-BR" w:eastAsia="ja-JP"/>
                  </w:rPr>
                </w:rPrChange>
              </w:rPr>
            </w:pPr>
            <w:r w:rsidRPr="00D942DF">
              <w:rPr>
                <w:rFonts w:ascii="Times New Roman" w:eastAsia="Times New Roman" w:hAnsi="Times New Roman" w:cs="Times New Roman"/>
                <w:sz w:val="20"/>
                <w:szCs w:val="20"/>
                <w:lang w:val="en-GB" w:eastAsia="ja-JP"/>
                <w:rPrChange w:id="638" w:author="John Mettrop" w:date="2022-04-08T21:08:00Z">
                  <w:rPr>
                    <w:lang w:val="pt-BR" w:eastAsia="ja-JP"/>
                  </w:rPr>
                </w:rPrChange>
              </w:rPr>
              <w:t>16</w:t>
            </w:r>
          </w:p>
        </w:tc>
        <w:tc>
          <w:tcPr>
            <w:tcW w:w="710" w:type="dxa"/>
            <w:tcBorders>
              <w:top w:val="single" w:sz="4" w:space="0" w:color="auto"/>
              <w:left w:val="single" w:sz="4" w:space="0" w:color="auto"/>
              <w:bottom w:val="single" w:sz="4" w:space="0" w:color="auto"/>
              <w:right w:val="single" w:sz="4" w:space="0" w:color="auto"/>
            </w:tcBorders>
            <w:vAlign w:val="center"/>
          </w:tcPr>
          <w:p w14:paraId="45730868"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Change w:id="639" w:author="John Mettrop" w:date="2022-04-08T21:08:00Z">
                  <w:rPr>
                    <w:lang w:val="pt-BR" w:eastAsia="ja-JP"/>
                  </w:rPr>
                </w:rPrChange>
              </w:rPr>
            </w:pPr>
            <w:r w:rsidRPr="00D942DF">
              <w:rPr>
                <w:rFonts w:ascii="Times New Roman" w:eastAsia="Times New Roman" w:hAnsi="Times New Roman" w:cs="Times New Roman"/>
                <w:sz w:val="20"/>
                <w:szCs w:val="20"/>
                <w:lang w:val="en-GB" w:eastAsia="ja-JP"/>
                <w:rPrChange w:id="640" w:author="John Mettrop" w:date="2022-04-08T21:08:00Z">
                  <w:rPr>
                    <w:lang w:val="pt-BR" w:eastAsia="ja-JP"/>
                  </w:rPr>
                </w:rPrChange>
              </w:rPr>
              <w:t>3.3</w:t>
            </w:r>
          </w:p>
        </w:tc>
      </w:tr>
      <w:tr w:rsidR="00D942DF" w:rsidRPr="00D942DF" w14:paraId="6BB92B9D" w14:textId="77777777" w:rsidTr="008B0EFF">
        <w:trPr>
          <w:jc w:val="center"/>
        </w:trPr>
        <w:tc>
          <w:tcPr>
            <w:tcW w:w="2357" w:type="dxa"/>
            <w:tcBorders>
              <w:top w:val="single" w:sz="4" w:space="0" w:color="auto"/>
              <w:left w:val="single" w:sz="4" w:space="0" w:color="auto"/>
              <w:bottom w:val="single" w:sz="4" w:space="0" w:color="auto"/>
              <w:right w:val="single" w:sz="4" w:space="0" w:color="auto"/>
            </w:tcBorders>
            <w:vAlign w:val="center"/>
            <w:hideMark/>
          </w:tcPr>
          <w:p w14:paraId="1A237550"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Vertical beamwidth</w:t>
            </w:r>
          </w:p>
        </w:tc>
        <w:tc>
          <w:tcPr>
            <w:tcW w:w="1195" w:type="dxa"/>
            <w:tcBorders>
              <w:top w:val="single" w:sz="4" w:space="0" w:color="auto"/>
              <w:left w:val="single" w:sz="4" w:space="0" w:color="auto"/>
              <w:bottom w:val="single" w:sz="4" w:space="0" w:color="auto"/>
              <w:right w:val="single" w:sz="4" w:space="0" w:color="auto"/>
            </w:tcBorders>
            <w:hideMark/>
          </w:tcPr>
          <w:p w14:paraId="5D584E4F"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Degrees</w:t>
            </w:r>
          </w:p>
        </w:tc>
        <w:tc>
          <w:tcPr>
            <w:tcW w:w="2799" w:type="dxa"/>
            <w:tcBorders>
              <w:top w:val="single" w:sz="4" w:space="0" w:color="auto"/>
              <w:left w:val="single" w:sz="4" w:space="0" w:color="auto"/>
              <w:bottom w:val="single" w:sz="4" w:space="0" w:color="auto"/>
              <w:right w:val="single" w:sz="4" w:space="0" w:color="auto"/>
            </w:tcBorders>
            <w:vAlign w:val="center"/>
            <w:hideMark/>
          </w:tcPr>
          <w:p w14:paraId="1FC11B25"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90</w:t>
            </w:r>
          </w:p>
        </w:tc>
        <w:tc>
          <w:tcPr>
            <w:tcW w:w="1384" w:type="dxa"/>
            <w:tcBorders>
              <w:top w:val="single" w:sz="4" w:space="0" w:color="auto"/>
              <w:left w:val="single" w:sz="4" w:space="0" w:color="auto"/>
              <w:bottom w:val="single" w:sz="4" w:space="0" w:color="auto"/>
              <w:right w:val="single" w:sz="4" w:space="0" w:color="auto"/>
            </w:tcBorders>
            <w:vAlign w:val="center"/>
            <w:hideMark/>
          </w:tcPr>
          <w:p w14:paraId="4E3B2A3D"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Change w:id="641" w:author="John Mettrop" w:date="2022-04-08T21:08:00Z">
                  <w:rPr>
                    <w:lang w:val="pt-BR" w:eastAsia="ja-JP"/>
                  </w:rPr>
                </w:rPrChange>
              </w:rPr>
            </w:pPr>
            <w:r w:rsidRPr="00D942DF">
              <w:rPr>
                <w:rFonts w:ascii="Times New Roman" w:eastAsia="Times New Roman" w:hAnsi="Times New Roman" w:cs="Times New Roman"/>
                <w:sz w:val="20"/>
                <w:szCs w:val="20"/>
                <w:lang w:val="en-GB" w:eastAsia="ja-JP"/>
                <w:rPrChange w:id="642" w:author="John Mettrop" w:date="2022-04-08T21:08:00Z">
                  <w:rPr>
                    <w:lang w:val="pt-BR" w:eastAsia="ja-JP"/>
                  </w:rPr>
                </w:rPrChange>
              </w:rPr>
              <w:t>90</w:t>
            </w:r>
          </w:p>
        </w:tc>
        <w:tc>
          <w:tcPr>
            <w:tcW w:w="672" w:type="dxa"/>
            <w:tcBorders>
              <w:top w:val="single" w:sz="4" w:space="0" w:color="auto"/>
              <w:left w:val="single" w:sz="4" w:space="0" w:color="auto"/>
              <w:bottom w:val="single" w:sz="4" w:space="0" w:color="auto"/>
              <w:right w:val="single" w:sz="4" w:space="0" w:color="auto"/>
            </w:tcBorders>
            <w:vAlign w:val="center"/>
          </w:tcPr>
          <w:p w14:paraId="4ED05128"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Change w:id="643" w:author="John Mettrop" w:date="2022-04-08T21:08:00Z">
                  <w:rPr>
                    <w:lang w:val="pt-BR" w:eastAsia="ja-JP"/>
                  </w:rPr>
                </w:rPrChange>
              </w:rPr>
            </w:pPr>
            <w:r w:rsidRPr="00D942DF">
              <w:rPr>
                <w:rFonts w:ascii="Times New Roman" w:eastAsia="Times New Roman" w:hAnsi="Times New Roman" w:cs="Times New Roman"/>
                <w:sz w:val="20"/>
                <w:szCs w:val="20"/>
                <w:lang w:val="en-GB" w:eastAsia="ja-JP"/>
                <w:rPrChange w:id="644" w:author="John Mettrop" w:date="2022-04-08T21:08:00Z">
                  <w:rPr>
                    <w:lang w:val="pt-BR" w:eastAsia="ja-JP"/>
                  </w:rPr>
                </w:rPrChange>
              </w:rPr>
              <w:t>16</w:t>
            </w:r>
          </w:p>
        </w:tc>
        <w:tc>
          <w:tcPr>
            <w:tcW w:w="673" w:type="dxa"/>
            <w:tcBorders>
              <w:top w:val="single" w:sz="4" w:space="0" w:color="auto"/>
              <w:left w:val="single" w:sz="4" w:space="0" w:color="auto"/>
              <w:bottom w:val="single" w:sz="4" w:space="0" w:color="auto"/>
              <w:right w:val="single" w:sz="4" w:space="0" w:color="auto"/>
            </w:tcBorders>
            <w:vAlign w:val="center"/>
          </w:tcPr>
          <w:p w14:paraId="28C6540F"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Change w:id="645" w:author="John Mettrop" w:date="2022-04-08T21:08:00Z">
                  <w:rPr>
                    <w:lang w:val="pt-BR" w:eastAsia="ja-JP"/>
                  </w:rPr>
                </w:rPrChange>
              </w:rPr>
            </w:pPr>
            <w:r w:rsidRPr="00D942DF">
              <w:rPr>
                <w:rFonts w:ascii="Times New Roman" w:eastAsia="Times New Roman" w:hAnsi="Times New Roman" w:cs="Times New Roman"/>
                <w:sz w:val="20"/>
                <w:szCs w:val="20"/>
                <w:lang w:val="en-GB" w:eastAsia="ja-JP"/>
                <w:rPrChange w:id="646" w:author="John Mettrop" w:date="2022-04-08T21:08:00Z">
                  <w:rPr>
                    <w:lang w:val="pt-BR" w:eastAsia="ja-JP"/>
                  </w:rPr>
                </w:rPrChange>
              </w:rPr>
              <w:t>3.3</w:t>
            </w:r>
          </w:p>
        </w:tc>
        <w:tc>
          <w:tcPr>
            <w:tcW w:w="2541" w:type="dxa"/>
            <w:tcBorders>
              <w:top w:val="single" w:sz="4" w:space="0" w:color="auto"/>
              <w:left w:val="single" w:sz="4" w:space="0" w:color="auto"/>
              <w:bottom w:val="single" w:sz="4" w:space="0" w:color="auto"/>
              <w:right w:val="single" w:sz="4" w:space="0" w:color="auto"/>
            </w:tcBorders>
            <w:vAlign w:val="center"/>
            <w:hideMark/>
          </w:tcPr>
          <w:p w14:paraId="5B9385D6"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90</w:t>
            </w:r>
          </w:p>
        </w:tc>
        <w:tc>
          <w:tcPr>
            <w:tcW w:w="1419" w:type="dxa"/>
            <w:tcBorders>
              <w:top w:val="single" w:sz="4" w:space="0" w:color="auto"/>
              <w:left w:val="single" w:sz="4" w:space="0" w:color="auto"/>
              <w:bottom w:val="single" w:sz="4" w:space="0" w:color="auto"/>
              <w:right w:val="single" w:sz="4" w:space="0" w:color="auto"/>
            </w:tcBorders>
            <w:vAlign w:val="center"/>
            <w:hideMark/>
          </w:tcPr>
          <w:p w14:paraId="45823A09"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Change w:id="647" w:author="John Mettrop" w:date="2022-04-08T21:08:00Z">
                  <w:rPr>
                    <w:lang w:val="pt-BR" w:eastAsia="ja-JP"/>
                  </w:rPr>
                </w:rPrChange>
              </w:rPr>
            </w:pPr>
            <w:r w:rsidRPr="00D942DF">
              <w:rPr>
                <w:rFonts w:ascii="Times New Roman" w:eastAsia="Times New Roman" w:hAnsi="Times New Roman" w:cs="Times New Roman"/>
                <w:sz w:val="20"/>
                <w:szCs w:val="20"/>
                <w:lang w:val="en-GB" w:eastAsia="ja-JP"/>
                <w:rPrChange w:id="648" w:author="John Mettrop" w:date="2022-04-08T21:08:00Z">
                  <w:rPr>
                    <w:lang w:val="pt-BR" w:eastAsia="ja-JP"/>
                  </w:rPr>
                </w:rPrChange>
              </w:rPr>
              <w:t>90</w:t>
            </w:r>
          </w:p>
        </w:tc>
        <w:tc>
          <w:tcPr>
            <w:tcW w:w="710" w:type="dxa"/>
            <w:tcBorders>
              <w:top w:val="single" w:sz="4" w:space="0" w:color="auto"/>
              <w:left w:val="single" w:sz="4" w:space="0" w:color="auto"/>
              <w:bottom w:val="single" w:sz="4" w:space="0" w:color="auto"/>
              <w:right w:val="single" w:sz="4" w:space="0" w:color="auto"/>
            </w:tcBorders>
            <w:vAlign w:val="center"/>
          </w:tcPr>
          <w:p w14:paraId="2FF93633"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Change w:id="649" w:author="John Mettrop" w:date="2022-04-08T21:08:00Z">
                  <w:rPr>
                    <w:lang w:val="pt-BR" w:eastAsia="ja-JP"/>
                  </w:rPr>
                </w:rPrChange>
              </w:rPr>
            </w:pPr>
            <w:r w:rsidRPr="00D942DF">
              <w:rPr>
                <w:rFonts w:ascii="Times New Roman" w:eastAsia="Times New Roman" w:hAnsi="Times New Roman" w:cs="Times New Roman"/>
                <w:sz w:val="20"/>
                <w:szCs w:val="20"/>
                <w:lang w:val="en-GB" w:eastAsia="ja-JP"/>
                <w:rPrChange w:id="650" w:author="John Mettrop" w:date="2022-04-08T21:08:00Z">
                  <w:rPr>
                    <w:lang w:val="pt-BR" w:eastAsia="ja-JP"/>
                  </w:rPr>
                </w:rPrChange>
              </w:rPr>
              <w:t>16</w:t>
            </w:r>
          </w:p>
        </w:tc>
        <w:tc>
          <w:tcPr>
            <w:tcW w:w="710" w:type="dxa"/>
            <w:tcBorders>
              <w:top w:val="single" w:sz="4" w:space="0" w:color="auto"/>
              <w:left w:val="single" w:sz="4" w:space="0" w:color="auto"/>
              <w:bottom w:val="single" w:sz="4" w:space="0" w:color="auto"/>
              <w:right w:val="single" w:sz="4" w:space="0" w:color="auto"/>
            </w:tcBorders>
            <w:vAlign w:val="center"/>
          </w:tcPr>
          <w:p w14:paraId="06A10E95"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Change w:id="651" w:author="John Mettrop" w:date="2022-04-08T21:08:00Z">
                  <w:rPr>
                    <w:lang w:val="pt-BR" w:eastAsia="ja-JP"/>
                  </w:rPr>
                </w:rPrChange>
              </w:rPr>
            </w:pPr>
            <w:r w:rsidRPr="00D942DF">
              <w:rPr>
                <w:rFonts w:ascii="Times New Roman" w:eastAsia="Times New Roman" w:hAnsi="Times New Roman" w:cs="Times New Roman"/>
                <w:sz w:val="20"/>
                <w:szCs w:val="20"/>
                <w:lang w:val="en-GB" w:eastAsia="ja-JP"/>
                <w:rPrChange w:id="652" w:author="John Mettrop" w:date="2022-04-08T21:08:00Z">
                  <w:rPr>
                    <w:lang w:val="pt-BR" w:eastAsia="ja-JP"/>
                  </w:rPr>
                </w:rPrChange>
              </w:rPr>
              <w:t>3.3</w:t>
            </w:r>
          </w:p>
        </w:tc>
      </w:tr>
    </w:tbl>
    <w:p w14:paraId="39CB1CCC" w14:textId="77777777" w:rsidR="00D942DF" w:rsidRPr="00D942DF" w:rsidRDefault="00D942DF" w:rsidP="00D942DF">
      <w:pPr>
        <w:overflowPunct w:val="0"/>
        <w:autoSpaceDE w:val="0"/>
        <w:autoSpaceDN w:val="0"/>
        <w:adjustRightInd w:val="0"/>
        <w:spacing w:line="240" w:lineRule="auto"/>
        <w:jc w:val="left"/>
        <w:textAlignment w:val="baseline"/>
        <w:rPr>
          <w:rFonts w:ascii="Times New Roman" w:eastAsia="Times New Roman" w:hAnsi="Times New Roman" w:cs="Times New Roman"/>
          <w:sz w:val="20"/>
          <w:szCs w:val="20"/>
          <w:lang w:val="en-GB" w:eastAsia="ja-JP"/>
        </w:rPr>
      </w:pPr>
    </w:p>
    <w:p w14:paraId="401C9434" w14:textId="77777777" w:rsidR="00D942DF" w:rsidRPr="00D942DF" w:rsidRDefault="00D942DF" w:rsidP="00D942DF">
      <w:pPr>
        <w:tabs>
          <w:tab w:val="left" w:pos="1134"/>
          <w:tab w:val="left" w:pos="1871"/>
          <w:tab w:val="left" w:pos="2268"/>
        </w:tabs>
        <w:spacing w:line="240" w:lineRule="auto"/>
        <w:jc w:val="left"/>
        <w:rPr>
          <w:rFonts w:ascii="Times New Roman" w:eastAsia="Times New Roman" w:hAnsi="Times New Roman" w:cs="Times New Roman"/>
          <w:sz w:val="20"/>
          <w:szCs w:val="20"/>
          <w:lang w:val="en-GB" w:eastAsia="ja-JP"/>
          <w:rPrChange w:id="653" w:author="John Mettrop" w:date="2022-04-08T21:08:00Z">
            <w:rPr>
              <w:sz w:val="20"/>
              <w:lang w:val="pt-BR" w:eastAsia="ja-JP"/>
            </w:rPr>
          </w:rPrChange>
        </w:rPr>
      </w:pPr>
      <w:r w:rsidRPr="00D942DF">
        <w:rPr>
          <w:rFonts w:ascii="Times New Roman" w:eastAsia="Times New Roman" w:hAnsi="Times New Roman" w:cs="Times New Roman"/>
          <w:sz w:val="24"/>
          <w:szCs w:val="20"/>
          <w:lang w:val="en-GB" w:eastAsia="ja-JP"/>
          <w:rPrChange w:id="654" w:author="John Mettrop" w:date="2022-04-08T21:08:00Z">
            <w:rPr>
              <w:lang w:val="pt-BR" w:eastAsia="ja-JP"/>
            </w:rPr>
          </w:rPrChange>
        </w:rPr>
        <w:br w:type="page"/>
      </w:r>
    </w:p>
    <w:p w14:paraId="236E5D6B" w14:textId="77777777" w:rsidR="00D942DF" w:rsidRPr="00D942DF" w:rsidRDefault="00D942DF" w:rsidP="00D942DF">
      <w:pPr>
        <w:keepNext/>
        <w:tabs>
          <w:tab w:val="left" w:pos="1134"/>
          <w:tab w:val="left" w:pos="1871"/>
          <w:tab w:val="left" w:pos="2268"/>
        </w:tabs>
        <w:overflowPunct w:val="0"/>
        <w:autoSpaceDE w:val="0"/>
        <w:autoSpaceDN w:val="0"/>
        <w:adjustRightInd w:val="0"/>
        <w:spacing w:before="560" w:after="120" w:line="240" w:lineRule="auto"/>
        <w:textAlignment w:val="baseline"/>
        <w:rPr>
          <w:rFonts w:ascii="Times New Roman" w:eastAsia="Times New Roman" w:hAnsi="Times New Roman" w:cs="Times New Roman"/>
          <w:caps/>
          <w:sz w:val="20"/>
          <w:szCs w:val="20"/>
          <w:lang w:val="en-GB"/>
        </w:rPr>
      </w:pPr>
      <w:r w:rsidRPr="00D942DF">
        <w:rPr>
          <w:rFonts w:ascii="Times New Roman" w:eastAsia="Times New Roman" w:hAnsi="Times New Roman" w:cs="Times New Roman"/>
          <w:caps/>
          <w:sz w:val="20"/>
          <w:szCs w:val="20"/>
          <w:lang w:val="en-GB"/>
        </w:rPr>
        <w:lastRenderedPageBreak/>
        <w:t>TABLE  1 (</w:t>
      </w:r>
      <w:r w:rsidRPr="00D942DF">
        <w:rPr>
          <w:rFonts w:ascii="Times New Roman" w:eastAsia="Times New Roman" w:hAnsi="Times New Roman" w:cs="Times New Roman"/>
          <w:i/>
          <w:iCs/>
          <w:caps/>
          <w:sz w:val="20"/>
          <w:szCs w:val="20"/>
          <w:lang w:val="en-GB"/>
        </w:rPr>
        <w:t>continued</w:t>
      </w:r>
      <w:r w:rsidRPr="00D942DF">
        <w:rPr>
          <w:rFonts w:ascii="Times New Roman" w:eastAsia="Times New Roman" w:hAnsi="Times New Roman" w:cs="Times New Roman"/>
          <w:caps/>
          <w:sz w:val="20"/>
          <w:szCs w:val="20"/>
          <w:lang w:val="en-GB"/>
        </w:rPr>
        <w:t>)</w:t>
      </w:r>
    </w:p>
    <w:tbl>
      <w:tblPr>
        <w:tblW w:w="144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32"/>
        <w:gridCol w:w="1183"/>
        <w:gridCol w:w="1406"/>
        <w:gridCol w:w="1407"/>
        <w:gridCol w:w="1332"/>
        <w:gridCol w:w="1333"/>
        <w:gridCol w:w="1398"/>
        <w:gridCol w:w="1398"/>
        <w:gridCol w:w="1335"/>
        <w:gridCol w:w="1335"/>
      </w:tblGrid>
      <w:tr w:rsidR="00D942DF" w:rsidRPr="00D942DF" w14:paraId="76FF7078" w14:textId="77777777" w:rsidTr="00D942DF">
        <w:trPr>
          <w:jc w:val="center"/>
        </w:trPr>
        <w:tc>
          <w:tcPr>
            <w:tcW w:w="2357"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5C029322" w14:textId="77777777" w:rsidR="00D942DF" w:rsidRPr="00D942DF" w:rsidRDefault="00D942DF" w:rsidP="00D942DF">
            <w:pPr>
              <w:keepNext/>
              <w:tabs>
                <w:tab w:val="left" w:pos="1134"/>
                <w:tab w:val="left" w:pos="1871"/>
                <w:tab w:val="left" w:pos="2268"/>
              </w:tabs>
              <w:overflowPunct w:val="0"/>
              <w:autoSpaceDE w:val="0"/>
              <w:autoSpaceDN w:val="0"/>
              <w:adjustRightInd w:val="0"/>
              <w:spacing w:before="80" w:after="80" w:line="240" w:lineRule="auto"/>
              <w:textAlignment w:val="baseline"/>
              <w:rPr>
                <w:rFonts w:ascii="Times New Roman Bold" w:eastAsia="Times New Roman" w:hAnsi="Times New Roman Bold" w:cs="Times New Roman Bold"/>
                <w:b/>
                <w:sz w:val="20"/>
                <w:szCs w:val="20"/>
                <w:lang w:val="en-GB" w:eastAsia="ja-JP"/>
              </w:rPr>
            </w:pPr>
            <w:r w:rsidRPr="00D942DF">
              <w:rPr>
                <w:rFonts w:ascii="Times New Roman Bold" w:eastAsia="Times New Roman" w:hAnsi="Times New Roman Bold" w:cs="Times New Roman Bold"/>
                <w:b/>
                <w:sz w:val="20"/>
                <w:szCs w:val="20"/>
                <w:lang w:val="en-GB" w:eastAsia="ja-JP"/>
              </w:rPr>
              <w:t>Parameter</w:t>
            </w:r>
          </w:p>
        </w:tc>
        <w:tc>
          <w:tcPr>
            <w:tcW w:w="1195"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69D36135" w14:textId="77777777" w:rsidR="00D942DF" w:rsidRPr="00D942DF" w:rsidRDefault="00D942DF" w:rsidP="00D942DF">
            <w:pPr>
              <w:keepNext/>
              <w:tabs>
                <w:tab w:val="left" w:pos="1134"/>
                <w:tab w:val="left" w:pos="1871"/>
                <w:tab w:val="left" w:pos="2268"/>
              </w:tabs>
              <w:overflowPunct w:val="0"/>
              <w:autoSpaceDE w:val="0"/>
              <w:autoSpaceDN w:val="0"/>
              <w:adjustRightInd w:val="0"/>
              <w:spacing w:before="80" w:after="80" w:line="240" w:lineRule="auto"/>
              <w:textAlignment w:val="baseline"/>
              <w:rPr>
                <w:rFonts w:ascii="Times New Roman Bold" w:eastAsia="Times New Roman" w:hAnsi="Times New Roman Bold" w:cs="Times New Roman Bold"/>
                <w:b/>
                <w:sz w:val="20"/>
                <w:szCs w:val="20"/>
                <w:lang w:val="en-GB" w:eastAsia="ja-JP"/>
              </w:rPr>
            </w:pPr>
            <w:r w:rsidRPr="00D942DF">
              <w:rPr>
                <w:rFonts w:ascii="Times New Roman Bold" w:eastAsia="Times New Roman" w:hAnsi="Times New Roman Bold" w:cs="Times New Roman Bold"/>
                <w:b/>
                <w:sz w:val="20"/>
                <w:szCs w:val="20"/>
                <w:lang w:val="en-GB" w:eastAsia="ja-JP"/>
              </w:rPr>
              <w:t>Units</w:t>
            </w:r>
          </w:p>
        </w:tc>
        <w:tc>
          <w:tcPr>
            <w:tcW w:w="2839" w:type="dxa"/>
            <w:gridSpan w:val="2"/>
            <w:tcBorders>
              <w:top w:val="single" w:sz="4" w:space="0" w:color="auto"/>
              <w:left w:val="single" w:sz="4" w:space="0" w:color="auto"/>
              <w:bottom w:val="single" w:sz="4" w:space="0" w:color="auto"/>
              <w:right w:val="single" w:sz="4" w:space="0" w:color="auto"/>
            </w:tcBorders>
            <w:shd w:val="clear" w:color="auto" w:fill="D9D9D9"/>
            <w:hideMark/>
          </w:tcPr>
          <w:p w14:paraId="6D4510A2" w14:textId="77777777" w:rsidR="00D942DF" w:rsidRPr="00D942DF" w:rsidRDefault="00D942DF" w:rsidP="00D942DF">
            <w:pPr>
              <w:keepNext/>
              <w:tabs>
                <w:tab w:val="left" w:pos="1134"/>
                <w:tab w:val="left" w:pos="1871"/>
                <w:tab w:val="left" w:pos="2268"/>
              </w:tabs>
              <w:overflowPunct w:val="0"/>
              <w:autoSpaceDE w:val="0"/>
              <w:autoSpaceDN w:val="0"/>
              <w:adjustRightInd w:val="0"/>
              <w:spacing w:before="80" w:after="80" w:line="240" w:lineRule="auto"/>
              <w:textAlignment w:val="baseline"/>
              <w:rPr>
                <w:rFonts w:ascii="Times New Roman Bold" w:eastAsia="Times New Roman" w:hAnsi="Times New Roman Bold" w:cs="Times New Roman Bold"/>
                <w:b/>
                <w:sz w:val="20"/>
                <w:szCs w:val="20"/>
                <w:lang w:val="en-GB" w:eastAsia="ja-JP"/>
              </w:rPr>
            </w:pPr>
            <w:r w:rsidRPr="00D942DF">
              <w:rPr>
                <w:rFonts w:ascii="Times New Roman Bold" w:eastAsia="Times New Roman" w:hAnsi="Times New Roman Bold" w:cs="Times New Roman Bold"/>
                <w:b/>
                <w:sz w:val="20"/>
                <w:szCs w:val="20"/>
                <w:lang w:val="en-GB" w:eastAsia="ja-JP"/>
              </w:rPr>
              <w:t>System 3</w:t>
            </w:r>
          </w:p>
          <w:p w14:paraId="0D9C03A7" w14:textId="77777777" w:rsidR="00D942DF" w:rsidRPr="00D942DF" w:rsidRDefault="00D942DF" w:rsidP="00D942DF">
            <w:pPr>
              <w:keepNext/>
              <w:tabs>
                <w:tab w:val="left" w:pos="1134"/>
                <w:tab w:val="left" w:pos="1871"/>
                <w:tab w:val="left" w:pos="2268"/>
              </w:tabs>
              <w:overflowPunct w:val="0"/>
              <w:autoSpaceDE w:val="0"/>
              <w:autoSpaceDN w:val="0"/>
              <w:adjustRightInd w:val="0"/>
              <w:spacing w:before="80" w:after="80" w:line="240" w:lineRule="auto"/>
              <w:textAlignment w:val="baseline"/>
              <w:rPr>
                <w:rFonts w:ascii="Times New Roman Bold" w:eastAsia="Times New Roman" w:hAnsi="Times New Roman Bold" w:cs="Times New Roman Bold"/>
                <w:b/>
                <w:sz w:val="20"/>
                <w:szCs w:val="20"/>
                <w:lang w:val="en-GB" w:eastAsia="ja-JP"/>
              </w:rPr>
            </w:pPr>
            <w:r w:rsidRPr="00D942DF">
              <w:rPr>
                <w:rFonts w:ascii="Times New Roman Bold" w:eastAsia="Times New Roman" w:hAnsi="Times New Roman Bold" w:cs="Times New Roman Bold"/>
                <w:b/>
                <w:sz w:val="20"/>
                <w:szCs w:val="20"/>
                <w:lang w:val="en-GB" w:eastAsia="ja-JP"/>
              </w:rPr>
              <w:t>Airborne</w:t>
            </w:r>
          </w:p>
        </w:tc>
        <w:tc>
          <w:tcPr>
            <w:tcW w:w="2689" w:type="dxa"/>
            <w:gridSpan w:val="2"/>
            <w:tcBorders>
              <w:top w:val="single" w:sz="4" w:space="0" w:color="auto"/>
              <w:left w:val="single" w:sz="4" w:space="0" w:color="auto"/>
              <w:bottom w:val="single" w:sz="4" w:space="0" w:color="auto"/>
              <w:right w:val="single" w:sz="4" w:space="0" w:color="auto"/>
            </w:tcBorders>
            <w:shd w:val="clear" w:color="auto" w:fill="D9D9D9"/>
            <w:hideMark/>
          </w:tcPr>
          <w:p w14:paraId="3544C741" w14:textId="77777777" w:rsidR="00D942DF" w:rsidRPr="00D942DF" w:rsidRDefault="00D942DF" w:rsidP="00D942DF">
            <w:pPr>
              <w:keepNext/>
              <w:tabs>
                <w:tab w:val="left" w:pos="1134"/>
                <w:tab w:val="left" w:pos="1871"/>
                <w:tab w:val="left" w:pos="2268"/>
              </w:tabs>
              <w:overflowPunct w:val="0"/>
              <w:autoSpaceDE w:val="0"/>
              <w:autoSpaceDN w:val="0"/>
              <w:adjustRightInd w:val="0"/>
              <w:spacing w:before="80" w:after="80" w:line="240" w:lineRule="auto"/>
              <w:textAlignment w:val="baseline"/>
              <w:rPr>
                <w:rFonts w:ascii="Times New Roman Bold" w:eastAsia="Times New Roman" w:hAnsi="Times New Roman Bold" w:cs="Times New Roman Bold"/>
                <w:b/>
                <w:sz w:val="20"/>
                <w:szCs w:val="20"/>
                <w:lang w:val="en-GB" w:eastAsia="ja-JP"/>
              </w:rPr>
            </w:pPr>
            <w:r w:rsidRPr="00D942DF">
              <w:rPr>
                <w:rFonts w:ascii="Times New Roman Bold" w:eastAsia="Times New Roman" w:hAnsi="Times New Roman Bold" w:cs="Times New Roman Bold"/>
                <w:b/>
                <w:sz w:val="20"/>
                <w:szCs w:val="20"/>
                <w:lang w:val="en-GB" w:eastAsia="ja-JP"/>
              </w:rPr>
              <w:t>System 3</w:t>
            </w:r>
          </w:p>
          <w:p w14:paraId="2A9CDB30" w14:textId="77777777" w:rsidR="00D942DF" w:rsidRPr="00D942DF" w:rsidRDefault="00D942DF" w:rsidP="00D942DF">
            <w:pPr>
              <w:keepNext/>
              <w:tabs>
                <w:tab w:val="left" w:pos="1134"/>
                <w:tab w:val="left" w:pos="1871"/>
                <w:tab w:val="left" w:pos="2268"/>
              </w:tabs>
              <w:overflowPunct w:val="0"/>
              <w:autoSpaceDE w:val="0"/>
              <w:autoSpaceDN w:val="0"/>
              <w:adjustRightInd w:val="0"/>
              <w:spacing w:before="80" w:after="80" w:line="240" w:lineRule="auto"/>
              <w:textAlignment w:val="baseline"/>
              <w:rPr>
                <w:rFonts w:ascii="Times New Roman Bold" w:eastAsia="Times New Roman" w:hAnsi="Times New Roman Bold" w:cs="Times New Roman Bold"/>
                <w:b/>
                <w:sz w:val="20"/>
                <w:szCs w:val="20"/>
                <w:lang w:val="en-GB" w:eastAsia="ja-JP"/>
              </w:rPr>
            </w:pPr>
            <w:r w:rsidRPr="00D942DF">
              <w:rPr>
                <w:rFonts w:ascii="Times New Roman Bold" w:eastAsia="Times New Roman" w:hAnsi="Times New Roman Bold" w:cs="Times New Roman Bold"/>
                <w:b/>
                <w:sz w:val="20"/>
                <w:szCs w:val="20"/>
                <w:lang w:val="en-GB" w:eastAsia="ja-JP"/>
              </w:rPr>
              <w:t>Ground</w:t>
            </w:r>
            <w:ins w:id="655" w:author="John Mettrop" w:date="2022-04-11T09:34:00Z">
              <w:r w:rsidRPr="00D942DF">
                <w:rPr>
                  <w:rFonts w:ascii="Times New Roman Bold" w:eastAsia="Times New Roman" w:hAnsi="Times New Roman Bold" w:cs="Times New Roman Bold"/>
                  <w:b/>
                  <w:sz w:val="20"/>
                  <w:szCs w:val="20"/>
                  <w:lang w:val="en-GB" w:eastAsia="ja-JP"/>
                </w:rPr>
                <w:t xml:space="preserve"> </w:t>
              </w:r>
            </w:ins>
            <w:ins w:id="656" w:author="John Mettrop" w:date="2022-04-11T09:35:00Z">
              <w:r w:rsidRPr="00D942DF">
                <w:rPr>
                  <w:rFonts w:ascii="Times New Roman Bold" w:eastAsia="Times New Roman" w:hAnsi="Times New Roman Bold" w:cs="Times New Roman Bold"/>
                  <w:b/>
                  <w:sz w:val="20"/>
                  <w:szCs w:val="20"/>
                  <w:lang w:val="en-GB" w:eastAsia="ja-JP"/>
                </w:rPr>
                <w:t>and shipborne</w:t>
              </w:r>
            </w:ins>
          </w:p>
        </w:tc>
        <w:tc>
          <w:tcPr>
            <w:tcW w:w="2822" w:type="dxa"/>
            <w:gridSpan w:val="2"/>
            <w:tcBorders>
              <w:top w:val="single" w:sz="4" w:space="0" w:color="auto"/>
              <w:left w:val="single" w:sz="4" w:space="0" w:color="auto"/>
              <w:bottom w:val="single" w:sz="4" w:space="0" w:color="auto"/>
              <w:right w:val="single" w:sz="4" w:space="0" w:color="auto"/>
            </w:tcBorders>
            <w:shd w:val="clear" w:color="auto" w:fill="D9D9D9"/>
            <w:hideMark/>
          </w:tcPr>
          <w:p w14:paraId="5E917A5B" w14:textId="77777777" w:rsidR="00D942DF" w:rsidRPr="00D942DF" w:rsidRDefault="00D942DF" w:rsidP="00D942DF">
            <w:pPr>
              <w:keepNext/>
              <w:tabs>
                <w:tab w:val="left" w:pos="1134"/>
                <w:tab w:val="left" w:pos="1871"/>
                <w:tab w:val="left" w:pos="2268"/>
              </w:tabs>
              <w:overflowPunct w:val="0"/>
              <w:autoSpaceDE w:val="0"/>
              <w:autoSpaceDN w:val="0"/>
              <w:adjustRightInd w:val="0"/>
              <w:spacing w:before="80" w:after="80" w:line="240" w:lineRule="auto"/>
              <w:textAlignment w:val="baseline"/>
              <w:rPr>
                <w:rFonts w:ascii="Times New Roman Bold" w:eastAsia="Times New Roman" w:hAnsi="Times New Roman Bold" w:cs="Times New Roman Bold"/>
                <w:b/>
                <w:sz w:val="20"/>
                <w:szCs w:val="20"/>
                <w:lang w:val="en-GB" w:eastAsia="ja-JP"/>
              </w:rPr>
            </w:pPr>
            <w:r w:rsidRPr="00D942DF">
              <w:rPr>
                <w:rFonts w:ascii="Times New Roman Bold" w:eastAsia="Times New Roman" w:hAnsi="Times New Roman Bold" w:cs="Times New Roman Bold"/>
                <w:b/>
                <w:sz w:val="20"/>
                <w:szCs w:val="20"/>
                <w:lang w:val="en-GB" w:eastAsia="ja-JP"/>
              </w:rPr>
              <w:t>System 4</w:t>
            </w:r>
          </w:p>
          <w:p w14:paraId="0E0FDE90" w14:textId="77777777" w:rsidR="00D942DF" w:rsidRPr="00D942DF" w:rsidRDefault="00D942DF" w:rsidP="00D942DF">
            <w:pPr>
              <w:keepNext/>
              <w:tabs>
                <w:tab w:val="left" w:pos="1134"/>
                <w:tab w:val="left" w:pos="1871"/>
                <w:tab w:val="left" w:pos="2268"/>
              </w:tabs>
              <w:overflowPunct w:val="0"/>
              <w:autoSpaceDE w:val="0"/>
              <w:autoSpaceDN w:val="0"/>
              <w:adjustRightInd w:val="0"/>
              <w:spacing w:before="80" w:after="80" w:line="240" w:lineRule="auto"/>
              <w:textAlignment w:val="baseline"/>
              <w:rPr>
                <w:rFonts w:ascii="Times New Roman Bold" w:eastAsia="Times New Roman" w:hAnsi="Times New Roman Bold" w:cs="Times New Roman Bold"/>
                <w:b/>
                <w:sz w:val="20"/>
                <w:szCs w:val="20"/>
                <w:lang w:val="en-GB" w:eastAsia="ja-JP"/>
              </w:rPr>
            </w:pPr>
            <w:r w:rsidRPr="00D942DF">
              <w:rPr>
                <w:rFonts w:ascii="Times New Roman Bold" w:eastAsia="Times New Roman" w:hAnsi="Times New Roman Bold" w:cs="Times New Roman Bold"/>
                <w:b/>
                <w:sz w:val="20"/>
                <w:szCs w:val="20"/>
                <w:lang w:val="en-GB" w:eastAsia="ja-JP"/>
              </w:rPr>
              <w:t xml:space="preserve">Airborne </w:t>
            </w:r>
          </w:p>
        </w:tc>
        <w:tc>
          <w:tcPr>
            <w:tcW w:w="2694" w:type="dxa"/>
            <w:gridSpan w:val="2"/>
            <w:tcBorders>
              <w:top w:val="single" w:sz="4" w:space="0" w:color="auto"/>
              <w:left w:val="single" w:sz="4" w:space="0" w:color="auto"/>
              <w:bottom w:val="single" w:sz="4" w:space="0" w:color="auto"/>
              <w:right w:val="single" w:sz="4" w:space="0" w:color="auto"/>
            </w:tcBorders>
            <w:shd w:val="clear" w:color="auto" w:fill="D9D9D9"/>
            <w:hideMark/>
          </w:tcPr>
          <w:p w14:paraId="11D9E433" w14:textId="77777777" w:rsidR="00D942DF" w:rsidRPr="00D942DF" w:rsidRDefault="00D942DF" w:rsidP="00D942DF">
            <w:pPr>
              <w:keepNext/>
              <w:tabs>
                <w:tab w:val="left" w:pos="1134"/>
                <w:tab w:val="left" w:pos="1871"/>
                <w:tab w:val="left" w:pos="2268"/>
              </w:tabs>
              <w:overflowPunct w:val="0"/>
              <w:autoSpaceDE w:val="0"/>
              <w:autoSpaceDN w:val="0"/>
              <w:adjustRightInd w:val="0"/>
              <w:spacing w:before="80" w:after="80" w:line="240" w:lineRule="auto"/>
              <w:textAlignment w:val="baseline"/>
              <w:rPr>
                <w:rFonts w:ascii="Times New Roman Bold" w:eastAsia="Times New Roman" w:hAnsi="Times New Roman Bold" w:cs="Times New Roman Bold"/>
                <w:b/>
                <w:sz w:val="20"/>
                <w:szCs w:val="20"/>
                <w:lang w:val="en-GB" w:eastAsia="ja-JP"/>
              </w:rPr>
            </w:pPr>
            <w:r w:rsidRPr="00D942DF">
              <w:rPr>
                <w:rFonts w:ascii="Times New Roman Bold" w:eastAsia="Times New Roman" w:hAnsi="Times New Roman Bold" w:cs="Times New Roman Bold"/>
                <w:b/>
                <w:sz w:val="20"/>
                <w:szCs w:val="20"/>
                <w:lang w:val="en-GB" w:eastAsia="ja-JP"/>
              </w:rPr>
              <w:t>System 4</w:t>
            </w:r>
          </w:p>
          <w:p w14:paraId="6F14409B" w14:textId="77777777" w:rsidR="00D942DF" w:rsidRPr="00D942DF" w:rsidRDefault="00D942DF" w:rsidP="00D942DF">
            <w:pPr>
              <w:keepNext/>
              <w:tabs>
                <w:tab w:val="left" w:pos="1134"/>
                <w:tab w:val="left" w:pos="1871"/>
                <w:tab w:val="left" w:pos="2268"/>
              </w:tabs>
              <w:overflowPunct w:val="0"/>
              <w:autoSpaceDE w:val="0"/>
              <w:autoSpaceDN w:val="0"/>
              <w:adjustRightInd w:val="0"/>
              <w:spacing w:before="80" w:after="80" w:line="240" w:lineRule="auto"/>
              <w:textAlignment w:val="baseline"/>
              <w:rPr>
                <w:rFonts w:ascii="Times New Roman Bold" w:eastAsia="Times New Roman" w:hAnsi="Times New Roman Bold" w:cs="Times New Roman Bold"/>
                <w:b/>
                <w:sz w:val="20"/>
                <w:szCs w:val="20"/>
                <w:lang w:val="en-GB" w:eastAsia="ja-JP"/>
              </w:rPr>
            </w:pPr>
            <w:r w:rsidRPr="00D942DF">
              <w:rPr>
                <w:rFonts w:ascii="Times New Roman Bold" w:eastAsia="Times New Roman" w:hAnsi="Times New Roman Bold" w:cs="Times New Roman Bold"/>
                <w:b/>
                <w:sz w:val="20"/>
                <w:szCs w:val="20"/>
                <w:lang w:val="en-GB" w:eastAsia="ja-JP"/>
              </w:rPr>
              <w:t>Ground</w:t>
            </w:r>
          </w:p>
        </w:tc>
      </w:tr>
      <w:tr w:rsidR="00D942DF" w:rsidRPr="00D942DF" w14:paraId="1FC2E754" w14:textId="77777777" w:rsidTr="00D942DF">
        <w:trPr>
          <w:jc w:val="center"/>
        </w:trPr>
        <w:tc>
          <w:tcPr>
            <w:tcW w:w="14596" w:type="dxa"/>
            <w:gridSpan w:val="10"/>
            <w:tcBorders>
              <w:top w:val="single" w:sz="4" w:space="0" w:color="auto"/>
              <w:left w:val="single" w:sz="4" w:space="0" w:color="auto"/>
              <w:bottom w:val="single" w:sz="4" w:space="0" w:color="auto"/>
              <w:right w:val="single" w:sz="4" w:space="0" w:color="auto"/>
            </w:tcBorders>
            <w:shd w:val="clear" w:color="auto" w:fill="D9D9D9"/>
            <w:hideMark/>
          </w:tcPr>
          <w:p w14:paraId="408A96AB"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Transmitter</w:t>
            </w:r>
          </w:p>
        </w:tc>
      </w:tr>
      <w:tr w:rsidR="00D942DF" w:rsidRPr="00D942DF" w14:paraId="68DB79A8" w14:textId="77777777" w:rsidTr="008B0EFF">
        <w:trPr>
          <w:jc w:val="center"/>
        </w:trPr>
        <w:tc>
          <w:tcPr>
            <w:tcW w:w="2357" w:type="dxa"/>
            <w:tcBorders>
              <w:top w:val="single" w:sz="4" w:space="0" w:color="auto"/>
              <w:left w:val="single" w:sz="4" w:space="0" w:color="auto"/>
              <w:bottom w:val="single" w:sz="4" w:space="0" w:color="auto"/>
              <w:right w:val="single" w:sz="4" w:space="0" w:color="auto"/>
            </w:tcBorders>
            <w:hideMark/>
          </w:tcPr>
          <w:p w14:paraId="133146C1"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Tuning range</w:t>
            </w:r>
          </w:p>
        </w:tc>
        <w:tc>
          <w:tcPr>
            <w:tcW w:w="1195" w:type="dxa"/>
            <w:tcBorders>
              <w:top w:val="single" w:sz="4" w:space="0" w:color="auto"/>
              <w:left w:val="single" w:sz="4" w:space="0" w:color="auto"/>
              <w:bottom w:val="single" w:sz="4" w:space="0" w:color="auto"/>
              <w:right w:val="single" w:sz="4" w:space="0" w:color="auto"/>
            </w:tcBorders>
            <w:hideMark/>
          </w:tcPr>
          <w:p w14:paraId="6474074B"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MHz</w:t>
            </w:r>
          </w:p>
        </w:tc>
        <w:tc>
          <w:tcPr>
            <w:tcW w:w="2839" w:type="dxa"/>
            <w:gridSpan w:val="2"/>
            <w:tcBorders>
              <w:top w:val="single" w:sz="4" w:space="0" w:color="auto"/>
              <w:left w:val="single" w:sz="4" w:space="0" w:color="auto"/>
              <w:bottom w:val="single" w:sz="4" w:space="0" w:color="auto"/>
              <w:right w:val="single" w:sz="4" w:space="0" w:color="auto"/>
            </w:tcBorders>
            <w:vAlign w:val="center"/>
            <w:hideMark/>
          </w:tcPr>
          <w:p w14:paraId="5248B664"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4 400-4 940</w:t>
            </w:r>
            <w:r w:rsidRPr="00D942DF">
              <w:rPr>
                <w:rFonts w:ascii="Times New Roman" w:eastAsia="Times New Roman" w:hAnsi="Times New Roman" w:cs="Times New Roman"/>
                <w:sz w:val="20"/>
                <w:szCs w:val="20"/>
                <w:vertAlign w:val="superscript"/>
                <w:lang w:val="en-GB" w:eastAsia="ja-JP"/>
              </w:rPr>
              <w:t>(1)</w:t>
            </w:r>
          </w:p>
        </w:tc>
        <w:tc>
          <w:tcPr>
            <w:tcW w:w="2689" w:type="dxa"/>
            <w:gridSpan w:val="2"/>
            <w:tcBorders>
              <w:top w:val="single" w:sz="4" w:space="0" w:color="auto"/>
              <w:left w:val="single" w:sz="4" w:space="0" w:color="auto"/>
              <w:bottom w:val="single" w:sz="4" w:space="0" w:color="auto"/>
              <w:right w:val="single" w:sz="4" w:space="0" w:color="auto"/>
            </w:tcBorders>
            <w:vAlign w:val="center"/>
            <w:hideMark/>
          </w:tcPr>
          <w:p w14:paraId="4A89F49E"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4 400-4 940</w:t>
            </w:r>
            <w:r w:rsidRPr="00D942DF">
              <w:rPr>
                <w:rFonts w:ascii="Times New Roman" w:eastAsia="Times New Roman" w:hAnsi="Times New Roman" w:cs="Times New Roman"/>
                <w:sz w:val="20"/>
                <w:szCs w:val="20"/>
                <w:vertAlign w:val="superscript"/>
                <w:lang w:val="en-GB" w:eastAsia="ja-JP"/>
              </w:rPr>
              <w:t>(1)</w:t>
            </w:r>
          </w:p>
        </w:tc>
        <w:tc>
          <w:tcPr>
            <w:tcW w:w="2822" w:type="dxa"/>
            <w:gridSpan w:val="2"/>
            <w:tcBorders>
              <w:top w:val="single" w:sz="4" w:space="0" w:color="auto"/>
              <w:left w:val="single" w:sz="4" w:space="0" w:color="auto"/>
              <w:bottom w:val="single" w:sz="4" w:space="0" w:color="auto"/>
              <w:right w:val="single" w:sz="4" w:space="0" w:color="auto"/>
            </w:tcBorders>
            <w:vAlign w:val="center"/>
            <w:hideMark/>
          </w:tcPr>
          <w:p w14:paraId="297A2685"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4 400-4 940</w:t>
            </w:r>
            <w:r w:rsidRPr="00D942DF">
              <w:rPr>
                <w:rFonts w:ascii="Times New Roman" w:eastAsia="Times New Roman" w:hAnsi="Times New Roman" w:cs="Times New Roman"/>
                <w:sz w:val="20"/>
                <w:szCs w:val="20"/>
                <w:vertAlign w:val="superscript"/>
                <w:lang w:val="en-GB" w:eastAsia="ja-JP"/>
              </w:rPr>
              <w:t>(1)</w:t>
            </w:r>
          </w:p>
        </w:tc>
        <w:tc>
          <w:tcPr>
            <w:tcW w:w="2694" w:type="dxa"/>
            <w:gridSpan w:val="2"/>
            <w:tcBorders>
              <w:top w:val="single" w:sz="4" w:space="0" w:color="auto"/>
              <w:left w:val="single" w:sz="4" w:space="0" w:color="auto"/>
              <w:bottom w:val="single" w:sz="4" w:space="0" w:color="auto"/>
              <w:right w:val="single" w:sz="4" w:space="0" w:color="auto"/>
            </w:tcBorders>
            <w:vAlign w:val="center"/>
            <w:hideMark/>
          </w:tcPr>
          <w:p w14:paraId="4E247CFB"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4 400-4 940</w:t>
            </w:r>
            <w:r w:rsidRPr="00D942DF">
              <w:rPr>
                <w:rFonts w:ascii="Times New Roman" w:eastAsia="Times New Roman" w:hAnsi="Times New Roman" w:cs="Times New Roman"/>
                <w:sz w:val="20"/>
                <w:szCs w:val="20"/>
                <w:vertAlign w:val="superscript"/>
                <w:lang w:val="en-GB" w:eastAsia="ja-JP"/>
              </w:rPr>
              <w:t>(1)</w:t>
            </w:r>
          </w:p>
        </w:tc>
      </w:tr>
      <w:tr w:rsidR="00D942DF" w:rsidRPr="00D942DF" w14:paraId="03B95784" w14:textId="77777777" w:rsidTr="008B0EFF">
        <w:trPr>
          <w:trHeight w:val="431"/>
          <w:jc w:val="center"/>
        </w:trPr>
        <w:tc>
          <w:tcPr>
            <w:tcW w:w="2357" w:type="dxa"/>
            <w:tcBorders>
              <w:top w:val="single" w:sz="4" w:space="0" w:color="auto"/>
              <w:left w:val="single" w:sz="4" w:space="0" w:color="auto"/>
              <w:bottom w:val="single" w:sz="4" w:space="0" w:color="auto"/>
              <w:right w:val="single" w:sz="4" w:space="0" w:color="auto"/>
            </w:tcBorders>
            <w:hideMark/>
          </w:tcPr>
          <w:p w14:paraId="46D6FF04"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Power output</w:t>
            </w:r>
          </w:p>
        </w:tc>
        <w:tc>
          <w:tcPr>
            <w:tcW w:w="1195" w:type="dxa"/>
            <w:tcBorders>
              <w:top w:val="single" w:sz="4" w:space="0" w:color="auto"/>
              <w:left w:val="single" w:sz="4" w:space="0" w:color="auto"/>
              <w:bottom w:val="single" w:sz="4" w:space="0" w:color="auto"/>
              <w:right w:val="single" w:sz="4" w:space="0" w:color="auto"/>
            </w:tcBorders>
            <w:hideMark/>
          </w:tcPr>
          <w:p w14:paraId="41022641"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dBm</w:t>
            </w:r>
          </w:p>
        </w:tc>
        <w:tc>
          <w:tcPr>
            <w:tcW w:w="2839" w:type="dxa"/>
            <w:gridSpan w:val="2"/>
            <w:tcBorders>
              <w:top w:val="single" w:sz="4" w:space="0" w:color="auto"/>
              <w:left w:val="single" w:sz="4" w:space="0" w:color="auto"/>
              <w:bottom w:val="single" w:sz="4" w:space="0" w:color="auto"/>
              <w:right w:val="single" w:sz="4" w:space="0" w:color="auto"/>
            </w:tcBorders>
            <w:vAlign w:val="center"/>
          </w:tcPr>
          <w:p w14:paraId="0A825160"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42-50</w:t>
            </w:r>
          </w:p>
        </w:tc>
        <w:tc>
          <w:tcPr>
            <w:tcW w:w="2689" w:type="dxa"/>
            <w:gridSpan w:val="2"/>
            <w:tcBorders>
              <w:top w:val="single" w:sz="4" w:space="0" w:color="auto"/>
              <w:left w:val="single" w:sz="4" w:space="0" w:color="auto"/>
              <w:bottom w:val="single" w:sz="4" w:space="0" w:color="auto"/>
              <w:right w:val="single" w:sz="4" w:space="0" w:color="auto"/>
            </w:tcBorders>
            <w:vAlign w:val="center"/>
          </w:tcPr>
          <w:p w14:paraId="44788779"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42</w:t>
            </w:r>
          </w:p>
        </w:tc>
        <w:tc>
          <w:tcPr>
            <w:tcW w:w="2822" w:type="dxa"/>
            <w:gridSpan w:val="2"/>
            <w:tcBorders>
              <w:top w:val="single" w:sz="4" w:space="0" w:color="auto"/>
              <w:left w:val="single" w:sz="4" w:space="0" w:color="auto"/>
              <w:bottom w:val="single" w:sz="4" w:space="0" w:color="auto"/>
              <w:right w:val="single" w:sz="4" w:space="0" w:color="auto"/>
            </w:tcBorders>
            <w:vAlign w:val="center"/>
          </w:tcPr>
          <w:p w14:paraId="5EF1FE41"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43</w:t>
            </w:r>
          </w:p>
        </w:tc>
        <w:tc>
          <w:tcPr>
            <w:tcW w:w="2694" w:type="dxa"/>
            <w:gridSpan w:val="2"/>
            <w:tcBorders>
              <w:top w:val="single" w:sz="4" w:space="0" w:color="auto"/>
              <w:left w:val="single" w:sz="4" w:space="0" w:color="auto"/>
              <w:bottom w:val="single" w:sz="4" w:space="0" w:color="auto"/>
              <w:right w:val="single" w:sz="4" w:space="0" w:color="auto"/>
            </w:tcBorders>
            <w:vAlign w:val="center"/>
          </w:tcPr>
          <w:p w14:paraId="04B3E087"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37</w:t>
            </w:r>
          </w:p>
        </w:tc>
      </w:tr>
      <w:tr w:rsidR="00D942DF" w:rsidRPr="00D942DF" w14:paraId="2024DFAA" w14:textId="77777777" w:rsidTr="008B0EFF">
        <w:trPr>
          <w:jc w:val="center"/>
        </w:trPr>
        <w:tc>
          <w:tcPr>
            <w:tcW w:w="2357" w:type="dxa"/>
            <w:tcBorders>
              <w:top w:val="single" w:sz="4" w:space="0" w:color="auto"/>
              <w:left w:val="single" w:sz="4" w:space="0" w:color="auto"/>
              <w:bottom w:val="single" w:sz="4" w:space="0" w:color="auto"/>
              <w:right w:val="single" w:sz="4" w:space="0" w:color="auto"/>
            </w:tcBorders>
            <w:hideMark/>
          </w:tcPr>
          <w:p w14:paraId="785F0677"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Bandwidth (3 dB)</w:t>
            </w:r>
          </w:p>
        </w:tc>
        <w:tc>
          <w:tcPr>
            <w:tcW w:w="1195" w:type="dxa"/>
            <w:tcBorders>
              <w:top w:val="single" w:sz="4" w:space="0" w:color="auto"/>
              <w:left w:val="single" w:sz="4" w:space="0" w:color="auto"/>
              <w:bottom w:val="single" w:sz="4" w:space="0" w:color="auto"/>
              <w:right w:val="single" w:sz="4" w:space="0" w:color="auto"/>
            </w:tcBorders>
            <w:hideMark/>
          </w:tcPr>
          <w:p w14:paraId="7088072D"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MHz</w:t>
            </w:r>
          </w:p>
        </w:tc>
        <w:tc>
          <w:tcPr>
            <w:tcW w:w="2839" w:type="dxa"/>
            <w:gridSpan w:val="2"/>
            <w:tcBorders>
              <w:top w:val="single" w:sz="4" w:space="0" w:color="auto"/>
              <w:left w:val="single" w:sz="4" w:space="0" w:color="auto"/>
              <w:bottom w:val="single" w:sz="4" w:space="0" w:color="auto"/>
              <w:right w:val="single" w:sz="4" w:space="0" w:color="auto"/>
            </w:tcBorders>
            <w:vAlign w:val="center"/>
          </w:tcPr>
          <w:p w14:paraId="2D88449B"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0.158 / 0.97 / 1.23 / 4.0</w:t>
            </w:r>
          </w:p>
        </w:tc>
        <w:tc>
          <w:tcPr>
            <w:tcW w:w="2689" w:type="dxa"/>
            <w:gridSpan w:val="2"/>
            <w:tcBorders>
              <w:top w:val="single" w:sz="4" w:space="0" w:color="auto"/>
              <w:left w:val="single" w:sz="4" w:space="0" w:color="auto"/>
              <w:bottom w:val="single" w:sz="4" w:space="0" w:color="auto"/>
              <w:right w:val="single" w:sz="4" w:space="0" w:color="auto"/>
            </w:tcBorders>
            <w:vAlign w:val="center"/>
          </w:tcPr>
          <w:p w14:paraId="5FBCC081"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0.158 / 0.97 / 1.23 / 4.0</w:t>
            </w:r>
          </w:p>
        </w:tc>
        <w:tc>
          <w:tcPr>
            <w:tcW w:w="2822" w:type="dxa"/>
            <w:gridSpan w:val="2"/>
            <w:tcBorders>
              <w:top w:val="single" w:sz="4" w:space="0" w:color="auto"/>
              <w:left w:val="single" w:sz="4" w:space="0" w:color="auto"/>
              <w:bottom w:val="single" w:sz="4" w:space="0" w:color="auto"/>
              <w:right w:val="single" w:sz="4" w:space="0" w:color="auto"/>
            </w:tcBorders>
            <w:vAlign w:val="center"/>
          </w:tcPr>
          <w:p w14:paraId="6731F8AA"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0.158 / 2.4 / 4.8 / 9.6</w:t>
            </w:r>
          </w:p>
        </w:tc>
        <w:tc>
          <w:tcPr>
            <w:tcW w:w="2694" w:type="dxa"/>
            <w:gridSpan w:val="2"/>
            <w:tcBorders>
              <w:top w:val="single" w:sz="4" w:space="0" w:color="auto"/>
              <w:left w:val="single" w:sz="4" w:space="0" w:color="auto"/>
              <w:bottom w:val="single" w:sz="4" w:space="0" w:color="auto"/>
              <w:right w:val="single" w:sz="4" w:space="0" w:color="auto"/>
            </w:tcBorders>
            <w:vAlign w:val="center"/>
          </w:tcPr>
          <w:p w14:paraId="031D8FDE"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0.158 / 2.4 / 4.8 / 9.6</w:t>
            </w:r>
          </w:p>
        </w:tc>
      </w:tr>
      <w:tr w:rsidR="00616D6E" w:rsidRPr="00D942DF" w14:paraId="15F7AB60" w14:textId="77777777" w:rsidTr="008B0EFF">
        <w:trPr>
          <w:jc w:val="center"/>
          <w:ins w:id="657" w:author="John Mettrop" w:date="2022-04-11T09:35:00Z"/>
        </w:trPr>
        <w:tc>
          <w:tcPr>
            <w:tcW w:w="2357" w:type="dxa"/>
            <w:tcBorders>
              <w:top w:val="single" w:sz="4" w:space="0" w:color="auto"/>
              <w:left w:val="single" w:sz="4" w:space="0" w:color="auto"/>
              <w:bottom w:val="single" w:sz="4" w:space="0" w:color="auto"/>
              <w:right w:val="single" w:sz="4" w:space="0" w:color="auto"/>
            </w:tcBorders>
          </w:tcPr>
          <w:p w14:paraId="41A53016" w14:textId="5D7E14C1" w:rsidR="00D942DF" w:rsidRPr="00372BCA"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ins w:id="658" w:author="John Mettrop" w:date="2022-04-11T09:35:00Z"/>
                <w:rFonts w:ascii="Times New Roman" w:eastAsia="Times New Roman" w:hAnsi="Times New Roman" w:cs="Times New Roman"/>
                <w:sz w:val="20"/>
                <w:szCs w:val="20"/>
                <w:highlight w:val="yellow"/>
                <w:lang w:val="en-GB" w:eastAsia="ja-JP"/>
                <w:rPrChange w:id="659" w:author="USA" w:date="2022-05-11T19:25:00Z">
                  <w:rPr>
                    <w:ins w:id="660" w:author="John Mettrop" w:date="2022-04-11T09:35:00Z"/>
                    <w:rFonts w:ascii="Times New Roman" w:eastAsia="Times New Roman" w:hAnsi="Times New Roman" w:cs="Times New Roman"/>
                    <w:sz w:val="20"/>
                    <w:szCs w:val="20"/>
                    <w:lang w:val="en-GB" w:eastAsia="ja-JP"/>
                  </w:rPr>
                </w:rPrChange>
              </w:rPr>
            </w:pPr>
            <w:ins w:id="661" w:author="John Mettrop" w:date="2022-04-11T09:35:00Z">
              <w:del w:id="662" w:author="USA" w:date="2022-05-11T19:25:00Z">
                <w:r w:rsidRPr="00372BCA" w:rsidDel="00372BCA">
                  <w:rPr>
                    <w:rFonts w:ascii="Times New Roman" w:eastAsia="Times New Roman" w:hAnsi="Times New Roman" w:cs="Times New Roman"/>
                    <w:sz w:val="20"/>
                    <w:szCs w:val="20"/>
                    <w:highlight w:val="yellow"/>
                    <w:lang w:val="en-GB" w:eastAsia="ja-JP"/>
                    <w:rPrChange w:id="663" w:author="USA" w:date="2022-05-11T19:25:00Z">
                      <w:rPr>
                        <w:rFonts w:ascii="Times New Roman" w:eastAsia="Times New Roman" w:hAnsi="Times New Roman" w:cs="Times New Roman"/>
                        <w:sz w:val="20"/>
                        <w:szCs w:val="20"/>
                        <w:lang w:val="en-GB" w:eastAsia="ja-JP"/>
                      </w:rPr>
                    </w:rPrChange>
                  </w:rPr>
                  <w:delText>[Number of channels operated simultaneously]</w:delText>
                </w:r>
              </w:del>
            </w:ins>
          </w:p>
        </w:tc>
        <w:tc>
          <w:tcPr>
            <w:tcW w:w="1195" w:type="dxa"/>
            <w:tcBorders>
              <w:top w:val="single" w:sz="4" w:space="0" w:color="auto"/>
              <w:left w:val="single" w:sz="4" w:space="0" w:color="auto"/>
              <w:bottom w:val="single" w:sz="4" w:space="0" w:color="auto"/>
              <w:right w:val="single" w:sz="4" w:space="0" w:color="auto"/>
            </w:tcBorders>
          </w:tcPr>
          <w:p w14:paraId="793296BA" w14:textId="77777777" w:rsidR="00D942DF" w:rsidRPr="00372BCA"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664" w:author="John Mettrop" w:date="2022-04-11T09:35:00Z"/>
                <w:rFonts w:ascii="Times New Roman" w:eastAsia="Times New Roman" w:hAnsi="Times New Roman" w:cs="Times New Roman"/>
                <w:sz w:val="20"/>
                <w:szCs w:val="20"/>
                <w:highlight w:val="yellow"/>
                <w:lang w:val="en-GB" w:eastAsia="ja-JP"/>
                <w:rPrChange w:id="665" w:author="USA" w:date="2022-05-11T19:25:00Z">
                  <w:rPr>
                    <w:ins w:id="666" w:author="John Mettrop" w:date="2022-04-11T09:35:00Z"/>
                    <w:rFonts w:ascii="Times New Roman" w:eastAsia="Times New Roman" w:hAnsi="Times New Roman" w:cs="Times New Roman"/>
                    <w:sz w:val="20"/>
                    <w:szCs w:val="20"/>
                    <w:lang w:val="en-GB" w:eastAsia="ja-JP"/>
                  </w:rPr>
                </w:rPrChange>
              </w:rPr>
            </w:pPr>
          </w:p>
        </w:tc>
        <w:tc>
          <w:tcPr>
            <w:tcW w:w="2839" w:type="dxa"/>
            <w:gridSpan w:val="2"/>
            <w:tcBorders>
              <w:top w:val="single" w:sz="4" w:space="0" w:color="auto"/>
              <w:left w:val="single" w:sz="4" w:space="0" w:color="auto"/>
              <w:bottom w:val="single" w:sz="4" w:space="0" w:color="auto"/>
              <w:right w:val="single" w:sz="4" w:space="0" w:color="auto"/>
            </w:tcBorders>
            <w:vAlign w:val="center"/>
          </w:tcPr>
          <w:p w14:paraId="24CD5C80" w14:textId="000BBDD4" w:rsidR="00D942DF" w:rsidRPr="00372BCA"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667" w:author="John Mettrop" w:date="2022-04-11T09:35:00Z"/>
                <w:rFonts w:ascii="Times New Roman" w:eastAsia="Times New Roman" w:hAnsi="Times New Roman" w:cs="Times New Roman"/>
                <w:sz w:val="20"/>
                <w:szCs w:val="20"/>
                <w:highlight w:val="yellow"/>
                <w:lang w:val="en-GB" w:eastAsia="ja-JP"/>
                <w:rPrChange w:id="668" w:author="USA" w:date="2022-05-11T19:25:00Z">
                  <w:rPr>
                    <w:ins w:id="669" w:author="John Mettrop" w:date="2022-04-11T09:35:00Z"/>
                    <w:rFonts w:ascii="Times New Roman" w:eastAsia="Times New Roman" w:hAnsi="Times New Roman" w:cs="Times New Roman"/>
                    <w:sz w:val="20"/>
                    <w:szCs w:val="20"/>
                    <w:lang w:val="en-GB" w:eastAsia="ja-JP"/>
                  </w:rPr>
                </w:rPrChange>
              </w:rPr>
            </w:pPr>
            <w:ins w:id="670" w:author="John Mettrop" w:date="2022-04-11T09:35:00Z">
              <w:del w:id="671" w:author="USA" w:date="2022-05-11T19:25:00Z">
                <w:r w:rsidRPr="00372BCA" w:rsidDel="00372BCA">
                  <w:rPr>
                    <w:rFonts w:ascii="Times New Roman" w:eastAsia="Times New Roman" w:hAnsi="Times New Roman" w:cs="Times New Roman"/>
                    <w:sz w:val="20"/>
                    <w:szCs w:val="20"/>
                    <w:highlight w:val="yellow"/>
                    <w:lang w:val="en-GB" w:eastAsia="ja-JP"/>
                    <w:rPrChange w:id="672" w:author="USA" w:date="2022-05-11T19:25:00Z">
                      <w:rPr>
                        <w:rFonts w:ascii="Times New Roman" w:eastAsia="Times New Roman" w:hAnsi="Times New Roman" w:cs="Times New Roman"/>
                        <w:sz w:val="20"/>
                        <w:szCs w:val="20"/>
                        <w:lang w:val="en-GB" w:eastAsia="ja-JP"/>
                      </w:rPr>
                    </w:rPrChange>
                  </w:rPr>
                  <w:delText>[1]</w:delText>
                </w:r>
              </w:del>
            </w:ins>
          </w:p>
        </w:tc>
        <w:tc>
          <w:tcPr>
            <w:tcW w:w="2689" w:type="dxa"/>
            <w:gridSpan w:val="2"/>
            <w:tcBorders>
              <w:top w:val="single" w:sz="4" w:space="0" w:color="auto"/>
              <w:left w:val="single" w:sz="4" w:space="0" w:color="auto"/>
              <w:bottom w:val="single" w:sz="4" w:space="0" w:color="auto"/>
              <w:right w:val="single" w:sz="4" w:space="0" w:color="auto"/>
            </w:tcBorders>
            <w:vAlign w:val="center"/>
          </w:tcPr>
          <w:p w14:paraId="756268F2" w14:textId="663E533A" w:rsidR="00D942DF" w:rsidRPr="00372BCA"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673" w:author="John Mettrop" w:date="2022-04-11T09:35:00Z"/>
                <w:rFonts w:ascii="Times New Roman" w:eastAsia="Times New Roman" w:hAnsi="Times New Roman" w:cs="Times New Roman"/>
                <w:sz w:val="20"/>
                <w:szCs w:val="20"/>
                <w:highlight w:val="yellow"/>
                <w:lang w:val="en-GB" w:eastAsia="ja-JP"/>
                <w:rPrChange w:id="674" w:author="USA" w:date="2022-05-11T19:25:00Z">
                  <w:rPr>
                    <w:ins w:id="675" w:author="John Mettrop" w:date="2022-04-11T09:35:00Z"/>
                    <w:rFonts w:ascii="Times New Roman" w:eastAsia="Times New Roman" w:hAnsi="Times New Roman" w:cs="Times New Roman"/>
                    <w:sz w:val="20"/>
                    <w:szCs w:val="20"/>
                    <w:lang w:val="en-GB" w:eastAsia="ja-JP"/>
                  </w:rPr>
                </w:rPrChange>
              </w:rPr>
            </w:pPr>
            <w:ins w:id="676" w:author="John Mettrop" w:date="2022-04-11T09:36:00Z">
              <w:del w:id="677" w:author="USA" w:date="2022-05-11T19:25:00Z">
                <w:r w:rsidRPr="00372BCA" w:rsidDel="00372BCA">
                  <w:rPr>
                    <w:rFonts w:ascii="Times New Roman" w:eastAsia="Times New Roman" w:hAnsi="Times New Roman" w:cs="Times New Roman"/>
                    <w:sz w:val="20"/>
                    <w:szCs w:val="20"/>
                    <w:highlight w:val="yellow"/>
                    <w:lang w:val="en-GB" w:eastAsia="ja-JP"/>
                    <w:rPrChange w:id="678" w:author="USA" w:date="2022-05-11T19:25:00Z">
                      <w:rPr>
                        <w:rFonts w:ascii="Times New Roman" w:eastAsia="Times New Roman" w:hAnsi="Times New Roman" w:cs="Times New Roman"/>
                        <w:sz w:val="20"/>
                        <w:szCs w:val="20"/>
                        <w:lang w:val="en-GB" w:eastAsia="ja-JP"/>
                      </w:rPr>
                    </w:rPrChange>
                  </w:rPr>
                  <w:delText>[1]</w:delText>
                </w:r>
              </w:del>
            </w:ins>
          </w:p>
        </w:tc>
        <w:tc>
          <w:tcPr>
            <w:tcW w:w="2822" w:type="dxa"/>
            <w:gridSpan w:val="2"/>
            <w:tcBorders>
              <w:top w:val="single" w:sz="4" w:space="0" w:color="auto"/>
              <w:left w:val="single" w:sz="4" w:space="0" w:color="auto"/>
              <w:bottom w:val="single" w:sz="4" w:space="0" w:color="auto"/>
              <w:right w:val="single" w:sz="4" w:space="0" w:color="auto"/>
            </w:tcBorders>
            <w:vAlign w:val="center"/>
          </w:tcPr>
          <w:p w14:paraId="5B6112EF" w14:textId="450EDCED" w:rsidR="00D942DF" w:rsidRPr="00372BCA"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679" w:author="John Mettrop" w:date="2022-04-11T09:35:00Z"/>
                <w:rFonts w:ascii="Times New Roman" w:eastAsia="Times New Roman" w:hAnsi="Times New Roman" w:cs="Times New Roman"/>
                <w:sz w:val="20"/>
                <w:szCs w:val="20"/>
                <w:highlight w:val="yellow"/>
                <w:lang w:val="en-GB" w:eastAsia="ja-JP"/>
                <w:rPrChange w:id="680" w:author="USA" w:date="2022-05-11T19:25:00Z">
                  <w:rPr>
                    <w:ins w:id="681" w:author="John Mettrop" w:date="2022-04-11T09:35:00Z"/>
                    <w:rFonts w:ascii="Times New Roman" w:eastAsia="Times New Roman" w:hAnsi="Times New Roman" w:cs="Times New Roman"/>
                    <w:sz w:val="20"/>
                    <w:szCs w:val="20"/>
                    <w:lang w:val="en-GB" w:eastAsia="ja-JP"/>
                  </w:rPr>
                </w:rPrChange>
              </w:rPr>
            </w:pPr>
            <w:ins w:id="682" w:author="John Mettrop" w:date="2022-04-11T09:36:00Z">
              <w:del w:id="683" w:author="USA" w:date="2022-05-11T19:25:00Z">
                <w:r w:rsidRPr="00372BCA" w:rsidDel="00372BCA">
                  <w:rPr>
                    <w:rFonts w:ascii="Times New Roman" w:eastAsia="Times New Roman" w:hAnsi="Times New Roman" w:cs="Times New Roman"/>
                    <w:sz w:val="20"/>
                    <w:szCs w:val="20"/>
                    <w:highlight w:val="yellow"/>
                    <w:lang w:val="en-GB" w:eastAsia="ja-JP"/>
                    <w:rPrChange w:id="684" w:author="USA" w:date="2022-05-11T19:25:00Z">
                      <w:rPr>
                        <w:rFonts w:ascii="Times New Roman" w:eastAsia="Times New Roman" w:hAnsi="Times New Roman" w:cs="Times New Roman"/>
                        <w:sz w:val="20"/>
                        <w:szCs w:val="20"/>
                        <w:lang w:val="en-GB" w:eastAsia="ja-JP"/>
                      </w:rPr>
                    </w:rPrChange>
                  </w:rPr>
                  <w:delText>[1]</w:delText>
                </w:r>
              </w:del>
            </w:ins>
          </w:p>
        </w:tc>
        <w:tc>
          <w:tcPr>
            <w:tcW w:w="2694" w:type="dxa"/>
            <w:gridSpan w:val="2"/>
            <w:tcBorders>
              <w:top w:val="single" w:sz="4" w:space="0" w:color="auto"/>
              <w:left w:val="single" w:sz="4" w:space="0" w:color="auto"/>
              <w:bottom w:val="single" w:sz="4" w:space="0" w:color="auto"/>
              <w:right w:val="single" w:sz="4" w:space="0" w:color="auto"/>
            </w:tcBorders>
            <w:vAlign w:val="center"/>
          </w:tcPr>
          <w:p w14:paraId="362040F4" w14:textId="4A193B90" w:rsidR="00D942DF" w:rsidRPr="00372BCA"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685" w:author="John Mettrop" w:date="2022-04-11T09:35:00Z"/>
                <w:rFonts w:ascii="Times New Roman" w:eastAsia="Times New Roman" w:hAnsi="Times New Roman" w:cs="Times New Roman"/>
                <w:sz w:val="20"/>
                <w:szCs w:val="20"/>
                <w:highlight w:val="yellow"/>
                <w:lang w:val="en-GB" w:eastAsia="ja-JP"/>
                <w:rPrChange w:id="686" w:author="USA" w:date="2022-05-11T19:25:00Z">
                  <w:rPr>
                    <w:ins w:id="687" w:author="John Mettrop" w:date="2022-04-11T09:35:00Z"/>
                    <w:rFonts w:ascii="Times New Roman" w:eastAsia="Times New Roman" w:hAnsi="Times New Roman" w:cs="Times New Roman"/>
                    <w:sz w:val="20"/>
                    <w:szCs w:val="20"/>
                    <w:lang w:val="en-GB" w:eastAsia="ja-JP"/>
                  </w:rPr>
                </w:rPrChange>
              </w:rPr>
            </w:pPr>
            <w:ins w:id="688" w:author="John Mettrop" w:date="2022-04-11T09:36:00Z">
              <w:del w:id="689" w:author="USA" w:date="2022-05-11T19:25:00Z">
                <w:r w:rsidRPr="00372BCA" w:rsidDel="00372BCA">
                  <w:rPr>
                    <w:rFonts w:ascii="Times New Roman" w:eastAsia="Times New Roman" w:hAnsi="Times New Roman" w:cs="Times New Roman"/>
                    <w:sz w:val="20"/>
                    <w:szCs w:val="20"/>
                    <w:highlight w:val="yellow"/>
                    <w:lang w:val="en-GB" w:eastAsia="ja-JP"/>
                    <w:rPrChange w:id="690" w:author="USA" w:date="2022-05-11T19:25:00Z">
                      <w:rPr>
                        <w:rFonts w:ascii="Times New Roman" w:eastAsia="Times New Roman" w:hAnsi="Times New Roman" w:cs="Times New Roman"/>
                        <w:sz w:val="20"/>
                        <w:szCs w:val="20"/>
                        <w:lang w:val="en-GB" w:eastAsia="ja-JP"/>
                      </w:rPr>
                    </w:rPrChange>
                  </w:rPr>
                  <w:delText>[1]</w:delText>
                </w:r>
              </w:del>
            </w:ins>
          </w:p>
        </w:tc>
      </w:tr>
      <w:tr w:rsidR="00D942DF" w:rsidRPr="00D942DF" w14:paraId="0AF4742D" w14:textId="77777777" w:rsidTr="00D942DF">
        <w:trPr>
          <w:jc w:val="center"/>
        </w:trPr>
        <w:tc>
          <w:tcPr>
            <w:tcW w:w="14596" w:type="dxa"/>
            <w:gridSpan w:val="10"/>
            <w:tcBorders>
              <w:top w:val="single" w:sz="4" w:space="0" w:color="auto"/>
              <w:left w:val="single" w:sz="4" w:space="0" w:color="auto"/>
              <w:bottom w:val="single" w:sz="4" w:space="0" w:color="auto"/>
              <w:right w:val="single" w:sz="4" w:space="0" w:color="auto"/>
            </w:tcBorders>
            <w:shd w:val="clear" w:color="auto" w:fill="D9D9D9"/>
            <w:hideMark/>
          </w:tcPr>
          <w:p w14:paraId="5DF13E6B"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vertAlign w:val="superscript"/>
                <w:lang w:val="en-GB" w:eastAsia="ja-JP"/>
                <w:rPrChange w:id="691" w:author="John Mettrop" w:date="2022-04-11T08:05:00Z">
                  <w:rPr>
                    <w:lang w:eastAsia="ja-JP"/>
                  </w:rPr>
                </w:rPrChange>
              </w:rPr>
            </w:pPr>
            <w:proofErr w:type="gramStart"/>
            <w:r w:rsidRPr="00D942DF">
              <w:rPr>
                <w:rFonts w:ascii="Times New Roman" w:eastAsia="Times New Roman" w:hAnsi="Times New Roman" w:cs="Times New Roman"/>
                <w:sz w:val="20"/>
                <w:szCs w:val="20"/>
                <w:lang w:val="en-GB" w:eastAsia="ja-JP"/>
              </w:rPr>
              <w:t>Receiver</w:t>
            </w:r>
            <w:ins w:id="692" w:author="John Mettrop" w:date="2022-04-11T08:05:00Z">
              <w:r w:rsidRPr="00D942DF">
                <w:rPr>
                  <w:rFonts w:ascii="Times New Roman" w:eastAsia="Times New Roman" w:hAnsi="Times New Roman" w:cs="Times New Roman"/>
                  <w:sz w:val="20"/>
                  <w:szCs w:val="20"/>
                  <w:vertAlign w:val="superscript"/>
                  <w:lang w:val="en-GB" w:eastAsia="ja-JP"/>
                </w:rPr>
                <w:t>(</w:t>
              </w:r>
              <w:proofErr w:type="gramEnd"/>
              <w:r w:rsidRPr="00D942DF">
                <w:rPr>
                  <w:rFonts w:ascii="Times New Roman" w:eastAsia="Times New Roman" w:hAnsi="Times New Roman" w:cs="Times New Roman"/>
                  <w:sz w:val="20"/>
                  <w:szCs w:val="20"/>
                  <w:vertAlign w:val="superscript"/>
                  <w:lang w:val="en-GB" w:eastAsia="ja-JP"/>
                </w:rPr>
                <w:t>4)</w:t>
              </w:r>
            </w:ins>
          </w:p>
        </w:tc>
      </w:tr>
      <w:tr w:rsidR="00D942DF" w:rsidRPr="00D942DF" w14:paraId="0CF797C7" w14:textId="77777777" w:rsidTr="008B0EFF">
        <w:trPr>
          <w:jc w:val="center"/>
        </w:trPr>
        <w:tc>
          <w:tcPr>
            <w:tcW w:w="2357" w:type="dxa"/>
            <w:tcBorders>
              <w:top w:val="single" w:sz="4" w:space="0" w:color="auto"/>
              <w:left w:val="single" w:sz="4" w:space="0" w:color="auto"/>
              <w:bottom w:val="single" w:sz="4" w:space="0" w:color="auto"/>
              <w:right w:val="single" w:sz="4" w:space="0" w:color="auto"/>
            </w:tcBorders>
            <w:hideMark/>
          </w:tcPr>
          <w:p w14:paraId="5F19AC00"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Tuning range</w:t>
            </w:r>
          </w:p>
        </w:tc>
        <w:tc>
          <w:tcPr>
            <w:tcW w:w="1195" w:type="dxa"/>
            <w:tcBorders>
              <w:top w:val="single" w:sz="4" w:space="0" w:color="auto"/>
              <w:left w:val="single" w:sz="4" w:space="0" w:color="auto"/>
              <w:bottom w:val="single" w:sz="4" w:space="0" w:color="auto"/>
              <w:right w:val="single" w:sz="4" w:space="0" w:color="auto"/>
            </w:tcBorders>
            <w:hideMark/>
          </w:tcPr>
          <w:p w14:paraId="76E86B0A"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MHz</w:t>
            </w:r>
          </w:p>
        </w:tc>
        <w:tc>
          <w:tcPr>
            <w:tcW w:w="2839" w:type="dxa"/>
            <w:gridSpan w:val="2"/>
            <w:tcBorders>
              <w:top w:val="single" w:sz="4" w:space="0" w:color="auto"/>
              <w:left w:val="single" w:sz="4" w:space="0" w:color="auto"/>
              <w:bottom w:val="single" w:sz="4" w:space="0" w:color="auto"/>
              <w:right w:val="single" w:sz="4" w:space="0" w:color="auto"/>
            </w:tcBorders>
            <w:vAlign w:val="center"/>
            <w:hideMark/>
          </w:tcPr>
          <w:p w14:paraId="4D5F662D"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4 400-4 940</w:t>
            </w:r>
            <w:r w:rsidRPr="00D942DF">
              <w:rPr>
                <w:rFonts w:ascii="Times New Roman" w:eastAsia="Times New Roman" w:hAnsi="Times New Roman" w:cs="Times New Roman"/>
                <w:sz w:val="20"/>
                <w:szCs w:val="20"/>
                <w:vertAlign w:val="superscript"/>
                <w:lang w:val="en-GB" w:eastAsia="ja-JP"/>
              </w:rPr>
              <w:t>(1)</w:t>
            </w:r>
          </w:p>
        </w:tc>
        <w:tc>
          <w:tcPr>
            <w:tcW w:w="2689" w:type="dxa"/>
            <w:gridSpan w:val="2"/>
            <w:tcBorders>
              <w:top w:val="single" w:sz="4" w:space="0" w:color="auto"/>
              <w:left w:val="single" w:sz="4" w:space="0" w:color="auto"/>
              <w:bottom w:val="single" w:sz="4" w:space="0" w:color="auto"/>
              <w:right w:val="single" w:sz="4" w:space="0" w:color="auto"/>
            </w:tcBorders>
            <w:vAlign w:val="center"/>
            <w:hideMark/>
          </w:tcPr>
          <w:p w14:paraId="5FDFBCD0"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4 400-4 940</w:t>
            </w:r>
            <w:r w:rsidRPr="00D942DF">
              <w:rPr>
                <w:rFonts w:ascii="Times New Roman" w:eastAsia="Times New Roman" w:hAnsi="Times New Roman" w:cs="Times New Roman"/>
                <w:sz w:val="20"/>
                <w:szCs w:val="20"/>
                <w:vertAlign w:val="superscript"/>
                <w:lang w:val="en-GB" w:eastAsia="ja-JP"/>
              </w:rPr>
              <w:t>(1)</w:t>
            </w:r>
          </w:p>
        </w:tc>
        <w:tc>
          <w:tcPr>
            <w:tcW w:w="2822" w:type="dxa"/>
            <w:gridSpan w:val="2"/>
            <w:tcBorders>
              <w:top w:val="single" w:sz="4" w:space="0" w:color="auto"/>
              <w:left w:val="single" w:sz="4" w:space="0" w:color="auto"/>
              <w:bottom w:val="single" w:sz="4" w:space="0" w:color="auto"/>
              <w:right w:val="single" w:sz="4" w:space="0" w:color="auto"/>
            </w:tcBorders>
            <w:vAlign w:val="center"/>
            <w:hideMark/>
          </w:tcPr>
          <w:p w14:paraId="255B6A0E"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4 400-4 940</w:t>
            </w:r>
            <w:r w:rsidRPr="00D942DF">
              <w:rPr>
                <w:rFonts w:ascii="Times New Roman" w:eastAsia="Times New Roman" w:hAnsi="Times New Roman" w:cs="Times New Roman"/>
                <w:sz w:val="20"/>
                <w:szCs w:val="20"/>
                <w:vertAlign w:val="superscript"/>
                <w:lang w:val="en-GB" w:eastAsia="ja-JP"/>
              </w:rPr>
              <w:t>(1)</w:t>
            </w:r>
          </w:p>
        </w:tc>
        <w:tc>
          <w:tcPr>
            <w:tcW w:w="2694" w:type="dxa"/>
            <w:gridSpan w:val="2"/>
            <w:tcBorders>
              <w:top w:val="single" w:sz="4" w:space="0" w:color="auto"/>
              <w:left w:val="single" w:sz="4" w:space="0" w:color="auto"/>
              <w:bottom w:val="single" w:sz="4" w:space="0" w:color="auto"/>
              <w:right w:val="single" w:sz="4" w:space="0" w:color="auto"/>
            </w:tcBorders>
            <w:vAlign w:val="center"/>
            <w:hideMark/>
          </w:tcPr>
          <w:p w14:paraId="3F00638B"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4 400-4 940</w:t>
            </w:r>
            <w:r w:rsidRPr="00D942DF">
              <w:rPr>
                <w:rFonts w:ascii="Times New Roman" w:eastAsia="Times New Roman" w:hAnsi="Times New Roman" w:cs="Times New Roman"/>
                <w:sz w:val="20"/>
                <w:szCs w:val="20"/>
                <w:vertAlign w:val="superscript"/>
                <w:lang w:val="en-GB" w:eastAsia="ja-JP"/>
              </w:rPr>
              <w:t>(1)</w:t>
            </w:r>
          </w:p>
        </w:tc>
      </w:tr>
      <w:tr w:rsidR="00D942DF" w:rsidRPr="00D942DF" w14:paraId="35310461" w14:textId="77777777" w:rsidTr="008B0EFF">
        <w:trPr>
          <w:jc w:val="center"/>
        </w:trPr>
        <w:tc>
          <w:tcPr>
            <w:tcW w:w="2357" w:type="dxa"/>
            <w:tcBorders>
              <w:top w:val="single" w:sz="4" w:space="0" w:color="auto"/>
              <w:left w:val="single" w:sz="4" w:space="0" w:color="auto"/>
              <w:bottom w:val="single" w:sz="4" w:space="0" w:color="auto"/>
              <w:right w:val="single" w:sz="4" w:space="0" w:color="auto"/>
            </w:tcBorders>
          </w:tcPr>
          <w:p w14:paraId="11865D53"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Selectivity (3 dB)</w:t>
            </w:r>
          </w:p>
        </w:tc>
        <w:tc>
          <w:tcPr>
            <w:tcW w:w="1195" w:type="dxa"/>
            <w:tcBorders>
              <w:top w:val="single" w:sz="4" w:space="0" w:color="auto"/>
              <w:left w:val="single" w:sz="4" w:space="0" w:color="auto"/>
              <w:bottom w:val="single" w:sz="4" w:space="0" w:color="auto"/>
              <w:right w:val="single" w:sz="4" w:space="0" w:color="auto"/>
            </w:tcBorders>
          </w:tcPr>
          <w:p w14:paraId="6AB6FD2F"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MHz</w:t>
            </w:r>
          </w:p>
        </w:tc>
        <w:tc>
          <w:tcPr>
            <w:tcW w:w="2839" w:type="dxa"/>
            <w:gridSpan w:val="2"/>
            <w:tcBorders>
              <w:top w:val="single" w:sz="4" w:space="0" w:color="auto"/>
              <w:left w:val="single" w:sz="4" w:space="0" w:color="auto"/>
              <w:bottom w:val="single" w:sz="4" w:space="0" w:color="auto"/>
              <w:right w:val="single" w:sz="4" w:space="0" w:color="auto"/>
            </w:tcBorders>
            <w:vAlign w:val="center"/>
          </w:tcPr>
          <w:p w14:paraId="091BF195"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0.2 / 1 / 1.5 / 4.5</w:t>
            </w:r>
          </w:p>
        </w:tc>
        <w:tc>
          <w:tcPr>
            <w:tcW w:w="2689" w:type="dxa"/>
            <w:gridSpan w:val="2"/>
            <w:tcBorders>
              <w:top w:val="single" w:sz="4" w:space="0" w:color="auto"/>
              <w:left w:val="single" w:sz="4" w:space="0" w:color="auto"/>
              <w:bottom w:val="single" w:sz="4" w:space="0" w:color="auto"/>
              <w:right w:val="single" w:sz="4" w:space="0" w:color="auto"/>
            </w:tcBorders>
            <w:vAlign w:val="center"/>
          </w:tcPr>
          <w:p w14:paraId="100F9E20"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0.2 / 1 / 1.5 / 4.5</w:t>
            </w:r>
          </w:p>
        </w:tc>
        <w:tc>
          <w:tcPr>
            <w:tcW w:w="2822" w:type="dxa"/>
            <w:gridSpan w:val="2"/>
            <w:tcBorders>
              <w:top w:val="single" w:sz="4" w:space="0" w:color="auto"/>
              <w:left w:val="single" w:sz="4" w:space="0" w:color="auto"/>
              <w:bottom w:val="single" w:sz="4" w:space="0" w:color="auto"/>
              <w:right w:val="single" w:sz="4" w:space="0" w:color="auto"/>
            </w:tcBorders>
            <w:vAlign w:val="center"/>
          </w:tcPr>
          <w:p w14:paraId="4231DF8E"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0.2 / 2.6 / 5.0 / 10</w:t>
            </w:r>
          </w:p>
        </w:tc>
        <w:tc>
          <w:tcPr>
            <w:tcW w:w="2694" w:type="dxa"/>
            <w:gridSpan w:val="2"/>
            <w:tcBorders>
              <w:top w:val="single" w:sz="4" w:space="0" w:color="auto"/>
              <w:left w:val="single" w:sz="4" w:space="0" w:color="auto"/>
              <w:bottom w:val="single" w:sz="4" w:space="0" w:color="auto"/>
              <w:right w:val="single" w:sz="4" w:space="0" w:color="auto"/>
            </w:tcBorders>
            <w:vAlign w:val="center"/>
          </w:tcPr>
          <w:p w14:paraId="0E5A31B1"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0.2 / 2.6 / 5.0 / 10</w:t>
            </w:r>
          </w:p>
        </w:tc>
      </w:tr>
      <w:tr w:rsidR="00D942DF" w:rsidRPr="00D942DF" w14:paraId="38978731" w14:textId="77777777" w:rsidTr="008B0EFF">
        <w:trPr>
          <w:jc w:val="center"/>
        </w:trPr>
        <w:tc>
          <w:tcPr>
            <w:tcW w:w="2357" w:type="dxa"/>
            <w:tcBorders>
              <w:top w:val="single" w:sz="4" w:space="0" w:color="auto"/>
              <w:left w:val="single" w:sz="4" w:space="0" w:color="auto"/>
              <w:bottom w:val="single" w:sz="4" w:space="0" w:color="auto"/>
              <w:right w:val="single" w:sz="4" w:space="0" w:color="auto"/>
            </w:tcBorders>
            <w:hideMark/>
          </w:tcPr>
          <w:p w14:paraId="3481D61B"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Noise figure</w:t>
            </w:r>
          </w:p>
        </w:tc>
        <w:tc>
          <w:tcPr>
            <w:tcW w:w="1195" w:type="dxa"/>
            <w:tcBorders>
              <w:top w:val="single" w:sz="4" w:space="0" w:color="auto"/>
              <w:left w:val="single" w:sz="4" w:space="0" w:color="auto"/>
              <w:bottom w:val="single" w:sz="4" w:space="0" w:color="auto"/>
              <w:right w:val="single" w:sz="4" w:space="0" w:color="auto"/>
            </w:tcBorders>
            <w:hideMark/>
          </w:tcPr>
          <w:p w14:paraId="73FF8D9E"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dB</w:t>
            </w:r>
          </w:p>
        </w:tc>
        <w:tc>
          <w:tcPr>
            <w:tcW w:w="2839" w:type="dxa"/>
            <w:gridSpan w:val="2"/>
            <w:tcBorders>
              <w:top w:val="single" w:sz="4" w:space="0" w:color="auto"/>
              <w:left w:val="single" w:sz="4" w:space="0" w:color="auto"/>
              <w:bottom w:val="single" w:sz="4" w:space="0" w:color="auto"/>
              <w:right w:val="single" w:sz="4" w:space="0" w:color="auto"/>
            </w:tcBorders>
            <w:vAlign w:val="center"/>
          </w:tcPr>
          <w:p w14:paraId="2DE8CF00"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2.5</w:t>
            </w:r>
          </w:p>
        </w:tc>
        <w:tc>
          <w:tcPr>
            <w:tcW w:w="2689" w:type="dxa"/>
            <w:gridSpan w:val="2"/>
            <w:tcBorders>
              <w:top w:val="single" w:sz="4" w:space="0" w:color="auto"/>
              <w:left w:val="single" w:sz="4" w:space="0" w:color="auto"/>
              <w:bottom w:val="single" w:sz="4" w:space="0" w:color="auto"/>
              <w:right w:val="single" w:sz="4" w:space="0" w:color="auto"/>
            </w:tcBorders>
            <w:vAlign w:val="center"/>
          </w:tcPr>
          <w:p w14:paraId="5759FC5B"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2.5</w:t>
            </w:r>
            <w:ins w:id="693" w:author="John Mettrop" w:date="2022-04-11T09:36:00Z">
              <w:r w:rsidRPr="00D942DF">
                <w:rPr>
                  <w:rFonts w:ascii="Times New Roman" w:eastAsia="Times New Roman" w:hAnsi="Times New Roman" w:cs="Times New Roman"/>
                  <w:sz w:val="20"/>
                  <w:szCs w:val="20"/>
                  <w:lang w:val="en-GB" w:eastAsia="ja-JP"/>
                </w:rPr>
                <w:t xml:space="preserve"> (ground)/ 6 (shipborne)</w:t>
              </w:r>
            </w:ins>
          </w:p>
        </w:tc>
        <w:tc>
          <w:tcPr>
            <w:tcW w:w="2822" w:type="dxa"/>
            <w:gridSpan w:val="2"/>
            <w:tcBorders>
              <w:top w:val="single" w:sz="4" w:space="0" w:color="auto"/>
              <w:left w:val="single" w:sz="4" w:space="0" w:color="auto"/>
              <w:bottom w:val="single" w:sz="4" w:space="0" w:color="auto"/>
              <w:right w:val="single" w:sz="4" w:space="0" w:color="auto"/>
            </w:tcBorders>
            <w:vAlign w:val="center"/>
          </w:tcPr>
          <w:p w14:paraId="3233023B"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2.5</w:t>
            </w:r>
          </w:p>
        </w:tc>
        <w:tc>
          <w:tcPr>
            <w:tcW w:w="2694" w:type="dxa"/>
            <w:gridSpan w:val="2"/>
            <w:tcBorders>
              <w:top w:val="single" w:sz="4" w:space="0" w:color="auto"/>
              <w:left w:val="single" w:sz="4" w:space="0" w:color="auto"/>
              <w:bottom w:val="single" w:sz="4" w:space="0" w:color="auto"/>
              <w:right w:val="single" w:sz="4" w:space="0" w:color="auto"/>
            </w:tcBorders>
            <w:vAlign w:val="center"/>
          </w:tcPr>
          <w:p w14:paraId="69E95CBC"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3</w:t>
            </w:r>
          </w:p>
        </w:tc>
      </w:tr>
      <w:tr w:rsidR="00D942DF" w:rsidRPr="00D942DF" w14:paraId="4E9676DF" w14:textId="77777777" w:rsidTr="008B0EFF">
        <w:trPr>
          <w:jc w:val="center"/>
        </w:trPr>
        <w:tc>
          <w:tcPr>
            <w:tcW w:w="2357" w:type="dxa"/>
            <w:tcBorders>
              <w:top w:val="single" w:sz="4" w:space="0" w:color="auto"/>
              <w:left w:val="single" w:sz="4" w:space="0" w:color="auto"/>
              <w:bottom w:val="single" w:sz="4" w:space="0" w:color="auto"/>
              <w:right w:val="single" w:sz="4" w:space="0" w:color="auto"/>
            </w:tcBorders>
            <w:hideMark/>
          </w:tcPr>
          <w:p w14:paraId="282A360C"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Thermal noise level</w:t>
            </w:r>
          </w:p>
        </w:tc>
        <w:tc>
          <w:tcPr>
            <w:tcW w:w="1195" w:type="dxa"/>
            <w:tcBorders>
              <w:top w:val="single" w:sz="4" w:space="0" w:color="auto"/>
              <w:left w:val="single" w:sz="4" w:space="0" w:color="auto"/>
              <w:bottom w:val="single" w:sz="4" w:space="0" w:color="auto"/>
              <w:right w:val="single" w:sz="4" w:space="0" w:color="auto"/>
            </w:tcBorders>
            <w:hideMark/>
          </w:tcPr>
          <w:p w14:paraId="76683CA1"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dBm</w:t>
            </w:r>
          </w:p>
        </w:tc>
        <w:tc>
          <w:tcPr>
            <w:tcW w:w="2839" w:type="dxa"/>
            <w:gridSpan w:val="2"/>
            <w:tcBorders>
              <w:top w:val="single" w:sz="4" w:space="0" w:color="auto"/>
              <w:left w:val="single" w:sz="4" w:space="0" w:color="auto"/>
              <w:bottom w:val="single" w:sz="4" w:space="0" w:color="auto"/>
              <w:right w:val="single" w:sz="4" w:space="0" w:color="auto"/>
            </w:tcBorders>
            <w:vAlign w:val="center"/>
          </w:tcPr>
          <w:p w14:paraId="17EAD744"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sym w:font="Symbol" w:char="F02D"/>
            </w:r>
            <w:r w:rsidRPr="00D942DF">
              <w:rPr>
                <w:rFonts w:ascii="Times New Roman" w:eastAsia="Times New Roman" w:hAnsi="Times New Roman" w:cs="Times New Roman"/>
                <w:sz w:val="20"/>
                <w:szCs w:val="20"/>
                <w:lang w:val="en-GB" w:eastAsia="ja-JP"/>
              </w:rPr>
              <w:t xml:space="preserve">118.5 to </w:t>
            </w:r>
            <w:r w:rsidRPr="00D942DF">
              <w:rPr>
                <w:rFonts w:ascii="Times New Roman" w:eastAsia="Times New Roman" w:hAnsi="Times New Roman" w:cs="Times New Roman"/>
                <w:sz w:val="20"/>
                <w:szCs w:val="20"/>
                <w:lang w:val="en-GB" w:eastAsia="ja-JP"/>
              </w:rPr>
              <w:sym w:font="Symbol" w:char="F02D"/>
            </w:r>
            <w:r w:rsidRPr="00D942DF">
              <w:rPr>
                <w:rFonts w:ascii="Times New Roman" w:eastAsia="Times New Roman" w:hAnsi="Times New Roman" w:cs="Times New Roman"/>
                <w:sz w:val="20"/>
                <w:szCs w:val="20"/>
                <w:lang w:val="en-GB" w:eastAsia="ja-JP"/>
              </w:rPr>
              <w:t>105.0</w:t>
            </w:r>
          </w:p>
        </w:tc>
        <w:tc>
          <w:tcPr>
            <w:tcW w:w="2689" w:type="dxa"/>
            <w:gridSpan w:val="2"/>
            <w:tcBorders>
              <w:top w:val="single" w:sz="4" w:space="0" w:color="auto"/>
              <w:left w:val="single" w:sz="4" w:space="0" w:color="auto"/>
              <w:bottom w:val="single" w:sz="4" w:space="0" w:color="auto"/>
              <w:right w:val="single" w:sz="4" w:space="0" w:color="auto"/>
            </w:tcBorders>
            <w:vAlign w:val="center"/>
          </w:tcPr>
          <w:p w14:paraId="2750F909"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sym w:font="Symbol" w:char="F02D"/>
            </w:r>
            <w:r w:rsidRPr="00D942DF">
              <w:rPr>
                <w:rFonts w:ascii="Times New Roman" w:eastAsia="Times New Roman" w:hAnsi="Times New Roman" w:cs="Times New Roman"/>
                <w:sz w:val="20"/>
                <w:szCs w:val="20"/>
                <w:lang w:val="en-GB" w:eastAsia="ja-JP"/>
              </w:rPr>
              <w:t xml:space="preserve">118.5 to </w:t>
            </w:r>
            <w:r w:rsidRPr="00D942DF">
              <w:rPr>
                <w:rFonts w:ascii="Times New Roman" w:eastAsia="Times New Roman" w:hAnsi="Times New Roman" w:cs="Times New Roman"/>
                <w:sz w:val="20"/>
                <w:szCs w:val="20"/>
                <w:lang w:val="en-GB" w:eastAsia="ja-JP"/>
              </w:rPr>
              <w:sym w:font="Symbol" w:char="F02D"/>
            </w:r>
            <w:r w:rsidRPr="00D942DF">
              <w:rPr>
                <w:rFonts w:ascii="Times New Roman" w:eastAsia="Times New Roman" w:hAnsi="Times New Roman" w:cs="Times New Roman"/>
                <w:sz w:val="20"/>
                <w:szCs w:val="20"/>
                <w:lang w:val="en-GB" w:eastAsia="ja-JP"/>
              </w:rPr>
              <w:t>105.0</w:t>
            </w:r>
          </w:p>
        </w:tc>
        <w:tc>
          <w:tcPr>
            <w:tcW w:w="2822" w:type="dxa"/>
            <w:gridSpan w:val="2"/>
            <w:tcBorders>
              <w:top w:val="single" w:sz="4" w:space="0" w:color="auto"/>
              <w:left w:val="single" w:sz="4" w:space="0" w:color="auto"/>
              <w:bottom w:val="single" w:sz="4" w:space="0" w:color="auto"/>
              <w:right w:val="single" w:sz="4" w:space="0" w:color="auto"/>
            </w:tcBorders>
            <w:vAlign w:val="center"/>
          </w:tcPr>
          <w:p w14:paraId="686EA3FC"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sym w:font="Symbol" w:char="F02D"/>
            </w:r>
            <w:r w:rsidRPr="00D942DF">
              <w:rPr>
                <w:rFonts w:ascii="Times New Roman" w:eastAsia="Times New Roman" w:hAnsi="Times New Roman" w:cs="Times New Roman"/>
                <w:sz w:val="20"/>
                <w:szCs w:val="20"/>
                <w:lang w:val="en-GB" w:eastAsia="ja-JP"/>
              </w:rPr>
              <w:t xml:space="preserve">118.5 to </w:t>
            </w:r>
            <w:r w:rsidRPr="00D942DF">
              <w:rPr>
                <w:rFonts w:ascii="Times New Roman" w:eastAsia="Times New Roman" w:hAnsi="Times New Roman" w:cs="Times New Roman"/>
                <w:sz w:val="20"/>
                <w:szCs w:val="20"/>
                <w:lang w:val="en-GB" w:eastAsia="ja-JP"/>
              </w:rPr>
              <w:sym w:font="Symbol" w:char="F02D"/>
            </w:r>
            <w:r w:rsidRPr="00D942DF">
              <w:rPr>
                <w:rFonts w:ascii="Times New Roman" w:eastAsia="Times New Roman" w:hAnsi="Times New Roman" w:cs="Times New Roman"/>
                <w:sz w:val="20"/>
                <w:szCs w:val="20"/>
                <w:lang w:val="en-GB" w:eastAsia="ja-JP"/>
              </w:rPr>
              <w:t>101.5</w:t>
            </w:r>
          </w:p>
        </w:tc>
        <w:tc>
          <w:tcPr>
            <w:tcW w:w="2694" w:type="dxa"/>
            <w:gridSpan w:val="2"/>
            <w:tcBorders>
              <w:top w:val="single" w:sz="4" w:space="0" w:color="auto"/>
              <w:left w:val="single" w:sz="4" w:space="0" w:color="auto"/>
              <w:bottom w:val="single" w:sz="4" w:space="0" w:color="auto"/>
              <w:right w:val="single" w:sz="4" w:space="0" w:color="auto"/>
            </w:tcBorders>
            <w:vAlign w:val="center"/>
          </w:tcPr>
          <w:p w14:paraId="7795F2F4"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sym w:font="Symbol" w:char="F02D"/>
            </w:r>
            <w:r w:rsidRPr="00D942DF">
              <w:rPr>
                <w:rFonts w:ascii="Times New Roman" w:eastAsia="Times New Roman" w:hAnsi="Times New Roman" w:cs="Times New Roman"/>
                <w:sz w:val="20"/>
                <w:szCs w:val="20"/>
                <w:lang w:val="en-GB" w:eastAsia="ja-JP"/>
              </w:rPr>
              <w:t xml:space="preserve">118 to </w:t>
            </w:r>
            <w:r w:rsidRPr="00D942DF">
              <w:rPr>
                <w:rFonts w:ascii="Times New Roman" w:eastAsia="Times New Roman" w:hAnsi="Times New Roman" w:cs="Times New Roman"/>
                <w:sz w:val="20"/>
                <w:szCs w:val="20"/>
                <w:lang w:val="en-GB" w:eastAsia="ja-JP"/>
              </w:rPr>
              <w:sym w:font="Symbol" w:char="F02D"/>
            </w:r>
            <w:r w:rsidRPr="00D942DF">
              <w:rPr>
                <w:rFonts w:ascii="Times New Roman" w:eastAsia="Times New Roman" w:hAnsi="Times New Roman" w:cs="Times New Roman"/>
                <w:sz w:val="20"/>
                <w:szCs w:val="20"/>
                <w:lang w:val="en-GB" w:eastAsia="ja-JP"/>
              </w:rPr>
              <w:t>101</w:t>
            </w:r>
          </w:p>
        </w:tc>
      </w:tr>
      <w:tr w:rsidR="00D942DF" w:rsidRPr="00D942DF" w14:paraId="2D464C01" w14:textId="77777777" w:rsidTr="00D942DF">
        <w:trPr>
          <w:jc w:val="center"/>
        </w:trPr>
        <w:tc>
          <w:tcPr>
            <w:tcW w:w="14596" w:type="dxa"/>
            <w:gridSpan w:val="10"/>
            <w:tcBorders>
              <w:top w:val="single" w:sz="4" w:space="0" w:color="auto"/>
              <w:left w:val="single" w:sz="4" w:space="0" w:color="auto"/>
              <w:bottom w:val="single" w:sz="4" w:space="0" w:color="auto"/>
              <w:right w:val="single" w:sz="4" w:space="0" w:color="auto"/>
            </w:tcBorders>
            <w:shd w:val="clear" w:color="auto" w:fill="D9D9D9"/>
            <w:hideMark/>
          </w:tcPr>
          <w:p w14:paraId="7D5B2924"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vertAlign w:val="superscript"/>
                <w:lang w:val="en-GB" w:eastAsia="ja-JP"/>
                <w:rPrChange w:id="694" w:author="John Mettrop" w:date="2022-04-11T09:33:00Z">
                  <w:rPr>
                    <w:lang w:eastAsia="ja-JP"/>
                  </w:rPr>
                </w:rPrChange>
              </w:rPr>
            </w:pPr>
            <w:r w:rsidRPr="00D942DF">
              <w:rPr>
                <w:rFonts w:ascii="Times New Roman" w:eastAsia="Times New Roman" w:hAnsi="Times New Roman" w:cs="Times New Roman"/>
                <w:sz w:val="20"/>
                <w:szCs w:val="20"/>
                <w:lang w:val="en-GB" w:eastAsia="ja-JP"/>
              </w:rPr>
              <w:t>Antenna</w:t>
            </w:r>
            <w:ins w:id="695" w:author="John Mettrop" w:date="2022-04-11T09:33:00Z">
              <w:r w:rsidRPr="00D942DF">
                <w:rPr>
                  <w:rFonts w:ascii="Times New Roman" w:eastAsia="Times New Roman" w:hAnsi="Times New Roman" w:cs="Times New Roman"/>
                  <w:sz w:val="20"/>
                  <w:szCs w:val="20"/>
                  <w:vertAlign w:val="superscript"/>
                  <w:lang w:val="en-GB" w:eastAsia="ja-JP"/>
                </w:rPr>
                <w:t>(4)</w:t>
              </w:r>
            </w:ins>
          </w:p>
        </w:tc>
      </w:tr>
      <w:tr w:rsidR="00D942DF" w:rsidRPr="00D942DF" w14:paraId="12C3CCF9" w14:textId="77777777" w:rsidTr="008B0EFF">
        <w:trPr>
          <w:jc w:val="center"/>
        </w:trPr>
        <w:tc>
          <w:tcPr>
            <w:tcW w:w="2357" w:type="dxa"/>
            <w:tcBorders>
              <w:top w:val="single" w:sz="4" w:space="0" w:color="auto"/>
              <w:left w:val="single" w:sz="4" w:space="0" w:color="auto"/>
              <w:bottom w:val="single" w:sz="4" w:space="0" w:color="auto"/>
              <w:right w:val="single" w:sz="4" w:space="0" w:color="auto"/>
            </w:tcBorders>
            <w:vAlign w:val="center"/>
            <w:hideMark/>
          </w:tcPr>
          <w:p w14:paraId="7CDE9B00"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Antenna type</w:t>
            </w:r>
          </w:p>
        </w:tc>
        <w:tc>
          <w:tcPr>
            <w:tcW w:w="1195" w:type="dxa"/>
            <w:tcBorders>
              <w:top w:val="single" w:sz="4" w:space="0" w:color="auto"/>
              <w:left w:val="single" w:sz="4" w:space="0" w:color="auto"/>
              <w:bottom w:val="single" w:sz="4" w:space="0" w:color="auto"/>
              <w:right w:val="single" w:sz="4" w:space="0" w:color="auto"/>
            </w:tcBorders>
            <w:vAlign w:val="center"/>
          </w:tcPr>
          <w:p w14:paraId="02ED4AA3"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p>
        </w:tc>
        <w:tc>
          <w:tcPr>
            <w:tcW w:w="1419" w:type="dxa"/>
            <w:tcBorders>
              <w:top w:val="single" w:sz="4" w:space="0" w:color="auto"/>
              <w:left w:val="single" w:sz="4" w:space="0" w:color="auto"/>
              <w:bottom w:val="single" w:sz="4" w:space="0" w:color="auto"/>
              <w:right w:val="single" w:sz="4" w:space="0" w:color="auto"/>
            </w:tcBorders>
            <w:vAlign w:val="center"/>
          </w:tcPr>
          <w:p w14:paraId="6454F799"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Omni-directional</w:t>
            </w:r>
          </w:p>
        </w:tc>
        <w:tc>
          <w:tcPr>
            <w:tcW w:w="1420" w:type="dxa"/>
            <w:tcBorders>
              <w:top w:val="single" w:sz="4" w:space="0" w:color="auto"/>
              <w:left w:val="single" w:sz="4" w:space="0" w:color="auto"/>
              <w:bottom w:val="single" w:sz="4" w:space="0" w:color="auto"/>
              <w:right w:val="single" w:sz="4" w:space="0" w:color="auto"/>
            </w:tcBorders>
            <w:vAlign w:val="center"/>
          </w:tcPr>
          <w:p w14:paraId="2AABA51E"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Directional</w:t>
            </w:r>
          </w:p>
        </w:tc>
        <w:tc>
          <w:tcPr>
            <w:tcW w:w="1344" w:type="dxa"/>
            <w:tcBorders>
              <w:top w:val="single" w:sz="4" w:space="0" w:color="auto"/>
              <w:left w:val="single" w:sz="4" w:space="0" w:color="auto"/>
              <w:bottom w:val="single" w:sz="4" w:space="0" w:color="auto"/>
              <w:right w:val="single" w:sz="4" w:space="0" w:color="auto"/>
            </w:tcBorders>
            <w:vAlign w:val="center"/>
          </w:tcPr>
          <w:p w14:paraId="15EA3609"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Omni-directional</w:t>
            </w:r>
          </w:p>
        </w:tc>
        <w:tc>
          <w:tcPr>
            <w:tcW w:w="1345" w:type="dxa"/>
            <w:tcBorders>
              <w:top w:val="single" w:sz="4" w:space="0" w:color="auto"/>
              <w:left w:val="single" w:sz="4" w:space="0" w:color="auto"/>
              <w:bottom w:val="single" w:sz="4" w:space="0" w:color="auto"/>
              <w:right w:val="single" w:sz="4" w:space="0" w:color="auto"/>
            </w:tcBorders>
            <w:vAlign w:val="center"/>
          </w:tcPr>
          <w:p w14:paraId="5527AB58"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Directional</w:t>
            </w:r>
          </w:p>
        </w:tc>
        <w:tc>
          <w:tcPr>
            <w:tcW w:w="1411" w:type="dxa"/>
            <w:tcBorders>
              <w:top w:val="single" w:sz="4" w:space="0" w:color="auto"/>
              <w:left w:val="single" w:sz="4" w:space="0" w:color="auto"/>
              <w:bottom w:val="single" w:sz="4" w:space="0" w:color="auto"/>
              <w:right w:val="single" w:sz="4" w:space="0" w:color="auto"/>
            </w:tcBorders>
            <w:vAlign w:val="center"/>
          </w:tcPr>
          <w:p w14:paraId="6DE53205"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Omni-directional</w:t>
            </w:r>
          </w:p>
        </w:tc>
        <w:tc>
          <w:tcPr>
            <w:tcW w:w="1411" w:type="dxa"/>
            <w:tcBorders>
              <w:top w:val="single" w:sz="4" w:space="0" w:color="auto"/>
              <w:left w:val="single" w:sz="4" w:space="0" w:color="auto"/>
              <w:bottom w:val="single" w:sz="4" w:space="0" w:color="auto"/>
              <w:right w:val="single" w:sz="4" w:space="0" w:color="auto"/>
            </w:tcBorders>
            <w:vAlign w:val="center"/>
          </w:tcPr>
          <w:p w14:paraId="0CBCEEF8"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Directional</w:t>
            </w:r>
          </w:p>
        </w:tc>
        <w:tc>
          <w:tcPr>
            <w:tcW w:w="1347" w:type="dxa"/>
            <w:tcBorders>
              <w:top w:val="single" w:sz="4" w:space="0" w:color="auto"/>
              <w:left w:val="single" w:sz="4" w:space="0" w:color="auto"/>
              <w:bottom w:val="single" w:sz="4" w:space="0" w:color="auto"/>
              <w:right w:val="single" w:sz="4" w:space="0" w:color="auto"/>
            </w:tcBorders>
            <w:vAlign w:val="center"/>
          </w:tcPr>
          <w:p w14:paraId="47284B07"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Omni-directional</w:t>
            </w:r>
          </w:p>
        </w:tc>
        <w:tc>
          <w:tcPr>
            <w:tcW w:w="1347" w:type="dxa"/>
            <w:tcBorders>
              <w:top w:val="single" w:sz="4" w:space="0" w:color="auto"/>
              <w:left w:val="single" w:sz="4" w:space="0" w:color="auto"/>
              <w:bottom w:val="single" w:sz="4" w:space="0" w:color="auto"/>
              <w:right w:val="single" w:sz="4" w:space="0" w:color="auto"/>
            </w:tcBorders>
            <w:vAlign w:val="center"/>
          </w:tcPr>
          <w:p w14:paraId="6FD32874"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Directional</w:t>
            </w:r>
          </w:p>
        </w:tc>
      </w:tr>
      <w:tr w:rsidR="00D942DF" w:rsidRPr="00D942DF" w14:paraId="1D8ADA9D" w14:textId="77777777" w:rsidTr="008B0EFF">
        <w:trPr>
          <w:jc w:val="center"/>
        </w:trPr>
        <w:tc>
          <w:tcPr>
            <w:tcW w:w="2357" w:type="dxa"/>
            <w:tcBorders>
              <w:top w:val="single" w:sz="4" w:space="0" w:color="auto"/>
              <w:left w:val="single" w:sz="4" w:space="0" w:color="auto"/>
              <w:bottom w:val="single" w:sz="4" w:space="0" w:color="auto"/>
              <w:right w:val="single" w:sz="4" w:space="0" w:color="auto"/>
            </w:tcBorders>
            <w:hideMark/>
          </w:tcPr>
          <w:p w14:paraId="7C9B3668"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 xml:space="preserve">Antenna gain </w:t>
            </w:r>
          </w:p>
        </w:tc>
        <w:tc>
          <w:tcPr>
            <w:tcW w:w="1195" w:type="dxa"/>
            <w:tcBorders>
              <w:top w:val="single" w:sz="4" w:space="0" w:color="auto"/>
              <w:left w:val="single" w:sz="4" w:space="0" w:color="auto"/>
              <w:bottom w:val="single" w:sz="4" w:space="0" w:color="auto"/>
              <w:right w:val="single" w:sz="4" w:space="0" w:color="auto"/>
            </w:tcBorders>
            <w:hideMark/>
          </w:tcPr>
          <w:p w14:paraId="69833EB2"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proofErr w:type="spellStart"/>
            <w:r w:rsidRPr="00D942DF">
              <w:rPr>
                <w:rFonts w:ascii="Times New Roman" w:eastAsia="Times New Roman" w:hAnsi="Times New Roman" w:cs="Times New Roman"/>
                <w:sz w:val="20"/>
                <w:szCs w:val="20"/>
                <w:lang w:val="en-GB" w:eastAsia="ja-JP"/>
              </w:rPr>
              <w:t>dBi</w:t>
            </w:r>
            <w:proofErr w:type="spellEnd"/>
          </w:p>
        </w:tc>
        <w:tc>
          <w:tcPr>
            <w:tcW w:w="1419" w:type="dxa"/>
            <w:tcBorders>
              <w:top w:val="single" w:sz="4" w:space="0" w:color="auto"/>
              <w:left w:val="single" w:sz="4" w:space="0" w:color="auto"/>
              <w:bottom w:val="single" w:sz="4" w:space="0" w:color="auto"/>
              <w:right w:val="single" w:sz="4" w:space="0" w:color="auto"/>
            </w:tcBorders>
            <w:vAlign w:val="center"/>
          </w:tcPr>
          <w:p w14:paraId="6B0929DF"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3.5</w:t>
            </w:r>
          </w:p>
        </w:tc>
        <w:tc>
          <w:tcPr>
            <w:tcW w:w="1420" w:type="dxa"/>
            <w:tcBorders>
              <w:top w:val="single" w:sz="4" w:space="0" w:color="auto"/>
              <w:left w:val="single" w:sz="4" w:space="0" w:color="auto"/>
              <w:bottom w:val="single" w:sz="4" w:space="0" w:color="auto"/>
              <w:right w:val="single" w:sz="4" w:space="0" w:color="auto"/>
            </w:tcBorders>
            <w:vAlign w:val="center"/>
          </w:tcPr>
          <w:p w14:paraId="59984FD7"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16</w:t>
            </w:r>
          </w:p>
        </w:tc>
        <w:tc>
          <w:tcPr>
            <w:tcW w:w="1344" w:type="dxa"/>
            <w:tcBorders>
              <w:top w:val="single" w:sz="4" w:space="0" w:color="auto"/>
              <w:left w:val="single" w:sz="4" w:space="0" w:color="auto"/>
              <w:bottom w:val="single" w:sz="4" w:space="0" w:color="auto"/>
              <w:right w:val="single" w:sz="4" w:space="0" w:color="auto"/>
            </w:tcBorders>
            <w:vAlign w:val="center"/>
          </w:tcPr>
          <w:p w14:paraId="433BC073"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3</w:t>
            </w:r>
          </w:p>
        </w:tc>
        <w:tc>
          <w:tcPr>
            <w:tcW w:w="1345" w:type="dxa"/>
            <w:tcBorders>
              <w:top w:val="single" w:sz="4" w:space="0" w:color="auto"/>
              <w:left w:val="single" w:sz="4" w:space="0" w:color="auto"/>
              <w:bottom w:val="single" w:sz="4" w:space="0" w:color="auto"/>
              <w:right w:val="single" w:sz="4" w:space="0" w:color="auto"/>
            </w:tcBorders>
            <w:vAlign w:val="center"/>
          </w:tcPr>
          <w:p w14:paraId="6652D158"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30</w:t>
            </w:r>
          </w:p>
        </w:tc>
        <w:tc>
          <w:tcPr>
            <w:tcW w:w="1411" w:type="dxa"/>
            <w:tcBorders>
              <w:top w:val="single" w:sz="4" w:space="0" w:color="auto"/>
              <w:left w:val="single" w:sz="4" w:space="0" w:color="auto"/>
              <w:bottom w:val="single" w:sz="4" w:space="0" w:color="auto"/>
              <w:right w:val="single" w:sz="4" w:space="0" w:color="auto"/>
            </w:tcBorders>
            <w:vAlign w:val="center"/>
          </w:tcPr>
          <w:p w14:paraId="12360772"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4.5</w:t>
            </w:r>
          </w:p>
        </w:tc>
        <w:tc>
          <w:tcPr>
            <w:tcW w:w="1411" w:type="dxa"/>
            <w:tcBorders>
              <w:top w:val="single" w:sz="4" w:space="0" w:color="auto"/>
              <w:left w:val="single" w:sz="4" w:space="0" w:color="auto"/>
              <w:bottom w:val="single" w:sz="4" w:space="0" w:color="auto"/>
              <w:right w:val="single" w:sz="4" w:space="0" w:color="auto"/>
            </w:tcBorders>
            <w:vAlign w:val="center"/>
          </w:tcPr>
          <w:p w14:paraId="3DC85829"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16</w:t>
            </w:r>
          </w:p>
        </w:tc>
        <w:tc>
          <w:tcPr>
            <w:tcW w:w="1347" w:type="dxa"/>
            <w:tcBorders>
              <w:top w:val="single" w:sz="4" w:space="0" w:color="auto"/>
              <w:left w:val="single" w:sz="4" w:space="0" w:color="auto"/>
              <w:bottom w:val="single" w:sz="4" w:space="0" w:color="auto"/>
              <w:right w:val="single" w:sz="4" w:space="0" w:color="auto"/>
            </w:tcBorders>
            <w:vAlign w:val="center"/>
          </w:tcPr>
          <w:p w14:paraId="49EAFC21"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4</w:t>
            </w:r>
          </w:p>
        </w:tc>
        <w:tc>
          <w:tcPr>
            <w:tcW w:w="1347" w:type="dxa"/>
            <w:tcBorders>
              <w:top w:val="single" w:sz="4" w:space="0" w:color="auto"/>
              <w:left w:val="single" w:sz="4" w:space="0" w:color="auto"/>
              <w:bottom w:val="single" w:sz="4" w:space="0" w:color="auto"/>
              <w:right w:val="single" w:sz="4" w:space="0" w:color="auto"/>
            </w:tcBorders>
            <w:vAlign w:val="center"/>
          </w:tcPr>
          <w:p w14:paraId="56D752A8"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30</w:t>
            </w:r>
          </w:p>
        </w:tc>
      </w:tr>
      <w:tr w:rsidR="00D942DF" w:rsidRPr="00D942DF" w14:paraId="3AEC51A0" w14:textId="77777777" w:rsidTr="008B0EFF">
        <w:trPr>
          <w:jc w:val="center"/>
        </w:trPr>
        <w:tc>
          <w:tcPr>
            <w:tcW w:w="2357" w:type="dxa"/>
            <w:tcBorders>
              <w:top w:val="single" w:sz="4" w:space="0" w:color="auto"/>
              <w:left w:val="single" w:sz="4" w:space="0" w:color="auto"/>
              <w:bottom w:val="single" w:sz="4" w:space="0" w:color="auto"/>
              <w:right w:val="single" w:sz="4" w:space="0" w:color="auto"/>
            </w:tcBorders>
            <w:hideMark/>
          </w:tcPr>
          <w:p w14:paraId="72F17BDE"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1</w:t>
            </w:r>
            <w:r w:rsidRPr="00D942DF">
              <w:rPr>
                <w:rFonts w:ascii="Times New Roman" w:eastAsia="Times New Roman" w:hAnsi="Times New Roman" w:cs="Times New Roman"/>
                <w:sz w:val="20"/>
                <w:szCs w:val="20"/>
                <w:vertAlign w:val="superscript"/>
                <w:lang w:val="en-GB" w:eastAsia="ja-JP"/>
              </w:rPr>
              <w:t xml:space="preserve">st </w:t>
            </w:r>
            <w:r w:rsidRPr="00D942DF">
              <w:rPr>
                <w:rFonts w:ascii="Times New Roman" w:eastAsia="Times New Roman" w:hAnsi="Times New Roman" w:cs="Times New Roman"/>
                <w:sz w:val="20"/>
                <w:szCs w:val="20"/>
                <w:lang w:val="en-GB" w:eastAsia="ja-JP"/>
              </w:rPr>
              <w:t>sidelobe</w:t>
            </w:r>
          </w:p>
        </w:tc>
        <w:tc>
          <w:tcPr>
            <w:tcW w:w="1195" w:type="dxa"/>
            <w:tcBorders>
              <w:top w:val="single" w:sz="4" w:space="0" w:color="auto"/>
              <w:left w:val="single" w:sz="4" w:space="0" w:color="auto"/>
              <w:bottom w:val="single" w:sz="4" w:space="0" w:color="auto"/>
              <w:right w:val="single" w:sz="4" w:space="0" w:color="auto"/>
            </w:tcBorders>
            <w:hideMark/>
          </w:tcPr>
          <w:p w14:paraId="3529F4C0"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proofErr w:type="spellStart"/>
            <w:r w:rsidRPr="00D942DF">
              <w:rPr>
                <w:rFonts w:ascii="Times New Roman" w:eastAsia="Times New Roman" w:hAnsi="Times New Roman" w:cs="Times New Roman"/>
                <w:sz w:val="20"/>
                <w:szCs w:val="20"/>
                <w:lang w:val="en-GB" w:eastAsia="ja-JP"/>
              </w:rPr>
              <w:t>dBi</w:t>
            </w:r>
            <w:proofErr w:type="spellEnd"/>
          </w:p>
        </w:tc>
        <w:tc>
          <w:tcPr>
            <w:tcW w:w="1419" w:type="dxa"/>
            <w:tcBorders>
              <w:top w:val="single" w:sz="4" w:space="0" w:color="auto"/>
              <w:left w:val="single" w:sz="4" w:space="0" w:color="auto"/>
              <w:bottom w:val="single" w:sz="4" w:space="0" w:color="auto"/>
              <w:right w:val="single" w:sz="4" w:space="0" w:color="auto"/>
            </w:tcBorders>
            <w:vAlign w:val="center"/>
          </w:tcPr>
          <w:p w14:paraId="259F4264"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N/A</w:t>
            </w:r>
            <w:r w:rsidRPr="00D942DF">
              <w:rPr>
                <w:rFonts w:ascii="Times New Roman" w:eastAsia="Times New Roman" w:hAnsi="Times New Roman" w:cs="Times New Roman"/>
                <w:sz w:val="20"/>
                <w:szCs w:val="20"/>
                <w:vertAlign w:val="superscript"/>
                <w:lang w:val="en-GB" w:eastAsia="ja-JP"/>
              </w:rPr>
              <w:t>(2)</w:t>
            </w:r>
          </w:p>
        </w:tc>
        <w:tc>
          <w:tcPr>
            <w:tcW w:w="1420" w:type="dxa"/>
            <w:tcBorders>
              <w:top w:val="single" w:sz="4" w:space="0" w:color="auto"/>
              <w:left w:val="single" w:sz="4" w:space="0" w:color="auto"/>
              <w:bottom w:val="single" w:sz="4" w:space="0" w:color="auto"/>
              <w:right w:val="single" w:sz="4" w:space="0" w:color="auto"/>
            </w:tcBorders>
            <w:vAlign w:val="center"/>
          </w:tcPr>
          <w:p w14:paraId="69C2CB98"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9</w:t>
            </w:r>
          </w:p>
        </w:tc>
        <w:tc>
          <w:tcPr>
            <w:tcW w:w="1344" w:type="dxa"/>
            <w:tcBorders>
              <w:top w:val="single" w:sz="4" w:space="0" w:color="auto"/>
              <w:left w:val="single" w:sz="4" w:space="0" w:color="auto"/>
              <w:bottom w:val="single" w:sz="4" w:space="0" w:color="auto"/>
              <w:right w:val="single" w:sz="4" w:space="0" w:color="auto"/>
            </w:tcBorders>
            <w:vAlign w:val="center"/>
          </w:tcPr>
          <w:p w14:paraId="71097B2E"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N/A</w:t>
            </w:r>
            <w:r w:rsidRPr="00D942DF">
              <w:rPr>
                <w:rFonts w:ascii="Times New Roman" w:eastAsia="Times New Roman" w:hAnsi="Times New Roman" w:cs="Times New Roman"/>
                <w:sz w:val="20"/>
                <w:szCs w:val="20"/>
                <w:vertAlign w:val="superscript"/>
                <w:lang w:val="en-GB" w:eastAsia="ja-JP"/>
              </w:rPr>
              <w:t>(2)</w:t>
            </w:r>
          </w:p>
        </w:tc>
        <w:tc>
          <w:tcPr>
            <w:tcW w:w="1345" w:type="dxa"/>
            <w:tcBorders>
              <w:top w:val="single" w:sz="4" w:space="0" w:color="auto"/>
              <w:left w:val="single" w:sz="4" w:space="0" w:color="auto"/>
              <w:bottom w:val="single" w:sz="4" w:space="0" w:color="auto"/>
              <w:right w:val="single" w:sz="4" w:space="0" w:color="auto"/>
            </w:tcBorders>
            <w:vAlign w:val="center"/>
          </w:tcPr>
          <w:p w14:paraId="13C7824F"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17</w:t>
            </w:r>
          </w:p>
        </w:tc>
        <w:tc>
          <w:tcPr>
            <w:tcW w:w="1411" w:type="dxa"/>
            <w:tcBorders>
              <w:top w:val="single" w:sz="4" w:space="0" w:color="auto"/>
              <w:left w:val="single" w:sz="4" w:space="0" w:color="auto"/>
              <w:bottom w:val="single" w:sz="4" w:space="0" w:color="auto"/>
              <w:right w:val="single" w:sz="4" w:space="0" w:color="auto"/>
            </w:tcBorders>
            <w:vAlign w:val="center"/>
          </w:tcPr>
          <w:p w14:paraId="67DEC812"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N/A</w:t>
            </w:r>
            <w:r w:rsidRPr="00D942DF">
              <w:rPr>
                <w:rFonts w:ascii="Times New Roman" w:eastAsia="Times New Roman" w:hAnsi="Times New Roman" w:cs="Times New Roman"/>
                <w:sz w:val="20"/>
                <w:szCs w:val="20"/>
                <w:vertAlign w:val="superscript"/>
                <w:lang w:val="en-GB" w:eastAsia="ja-JP"/>
              </w:rPr>
              <w:t>(2)</w:t>
            </w:r>
          </w:p>
        </w:tc>
        <w:tc>
          <w:tcPr>
            <w:tcW w:w="1411" w:type="dxa"/>
            <w:tcBorders>
              <w:top w:val="single" w:sz="4" w:space="0" w:color="auto"/>
              <w:left w:val="single" w:sz="4" w:space="0" w:color="auto"/>
              <w:bottom w:val="single" w:sz="4" w:space="0" w:color="auto"/>
              <w:right w:val="single" w:sz="4" w:space="0" w:color="auto"/>
            </w:tcBorders>
            <w:vAlign w:val="center"/>
          </w:tcPr>
          <w:p w14:paraId="68AE3D4B"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9</w:t>
            </w:r>
          </w:p>
        </w:tc>
        <w:tc>
          <w:tcPr>
            <w:tcW w:w="1347" w:type="dxa"/>
            <w:tcBorders>
              <w:top w:val="single" w:sz="4" w:space="0" w:color="auto"/>
              <w:left w:val="single" w:sz="4" w:space="0" w:color="auto"/>
              <w:bottom w:val="single" w:sz="4" w:space="0" w:color="auto"/>
              <w:right w:val="single" w:sz="4" w:space="0" w:color="auto"/>
            </w:tcBorders>
            <w:vAlign w:val="center"/>
          </w:tcPr>
          <w:p w14:paraId="7F724F84"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N/A</w:t>
            </w:r>
            <w:r w:rsidRPr="00D942DF">
              <w:rPr>
                <w:rFonts w:ascii="Times New Roman" w:eastAsia="Times New Roman" w:hAnsi="Times New Roman" w:cs="Times New Roman"/>
                <w:sz w:val="20"/>
                <w:szCs w:val="20"/>
                <w:vertAlign w:val="superscript"/>
                <w:lang w:val="en-GB" w:eastAsia="ja-JP"/>
              </w:rPr>
              <w:t>(2)</w:t>
            </w:r>
          </w:p>
        </w:tc>
        <w:tc>
          <w:tcPr>
            <w:tcW w:w="1347" w:type="dxa"/>
            <w:tcBorders>
              <w:top w:val="single" w:sz="4" w:space="0" w:color="auto"/>
              <w:left w:val="single" w:sz="4" w:space="0" w:color="auto"/>
              <w:bottom w:val="single" w:sz="4" w:space="0" w:color="auto"/>
              <w:right w:val="single" w:sz="4" w:space="0" w:color="auto"/>
            </w:tcBorders>
            <w:vAlign w:val="center"/>
          </w:tcPr>
          <w:p w14:paraId="5F618305"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17</w:t>
            </w:r>
          </w:p>
        </w:tc>
      </w:tr>
      <w:tr w:rsidR="00D942DF" w:rsidRPr="00D942DF" w14:paraId="29D1973B" w14:textId="77777777" w:rsidTr="008B0EFF">
        <w:trPr>
          <w:jc w:val="center"/>
        </w:trPr>
        <w:tc>
          <w:tcPr>
            <w:tcW w:w="2357" w:type="dxa"/>
            <w:tcBorders>
              <w:top w:val="single" w:sz="4" w:space="0" w:color="auto"/>
              <w:left w:val="single" w:sz="4" w:space="0" w:color="auto"/>
              <w:bottom w:val="single" w:sz="4" w:space="0" w:color="auto"/>
              <w:right w:val="single" w:sz="4" w:space="0" w:color="auto"/>
            </w:tcBorders>
            <w:hideMark/>
          </w:tcPr>
          <w:p w14:paraId="170435CD"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Polarization</w:t>
            </w:r>
          </w:p>
        </w:tc>
        <w:tc>
          <w:tcPr>
            <w:tcW w:w="1195" w:type="dxa"/>
            <w:tcBorders>
              <w:top w:val="single" w:sz="4" w:space="0" w:color="auto"/>
              <w:left w:val="single" w:sz="4" w:space="0" w:color="auto"/>
              <w:bottom w:val="single" w:sz="4" w:space="0" w:color="auto"/>
              <w:right w:val="single" w:sz="4" w:space="0" w:color="auto"/>
            </w:tcBorders>
          </w:tcPr>
          <w:p w14:paraId="1790C8AD"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p>
        </w:tc>
        <w:tc>
          <w:tcPr>
            <w:tcW w:w="1419" w:type="dxa"/>
            <w:tcBorders>
              <w:top w:val="single" w:sz="4" w:space="0" w:color="auto"/>
              <w:left w:val="single" w:sz="4" w:space="0" w:color="auto"/>
              <w:bottom w:val="single" w:sz="4" w:space="0" w:color="auto"/>
              <w:right w:val="single" w:sz="4" w:space="0" w:color="auto"/>
            </w:tcBorders>
            <w:vAlign w:val="center"/>
          </w:tcPr>
          <w:p w14:paraId="286F481A"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Vertical</w:t>
            </w:r>
          </w:p>
        </w:tc>
        <w:tc>
          <w:tcPr>
            <w:tcW w:w="1420" w:type="dxa"/>
            <w:tcBorders>
              <w:top w:val="single" w:sz="4" w:space="0" w:color="auto"/>
              <w:left w:val="single" w:sz="4" w:space="0" w:color="auto"/>
              <w:bottom w:val="single" w:sz="4" w:space="0" w:color="auto"/>
              <w:right w:val="single" w:sz="4" w:space="0" w:color="auto"/>
            </w:tcBorders>
            <w:vAlign w:val="center"/>
          </w:tcPr>
          <w:p w14:paraId="502DCA36"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Vertical</w:t>
            </w:r>
          </w:p>
        </w:tc>
        <w:tc>
          <w:tcPr>
            <w:tcW w:w="1344" w:type="dxa"/>
            <w:tcBorders>
              <w:top w:val="single" w:sz="4" w:space="0" w:color="auto"/>
              <w:left w:val="single" w:sz="4" w:space="0" w:color="auto"/>
              <w:bottom w:val="single" w:sz="4" w:space="0" w:color="auto"/>
              <w:right w:val="single" w:sz="4" w:space="0" w:color="auto"/>
            </w:tcBorders>
            <w:vAlign w:val="center"/>
          </w:tcPr>
          <w:p w14:paraId="07B35F60"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Vertical</w:t>
            </w:r>
          </w:p>
        </w:tc>
        <w:tc>
          <w:tcPr>
            <w:tcW w:w="1345" w:type="dxa"/>
            <w:tcBorders>
              <w:top w:val="single" w:sz="4" w:space="0" w:color="auto"/>
              <w:left w:val="single" w:sz="4" w:space="0" w:color="auto"/>
              <w:bottom w:val="single" w:sz="4" w:space="0" w:color="auto"/>
              <w:right w:val="single" w:sz="4" w:space="0" w:color="auto"/>
            </w:tcBorders>
            <w:vAlign w:val="center"/>
          </w:tcPr>
          <w:p w14:paraId="075E8C9E"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Vertical</w:t>
            </w:r>
          </w:p>
        </w:tc>
        <w:tc>
          <w:tcPr>
            <w:tcW w:w="1411" w:type="dxa"/>
            <w:tcBorders>
              <w:top w:val="single" w:sz="4" w:space="0" w:color="auto"/>
              <w:left w:val="single" w:sz="4" w:space="0" w:color="auto"/>
              <w:bottom w:val="single" w:sz="4" w:space="0" w:color="auto"/>
              <w:right w:val="single" w:sz="4" w:space="0" w:color="auto"/>
            </w:tcBorders>
            <w:vAlign w:val="center"/>
          </w:tcPr>
          <w:p w14:paraId="5145395A"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Vertical</w:t>
            </w:r>
          </w:p>
        </w:tc>
        <w:tc>
          <w:tcPr>
            <w:tcW w:w="1411" w:type="dxa"/>
            <w:tcBorders>
              <w:top w:val="single" w:sz="4" w:space="0" w:color="auto"/>
              <w:left w:val="single" w:sz="4" w:space="0" w:color="auto"/>
              <w:bottom w:val="single" w:sz="4" w:space="0" w:color="auto"/>
              <w:right w:val="single" w:sz="4" w:space="0" w:color="auto"/>
            </w:tcBorders>
            <w:vAlign w:val="center"/>
          </w:tcPr>
          <w:p w14:paraId="67B61520"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Vertical</w:t>
            </w:r>
          </w:p>
        </w:tc>
        <w:tc>
          <w:tcPr>
            <w:tcW w:w="1347" w:type="dxa"/>
            <w:tcBorders>
              <w:top w:val="single" w:sz="4" w:space="0" w:color="auto"/>
              <w:left w:val="single" w:sz="4" w:space="0" w:color="auto"/>
              <w:bottom w:val="single" w:sz="4" w:space="0" w:color="auto"/>
              <w:right w:val="single" w:sz="4" w:space="0" w:color="auto"/>
            </w:tcBorders>
            <w:vAlign w:val="center"/>
          </w:tcPr>
          <w:p w14:paraId="4F5547E3"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Vertical</w:t>
            </w:r>
          </w:p>
        </w:tc>
        <w:tc>
          <w:tcPr>
            <w:tcW w:w="1347" w:type="dxa"/>
            <w:tcBorders>
              <w:top w:val="single" w:sz="4" w:space="0" w:color="auto"/>
              <w:left w:val="single" w:sz="4" w:space="0" w:color="auto"/>
              <w:bottom w:val="single" w:sz="4" w:space="0" w:color="auto"/>
              <w:right w:val="single" w:sz="4" w:space="0" w:color="auto"/>
            </w:tcBorders>
            <w:vAlign w:val="center"/>
          </w:tcPr>
          <w:p w14:paraId="15B3B273"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Vertical</w:t>
            </w:r>
          </w:p>
        </w:tc>
      </w:tr>
      <w:tr w:rsidR="00D942DF" w:rsidRPr="00D942DF" w14:paraId="2CB1B962" w14:textId="77777777" w:rsidTr="008B0EFF">
        <w:trPr>
          <w:jc w:val="center"/>
        </w:trPr>
        <w:tc>
          <w:tcPr>
            <w:tcW w:w="2357" w:type="dxa"/>
            <w:tcBorders>
              <w:top w:val="single" w:sz="4" w:space="0" w:color="auto"/>
              <w:left w:val="single" w:sz="4" w:space="0" w:color="auto"/>
              <w:bottom w:val="single" w:sz="4" w:space="0" w:color="auto"/>
              <w:right w:val="single" w:sz="4" w:space="0" w:color="auto"/>
            </w:tcBorders>
            <w:hideMark/>
          </w:tcPr>
          <w:p w14:paraId="68A387C6"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Antenna pattern</w:t>
            </w:r>
          </w:p>
        </w:tc>
        <w:tc>
          <w:tcPr>
            <w:tcW w:w="1195" w:type="dxa"/>
            <w:tcBorders>
              <w:top w:val="single" w:sz="4" w:space="0" w:color="auto"/>
              <w:left w:val="single" w:sz="4" w:space="0" w:color="auto"/>
              <w:bottom w:val="single" w:sz="4" w:space="0" w:color="auto"/>
              <w:right w:val="single" w:sz="4" w:space="0" w:color="auto"/>
            </w:tcBorders>
          </w:tcPr>
          <w:p w14:paraId="649CB2DC"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p>
        </w:tc>
        <w:tc>
          <w:tcPr>
            <w:tcW w:w="1419" w:type="dxa"/>
            <w:tcBorders>
              <w:top w:val="single" w:sz="4" w:space="0" w:color="auto"/>
              <w:left w:val="single" w:sz="4" w:space="0" w:color="auto"/>
              <w:bottom w:val="single" w:sz="4" w:space="0" w:color="auto"/>
              <w:right w:val="single" w:sz="4" w:space="0" w:color="auto"/>
            </w:tcBorders>
            <w:vAlign w:val="center"/>
          </w:tcPr>
          <w:p w14:paraId="6A868C65"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N/A</w:t>
            </w:r>
            <w:r w:rsidRPr="00D942DF">
              <w:rPr>
                <w:rFonts w:ascii="Times New Roman" w:eastAsia="Times New Roman" w:hAnsi="Times New Roman" w:cs="Times New Roman"/>
                <w:sz w:val="20"/>
                <w:szCs w:val="20"/>
                <w:vertAlign w:val="superscript"/>
                <w:lang w:val="en-GB" w:eastAsia="ja-JP"/>
              </w:rPr>
              <w:t>(2)</w:t>
            </w:r>
          </w:p>
        </w:tc>
        <w:tc>
          <w:tcPr>
            <w:tcW w:w="1420" w:type="dxa"/>
            <w:tcBorders>
              <w:top w:val="single" w:sz="4" w:space="0" w:color="auto"/>
              <w:left w:val="single" w:sz="4" w:space="0" w:color="auto"/>
              <w:bottom w:val="single" w:sz="4" w:space="0" w:color="auto"/>
              <w:right w:val="single" w:sz="4" w:space="0" w:color="auto"/>
            </w:tcBorders>
            <w:vAlign w:val="center"/>
          </w:tcPr>
          <w:p w14:paraId="46C4DCCD"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Uniform distribution</w:t>
            </w:r>
            <w:r w:rsidRPr="00D942DF">
              <w:rPr>
                <w:rFonts w:ascii="Times New Roman" w:eastAsia="Times New Roman" w:hAnsi="Times New Roman" w:cs="Times New Roman"/>
                <w:sz w:val="20"/>
                <w:szCs w:val="20"/>
                <w:vertAlign w:val="superscript"/>
                <w:lang w:val="en-GB" w:eastAsia="ja-JP"/>
              </w:rPr>
              <w:t>(3)</w:t>
            </w:r>
          </w:p>
        </w:tc>
        <w:tc>
          <w:tcPr>
            <w:tcW w:w="1344" w:type="dxa"/>
            <w:tcBorders>
              <w:top w:val="single" w:sz="4" w:space="0" w:color="auto"/>
              <w:left w:val="single" w:sz="4" w:space="0" w:color="auto"/>
              <w:bottom w:val="single" w:sz="4" w:space="0" w:color="auto"/>
              <w:right w:val="single" w:sz="4" w:space="0" w:color="auto"/>
            </w:tcBorders>
            <w:vAlign w:val="center"/>
          </w:tcPr>
          <w:p w14:paraId="095783B6"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N/A</w:t>
            </w:r>
            <w:r w:rsidRPr="00D942DF">
              <w:rPr>
                <w:rFonts w:ascii="Times New Roman" w:eastAsia="Times New Roman" w:hAnsi="Times New Roman" w:cs="Times New Roman"/>
                <w:sz w:val="20"/>
                <w:szCs w:val="20"/>
                <w:vertAlign w:val="superscript"/>
                <w:lang w:val="en-GB" w:eastAsia="ja-JP"/>
              </w:rPr>
              <w:t>(2)</w:t>
            </w:r>
          </w:p>
        </w:tc>
        <w:tc>
          <w:tcPr>
            <w:tcW w:w="1345" w:type="dxa"/>
            <w:tcBorders>
              <w:top w:val="single" w:sz="4" w:space="0" w:color="auto"/>
              <w:left w:val="single" w:sz="4" w:space="0" w:color="auto"/>
              <w:bottom w:val="single" w:sz="4" w:space="0" w:color="auto"/>
              <w:right w:val="single" w:sz="4" w:space="0" w:color="auto"/>
            </w:tcBorders>
            <w:vAlign w:val="center"/>
          </w:tcPr>
          <w:p w14:paraId="7D648B6B"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Uniform distribution</w:t>
            </w:r>
            <w:r w:rsidRPr="00D942DF">
              <w:rPr>
                <w:rFonts w:ascii="Times New Roman" w:eastAsia="Times New Roman" w:hAnsi="Times New Roman" w:cs="Times New Roman"/>
                <w:sz w:val="20"/>
                <w:szCs w:val="20"/>
                <w:vertAlign w:val="superscript"/>
                <w:lang w:val="en-GB" w:eastAsia="ja-JP"/>
              </w:rPr>
              <w:t>(3)</w:t>
            </w:r>
          </w:p>
        </w:tc>
        <w:tc>
          <w:tcPr>
            <w:tcW w:w="1411" w:type="dxa"/>
            <w:tcBorders>
              <w:top w:val="single" w:sz="4" w:space="0" w:color="auto"/>
              <w:left w:val="single" w:sz="4" w:space="0" w:color="auto"/>
              <w:bottom w:val="single" w:sz="4" w:space="0" w:color="auto"/>
              <w:right w:val="single" w:sz="4" w:space="0" w:color="auto"/>
            </w:tcBorders>
            <w:vAlign w:val="center"/>
          </w:tcPr>
          <w:p w14:paraId="154591D1"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N/A</w:t>
            </w:r>
            <w:r w:rsidRPr="00D942DF">
              <w:rPr>
                <w:rFonts w:ascii="Times New Roman" w:eastAsia="Times New Roman" w:hAnsi="Times New Roman" w:cs="Times New Roman"/>
                <w:sz w:val="20"/>
                <w:szCs w:val="20"/>
                <w:vertAlign w:val="superscript"/>
                <w:lang w:val="en-GB" w:eastAsia="ja-JP"/>
              </w:rPr>
              <w:t>(2)</w:t>
            </w:r>
          </w:p>
        </w:tc>
        <w:tc>
          <w:tcPr>
            <w:tcW w:w="1411" w:type="dxa"/>
            <w:tcBorders>
              <w:top w:val="single" w:sz="4" w:space="0" w:color="auto"/>
              <w:left w:val="single" w:sz="4" w:space="0" w:color="auto"/>
              <w:bottom w:val="single" w:sz="4" w:space="0" w:color="auto"/>
              <w:right w:val="single" w:sz="4" w:space="0" w:color="auto"/>
            </w:tcBorders>
            <w:vAlign w:val="center"/>
          </w:tcPr>
          <w:p w14:paraId="28F7C1D7"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Uniform distribution</w:t>
            </w:r>
            <w:r w:rsidRPr="00D942DF">
              <w:rPr>
                <w:rFonts w:ascii="Times New Roman" w:eastAsia="Times New Roman" w:hAnsi="Times New Roman" w:cs="Times New Roman"/>
                <w:sz w:val="20"/>
                <w:szCs w:val="20"/>
                <w:vertAlign w:val="superscript"/>
                <w:lang w:val="en-GB" w:eastAsia="ja-JP"/>
              </w:rPr>
              <w:t>(3)</w:t>
            </w:r>
          </w:p>
        </w:tc>
        <w:tc>
          <w:tcPr>
            <w:tcW w:w="1347" w:type="dxa"/>
            <w:tcBorders>
              <w:top w:val="single" w:sz="4" w:space="0" w:color="auto"/>
              <w:left w:val="single" w:sz="4" w:space="0" w:color="auto"/>
              <w:bottom w:val="single" w:sz="4" w:space="0" w:color="auto"/>
              <w:right w:val="single" w:sz="4" w:space="0" w:color="auto"/>
            </w:tcBorders>
            <w:vAlign w:val="center"/>
          </w:tcPr>
          <w:p w14:paraId="43D41073"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N/A</w:t>
            </w:r>
            <w:r w:rsidRPr="00D942DF">
              <w:rPr>
                <w:rFonts w:ascii="Times New Roman" w:eastAsia="Times New Roman" w:hAnsi="Times New Roman" w:cs="Times New Roman"/>
                <w:sz w:val="20"/>
                <w:szCs w:val="20"/>
                <w:vertAlign w:val="superscript"/>
                <w:lang w:val="en-GB" w:eastAsia="ja-JP"/>
              </w:rPr>
              <w:t>(2)</w:t>
            </w:r>
          </w:p>
        </w:tc>
        <w:tc>
          <w:tcPr>
            <w:tcW w:w="1347" w:type="dxa"/>
            <w:tcBorders>
              <w:top w:val="single" w:sz="4" w:space="0" w:color="auto"/>
              <w:left w:val="single" w:sz="4" w:space="0" w:color="auto"/>
              <w:bottom w:val="single" w:sz="4" w:space="0" w:color="auto"/>
              <w:right w:val="single" w:sz="4" w:space="0" w:color="auto"/>
            </w:tcBorders>
            <w:vAlign w:val="center"/>
          </w:tcPr>
          <w:p w14:paraId="3987E039"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Uniform distribution</w:t>
            </w:r>
            <w:r w:rsidRPr="00D942DF">
              <w:rPr>
                <w:rFonts w:ascii="Times New Roman" w:eastAsia="Times New Roman" w:hAnsi="Times New Roman" w:cs="Times New Roman"/>
                <w:sz w:val="20"/>
                <w:szCs w:val="20"/>
                <w:vertAlign w:val="superscript"/>
                <w:lang w:val="en-GB" w:eastAsia="ja-JP"/>
              </w:rPr>
              <w:t>(3)</w:t>
            </w:r>
          </w:p>
        </w:tc>
      </w:tr>
      <w:tr w:rsidR="00D942DF" w:rsidRPr="00D942DF" w14:paraId="2D4D47BF" w14:textId="77777777" w:rsidTr="008B0EFF">
        <w:trPr>
          <w:jc w:val="center"/>
        </w:trPr>
        <w:tc>
          <w:tcPr>
            <w:tcW w:w="2357" w:type="dxa"/>
            <w:tcBorders>
              <w:top w:val="single" w:sz="4" w:space="0" w:color="auto"/>
              <w:left w:val="single" w:sz="4" w:space="0" w:color="auto"/>
              <w:bottom w:val="single" w:sz="4" w:space="0" w:color="auto"/>
              <w:right w:val="single" w:sz="4" w:space="0" w:color="auto"/>
            </w:tcBorders>
            <w:hideMark/>
          </w:tcPr>
          <w:p w14:paraId="3921B3CD"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 xml:space="preserve">Horizontal beamwidth </w:t>
            </w:r>
          </w:p>
        </w:tc>
        <w:tc>
          <w:tcPr>
            <w:tcW w:w="1195" w:type="dxa"/>
            <w:tcBorders>
              <w:top w:val="single" w:sz="4" w:space="0" w:color="auto"/>
              <w:left w:val="single" w:sz="4" w:space="0" w:color="auto"/>
              <w:bottom w:val="single" w:sz="4" w:space="0" w:color="auto"/>
              <w:right w:val="single" w:sz="4" w:space="0" w:color="auto"/>
            </w:tcBorders>
            <w:hideMark/>
          </w:tcPr>
          <w:p w14:paraId="5CFB9916"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degrees</w:t>
            </w:r>
          </w:p>
        </w:tc>
        <w:tc>
          <w:tcPr>
            <w:tcW w:w="1419" w:type="dxa"/>
            <w:tcBorders>
              <w:top w:val="single" w:sz="4" w:space="0" w:color="auto"/>
              <w:left w:val="single" w:sz="4" w:space="0" w:color="auto"/>
              <w:bottom w:val="single" w:sz="4" w:space="0" w:color="auto"/>
              <w:right w:val="single" w:sz="4" w:space="0" w:color="auto"/>
            </w:tcBorders>
            <w:vAlign w:val="center"/>
          </w:tcPr>
          <w:p w14:paraId="3B2CC41F"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Change w:id="696" w:author="John Mettrop" w:date="2022-04-08T21:08:00Z">
                  <w:rPr>
                    <w:lang w:val="pt-BR" w:eastAsia="ja-JP"/>
                  </w:rPr>
                </w:rPrChange>
              </w:rPr>
            </w:pPr>
            <w:r w:rsidRPr="00D942DF">
              <w:rPr>
                <w:rFonts w:ascii="Times New Roman" w:eastAsia="Times New Roman" w:hAnsi="Times New Roman" w:cs="Times New Roman"/>
                <w:sz w:val="20"/>
                <w:szCs w:val="20"/>
                <w:lang w:val="en-GB" w:eastAsia="ja-JP"/>
                <w:rPrChange w:id="697" w:author="John Mettrop" w:date="2022-04-08T21:08:00Z">
                  <w:rPr>
                    <w:lang w:val="pt-BR" w:eastAsia="ja-JP"/>
                  </w:rPr>
                </w:rPrChange>
              </w:rPr>
              <w:t>360</w:t>
            </w:r>
          </w:p>
        </w:tc>
        <w:tc>
          <w:tcPr>
            <w:tcW w:w="1420" w:type="dxa"/>
            <w:tcBorders>
              <w:top w:val="single" w:sz="4" w:space="0" w:color="auto"/>
              <w:left w:val="single" w:sz="4" w:space="0" w:color="auto"/>
              <w:bottom w:val="single" w:sz="4" w:space="0" w:color="auto"/>
              <w:right w:val="single" w:sz="4" w:space="0" w:color="auto"/>
            </w:tcBorders>
            <w:vAlign w:val="center"/>
          </w:tcPr>
          <w:p w14:paraId="3F6CBF04"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Change w:id="698" w:author="John Mettrop" w:date="2022-04-08T21:08:00Z">
                  <w:rPr>
                    <w:lang w:val="pt-BR" w:eastAsia="ja-JP"/>
                  </w:rPr>
                </w:rPrChange>
              </w:rPr>
            </w:pPr>
            <w:r w:rsidRPr="00D942DF">
              <w:rPr>
                <w:rFonts w:ascii="Times New Roman" w:eastAsia="Times New Roman" w:hAnsi="Times New Roman" w:cs="Times New Roman"/>
                <w:sz w:val="20"/>
                <w:szCs w:val="20"/>
                <w:lang w:val="en-GB" w:eastAsia="ja-JP"/>
                <w:rPrChange w:id="699" w:author="John Mettrop" w:date="2022-04-08T21:08:00Z">
                  <w:rPr>
                    <w:lang w:val="pt-BR" w:eastAsia="ja-JP"/>
                  </w:rPr>
                </w:rPrChange>
              </w:rPr>
              <w:t>33</w:t>
            </w:r>
          </w:p>
        </w:tc>
        <w:tc>
          <w:tcPr>
            <w:tcW w:w="1344" w:type="dxa"/>
            <w:tcBorders>
              <w:top w:val="single" w:sz="4" w:space="0" w:color="auto"/>
              <w:left w:val="single" w:sz="4" w:space="0" w:color="auto"/>
              <w:bottom w:val="single" w:sz="4" w:space="0" w:color="auto"/>
              <w:right w:val="single" w:sz="4" w:space="0" w:color="auto"/>
            </w:tcBorders>
            <w:vAlign w:val="center"/>
          </w:tcPr>
          <w:p w14:paraId="49E8C98E"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Change w:id="700" w:author="John Mettrop" w:date="2022-04-08T21:08:00Z">
                  <w:rPr>
                    <w:lang w:val="pt-BR" w:eastAsia="ja-JP"/>
                  </w:rPr>
                </w:rPrChange>
              </w:rPr>
            </w:pPr>
            <w:r w:rsidRPr="00D942DF">
              <w:rPr>
                <w:rFonts w:ascii="Times New Roman" w:eastAsia="Times New Roman" w:hAnsi="Times New Roman" w:cs="Times New Roman"/>
                <w:sz w:val="20"/>
                <w:szCs w:val="20"/>
                <w:lang w:val="en-GB" w:eastAsia="ja-JP"/>
                <w:rPrChange w:id="701" w:author="John Mettrop" w:date="2022-04-08T21:08:00Z">
                  <w:rPr>
                    <w:lang w:val="pt-BR" w:eastAsia="ja-JP"/>
                  </w:rPr>
                </w:rPrChange>
              </w:rPr>
              <w:t>360</w:t>
            </w:r>
          </w:p>
        </w:tc>
        <w:tc>
          <w:tcPr>
            <w:tcW w:w="1345" w:type="dxa"/>
            <w:tcBorders>
              <w:top w:val="single" w:sz="4" w:space="0" w:color="auto"/>
              <w:left w:val="single" w:sz="4" w:space="0" w:color="auto"/>
              <w:bottom w:val="single" w:sz="4" w:space="0" w:color="auto"/>
              <w:right w:val="single" w:sz="4" w:space="0" w:color="auto"/>
            </w:tcBorders>
            <w:vAlign w:val="center"/>
          </w:tcPr>
          <w:p w14:paraId="028922E8"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Change w:id="702" w:author="John Mettrop" w:date="2022-04-08T21:08:00Z">
                  <w:rPr>
                    <w:lang w:val="pt-BR" w:eastAsia="ja-JP"/>
                  </w:rPr>
                </w:rPrChange>
              </w:rPr>
            </w:pPr>
            <w:r w:rsidRPr="00D942DF">
              <w:rPr>
                <w:rFonts w:ascii="Times New Roman" w:eastAsia="Times New Roman" w:hAnsi="Times New Roman" w:cs="Times New Roman"/>
                <w:sz w:val="20"/>
                <w:szCs w:val="20"/>
                <w:lang w:val="en-GB" w:eastAsia="ja-JP"/>
                <w:rPrChange w:id="703" w:author="John Mettrop" w:date="2022-04-08T21:08:00Z">
                  <w:rPr>
                    <w:lang w:val="pt-BR" w:eastAsia="ja-JP"/>
                  </w:rPr>
                </w:rPrChange>
              </w:rPr>
              <w:t>4.4</w:t>
            </w:r>
          </w:p>
        </w:tc>
        <w:tc>
          <w:tcPr>
            <w:tcW w:w="1411" w:type="dxa"/>
            <w:tcBorders>
              <w:top w:val="single" w:sz="4" w:space="0" w:color="auto"/>
              <w:left w:val="single" w:sz="4" w:space="0" w:color="auto"/>
              <w:bottom w:val="single" w:sz="4" w:space="0" w:color="auto"/>
              <w:right w:val="single" w:sz="4" w:space="0" w:color="auto"/>
            </w:tcBorders>
            <w:vAlign w:val="center"/>
          </w:tcPr>
          <w:p w14:paraId="620CDB59"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Change w:id="704" w:author="John Mettrop" w:date="2022-04-08T21:08:00Z">
                  <w:rPr>
                    <w:lang w:val="pt-BR" w:eastAsia="ja-JP"/>
                  </w:rPr>
                </w:rPrChange>
              </w:rPr>
            </w:pPr>
            <w:r w:rsidRPr="00D942DF">
              <w:rPr>
                <w:rFonts w:ascii="Times New Roman" w:eastAsia="Times New Roman" w:hAnsi="Times New Roman" w:cs="Times New Roman"/>
                <w:sz w:val="20"/>
                <w:szCs w:val="20"/>
                <w:lang w:val="en-GB" w:eastAsia="ja-JP"/>
                <w:rPrChange w:id="705" w:author="John Mettrop" w:date="2022-04-08T21:08:00Z">
                  <w:rPr>
                    <w:lang w:val="pt-BR" w:eastAsia="ja-JP"/>
                  </w:rPr>
                </w:rPrChange>
              </w:rPr>
              <w:t>360</w:t>
            </w:r>
          </w:p>
        </w:tc>
        <w:tc>
          <w:tcPr>
            <w:tcW w:w="1411" w:type="dxa"/>
            <w:tcBorders>
              <w:top w:val="single" w:sz="4" w:space="0" w:color="auto"/>
              <w:left w:val="single" w:sz="4" w:space="0" w:color="auto"/>
              <w:bottom w:val="single" w:sz="4" w:space="0" w:color="auto"/>
              <w:right w:val="single" w:sz="4" w:space="0" w:color="auto"/>
            </w:tcBorders>
            <w:vAlign w:val="center"/>
          </w:tcPr>
          <w:p w14:paraId="2247C099"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Change w:id="706" w:author="John Mettrop" w:date="2022-04-08T21:08:00Z">
                  <w:rPr>
                    <w:lang w:val="pt-BR" w:eastAsia="ja-JP"/>
                  </w:rPr>
                </w:rPrChange>
              </w:rPr>
            </w:pPr>
            <w:r w:rsidRPr="00D942DF">
              <w:rPr>
                <w:rFonts w:ascii="Times New Roman" w:eastAsia="Times New Roman" w:hAnsi="Times New Roman" w:cs="Times New Roman"/>
                <w:sz w:val="20"/>
                <w:szCs w:val="20"/>
                <w:lang w:val="en-GB" w:eastAsia="ja-JP"/>
                <w:rPrChange w:id="707" w:author="John Mettrop" w:date="2022-04-08T21:08:00Z">
                  <w:rPr>
                    <w:lang w:val="pt-BR" w:eastAsia="ja-JP"/>
                  </w:rPr>
                </w:rPrChange>
              </w:rPr>
              <w:t>33</w:t>
            </w:r>
          </w:p>
        </w:tc>
        <w:tc>
          <w:tcPr>
            <w:tcW w:w="1347" w:type="dxa"/>
            <w:tcBorders>
              <w:top w:val="single" w:sz="4" w:space="0" w:color="auto"/>
              <w:left w:val="single" w:sz="4" w:space="0" w:color="auto"/>
              <w:bottom w:val="single" w:sz="4" w:space="0" w:color="auto"/>
              <w:right w:val="single" w:sz="4" w:space="0" w:color="auto"/>
            </w:tcBorders>
            <w:vAlign w:val="center"/>
          </w:tcPr>
          <w:p w14:paraId="35B48134"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Change w:id="708" w:author="John Mettrop" w:date="2022-04-08T21:08:00Z">
                  <w:rPr>
                    <w:lang w:val="pt-BR" w:eastAsia="ja-JP"/>
                  </w:rPr>
                </w:rPrChange>
              </w:rPr>
            </w:pPr>
            <w:r w:rsidRPr="00D942DF">
              <w:rPr>
                <w:rFonts w:ascii="Times New Roman" w:eastAsia="Times New Roman" w:hAnsi="Times New Roman" w:cs="Times New Roman"/>
                <w:sz w:val="20"/>
                <w:szCs w:val="20"/>
                <w:lang w:val="en-GB" w:eastAsia="ja-JP"/>
                <w:rPrChange w:id="709" w:author="John Mettrop" w:date="2022-04-08T21:08:00Z">
                  <w:rPr>
                    <w:lang w:val="pt-BR" w:eastAsia="ja-JP"/>
                  </w:rPr>
                </w:rPrChange>
              </w:rPr>
              <w:t>360</w:t>
            </w:r>
          </w:p>
        </w:tc>
        <w:tc>
          <w:tcPr>
            <w:tcW w:w="1347" w:type="dxa"/>
            <w:tcBorders>
              <w:top w:val="single" w:sz="4" w:space="0" w:color="auto"/>
              <w:left w:val="single" w:sz="4" w:space="0" w:color="auto"/>
              <w:bottom w:val="single" w:sz="4" w:space="0" w:color="auto"/>
              <w:right w:val="single" w:sz="4" w:space="0" w:color="auto"/>
            </w:tcBorders>
            <w:vAlign w:val="center"/>
          </w:tcPr>
          <w:p w14:paraId="68CD76A3"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Change w:id="710" w:author="John Mettrop" w:date="2022-04-08T21:08:00Z">
                  <w:rPr>
                    <w:lang w:val="pt-BR" w:eastAsia="ja-JP"/>
                  </w:rPr>
                </w:rPrChange>
              </w:rPr>
            </w:pPr>
            <w:r w:rsidRPr="00D942DF">
              <w:rPr>
                <w:rFonts w:ascii="Times New Roman" w:eastAsia="Times New Roman" w:hAnsi="Times New Roman" w:cs="Times New Roman"/>
                <w:sz w:val="20"/>
                <w:szCs w:val="20"/>
                <w:lang w:val="en-GB" w:eastAsia="ja-JP"/>
                <w:rPrChange w:id="711" w:author="John Mettrop" w:date="2022-04-08T21:08:00Z">
                  <w:rPr>
                    <w:lang w:val="pt-BR" w:eastAsia="ja-JP"/>
                  </w:rPr>
                </w:rPrChange>
              </w:rPr>
              <w:t>4.4</w:t>
            </w:r>
          </w:p>
        </w:tc>
      </w:tr>
      <w:tr w:rsidR="00D942DF" w:rsidRPr="00D942DF" w14:paraId="3F862A45" w14:textId="77777777" w:rsidTr="008B0EFF">
        <w:trPr>
          <w:jc w:val="center"/>
        </w:trPr>
        <w:tc>
          <w:tcPr>
            <w:tcW w:w="2357" w:type="dxa"/>
            <w:tcBorders>
              <w:top w:val="single" w:sz="4" w:space="0" w:color="auto"/>
              <w:left w:val="single" w:sz="4" w:space="0" w:color="auto"/>
              <w:bottom w:val="single" w:sz="4" w:space="0" w:color="auto"/>
              <w:right w:val="single" w:sz="4" w:space="0" w:color="auto"/>
            </w:tcBorders>
            <w:hideMark/>
          </w:tcPr>
          <w:p w14:paraId="08C63FE2"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 xml:space="preserve">Vertical beamwidth </w:t>
            </w:r>
          </w:p>
        </w:tc>
        <w:tc>
          <w:tcPr>
            <w:tcW w:w="1195" w:type="dxa"/>
            <w:tcBorders>
              <w:top w:val="single" w:sz="4" w:space="0" w:color="auto"/>
              <w:left w:val="single" w:sz="4" w:space="0" w:color="auto"/>
              <w:bottom w:val="single" w:sz="4" w:space="0" w:color="auto"/>
              <w:right w:val="single" w:sz="4" w:space="0" w:color="auto"/>
            </w:tcBorders>
            <w:hideMark/>
          </w:tcPr>
          <w:p w14:paraId="388D7E3E"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degrees</w:t>
            </w:r>
          </w:p>
        </w:tc>
        <w:tc>
          <w:tcPr>
            <w:tcW w:w="1419" w:type="dxa"/>
            <w:tcBorders>
              <w:top w:val="single" w:sz="4" w:space="0" w:color="auto"/>
              <w:left w:val="single" w:sz="4" w:space="0" w:color="auto"/>
              <w:bottom w:val="single" w:sz="4" w:space="0" w:color="auto"/>
              <w:right w:val="single" w:sz="4" w:space="0" w:color="auto"/>
            </w:tcBorders>
            <w:vAlign w:val="center"/>
          </w:tcPr>
          <w:p w14:paraId="2730F2C2"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Change w:id="712" w:author="John Mettrop" w:date="2022-04-08T21:08:00Z">
                  <w:rPr>
                    <w:lang w:val="pt-BR" w:eastAsia="ja-JP"/>
                  </w:rPr>
                </w:rPrChange>
              </w:rPr>
            </w:pPr>
            <w:r w:rsidRPr="00D942DF">
              <w:rPr>
                <w:rFonts w:ascii="Times New Roman" w:eastAsia="Times New Roman" w:hAnsi="Times New Roman" w:cs="Times New Roman"/>
                <w:sz w:val="20"/>
                <w:szCs w:val="20"/>
                <w:lang w:val="en-GB" w:eastAsia="ja-JP"/>
                <w:rPrChange w:id="713" w:author="John Mettrop" w:date="2022-04-08T21:08:00Z">
                  <w:rPr>
                    <w:lang w:val="pt-BR" w:eastAsia="ja-JP"/>
                  </w:rPr>
                </w:rPrChange>
              </w:rPr>
              <w:t>35</w:t>
            </w:r>
          </w:p>
        </w:tc>
        <w:tc>
          <w:tcPr>
            <w:tcW w:w="1420" w:type="dxa"/>
            <w:tcBorders>
              <w:top w:val="single" w:sz="4" w:space="0" w:color="auto"/>
              <w:left w:val="single" w:sz="4" w:space="0" w:color="auto"/>
              <w:bottom w:val="single" w:sz="4" w:space="0" w:color="auto"/>
              <w:right w:val="single" w:sz="4" w:space="0" w:color="auto"/>
            </w:tcBorders>
            <w:vAlign w:val="center"/>
          </w:tcPr>
          <w:p w14:paraId="1BDDB4FA"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Change w:id="714" w:author="John Mettrop" w:date="2022-04-08T21:08:00Z">
                  <w:rPr>
                    <w:lang w:val="pt-BR" w:eastAsia="ja-JP"/>
                  </w:rPr>
                </w:rPrChange>
              </w:rPr>
            </w:pPr>
            <w:r w:rsidRPr="00D942DF">
              <w:rPr>
                <w:rFonts w:ascii="Times New Roman" w:eastAsia="Times New Roman" w:hAnsi="Times New Roman" w:cs="Times New Roman"/>
                <w:sz w:val="20"/>
                <w:szCs w:val="20"/>
                <w:lang w:val="en-GB" w:eastAsia="ja-JP"/>
                <w:rPrChange w:id="715" w:author="John Mettrop" w:date="2022-04-08T21:08:00Z">
                  <w:rPr>
                    <w:lang w:val="pt-BR" w:eastAsia="ja-JP"/>
                  </w:rPr>
                </w:rPrChange>
              </w:rPr>
              <w:t>33</w:t>
            </w:r>
          </w:p>
        </w:tc>
        <w:tc>
          <w:tcPr>
            <w:tcW w:w="1344" w:type="dxa"/>
            <w:tcBorders>
              <w:top w:val="single" w:sz="4" w:space="0" w:color="auto"/>
              <w:left w:val="single" w:sz="4" w:space="0" w:color="auto"/>
              <w:bottom w:val="single" w:sz="4" w:space="0" w:color="auto"/>
              <w:right w:val="single" w:sz="4" w:space="0" w:color="auto"/>
            </w:tcBorders>
            <w:vAlign w:val="center"/>
          </w:tcPr>
          <w:p w14:paraId="23748CA6"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Change w:id="716" w:author="John Mettrop" w:date="2022-04-08T21:08:00Z">
                  <w:rPr>
                    <w:lang w:val="pt-BR" w:eastAsia="ja-JP"/>
                  </w:rPr>
                </w:rPrChange>
              </w:rPr>
            </w:pPr>
            <w:r w:rsidRPr="00D942DF">
              <w:rPr>
                <w:rFonts w:ascii="Times New Roman" w:eastAsia="Times New Roman" w:hAnsi="Times New Roman" w:cs="Times New Roman"/>
                <w:sz w:val="20"/>
                <w:szCs w:val="20"/>
                <w:lang w:val="en-GB" w:eastAsia="ja-JP"/>
                <w:rPrChange w:id="717" w:author="John Mettrop" w:date="2022-04-08T21:08:00Z">
                  <w:rPr>
                    <w:lang w:val="pt-BR" w:eastAsia="ja-JP"/>
                  </w:rPr>
                </w:rPrChange>
              </w:rPr>
              <w:t>40</w:t>
            </w:r>
          </w:p>
        </w:tc>
        <w:tc>
          <w:tcPr>
            <w:tcW w:w="1345" w:type="dxa"/>
            <w:tcBorders>
              <w:top w:val="single" w:sz="4" w:space="0" w:color="auto"/>
              <w:left w:val="single" w:sz="4" w:space="0" w:color="auto"/>
              <w:bottom w:val="single" w:sz="4" w:space="0" w:color="auto"/>
              <w:right w:val="single" w:sz="4" w:space="0" w:color="auto"/>
            </w:tcBorders>
            <w:vAlign w:val="center"/>
          </w:tcPr>
          <w:p w14:paraId="49448E20"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Change w:id="718" w:author="John Mettrop" w:date="2022-04-08T21:08:00Z">
                  <w:rPr>
                    <w:lang w:val="pt-BR" w:eastAsia="ja-JP"/>
                  </w:rPr>
                </w:rPrChange>
              </w:rPr>
            </w:pPr>
            <w:r w:rsidRPr="00D942DF">
              <w:rPr>
                <w:rFonts w:ascii="Times New Roman" w:eastAsia="Times New Roman" w:hAnsi="Times New Roman" w:cs="Times New Roman"/>
                <w:sz w:val="20"/>
                <w:szCs w:val="20"/>
                <w:lang w:val="en-GB" w:eastAsia="ja-JP"/>
                <w:rPrChange w:id="719" w:author="John Mettrop" w:date="2022-04-08T21:08:00Z">
                  <w:rPr>
                    <w:lang w:val="pt-BR" w:eastAsia="ja-JP"/>
                  </w:rPr>
                </w:rPrChange>
              </w:rPr>
              <w:t>4.4</w:t>
            </w:r>
          </w:p>
        </w:tc>
        <w:tc>
          <w:tcPr>
            <w:tcW w:w="1411" w:type="dxa"/>
            <w:tcBorders>
              <w:top w:val="single" w:sz="4" w:space="0" w:color="auto"/>
              <w:left w:val="single" w:sz="4" w:space="0" w:color="auto"/>
              <w:bottom w:val="single" w:sz="4" w:space="0" w:color="auto"/>
              <w:right w:val="single" w:sz="4" w:space="0" w:color="auto"/>
            </w:tcBorders>
            <w:vAlign w:val="center"/>
          </w:tcPr>
          <w:p w14:paraId="660D48F3"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Change w:id="720" w:author="John Mettrop" w:date="2022-04-08T21:08:00Z">
                  <w:rPr>
                    <w:lang w:val="pt-BR" w:eastAsia="ja-JP"/>
                  </w:rPr>
                </w:rPrChange>
              </w:rPr>
            </w:pPr>
            <w:r w:rsidRPr="00D942DF">
              <w:rPr>
                <w:rFonts w:ascii="Times New Roman" w:eastAsia="Times New Roman" w:hAnsi="Times New Roman" w:cs="Times New Roman"/>
                <w:sz w:val="20"/>
                <w:szCs w:val="20"/>
                <w:lang w:val="en-GB" w:eastAsia="ja-JP"/>
                <w:rPrChange w:id="721" w:author="John Mettrop" w:date="2022-04-08T21:08:00Z">
                  <w:rPr>
                    <w:lang w:val="pt-BR" w:eastAsia="ja-JP"/>
                  </w:rPr>
                </w:rPrChange>
              </w:rPr>
              <w:t>35</w:t>
            </w:r>
          </w:p>
        </w:tc>
        <w:tc>
          <w:tcPr>
            <w:tcW w:w="1411" w:type="dxa"/>
            <w:tcBorders>
              <w:top w:val="single" w:sz="4" w:space="0" w:color="auto"/>
              <w:left w:val="single" w:sz="4" w:space="0" w:color="auto"/>
              <w:bottom w:val="single" w:sz="4" w:space="0" w:color="auto"/>
              <w:right w:val="single" w:sz="4" w:space="0" w:color="auto"/>
            </w:tcBorders>
            <w:vAlign w:val="center"/>
          </w:tcPr>
          <w:p w14:paraId="26B47EA0"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Change w:id="722" w:author="John Mettrop" w:date="2022-04-08T21:08:00Z">
                  <w:rPr>
                    <w:lang w:val="pt-BR" w:eastAsia="ja-JP"/>
                  </w:rPr>
                </w:rPrChange>
              </w:rPr>
            </w:pPr>
            <w:r w:rsidRPr="00D942DF">
              <w:rPr>
                <w:rFonts w:ascii="Times New Roman" w:eastAsia="Times New Roman" w:hAnsi="Times New Roman" w:cs="Times New Roman"/>
                <w:sz w:val="20"/>
                <w:szCs w:val="20"/>
                <w:lang w:val="en-GB" w:eastAsia="ja-JP"/>
                <w:rPrChange w:id="723" w:author="John Mettrop" w:date="2022-04-08T21:08:00Z">
                  <w:rPr>
                    <w:lang w:val="pt-BR" w:eastAsia="ja-JP"/>
                  </w:rPr>
                </w:rPrChange>
              </w:rPr>
              <w:t>33</w:t>
            </w:r>
          </w:p>
        </w:tc>
        <w:tc>
          <w:tcPr>
            <w:tcW w:w="1347" w:type="dxa"/>
            <w:tcBorders>
              <w:top w:val="single" w:sz="4" w:space="0" w:color="auto"/>
              <w:left w:val="single" w:sz="4" w:space="0" w:color="auto"/>
              <w:bottom w:val="single" w:sz="4" w:space="0" w:color="auto"/>
              <w:right w:val="single" w:sz="4" w:space="0" w:color="auto"/>
            </w:tcBorders>
            <w:vAlign w:val="center"/>
          </w:tcPr>
          <w:p w14:paraId="756A8CA0"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Change w:id="724" w:author="John Mettrop" w:date="2022-04-08T21:08:00Z">
                  <w:rPr>
                    <w:lang w:val="pt-BR" w:eastAsia="ja-JP"/>
                  </w:rPr>
                </w:rPrChange>
              </w:rPr>
            </w:pPr>
            <w:r w:rsidRPr="00D942DF">
              <w:rPr>
                <w:rFonts w:ascii="Times New Roman" w:eastAsia="Times New Roman" w:hAnsi="Times New Roman" w:cs="Times New Roman"/>
                <w:sz w:val="20"/>
                <w:szCs w:val="20"/>
                <w:lang w:val="en-GB" w:eastAsia="ja-JP"/>
                <w:rPrChange w:id="725" w:author="John Mettrop" w:date="2022-04-08T21:08:00Z">
                  <w:rPr>
                    <w:lang w:val="pt-BR" w:eastAsia="ja-JP"/>
                  </w:rPr>
                </w:rPrChange>
              </w:rPr>
              <w:t>60</w:t>
            </w:r>
          </w:p>
        </w:tc>
        <w:tc>
          <w:tcPr>
            <w:tcW w:w="1347" w:type="dxa"/>
            <w:tcBorders>
              <w:top w:val="single" w:sz="4" w:space="0" w:color="auto"/>
              <w:left w:val="single" w:sz="4" w:space="0" w:color="auto"/>
              <w:bottom w:val="single" w:sz="4" w:space="0" w:color="auto"/>
              <w:right w:val="single" w:sz="4" w:space="0" w:color="auto"/>
            </w:tcBorders>
            <w:vAlign w:val="center"/>
          </w:tcPr>
          <w:p w14:paraId="13A1C16D"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Change w:id="726" w:author="John Mettrop" w:date="2022-04-08T21:08:00Z">
                  <w:rPr>
                    <w:lang w:val="pt-BR" w:eastAsia="ja-JP"/>
                  </w:rPr>
                </w:rPrChange>
              </w:rPr>
            </w:pPr>
            <w:r w:rsidRPr="00D942DF">
              <w:rPr>
                <w:rFonts w:ascii="Times New Roman" w:eastAsia="Times New Roman" w:hAnsi="Times New Roman" w:cs="Times New Roman"/>
                <w:sz w:val="20"/>
                <w:szCs w:val="20"/>
                <w:lang w:val="en-GB" w:eastAsia="ja-JP"/>
                <w:rPrChange w:id="727" w:author="John Mettrop" w:date="2022-04-08T21:08:00Z">
                  <w:rPr>
                    <w:lang w:val="pt-BR" w:eastAsia="ja-JP"/>
                  </w:rPr>
                </w:rPrChange>
              </w:rPr>
              <w:t>4.4</w:t>
            </w:r>
          </w:p>
        </w:tc>
      </w:tr>
    </w:tbl>
    <w:p w14:paraId="19107156" w14:textId="77777777" w:rsidR="00D942DF" w:rsidRPr="00D942DF" w:rsidRDefault="00D942DF" w:rsidP="00D942DF">
      <w:pPr>
        <w:overflowPunct w:val="0"/>
        <w:autoSpaceDE w:val="0"/>
        <w:autoSpaceDN w:val="0"/>
        <w:adjustRightInd w:val="0"/>
        <w:spacing w:line="240" w:lineRule="auto"/>
        <w:jc w:val="left"/>
        <w:textAlignment w:val="baseline"/>
        <w:rPr>
          <w:rFonts w:ascii="Times New Roman" w:eastAsia="Times New Roman" w:hAnsi="Times New Roman" w:cs="Times New Roman"/>
          <w:sz w:val="20"/>
          <w:szCs w:val="20"/>
          <w:lang w:val="en-GB" w:eastAsia="ja-JP"/>
        </w:rPr>
      </w:pPr>
    </w:p>
    <w:p w14:paraId="26D8A2AC" w14:textId="77777777" w:rsidR="00D942DF" w:rsidRPr="00D942DF" w:rsidRDefault="00D942DF" w:rsidP="00D942DF">
      <w:pPr>
        <w:keepNext/>
        <w:tabs>
          <w:tab w:val="left" w:pos="1134"/>
          <w:tab w:val="left" w:pos="1871"/>
          <w:tab w:val="left" w:pos="2268"/>
        </w:tabs>
        <w:overflowPunct w:val="0"/>
        <w:autoSpaceDE w:val="0"/>
        <w:autoSpaceDN w:val="0"/>
        <w:adjustRightInd w:val="0"/>
        <w:spacing w:before="560" w:after="120" w:line="240" w:lineRule="auto"/>
        <w:textAlignment w:val="baseline"/>
        <w:rPr>
          <w:rFonts w:ascii="Times New Roman" w:eastAsia="Times New Roman" w:hAnsi="Times New Roman" w:cs="Times New Roman"/>
          <w:sz w:val="24"/>
          <w:szCs w:val="20"/>
          <w:lang w:val="en-GB"/>
        </w:rPr>
      </w:pPr>
      <w:r w:rsidRPr="00D942DF">
        <w:rPr>
          <w:rFonts w:ascii="Times New Roman" w:eastAsia="Times New Roman" w:hAnsi="Times New Roman" w:cs="Times New Roman"/>
          <w:sz w:val="24"/>
          <w:szCs w:val="20"/>
          <w:lang w:val="en-GB"/>
        </w:rPr>
        <w:br w:type="page"/>
      </w:r>
    </w:p>
    <w:p w14:paraId="5FE55D53" w14:textId="77777777" w:rsidR="00D942DF" w:rsidRPr="00D942DF" w:rsidRDefault="00D942DF" w:rsidP="00D942DF">
      <w:pPr>
        <w:keepNext/>
        <w:tabs>
          <w:tab w:val="left" w:pos="1134"/>
          <w:tab w:val="left" w:pos="1871"/>
          <w:tab w:val="left" w:pos="2268"/>
        </w:tabs>
        <w:overflowPunct w:val="0"/>
        <w:autoSpaceDE w:val="0"/>
        <w:autoSpaceDN w:val="0"/>
        <w:adjustRightInd w:val="0"/>
        <w:spacing w:before="560" w:after="120" w:line="240" w:lineRule="auto"/>
        <w:textAlignment w:val="baseline"/>
        <w:rPr>
          <w:rFonts w:ascii="Times New Roman" w:eastAsia="Times New Roman" w:hAnsi="Times New Roman" w:cs="Times New Roman"/>
          <w:caps/>
          <w:sz w:val="20"/>
          <w:szCs w:val="20"/>
          <w:lang w:val="en-GB"/>
        </w:rPr>
      </w:pPr>
      <w:r w:rsidRPr="00D942DF">
        <w:rPr>
          <w:rFonts w:ascii="Times New Roman" w:eastAsia="Times New Roman" w:hAnsi="Times New Roman" w:cs="Times New Roman"/>
          <w:caps/>
          <w:sz w:val="20"/>
          <w:szCs w:val="20"/>
          <w:lang w:val="en-GB"/>
        </w:rPr>
        <w:lastRenderedPageBreak/>
        <w:t>TABLE  1 (</w:t>
      </w:r>
      <w:del w:id="728" w:author="John Mettrop" w:date="2022-04-11T09:37:00Z">
        <w:r w:rsidRPr="00D942DF" w:rsidDel="00AD3350">
          <w:rPr>
            <w:rFonts w:ascii="Times New Roman" w:eastAsia="Times New Roman" w:hAnsi="Times New Roman" w:cs="Times New Roman"/>
            <w:i/>
            <w:iCs/>
            <w:caps/>
            <w:sz w:val="20"/>
            <w:szCs w:val="20"/>
            <w:lang w:val="en-GB"/>
          </w:rPr>
          <w:delText>end</w:delText>
        </w:r>
      </w:del>
      <w:ins w:id="729" w:author="John Mettrop" w:date="2022-04-11T09:37:00Z">
        <w:r w:rsidRPr="00D942DF">
          <w:rPr>
            <w:rFonts w:ascii="Times New Roman" w:eastAsia="Times New Roman" w:hAnsi="Times New Roman" w:cs="Times New Roman"/>
            <w:i/>
            <w:iCs/>
            <w:caps/>
            <w:sz w:val="20"/>
            <w:szCs w:val="20"/>
            <w:lang w:val="en-GB"/>
          </w:rPr>
          <w:t>continued</w:t>
        </w:r>
      </w:ins>
      <w:r w:rsidRPr="00D942DF">
        <w:rPr>
          <w:rFonts w:ascii="Times New Roman" w:eastAsia="Times New Roman" w:hAnsi="Times New Roman" w:cs="Times New Roman"/>
          <w:caps/>
          <w:sz w:val="20"/>
          <w:szCs w:val="20"/>
          <w:lang w:val="en-GB"/>
        </w:rPr>
        <w:t>)</w:t>
      </w:r>
    </w:p>
    <w:tbl>
      <w:tblPr>
        <w:tblW w:w="144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94"/>
        <w:gridCol w:w="1875"/>
        <w:gridCol w:w="2219"/>
        <w:gridCol w:w="2220"/>
        <w:gridCol w:w="2225"/>
        <w:gridCol w:w="1113"/>
        <w:gridCol w:w="1113"/>
      </w:tblGrid>
      <w:tr w:rsidR="00D942DF" w:rsidRPr="00D942DF" w14:paraId="23F88F0F" w14:textId="77777777" w:rsidTr="00D942DF">
        <w:trPr>
          <w:jc w:val="center"/>
        </w:trPr>
        <w:tc>
          <w:tcPr>
            <w:tcW w:w="2353"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7D3A25DF" w14:textId="77777777" w:rsidR="00D942DF" w:rsidRPr="00D942DF" w:rsidRDefault="00D942DF" w:rsidP="00D942DF">
            <w:pPr>
              <w:keepNext/>
              <w:tabs>
                <w:tab w:val="left" w:pos="1134"/>
                <w:tab w:val="left" w:pos="1871"/>
                <w:tab w:val="left" w:pos="2268"/>
              </w:tabs>
              <w:overflowPunct w:val="0"/>
              <w:autoSpaceDE w:val="0"/>
              <w:autoSpaceDN w:val="0"/>
              <w:adjustRightInd w:val="0"/>
              <w:spacing w:before="80" w:after="80" w:line="240" w:lineRule="auto"/>
              <w:textAlignment w:val="baseline"/>
              <w:rPr>
                <w:rFonts w:ascii="Times New Roman Bold" w:eastAsia="Times New Roman" w:hAnsi="Times New Roman Bold" w:cs="Times New Roman Bold"/>
                <w:b/>
                <w:sz w:val="20"/>
                <w:szCs w:val="20"/>
                <w:lang w:val="en-GB" w:eastAsia="ja-JP"/>
              </w:rPr>
            </w:pPr>
            <w:r w:rsidRPr="00D942DF">
              <w:rPr>
                <w:rFonts w:ascii="Times New Roman Bold" w:eastAsia="Times New Roman" w:hAnsi="Times New Roman Bold" w:cs="Times New Roman Bold"/>
                <w:b/>
                <w:sz w:val="20"/>
                <w:szCs w:val="20"/>
                <w:lang w:val="en-GB" w:eastAsia="ja-JP"/>
              </w:rPr>
              <w:t>Parameter</w:t>
            </w:r>
          </w:p>
        </w:tc>
        <w:tc>
          <w:tcPr>
            <w:tcW w:w="1194"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3ACBCB5B" w14:textId="77777777" w:rsidR="00D942DF" w:rsidRPr="00D942DF" w:rsidRDefault="00D942DF" w:rsidP="00D942DF">
            <w:pPr>
              <w:keepNext/>
              <w:tabs>
                <w:tab w:val="left" w:pos="1134"/>
                <w:tab w:val="left" w:pos="1871"/>
                <w:tab w:val="left" w:pos="2268"/>
              </w:tabs>
              <w:overflowPunct w:val="0"/>
              <w:autoSpaceDE w:val="0"/>
              <w:autoSpaceDN w:val="0"/>
              <w:adjustRightInd w:val="0"/>
              <w:spacing w:before="80" w:after="80" w:line="240" w:lineRule="auto"/>
              <w:textAlignment w:val="baseline"/>
              <w:rPr>
                <w:rFonts w:ascii="Times New Roman Bold" w:eastAsia="Times New Roman" w:hAnsi="Times New Roman Bold" w:cs="Times New Roman Bold"/>
                <w:b/>
                <w:sz w:val="20"/>
                <w:szCs w:val="20"/>
                <w:lang w:val="en-GB" w:eastAsia="ja-JP"/>
              </w:rPr>
            </w:pPr>
            <w:r w:rsidRPr="00D942DF">
              <w:rPr>
                <w:rFonts w:ascii="Times New Roman Bold" w:eastAsia="Times New Roman" w:hAnsi="Times New Roman Bold" w:cs="Times New Roman Bold"/>
                <w:b/>
                <w:sz w:val="20"/>
                <w:szCs w:val="20"/>
                <w:lang w:val="en-GB" w:eastAsia="ja-JP"/>
              </w:rPr>
              <w:t>Units</w:t>
            </w:r>
          </w:p>
        </w:tc>
        <w:tc>
          <w:tcPr>
            <w:tcW w:w="2827" w:type="dxa"/>
            <w:gridSpan w:val="2"/>
            <w:tcBorders>
              <w:top w:val="single" w:sz="4" w:space="0" w:color="auto"/>
              <w:left w:val="single" w:sz="4" w:space="0" w:color="auto"/>
              <w:bottom w:val="single" w:sz="4" w:space="0" w:color="auto"/>
              <w:right w:val="single" w:sz="4" w:space="0" w:color="auto"/>
            </w:tcBorders>
            <w:shd w:val="clear" w:color="auto" w:fill="D9D9D9"/>
            <w:hideMark/>
          </w:tcPr>
          <w:p w14:paraId="374538E7" w14:textId="77777777" w:rsidR="00D942DF" w:rsidRPr="00D942DF" w:rsidRDefault="00D942DF" w:rsidP="00D942DF">
            <w:pPr>
              <w:keepNext/>
              <w:tabs>
                <w:tab w:val="left" w:pos="1134"/>
                <w:tab w:val="left" w:pos="1871"/>
                <w:tab w:val="left" w:pos="2268"/>
              </w:tabs>
              <w:overflowPunct w:val="0"/>
              <w:autoSpaceDE w:val="0"/>
              <w:autoSpaceDN w:val="0"/>
              <w:adjustRightInd w:val="0"/>
              <w:spacing w:before="80" w:after="80" w:line="240" w:lineRule="auto"/>
              <w:textAlignment w:val="baseline"/>
              <w:rPr>
                <w:rFonts w:ascii="Times New Roman Bold" w:eastAsia="Times New Roman" w:hAnsi="Times New Roman Bold" w:cs="Times New Roman Bold"/>
                <w:b/>
                <w:sz w:val="20"/>
                <w:szCs w:val="20"/>
                <w:lang w:val="en-GB" w:eastAsia="ja-JP"/>
              </w:rPr>
            </w:pPr>
            <w:r w:rsidRPr="00D942DF">
              <w:rPr>
                <w:rFonts w:ascii="Times New Roman Bold" w:eastAsia="Times New Roman" w:hAnsi="Times New Roman Bold" w:cs="Times New Roman Bold"/>
                <w:b/>
                <w:sz w:val="20"/>
                <w:szCs w:val="20"/>
                <w:lang w:val="en-GB" w:eastAsia="ja-JP"/>
              </w:rPr>
              <w:t>System 5</w:t>
            </w:r>
          </w:p>
          <w:p w14:paraId="75A4BD66" w14:textId="77777777" w:rsidR="00D942DF" w:rsidRPr="00D942DF" w:rsidRDefault="00D942DF" w:rsidP="00D942DF">
            <w:pPr>
              <w:keepNext/>
              <w:tabs>
                <w:tab w:val="left" w:pos="1134"/>
                <w:tab w:val="left" w:pos="1871"/>
                <w:tab w:val="left" w:pos="2268"/>
              </w:tabs>
              <w:overflowPunct w:val="0"/>
              <w:autoSpaceDE w:val="0"/>
              <w:autoSpaceDN w:val="0"/>
              <w:adjustRightInd w:val="0"/>
              <w:spacing w:before="80" w:after="80" w:line="240" w:lineRule="auto"/>
              <w:textAlignment w:val="baseline"/>
              <w:rPr>
                <w:rFonts w:ascii="Times New Roman Bold" w:eastAsia="Times New Roman" w:hAnsi="Times New Roman Bold" w:cs="Times New Roman Bold"/>
                <w:b/>
                <w:sz w:val="20"/>
                <w:szCs w:val="20"/>
                <w:lang w:val="en-GB" w:eastAsia="ja-JP"/>
              </w:rPr>
            </w:pPr>
            <w:r w:rsidRPr="00D942DF">
              <w:rPr>
                <w:rFonts w:ascii="Times New Roman Bold" w:eastAsia="Times New Roman" w:hAnsi="Times New Roman Bold" w:cs="Times New Roman Bold"/>
                <w:b/>
                <w:sz w:val="20"/>
                <w:szCs w:val="20"/>
                <w:lang w:val="en-GB" w:eastAsia="ja-JP"/>
              </w:rPr>
              <w:t>Airborne</w:t>
            </w:r>
          </w:p>
        </w:tc>
        <w:tc>
          <w:tcPr>
            <w:tcW w:w="2835" w:type="dxa"/>
            <w:gridSpan w:val="3"/>
            <w:tcBorders>
              <w:top w:val="single" w:sz="4" w:space="0" w:color="auto"/>
              <w:left w:val="single" w:sz="4" w:space="0" w:color="auto"/>
              <w:bottom w:val="single" w:sz="4" w:space="0" w:color="auto"/>
              <w:right w:val="single" w:sz="4" w:space="0" w:color="auto"/>
            </w:tcBorders>
            <w:shd w:val="clear" w:color="auto" w:fill="D9D9D9"/>
            <w:hideMark/>
          </w:tcPr>
          <w:p w14:paraId="4C02D6D5" w14:textId="77777777" w:rsidR="00D942DF" w:rsidRPr="00D942DF" w:rsidRDefault="00D942DF" w:rsidP="00D942DF">
            <w:pPr>
              <w:keepNext/>
              <w:tabs>
                <w:tab w:val="left" w:pos="1134"/>
                <w:tab w:val="left" w:pos="1871"/>
                <w:tab w:val="left" w:pos="2268"/>
              </w:tabs>
              <w:overflowPunct w:val="0"/>
              <w:autoSpaceDE w:val="0"/>
              <w:autoSpaceDN w:val="0"/>
              <w:adjustRightInd w:val="0"/>
              <w:spacing w:before="80" w:after="80" w:line="240" w:lineRule="auto"/>
              <w:textAlignment w:val="baseline"/>
              <w:rPr>
                <w:rFonts w:ascii="Times New Roman Bold" w:eastAsia="Times New Roman" w:hAnsi="Times New Roman Bold" w:cs="Times New Roman Bold"/>
                <w:b/>
                <w:sz w:val="20"/>
                <w:szCs w:val="20"/>
                <w:lang w:val="en-GB" w:eastAsia="ja-JP"/>
              </w:rPr>
            </w:pPr>
            <w:r w:rsidRPr="00D942DF">
              <w:rPr>
                <w:rFonts w:ascii="Times New Roman Bold" w:eastAsia="Times New Roman" w:hAnsi="Times New Roman Bold" w:cs="Times New Roman Bold"/>
                <w:b/>
                <w:sz w:val="20"/>
                <w:szCs w:val="20"/>
                <w:lang w:val="en-GB" w:eastAsia="ja-JP"/>
              </w:rPr>
              <w:t>System 5</w:t>
            </w:r>
            <w:r w:rsidRPr="00D942DF">
              <w:rPr>
                <w:rFonts w:ascii="Times New Roman Bold" w:eastAsia="Times New Roman" w:hAnsi="Times New Roman Bold" w:cs="Times New Roman Bold"/>
                <w:b/>
                <w:sz w:val="20"/>
                <w:szCs w:val="20"/>
                <w:lang w:val="en-GB" w:eastAsia="ja-JP"/>
              </w:rPr>
              <w:br/>
              <w:t>Ground</w:t>
            </w:r>
            <w:ins w:id="730" w:author="John Mettrop" w:date="2022-04-11T09:39:00Z">
              <w:r w:rsidRPr="00D942DF">
                <w:rPr>
                  <w:rFonts w:ascii="Times New Roman Bold" w:eastAsia="Times New Roman" w:hAnsi="Times New Roman Bold" w:cs="Times New Roman Bold"/>
                  <w:b/>
                  <w:sz w:val="20"/>
                  <w:szCs w:val="20"/>
                  <w:lang w:val="en-GB" w:eastAsia="ja-JP"/>
                </w:rPr>
                <w:t xml:space="preserve"> and shipborne</w:t>
              </w:r>
            </w:ins>
          </w:p>
        </w:tc>
      </w:tr>
      <w:tr w:rsidR="00D942DF" w:rsidRPr="00D942DF" w14:paraId="1B114692" w14:textId="77777777" w:rsidTr="00D942DF">
        <w:trPr>
          <w:jc w:val="center"/>
        </w:trPr>
        <w:tc>
          <w:tcPr>
            <w:tcW w:w="9209" w:type="dxa"/>
            <w:gridSpan w:val="7"/>
            <w:tcBorders>
              <w:top w:val="single" w:sz="4" w:space="0" w:color="auto"/>
              <w:left w:val="single" w:sz="4" w:space="0" w:color="auto"/>
              <w:bottom w:val="single" w:sz="4" w:space="0" w:color="auto"/>
              <w:right w:val="single" w:sz="4" w:space="0" w:color="auto"/>
            </w:tcBorders>
            <w:shd w:val="clear" w:color="auto" w:fill="D9D9D9"/>
            <w:hideMark/>
          </w:tcPr>
          <w:p w14:paraId="1194F896"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Transmitter</w:t>
            </w:r>
          </w:p>
        </w:tc>
      </w:tr>
      <w:tr w:rsidR="00D942DF" w:rsidRPr="00D942DF" w14:paraId="6735BF10" w14:textId="77777777" w:rsidTr="008B0EFF">
        <w:trPr>
          <w:jc w:val="center"/>
        </w:trPr>
        <w:tc>
          <w:tcPr>
            <w:tcW w:w="2353" w:type="dxa"/>
            <w:tcBorders>
              <w:top w:val="single" w:sz="4" w:space="0" w:color="auto"/>
              <w:left w:val="single" w:sz="4" w:space="0" w:color="auto"/>
              <w:bottom w:val="single" w:sz="4" w:space="0" w:color="auto"/>
              <w:right w:val="single" w:sz="4" w:space="0" w:color="auto"/>
            </w:tcBorders>
            <w:hideMark/>
          </w:tcPr>
          <w:p w14:paraId="00CD0BBC"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Tuning range</w:t>
            </w:r>
          </w:p>
        </w:tc>
        <w:tc>
          <w:tcPr>
            <w:tcW w:w="1194" w:type="dxa"/>
            <w:tcBorders>
              <w:top w:val="single" w:sz="4" w:space="0" w:color="auto"/>
              <w:left w:val="single" w:sz="4" w:space="0" w:color="auto"/>
              <w:bottom w:val="single" w:sz="4" w:space="0" w:color="auto"/>
              <w:right w:val="single" w:sz="4" w:space="0" w:color="auto"/>
            </w:tcBorders>
            <w:hideMark/>
          </w:tcPr>
          <w:p w14:paraId="5547E3B8"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MHz</w:t>
            </w:r>
          </w:p>
        </w:tc>
        <w:tc>
          <w:tcPr>
            <w:tcW w:w="2827" w:type="dxa"/>
            <w:gridSpan w:val="2"/>
            <w:tcBorders>
              <w:top w:val="single" w:sz="4" w:space="0" w:color="auto"/>
              <w:left w:val="single" w:sz="4" w:space="0" w:color="auto"/>
              <w:bottom w:val="single" w:sz="4" w:space="0" w:color="auto"/>
              <w:right w:val="single" w:sz="4" w:space="0" w:color="auto"/>
            </w:tcBorders>
            <w:vAlign w:val="center"/>
            <w:hideMark/>
          </w:tcPr>
          <w:p w14:paraId="41F7DB11"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4 400-4 990</w:t>
            </w:r>
            <w:r w:rsidRPr="00D942DF">
              <w:rPr>
                <w:rFonts w:ascii="Times New Roman" w:eastAsia="Times New Roman" w:hAnsi="Times New Roman" w:cs="Times New Roman"/>
                <w:sz w:val="20"/>
                <w:szCs w:val="20"/>
                <w:vertAlign w:val="superscript"/>
                <w:lang w:val="en-GB" w:eastAsia="ja-JP"/>
              </w:rPr>
              <w:t>(1)</w:t>
            </w:r>
          </w:p>
        </w:tc>
        <w:tc>
          <w:tcPr>
            <w:tcW w:w="2835" w:type="dxa"/>
            <w:gridSpan w:val="3"/>
            <w:tcBorders>
              <w:top w:val="single" w:sz="4" w:space="0" w:color="auto"/>
              <w:left w:val="single" w:sz="4" w:space="0" w:color="auto"/>
              <w:bottom w:val="single" w:sz="4" w:space="0" w:color="auto"/>
              <w:right w:val="single" w:sz="4" w:space="0" w:color="auto"/>
            </w:tcBorders>
            <w:vAlign w:val="center"/>
            <w:hideMark/>
          </w:tcPr>
          <w:p w14:paraId="5C9BFC95"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4 400-4 990</w:t>
            </w:r>
            <w:r w:rsidRPr="00D942DF">
              <w:rPr>
                <w:rFonts w:ascii="Times New Roman" w:eastAsia="Times New Roman" w:hAnsi="Times New Roman" w:cs="Times New Roman"/>
                <w:sz w:val="20"/>
                <w:szCs w:val="20"/>
                <w:vertAlign w:val="superscript"/>
                <w:lang w:val="en-GB" w:eastAsia="ja-JP"/>
              </w:rPr>
              <w:t>(1)</w:t>
            </w:r>
          </w:p>
        </w:tc>
      </w:tr>
      <w:tr w:rsidR="00D942DF" w:rsidRPr="00D942DF" w14:paraId="7865053C" w14:textId="77777777" w:rsidTr="008B0EFF">
        <w:trPr>
          <w:jc w:val="center"/>
        </w:trPr>
        <w:tc>
          <w:tcPr>
            <w:tcW w:w="2353" w:type="dxa"/>
            <w:tcBorders>
              <w:top w:val="single" w:sz="4" w:space="0" w:color="auto"/>
              <w:left w:val="single" w:sz="4" w:space="0" w:color="auto"/>
              <w:bottom w:val="single" w:sz="4" w:space="0" w:color="auto"/>
              <w:right w:val="single" w:sz="4" w:space="0" w:color="auto"/>
            </w:tcBorders>
            <w:hideMark/>
          </w:tcPr>
          <w:p w14:paraId="13EFA7F9"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Power output</w:t>
            </w:r>
          </w:p>
        </w:tc>
        <w:tc>
          <w:tcPr>
            <w:tcW w:w="1194" w:type="dxa"/>
            <w:tcBorders>
              <w:top w:val="single" w:sz="4" w:space="0" w:color="auto"/>
              <w:left w:val="single" w:sz="4" w:space="0" w:color="auto"/>
              <w:bottom w:val="single" w:sz="4" w:space="0" w:color="auto"/>
              <w:right w:val="single" w:sz="4" w:space="0" w:color="auto"/>
            </w:tcBorders>
            <w:hideMark/>
          </w:tcPr>
          <w:p w14:paraId="6C0BC928"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dBm</w:t>
            </w:r>
          </w:p>
        </w:tc>
        <w:tc>
          <w:tcPr>
            <w:tcW w:w="2827" w:type="dxa"/>
            <w:gridSpan w:val="2"/>
            <w:tcBorders>
              <w:top w:val="single" w:sz="4" w:space="0" w:color="auto"/>
              <w:left w:val="single" w:sz="4" w:space="0" w:color="auto"/>
              <w:bottom w:val="single" w:sz="4" w:space="0" w:color="auto"/>
              <w:right w:val="single" w:sz="4" w:space="0" w:color="auto"/>
            </w:tcBorders>
            <w:vAlign w:val="center"/>
          </w:tcPr>
          <w:p w14:paraId="1B30EB3C"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45</w:t>
            </w:r>
          </w:p>
        </w:tc>
        <w:tc>
          <w:tcPr>
            <w:tcW w:w="2835" w:type="dxa"/>
            <w:gridSpan w:val="3"/>
            <w:tcBorders>
              <w:top w:val="single" w:sz="4" w:space="0" w:color="auto"/>
              <w:left w:val="single" w:sz="4" w:space="0" w:color="auto"/>
              <w:bottom w:val="single" w:sz="4" w:space="0" w:color="auto"/>
              <w:right w:val="single" w:sz="4" w:space="0" w:color="auto"/>
            </w:tcBorders>
            <w:vAlign w:val="center"/>
          </w:tcPr>
          <w:p w14:paraId="3EBD1F42"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45</w:t>
            </w:r>
          </w:p>
        </w:tc>
      </w:tr>
      <w:tr w:rsidR="00D942DF" w:rsidRPr="00D942DF" w14:paraId="5162EE2D" w14:textId="77777777" w:rsidTr="008B0EFF">
        <w:trPr>
          <w:jc w:val="center"/>
        </w:trPr>
        <w:tc>
          <w:tcPr>
            <w:tcW w:w="2353" w:type="dxa"/>
            <w:tcBorders>
              <w:top w:val="single" w:sz="4" w:space="0" w:color="auto"/>
              <w:left w:val="single" w:sz="4" w:space="0" w:color="auto"/>
              <w:bottom w:val="single" w:sz="4" w:space="0" w:color="auto"/>
              <w:right w:val="single" w:sz="4" w:space="0" w:color="auto"/>
            </w:tcBorders>
            <w:hideMark/>
          </w:tcPr>
          <w:p w14:paraId="5686BBF7"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Bandwidth (3 dB)</w:t>
            </w:r>
          </w:p>
        </w:tc>
        <w:tc>
          <w:tcPr>
            <w:tcW w:w="1194" w:type="dxa"/>
            <w:tcBorders>
              <w:top w:val="single" w:sz="4" w:space="0" w:color="auto"/>
              <w:left w:val="single" w:sz="4" w:space="0" w:color="auto"/>
              <w:bottom w:val="single" w:sz="4" w:space="0" w:color="auto"/>
              <w:right w:val="single" w:sz="4" w:space="0" w:color="auto"/>
            </w:tcBorders>
            <w:hideMark/>
          </w:tcPr>
          <w:p w14:paraId="09E5E599"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MHz</w:t>
            </w:r>
          </w:p>
        </w:tc>
        <w:tc>
          <w:tcPr>
            <w:tcW w:w="2827" w:type="dxa"/>
            <w:gridSpan w:val="2"/>
            <w:tcBorders>
              <w:top w:val="single" w:sz="4" w:space="0" w:color="auto"/>
              <w:left w:val="single" w:sz="4" w:space="0" w:color="auto"/>
              <w:bottom w:val="single" w:sz="4" w:space="0" w:color="auto"/>
              <w:right w:val="single" w:sz="4" w:space="0" w:color="auto"/>
            </w:tcBorders>
            <w:vAlign w:val="center"/>
          </w:tcPr>
          <w:p w14:paraId="53A5E384"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0.4 / 3 / 8.5</w:t>
            </w:r>
          </w:p>
        </w:tc>
        <w:tc>
          <w:tcPr>
            <w:tcW w:w="2835" w:type="dxa"/>
            <w:gridSpan w:val="3"/>
            <w:tcBorders>
              <w:top w:val="single" w:sz="4" w:space="0" w:color="auto"/>
              <w:left w:val="single" w:sz="4" w:space="0" w:color="auto"/>
              <w:bottom w:val="single" w:sz="4" w:space="0" w:color="auto"/>
              <w:right w:val="single" w:sz="4" w:space="0" w:color="auto"/>
            </w:tcBorders>
            <w:vAlign w:val="center"/>
          </w:tcPr>
          <w:p w14:paraId="1E161CFE"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0.4 / 3 / 8.5</w:t>
            </w:r>
          </w:p>
        </w:tc>
      </w:tr>
      <w:tr w:rsidR="00D942DF" w:rsidRPr="00D942DF" w14:paraId="22216CB9" w14:textId="77777777" w:rsidTr="008B0EFF">
        <w:trPr>
          <w:jc w:val="center"/>
          <w:ins w:id="731" w:author="John Mettrop" w:date="2022-04-11T09:37:00Z"/>
        </w:trPr>
        <w:tc>
          <w:tcPr>
            <w:tcW w:w="2353" w:type="dxa"/>
            <w:tcBorders>
              <w:top w:val="single" w:sz="4" w:space="0" w:color="auto"/>
              <w:left w:val="single" w:sz="4" w:space="0" w:color="auto"/>
              <w:bottom w:val="single" w:sz="4" w:space="0" w:color="auto"/>
              <w:right w:val="single" w:sz="4" w:space="0" w:color="auto"/>
            </w:tcBorders>
          </w:tcPr>
          <w:p w14:paraId="5B580D23" w14:textId="732F599B" w:rsidR="00D942DF" w:rsidRPr="00372BCA"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ins w:id="732" w:author="John Mettrop" w:date="2022-04-11T09:37:00Z"/>
                <w:rFonts w:ascii="Times New Roman" w:eastAsia="Times New Roman" w:hAnsi="Times New Roman" w:cs="Times New Roman"/>
                <w:sz w:val="20"/>
                <w:szCs w:val="20"/>
                <w:highlight w:val="yellow"/>
                <w:lang w:val="en-GB" w:eastAsia="ja-JP"/>
                <w:rPrChange w:id="733" w:author="USA" w:date="2022-05-11T19:25:00Z">
                  <w:rPr>
                    <w:ins w:id="734" w:author="John Mettrop" w:date="2022-04-11T09:37:00Z"/>
                    <w:rFonts w:ascii="Times New Roman" w:eastAsia="Times New Roman" w:hAnsi="Times New Roman" w:cs="Times New Roman"/>
                    <w:sz w:val="20"/>
                    <w:szCs w:val="20"/>
                    <w:lang w:val="en-GB" w:eastAsia="ja-JP"/>
                  </w:rPr>
                </w:rPrChange>
              </w:rPr>
            </w:pPr>
            <w:ins w:id="735" w:author="John Mettrop" w:date="2022-04-11T09:37:00Z">
              <w:del w:id="736" w:author="USA" w:date="2022-05-11T19:25:00Z">
                <w:r w:rsidRPr="00372BCA" w:rsidDel="00372BCA">
                  <w:rPr>
                    <w:rFonts w:ascii="Times New Roman" w:eastAsia="Times New Roman" w:hAnsi="Times New Roman" w:cs="Times New Roman"/>
                    <w:sz w:val="20"/>
                    <w:szCs w:val="20"/>
                    <w:highlight w:val="yellow"/>
                    <w:lang w:val="en-GB" w:eastAsia="ja-JP"/>
                    <w:rPrChange w:id="737" w:author="USA" w:date="2022-05-11T19:25:00Z">
                      <w:rPr>
                        <w:rFonts w:ascii="Times New Roman" w:eastAsia="Times New Roman" w:hAnsi="Times New Roman" w:cs="Times New Roman"/>
                        <w:sz w:val="20"/>
                        <w:szCs w:val="20"/>
                        <w:lang w:val="en-GB" w:eastAsia="ja-JP"/>
                      </w:rPr>
                    </w:rPrChange>
                  </w:rPr>
                  <w:delText xml:space="preserve">[Number of channels operated </w:delText>
                </w:r>
              </w:del>
            </w:ins>
            <w:ins w:id="738" w:author="John Mettrop" w:date="2022-04-11T09:38:00Z">
              <w:del w:id="739" w:author="USA" w:date="2022-05-11T19:25:00Z">
                <w:r w:rsidRPr="00372BCA" w:rsidDel="00372BCA">
                  <w:rPr>
                    <w:rFonts w:ascii="Times New Roman" w:eastAsia="Times New Roman" w:hAnsi="Times New Roman" w:cs="Times New Roman"/>
                    <w:sz w:val="20"/>
                    <w:szCs w:val="20"/>
                    <w:highlight w:val="yellow"/>
                    <w:lang w:val="en-GB" w:eastAsia="ja-JP"/>
                    <w:rPrChange w:id="740" w:author="USA" w:date="2022-05-11T19:25:00Z">
                      <w:rPr>
                        <w:rFonts w:ascii="Times New Roman" w:eastAsia="Times New Roman" w:hAnsi="Times New Roman" w:cs="Times New Roman"/>
                        <w:sz w:val="20"/>
                        <w:szCs w:val="20"/>
                        <w:lang w:val="en-GB" w:eastAsia="ja-JP"/>
                      </w:rPr>
                    </w:rPrChange>
                  </w:rPr>
                  <w:delText>simultaneously]</w:delText>
                </w:r>
              </w:del>
            </w:ins>
          </w:p>
        </w:tc>
        <w:tc>
          <w:tcPr>
            <w:tcW w:w="1194" w:type="dxa"/>
            <w:tcBorders>
              <w:top w:val="single" w:sz="4" w:space="0" w:color="auto"/>
              <w:left w:val="single" w:sz="4" w:space="0" w:color="auto"/>
              <w:bottom w:val="single" w:sz="4" w:space="0" w:color="auto"/>
              <w:right w:val="single" w:sz="4" w:space="0" w:color="auto"/>
            </w:tcBorders>
          </w:tcPr>
          <w:p w14:paraId="5BFCDAEB" w14:textId="77777777" w:rsidR="00D942DF" w:rsidRPr="00372BCA"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741" w:author="John Mettrop" w:date="2022-04-11T09:37:00Z"/>
                <w:rFonts w:ascii="Times New Roman" w:eastAsia="Times New Roman" w:hAnsi="Times New Roman" w:cs="Times New Roman"/>
                <w:sz w:val="20"/>
                <w:szCs w:val="20"/>
                <w:highlight w:val="yellow"/>
                <w:lang w:val="en-GB" w:eastAsia="ja-JP"/>
                <w:rPrChange w:id="742" w:author="USA" w:date="2022-05-11T19:25:00Z">
                  <w:rPr>
                    <w:ins w:id="743" w:author="John Mettrop" w:date="2022-04-11T09:37:00Z"/>
                    <w:rFonts w:ascii="Times New Roman" w:eastAsia="Times New Roman" w:hAnsi="Times New Roman" w:cs="Times New Roman"/>
                    <w:sz w:val="20"/>
                    <w:szCs w:val="20"/>
                    <w:lang w:val="en-GB" w:eastAsia="ja-JP"/>
                  </w:rPr>
                </w:rPrChange>
              </w:rPr>
            </w:pPr>
          </w:p>
        </w:tc>
        <w:tc>
          <w:tcPr>
            <w:tcW w:w="2827" w:type="dxa"/>
            <w:gridSpan w:val="2"/>
            <w:tcBorders>
              <w:top w:val="single" w:sz="4" w:space="0" w:color="auto"/>
              <w:left w:val="single" w:sz="4" w:space="0" w:color="auto"/>
              <w:bottom w:val="single" w:sz="4" w:space="0" w:color="auto"/>
              <w:right w:val="single" w:sz="4" w:space="0" w:color="auto"/>
            </w:tcBorders>
            <w:vAlign w:val="center"/>
          </w:tcPr>
          <w:p w14:paraId="0E675618" w14:textId="6B089250" w:rsidR="00D942DF" w:rsidRPr="00372BCA"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744" w:author="John Mettrop" w:date="2022-04-11T09:37:00Z"/>
                <w:rFonts w:ascii="Times New Roman" w:eastAsia="Times New Roman" w:hAnsi="Times New Roman" w:cs="Times New Roman"/>
                <w:sz w:val="20"/>
                <w:szCs w:val="20"/>
                <w:highlight w:val="yellow"/>
                <w:lang w:val="en-GB" w:eastAsia="ja-JP"/>
                <w:rPrChange w:id="745" w:author="USA" w:date="2022-05-11T19:25:00Z">
                  <w:rPr>
                    <w:ins w:id="746" w:author="John Mettrop" w:date="2022-04-11T09:37:00Z"/>
                    <w:rFonts w:ascii="Times New Roman" w:eastAsia="Times New Roman" w:hAnsi="Times New Roman" w:cs="Times New Roman"/>
                    <w:sz w:val="20"/>
                    <w:szCs w:val="20"/>
                    <w:lang w:val="en-GB" w:eastAsia="ja-JP"/>
                  </w:rPr>
                </w:rPrChange>
              </w:rPr>
            </w:pPr>
            <w:ins w:id="747" w:author="John Mettrop" w:date="2022-04-11T09:38:00Z">
              <w:del w:id="748" w:author="USA" w:date="2022-05-11T19:25:00Z">
                <w:r w:rsidRPr="00372BCA" w:rsidDel="00372BCA">
                  <w:rPr>
                    <w:rFonts w:ascii="Times New Roman" w:eastAsia="Times New Roman" w:hAnsi="Times New Roman" w:cs="Times New Roman"/>
                    <w:sz w:val="20"/>
                    <w:szCs w:val="20"/>
                    <w:highlight w:val="yellow"/>
                    <w:lang w:val="en-GB" w:eastAsia="ja-JP"/>
                    <w:rPrChange w:id="749" w:author="USA" w:date="2022-05-11T19:25:00Z">
                      <w:rPr>
                        <w:rFonts w:ascii="Times New Roman" w:eastAsia="Times New Roman" w:hAnsi="Times New Roman" w:cs="Times New Roman"/>
                        <w:sz w:val="20"/>
                        <w:szCs w:val="20"/>
                        <w:lang w:val="en-GB" w:eastAsia="ja-JP"/>
                      </w:rPr>
                    </w:rPrChange>
                  </w:rPr>
                  <w:delText>[1]</w:delText>
                </w:r>
              </w:del>
            </w:ins>
          </w:p>
        </w:tc>
        <w:tc>
          <w:tcPr>
            <w:tcW w:w="2835" w:type="dxa"/>
            <w:gridSpan w:val="3"/>
            <w:tcBorders>
              <w:top w:val="single" w:sz="4" w:space="0" w:color="auto"/>
              <w:left w:val="single" w:sz="4" w:space="0" w:color="auto"/>
              <w:bottom w:val="single" w:sz="4" w:space="0" w:color="auto"/>
              <w:right w:val="single" w:sz="4" w:space="0" w:color="auto"/>
            </w:tcBorders>
            <w:vAlign w:val="center"/>
          </w:tcPr>
          <w:p w14:paraId="2D5E9FB3" w14:textId="1AD7FCC3" w:rsidR="00D942DF" w:rsidRPr="00372BCA"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750" w:author="John Mettrop" w:date="2022-04-11T09:37:00Z"/>
                <w:rFonts w:ascii="Times New Roman" w:eastAsia="Times New Roman" w:hAnsi="Times New Roman" w:cs="Times New Roman"/>
                <w:sz w:val="20"/>
                <w:szCs w:val="20"/>
                <w:highlight w:val="yellow"/>
                <w:lang w:val="en-GB" w:eastAsia="ja-JP"/>
                <w:rPrChange w:id="751" w:author="USA" w:date="2022-05-11T19:25:00Z">
                  <w:rPr>
                    <w:ins w:id="752" w:author="John Mettrop" w:date="2022-04-11T09:37:00Z"/>
                    <w:rFonts w:ascii="Times New Roman" w:eastAsia="Times New Roman" w:hAnsi="Times New Roman" w:cs="Times New Roman"/>
                    <w:sz w:val="20"/>
                    <w:szCs w:val="20"/>
                    <w:lang w:val="en-GB" w:eastAsia="ja-JP"/>
                  </w:rPr>
                </w:rPrChange>
              </w:rPr>
            </w:pPr>
            <w:ins w:id="753" w:author="John Mettrop" w:date="2022-04-11T09:38:00Z">
              <w:del w:id="754" w:author="USA" w:date="2022-05-11T19:25:00Z">
                <w:r w:rsidRPr="00372BCA" w:rsidDel="00372BCA">
                  <w:rPr>
                    <w:rFonts w:ascii="Times New Roman" w:eastAsia="Times New Roman" w:hAnsi="Times New Roman" w:cs="Times New Roman"/>
                    <w:sz w:val="20"/>
                    <w:szCs w:val="20"/>
                    <w:highlight w:val="yellow"/>
                    <w:lang w:val="en-GB" w:eastAsia="ja-JP"/>
                    <w:rPrChange w:id="755" w:author="USA" w:date="2022-05-11T19:25:00Z">
                      <w:rPr>
                        <w:rFonts w:ascii="Times New Roman" w:eastAsia="Times New Roman" w:hAnsi="Times New Roman" w:cs="Times New Roman"/>
                        <w:sz w:val="20"/>
                        <w:szCs w:val="20"/>
                        <w:lang w:val="en-GB" w:eastAsia="ja-JP"/>
                      </w:rPr>
                    </w:rPrChange>
                  </w:rPr>
                  <w:delText>[1]</w:delText>
                </w:r>
              </w:del>
            </w:ins>
          </w:p>
        </w:tc>
      </w:tr>
      <w:tr w:rsidR="00D942DF" w:rsidRPr="00D942DF" w14:paraId="06C0E8C6" w14:textId="77777777" w:rsidTr="00D942DF">
        <w:trPr>
          <w:jc w:val="center"/>
        </w:trPr>
        <w:tc>
          <w:tcPr>
            <w:tcW w:w="9209" w:type="dxa"/>
            <w:gridSpan w:val="7"/>
            <w:tcBorders>
              <w:top w:val="single" w:sz="4" w:space="0" w:color="auto"/>
              <w:left w:val="single" w:sz="4" w:space="0" w:color="auto"/>
              <w:bottom w:val="single" w:sz="4" w:space="0" w:color="auto"/>
              <w:right w:val="single" w:sz="4" w:space="0" w:color="auto"/>
            </w:tcBorders>
            <w:shd w:val="clear" w:color="auto" w:fill="D9D9D9"/>
            <w:vAlign w:val="center"/>
            <w:hideMark/>
          </w:tcPr>
          <w:p w14:paraId="7754AEC0"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vertAlign w:val="superscript"/>
                <w:lang w:val="en-GB" w:eastAsia="ja-JP"/>
                <w:rPrChange w:id="756" w:author="John Mettrop" w:date="2022-04-11T09:38:00Z">
                  <w:rPr>
                    <w:lang w:eastAsia="ja-JP"/>
                  </w:rPr>
                </w:rPrChange>
              </w:rPr>
            </w:pPr>
            <w:r w:rsidRPr="00D942DF">
              <w:rPr>
                <w:rFonts w:ascii="Times New Roman" w:eastAsia="Times New Roman" w:hAnsi="Times New Roman" w:cs="Times New Roman"/>
                <w:sz w:val="20"/>
                <w:szCs w:val="20"/>
                <w:lang w:val="en-GB" w:eastAsia="ja-JP"/>
              </w:rPr>
              <w:t>Receiver</w:t>
            </w:r>
            <w:ins w:id="757" w:author="John Mettrop" w:date="2022-04-11T09:38:00Z">
              <w:r w:rsidRPr="00D942DF">
                <w:rPr>
                  <w:rFonts w:ascii="Times New Roman" w:eastAsia="Times New Roman" w:hAnsi="Times New Roman" w:cs="Times New Roman"/>
                  <w:sz w:val="20"/>
                  <w:szCs w:val="20"/>
                  <w:vertAlign w:val="superscript"/>
                  <w:lang w:val="en-GB" w:eastAsia="ja-JP"/>
                </w:rPr>
                <w:t>(4)</w:t>
              </w:r>
            </w:ins>
          </w:p>
        </w:tc>
      </w:tr>
      <w:tr w:rsidR="00D942DF" w:rsidRPr="00D942DF" w14:paraId="2B425538" w14:textId="77777777" w:rsidTr="008B0EFF">
        <w:trPr>
          <w:jc w:val="center"/>
        </w:trPr>
        <w:tc>
          <w:tcPr>
            <w:tcW w:w="2353" w:type="dxa"/>
            <w:tcBorders>
              <w:top w:val="single" w:sz="4" w:space="0" w:color="auto"/>
              <w:left w:val="single" w:sz="4" w:space="0" w:color="auto"/>
              <w:bottom w:val="single" w:sz="4" w:space="0" w:color="auto"/>
              <w:right w:val="single" w:sz="4" w:space="0" w:color="auto"/>
            </w:tcBorders>
            <w:hideMark/>
          </w:tcPr>
          <w:p w14:paraId="31AEB27F"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Tuning range</w:t>
            </w:r>
          </w:p>
        </w:tc>
        <w:tc>
          <w:tcPr>
            <w:tcW w:w="1194" w:type="dxa"/>
            <w:tcBorders>
              <w:top w:val="single" w:sz="4" w:space="0" w:color="auto"/>
              <w:left w:val="single" w:sz="4" w:space="0" w:color="auto"/>
              <w:bottom w:val="single" w:sz="4" w:space="0" w:color="auto"/>
              <w:right w:val="single" w:sz="4" w:space="0" w:color="auto"/>
            </w:tcBorders>
            <w:hideMark/>
          </w:tcPr>
          <w:p w14:paraId="16027F51"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MHz</w:t>
            </w:r>
          </w:p>
        </w:tc>
        <w:tc>
          <w:tcPr>
            <w:tcW w:w="2827" w:type="dxa"/>
            <w:gridSpan w:val="2"/>
            <w:tcBorders>
              <w:top w:val="single" w:sz="4" w:space="0" w:color="auto"/>
              <w:left w:val="single" w:sz="4" w:space="0" w:color="auto"/>
              <w:bottom w:val="single" w:sz="4" w:space="0" w:color="auto"/>
              <w:right w:val="single" w:sz="4" w:space="0" w:color="auto"/>
            </w:tcBorders>
            <w:vAlign w:val="center"/>
            <w:hideMark/>
          </w:tcPr>
          <w:p w14:paraId="78DAFD58"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4 400-4 990</w:t>
            </w:r>
            <w:r w:rsidRPr="00D942DF">
              <w:rPr>
                <w:rFonts w:ascii="Times New Roman" w:eastAsia="Times New Roman" w:hAnsi="Times New Roman" w:cs="Times New Roman"/>
                <w:sz w:val="20"/>
                <w:szCs w:val="20"/>
                <w:vertAlign w:val="superscript"/>
                <w:lang w:val="en-GB" w:eastAsia="ja-JP"/>
              </w:rPr>
              <w:t>(1)</w:t>
            </w:r>
          </w:p>
        </w:tc>
        <w:tc>
          <w:tcPr>
            <w:tcW w:w="2835" w:type="dxa"/>
            <w:gridSpan w:val="3"/>
            <w:tcBorders>
              <w:top w:val="single" w:sz="4" w:space="0" w:color="auto"/>
              <w:left w:val="single" w:sz="4" w:space="0" w:color="auto"/>
              <w:bottom w:val="single" w:sz="4" w:space="0" w:color="auto"/>
              <w:right w:val="single" w:sz="4" w:space="0" w:color="auto"/>
            </w:tcBorders>
            <w:vAlign w:val="center"/>
            <w:hideMark/>
          </w:tcPr>
          <w:p w14:paraId="04361EA5"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4 400-4 990</w:t>
            </w:r>
            <w:r w:rsidRPr="00D942DF">
              <w:rPr>
                <w:rFonts w:ascii="Times New Roman" w:eastAsia="Times New Roman" w:hAnsi="Times New Roman" w:cs="Times New Roman"/>
                <w:sz w:val="20"/>
                <w:szCs w:val="20"/>
                <w:vertAlign w:val="superscript"/>
                <w:lang w:val="en-GB" w:eastAsia="ja-JP"/>
              </w:rPr>
              <w:t>(1)</w:t>
            </w:r>
          </w:p>
        </w:tc>
      </w:tr>
      <w:tr w:rsidR="00D942DF" w:rsidRPr="00D942DF" w14:paraId="465608D1" w14:textId="77777777" w:rsidTr="008B0EFF">
        <w:trPr>
          <w:jc w:val="center"/>
        </w:trPr>
        <w:tc>
          <w:tcPr>
            <w:tcW w:w="2353" w:type="dxa"/>
            <w:tcBorders>
              <w:top w:val="single" w:sz="4" w:space="0" w:color="auto"/>
              <w:left w:val="single" w:sz="4" w:space="0" w:color="auto"/>
              <w:bottom w:val="single" w:sz="4" w:space="0" w:color="auto"/>
              <w:right w:val="single" w:sz="4" w:space="0" w:color="auto"/>
            </w:tcBorders>
            <w:hideMark/>
          </w:tcPr>
          <w:p w14:paraId="2ACBFE71"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Selectivity (3 dB)</w:t>
            </w:r>
          </w:p>
        </w:tc>
        <w:tc>
          <w:tcPr>
            <w:tcW w:w="1194" w:type="dxa"/>
            <w:tcBorders>
              <w:top w:val="single" w:sz="4" w:space="0" w:color="auto"/>
              <w:left w:val="single" w:sz="4" w:space="0" w:color="auto"/>
              <w:bottom w:val="single" w:sz="4" w:space="0" w:color="auto"/>
              <w:right w:val="single" w:sz="4" w:space="0" w:color="auto"/>
            </w:tcBorders>
            <w:hideMark/>
          </w:tcPr>
          <w:p w14:paraId="6EECF842"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MHz</w:t>
            </w:r>
          </w:p>
        </w:tc>
        <w:tc>
          <w:tcPr>
            <w:tcW w:w="2827" w:type="dxa"/>
            <w:gridSpan w:val="2"/>
            <w:tcBorders>
              <w:top w:val="single" w:sz="4" w:space="0" w:color="auto"/>
              <w:left w:val="single" w:sz="4" w:space="0" w:color="auto"/>
              <w:bottom w:val="single" w:sz="4" w:space="0" w:color="auto"/>
              <w:right w:val="single" w:sz="4" w:space="0" w:color="auto"/>
            </w:tcBorders>
            <w:vAlign w:val="center"/>
            <w:hideMark/>
          </w:tcPr>
          <w:p w14:paraId="13FCF98F"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0.4 / 3 / 17</w:t>
            </w:r>
          </w:p>
        </w:tc>
        <w:tc>
          <w:tcPr>
            <w:tcW w:w="2835" w:type="dxa"/>
            <w:gridSpan w:val="3"/>
            <w:tcBorders>
              <w:top w:val="single" w:sz="4" w:space="0" w:color="auto"/>
              <w:left w:val="single" w:sz="4" w:space="0" w:color="auto"/>
              <w:bottom w:val="single" w:sz="4" w:space="0" w:color="auto"/>
              <w:right w:val="single" w:sz="4" w:space="0" w:color="auto"/>
            </w:tcBorders>
            <w:vAlign w:val="center"/>
            <w:hideMark/>
          </w:tcPr>
          <w:p w14:paraId="6AFEA6E8"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0.4 / 3 / 17</w:t>
            </w:r>
          </w:p>
        </w:tc>
      </w:tr>
      <w:tr w:rsidR="00D942DF" w:rsidRPr="00D942DF" w14:paraId="2B2CED64" w14:textId="77777777" w:rsidTr="008B0EFF">
        <w:trPr>
          <w:jc w:val="center"/>
        </w:trPr>
        <w:tc>
          <w:tcPr>
            <w:tcW w:w="2353" w:type="dxa"/>
            <w:tcBorders>
              <w:top w:val="single" w:sz="4" w:space="0" w:color="auto"/>
              <w:left w:val="single" w:sz="4" w:space="0" w:color="auto"/>
              <w:bottom w:val="single" w:sz="4" w:space="0" w:color="auto"/>
              <w:right w:val="single" w:sz="4" w:space="0" w:color="auto"/>
            </w:tcBorders>
            <w:hideMark/>
          </w:tcPr>
          <w:p w14:paraId="6D9D218D"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Noise figure</w:t>
            </w:r>
          </w:p>
        </w:tc>
        <w:tc>
          <w:tcPr>
            <w:tcW w:w="1194" w:type="dxa"/>
            <w:tcBorders>
              <w:top w:val="single" w:sz="4" w:space="0" w:color="auto"/>
              <w:left w:val="single" w:sz="4" w:space="0" w:color="auto"/>
              <w:bottom w:val="single" w:sz="4" w:space="0" w:color="auto"/>
              <w:right w:val="single" w:sz="4" w:space="0" w:color="auto"/>
            </w:tcBorders>
            <w:hideMark/>
          </w:tcPr>
          <w:p w14:paraId="401D0014"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dB</w:t>
            </w:r>
          </w:p>
        </w:tc>
        <w:tc>
          <w:tcPr>
            <w:tcW w:w="2827" w:type="dxa"/>
            <w:gridSpan w:val="2"/>
            <w:tcBorders>
              <w:top w:val="single" w:sz="4" w:space="0" w:color="auto"/>
              <w:left w:val="single" w:sz="4" w:space="0" w:color="auto"/>
              <w:bottom w:val="single" w:sz="4" w:space="0" w:color="auto"/>
              <w:right w:val="single" w:sz="4" w:space="0" w:color="auto"/>
            </w:tcBorders>
            <w:vAlign w:val="center"/>
            <w:hideMark/>
          </w:tcPr>
          <w:p w14:paraId="3398E1CC"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3.5</w:t>
            </w:r>
          </w:p>
        </w:tc>
        <w:tc>
          <w:tcPr>
            <w:tcW w:w="2835" w:type="dxa"/>
            <w:gridSpan w:val="3"/>
            <w:tcBorders>
              <w:top w:val="single" w:sz="4" w:space="0" w:color="auto"/>
              <w:left w:val="single" w:sz="4" w:space="0" w:color="auto"/>
              <w:bottom w:val="single" w:sz="4" w:space="0" w:color="auto"/>
              <w:right w:val="single" w:sz="4" w:space="0" w:color="auto"/>
            </w:tcBorders>
            <w:vAlign w:val="center"/>
            <w:hideMark/>
          </w:tcPr>
          <w:p w14:paraId="0B1B237B"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3.5</w:t>
            </w:r>
            <w:ins w:id="758" w:author="John Mettrop" w:date="2022-04-11T09:39:00Z">
              <w:r w:rsidRPr="00D942DF">
                <w:rPr>
                  <w:rFonts w:ascii="Times New Roman" w:eastAsia="Times New Roman" w:hAnsi="Times New Roman" w:cs="Times New Roman"/>
                  <w:sz w:val="20"/>
                  <w:szCs w:val="20"/>
                  <w:lang w:val="en-GB" w:eastAsia="ja-JP"/>
                </w:rPr>
                <w:t xml:space="preserve"> (ground) / 6 (shipborne</w:t>
              </w:r>
            </w:ins>
            <w:ins w:id="759" w:author="John Mettrop" w:date="2022-04-11T09:40:00Z">
              <w:r w:rsidRPr="00D942DF">
                <w:rPr>
                  <w:rFonts w:ascii="Times New Roman" w:eastAsia="Times New Roman" w:hAnsi="Times New Roman" w:cs="Times New Roman"/>
                  <w:sz w:val="20"/>
                  <w:szCs w:val="20"/>
                  <w:lang w:val="en-GB" w:eastAsia="ja-JP"/>
                </w:rPr>
                <w:t>)</w:t>
              </w:r>
            </w:ins>
          </w:p>
        </w:tc>
      </w:tr>
      <w:tr w:rsidR="00D942DF" w:rsidRPr="00D942DF" w14:paraId="125CF677" w14:textId="77777777" w:rsidTr="008B0EFF">
        <w:trPr>
          <w:jc w:val="center"/>
        </w:trPr>
        <w:tc>
          <w:tcPr>
            <w:tcW w:w="2353" w:type="dxa"/>
            <w:tcBorders>
              <w:top w:val="single" w:sz="4" w:space="0" w:color="auto"/>
              <w:left w:val="single" w:sz="4" w:space="0" w:color="auto"/>
              <w:bottom w:val="single" w:sz="4" w:space="0" w:color="auto"/>
              <w:right w:val="single" w:sz="4" w:space="0" w:color="auto"/>
            </w:tcBorders>
            <w:hideMark/>
          </w:tcPr>
          <w:p w14:paraId="759BE8A5"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Thermal noise level</w:t>
            </w:r>
          </w:p>
        </w:tc>
        <w:tc>
          <w:tcPr>
            <w:tcW w:w="1194" w:type="dxa"/>
            <w:tcBorders>
              <w:top w:val="single" w:sz="4" w:space="0" w:color="auto"/>
              <w:left w:val="single" w:sz="4" w:space="0" w:color="auto"/>
              <w:bottom w:val="single" w:sz="4" w:space="0" w:color="auto"/>
              <w:right w:val="single" w:sz="4" w:space="0" w:color="auto"/>
            </w:tcBorders>
            <w:hideMark/>
          </w:tcPr>
          <w:p w14:paraId="7939018B"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dBm</w:t>
            </w:r>
          </w:p>
        </w:tc>
        <w:tc>
          <w:tcPr>
            <w:tcW w:w="2827" w:type="dxa"/>
            <w:gridSpan w:val="2"/>
            <w:tcBorders>
              <w:top w:val="single" w:sz="4" w:space="0" w:color="auto"/>
              <w:left w:val="single" w:sz="4" w:space="0" w:color="auto"/>
              <w:bottom w:val="single" w:sz="4" w:space="0" w:color="auto"/>
              <w:right w:val="single" w:sz="4" w:space="0" w:color="auto"/>
            </w:tcBorders>
            <w:vAlign w:val="center"/>
            <w:hideMark/>
          </w:tcPr>
          <w:p w14:paraId="1AFD183A"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−114.5 to −98</w:t>
            </w:r>
          </w:p>
        </w:tc>
        <w:tc>
          <w:tcPr>
            <w:tcW w:w="2835" w:type="dxa"/>
            <w:gridSpan w:val="3"/>
            <w:tcBorders>
              <w:top w:val="single" w:sz="4" w:space="0" w:color="auto"/>
              <w:left w:val="single" w:sz="4" w:space="0" w:color="auto"/>
              <w:bottom w:val="single" w:sz="4" w:space="0" w:color="auto"/>
              <w:right w:val="single" w:sz="4" w:space="0" w:color="auto"/>
            </w:tcBorders>
            <w:vAlign w:val="center"/>
            <w:hideMark/>
          </w:tcPr>
          <w:p w14:paraId="7A971DBE"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−114.5 to −98</w:t>
            </w:r>
          </w:p>
        </w:tc>
      </w:tr>
      <w:tr w:rsidR="00D942DF" w:rsidRPr="00D942DF" w14:paraId="159CED53" w14:textId="77777777" w:rsidTr="00D942DF">
        <w:trPr>
          <w:jc w:val="center"/>
        </w:trPr>
        <w:tc>
          <w:tcPr>
            <w:tcW w:w="9209" w:type="dxa"/>
            <w:gridSpan w:val="7"/>
            <w:tcBorders>
              <w:top w:val="single" w:sz="4" w:space="0" w:color="auto"/>
              <w:left w:val="single" w:sz="4" w:space="0" w:color="auto"/>
              <w:bottom w:val="single" w:sz="4" w:space="0" w:color="auto"/>
              <w:right w:val="single" w:sz="4" w:space="0" w:color="auto"/>
            </w:tcBorders>
            <w:shd w:val="clear" w:color="auto" w:fill="D9D9D9"/>
            <w:vAlign w:val="center"/>
            <w:hideMark/>
          </w:tcPr>
          <w:p w14:paraId="1367F133"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vertAlign w:val="superscript"/>
                <w:lang w:val="en-GB" w:eastAsia="ja-JP"/>
                <w:rPrChange w:id="760" w:author="John Mettrop" w:date="2022-04-11T09:39:00Z">
                  <w:rPr>
                    <w:lang w:eastAsia="ja-JP"/>
                  </w:rPr>
                </w:rPrChange>
              </w:rPr>
            </w:pPr>
            <w:r w:rsidRPr="00D942DF">
              <w:rPr>
                <w:rFonts w:ascii="Times New Roman" w:eastAsia="Times New Roman" w:hAnsi="Times New Roman" w:cs="Times New Roman"/>
                <w:sz w:val="20"/>
                <w:szCs w:val="20"/>
                <w:lang w:val="en-GB" w:eastAsia="ja-JP"/>
              </w:rPr>
              <w:t>Antenna</w:t>
            </w:r>
            <w:ins w:id="761" w:author="John Mettrop" w:date="2022-04-11T09:39:00Z">
              <w:r w:rsidRPr="00D942DF">
                <w:rPr>
                  <w:rFonts w:ascii="Times New Roman" w:eastAsia="Times New Roman" w:hAnsi="Times New Roman" w:cs="Times New Roman"/>
                  <w:sz w:val="20"/>
                  <w:szCs w:val="20"/>
                  <w:vertAlign w:val="superscript"/>
                  <w:lang w:val="en-GB" w:eastAsia="ja-JP"/>
                </w:rPr>
                <w:t>(4)</w:t>
              </w:r>
            </w:ins>
          </w:p>
        </w:tc>
      </w:tr>
      <w:tr w:rsidR="00D942DF" w:rsidRPr="00D942DF" w14:paraId="3FC91FD3" w14:textId="77777777" w:rsidTr="008B0EFF">
        <w:trPr>
          <w:jc w:val="center"/>
        </w:trPr>
        <w:tc>
          <w:tcPr>
            <w:tcW w:w="2353" w:type="dxa"/>
            <w:tcBorders>
              <w:top w:val="single" w:sz="4" w:space="0" w:color="auto"/>
              <w:left w:val="single" w:sz="4" w:space="0" w:color="auto"/>
              <w:bottom w:val="single" w:sz="4" w:space="0" w:color="auto"/>
              <w:right w:val="single" w:sz="4" w:space="0" w:color="auto"/>
            </w:tcBorders>
            <w:vAlign w:val="center"/>
            <w:hideMark/>
          </w:tcPr>
          <w:p w14:paraId="40493AAE"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Antenna type</w:t>
            </w:r>
          </w:p>
        </w:tc>
        <w:tc>
          <w:tcPr>
            <w:tcW w:w="1194" w:type="dxa"/>
            <w:tcBorders>
              <w:top w:val="single" w:sz="4" w:space="0" w:color="auto"/>
              <w:left w:val="single" w:sz="4" w:space="0" w:color="auto"/>
              <w:bottom w:val="single" w:sz="4" w:space="0" w:color="auto"/>
              <w:right w:val="single" w:sz="4" w:space="0" w:color="auto"/>
            </w:tcBorders>
            <w:vAlign w:val="center"/>
          </w:tcPr>
          <w:p w14:paraId="545D0186"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p>
        </w:tc>
        <w:tc>
          <w:tcPr>
            <w:tcW w:w="1413" w:type="dxa"/>
            <w:tcBorders>
              <w:top w:val="single" w:sz="4" w:space="0" w:color="auto"/>
              <w:left w:val="single" w:sz="4" w:space="0" w:color="auto"/>
              <w:bottom w:val="single" w:sz="4" w:space="0" w:color="auto"/>
              <w:right w:val="single" w:sz="4" w:space="0" w:color="auto"/>
            </w:tcBorders>
            <w:vAlign w:val="center"/>
          </w:tcPr>
          <w:p w14:paraId="0F104321"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Omni-directional</w:t>
            </w:r>
          </w:p>
        </w:tc>
        <w:tc>
          <w:tcPr>
            <w:tcW w:w="1414" w:type="dxa"/>
            <w:tcBorders>
              <w:top w:val="single" w:sz="4" w:space="0" w:color="auto"/>
              <w:left w:val="single" w:sz="4" w:space="0" w:color="auto"/>
              <w:bottom w:val="single" w:sz="4" w:space="0" w:color="auto"/>
              <w:right w:val="single" w:sz="4" w:space="0" w:color="auto"/>
            </w:tcBorders>
            <w:vAlign w:val="center"/>
          </w:tcPr>
          <w:p w14:paraId="7DEC0D78"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Directional</w:t>
            </w:r>
          </w:p>
        </w:tc>
        <w:tc>
          <w:tcPr>
            <w:tcW w:w="1417" w:type="dxa"/>
            <w:tcBorders>
              <w:top w:val="single" w:sz="4" w:space="0" w:color="auto"/>
              <w:left w:val="single" w:sz="4" w:space="0" w:color="auto"/>
              <w:bottom w:val="single" w:sz="4" w:space="0" w:color="auto"/>
              <w:right w:val="single" w:sz="4" w:space="0" w:color="auto"/>
            </w:tcBorders>
            <w:vAlign w:val="center"/>
          </w:tcPr>
          <w:p w14:paraId="63CDB58B"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Omni-directional</w:t>
            </w:r>
          </w:p>
        </w:tc>
        <w:tc>
          <w:tcPr>
            <w:tcW w:w="1418" w:type="dxa"/>
            <w:gridSpan w:val="2"/>
            <w:tcBorders>
              <w:top w:val="single" w:sz="4" w:space="0" w:color="auto"/>
              <w:left w:val="single" w:sz="4" w:space="0" w:color="auto"/>
              <w:bottom w:val="single" w:sz="4" w:space="0" w:color="auto"/>
              <w:right w:val="single" w:sz="4" w:space="0" w:color="auto"/>
            </w:tcBorders>
            <w:vAlign w:val="center"/>
          </w:tcPr>
          <w:p w14:paraId="65BA8690"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Directional</w:t>
            </w:r>
          </w:p>
        </w:tc>
      </w:tr>
      <w:tr w:rsidR="00D942DF" w:rsidRPr="00D942DF" w14:paraId="679D6B69" w14:textId="77777777" w:rsidTr="008B0EFF">
        <w:trPr>
          <w:trHeight w:val="197"/>
          <w:jc w:val="center"/>
        </w:trPr>
        <w:tc>
          <w:tcPr>
            <w:tcW w:w="2353" w:type="dxa"/>
            <w:tcBorders>
              <w:top w:val="single" w:sz="4" w:space="0" w:color="auto"/>
              <w:left w:val="single" w:sz="4" w:space="0" w:color="auto"/>
              <w:bottom w:val="single" w:sz="4" w:space="0" w:color="auto"/>
              <w:right w:val="single" w:sz="4" w:space="0" w:color="auto"/>
            </w:tcBorders>
            <w:hideMark/>
          </w:tcPr>
          <w:p w14:paraId="21D6AF81"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 xml:space="preserve">Antenna gain </w:t>
            </w:r>
          </w:p>
        </w:tc>
        <w:tc>
          <w:tcPr>
            <w:tcW w:w="1194" w:type="dxa"/>
            <w:tcBorders>
              <w:top w:val="single" w:sz="4" w:space="0" w:color="auto"/>
              <w:left w:val="single" w:sz="4" w:space="0" w:color="auto"/>
              <w:bottom w:val="single" w:sz="4" w:space="0" w:color="auto"/>
              <w:right w:val="single" w:sz="4" w:space="0" w:color="auto"/>
            </w:tcBorders>
            <w:hideMark/>
          </w:tcPr>
          <w:p w14:paraId="4417B723"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proofErr w:type="spellStart"/>
            <w:r w:rsidRPr="00D942DF">
              <w:rPr>
                <w:rFonts w:ascii="Times New Roman" w:eastAsia="Times New Roman" w:hAnsi="Times New Roman" w:cs="Times New Roman"/>
                <w:sz w:val="20"/>
                <w:szCs w:val="20"/>
                <w:lang w:val="en-GB" w:eastAsia="ja-JP"/>
              </w:rPr>
              <w:t>dBi</w:t>
            </w:r>
            <w:proofErr w:type="spellEnd"/>
          </w:p>
        </w:tc>
        <w:tc>
          <w:tcPr>
            <w:tcW w:w="1413" w:type="dxa"/>
            <w:tcBorders>
              <w:top w:val="single" w:sz="4" w:space="0" w:color="auto"/>
              <w:left w:val="single" w:sz="4" w:space="0" w:color="auto"/>
              <w:bottom w:val="single" w:sz="4" w:space="0" w:color="auto"/>
              <w:right w:val="single" w:sz="4" w:space="0" w:color="auto"/>
            </w:tcBorders>
            <w:vAlign w:val="center"/>
            <w:hideMark/>
          </w:tcPr>
          <w:p w14:paraId="5CD99A4C"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3</w:t>
            </w:r>
          </w:p>
        </w:tc>
        <w:tc>
          <w:tcPr>
            <w:tcW w:w="1414" w:type="dxa"/>
            <w:tcBorders>
              <w:top w:val="single" w:sz="4" w:space="0" w:color="auto"/>
              <w:left w:val="single" w:sz="4" w:space="0" w:color="auto"/>
              <w:bottom w:val="single" w:sz="4" w:space="0" w:color="auto"/>
              <w:right w:val="single" w:sz="4" w:space="0" w:color="auto"/>
            </w:tcBorders>
            <w:vAlign w:val="center"/>
          </w:tcPr>
          <w:p w14:paraId="2301349F"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19</w:t>
            </w:r>
          </w:p>
        </w:tc>
        <w:tc>
          <w:tcPr>
            <w:tcW w:w="1417" w:type="dxa"/>
            <w:tcBorders>
              <w:top w:val="single" w:sz="4" w:space="0" w:color="auto"/>
              <w:left w:val="single" w:sz="4" w:space="0" w:color="auto"/>
              <w:bottom w:val="single" w:sz="4" w:space="0" w:color="auto"/>
              <w:right w:val="single" w:sz="4" w:space="0" w:color="auto"/>
            </w:tcBorders>
            <w:vAlign w:val="center"/>
            <w:hideMark/>
          </w:tcPr>
          <w:p w14:paraId="004C7788"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3</w:t>
            </w:r>
          </w:p>
        </w:tc>
        <w:tc>
          <w:tcPr>
            <w:tcW w:w="709" w:type="dxa"/>
            <w:tcBorders>
              <w:top w:val="single" w:sz="4" w:space="0" w:color="auto"/>
              <w:left w:val="single" w:sz="4" w:space="0" w:color="auto"/>
              <w:bottom w:val="single" w:sz="4" w:space="0" w:color="auto"/>
              <w:right w:val="single" w:sz="4" w:space="0" w:color="auto"/>
            </w:tcBorders>
            <w:vAlign w:val="center"/>
          </w:tcPr>
          <w:p w14:paraId="10923FA0"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19</w:t>
            </w:r>
          </w:p>
        </w:tc>
        <w:tc>
          <w:tcPr>
            <w:tcW w:w="709" w:type="dxa"/>
            <w:tcBorders>
              <w:top w:val="single" w:sz="4" w:space="0" w:color="auto"/>
              <w:left w:val="single" w:sz="4" w:space="0" w:color="auto"/>
              <w:bottom w:val="single" w:sz="4" w:space="0" w:color="auto"/>
              <w:right w:val="single" w:sz="4" w:space="0" w:color="auto"/>
            </w:tcBorders>
            <w:vAlign w:val="center"/>
          </w:tcPr>
          <w:p w14:paraId="559F9ED6"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31</w:t>
            </w:r>
          </w:p>
        </w:tc>
      </w:tr>
      <w:tr w:rsidR="00D942DF" w:rsidRPr="00D942DF" w14:paraId="3E7C2D2A" w14:textId="77777777" w:rsidTr="008B0EFF">
        <w:trPr>
          <w:jc w:val="center"/>
        </w:trPr>
        <w:tc>
          <w:tcPr>
            <w:tcW w:w="2353" w:type="dxa"/>
            <w:tcBorders>
              <w:top w:val="single" w:sz="4" w:space="0" w:color="auto"/>
              <w:left w:val="single" w:sz="4" w:space="0" w:color="auto"/>
              <w:bottom w:val="single" w:sz="4" w:space="0" w:color="auto"/>
              <w:right w:val="single" w:sz="4" w:space="0" w:color="auto"/>
            </w:tcBorders>
            <w:hideMark/>
          </w:tcPr>
          <w:p w14:paraId="1D2E8E3D"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1</w:t>
            </w:r>
            <w:r w:rsidRPr="00D942DF">
              <w:rPr>
                <w:rFonts w:ascii="Times New Roman" w:eastAsia="Times New Roman" w:hAnsi="Times New Roman" w:cs="Times New Roman"/>
                <w:sz w:val="20"/>
                <w:szCs w:val="20"/>
                <w:vertAlign w:val="superscript"/>
                <w:lang w:val="en-GB" w:eastAsia="ja-JP"/>
              </w:rPr>
              <w:t xml:space="preserve">st </w:t>
            </w:r>
            <w:r w:rsidRPr="00D942DF">
              <w:rPr>
                <w:rFonts w:ascii="Times New Roman" w:eastAsia="Times New Roman" w:hAnsi="Times New Roman" w:cs="Times New Roman"/>
                <w:sz w:val="20"/>
                <w:szCs w:val="20"/>
                <w:lang w:val="en-GB" w:eastAsia="ja-JP"/>
              </w:rPr>
              <w:t>sidelobe</w:t>
            </w:r>
          </w:p>
        </w:tc>
        <w:tc>
          <w:tcPr>
            <w:tcW w:w="1194" w:type="dxa"/>
            <w:tcBorders>
              <w:top w:val="single" w:sz="4" w:space="0" w:color="auto"/>
              <w:left w:val="single" w:sz="4" w:space="0" w:color="auto"/>
              <w:bottom w:val="single" w:sz="4" w:space="0" w:color="auto"/>
              <w:right w:val="single" w:sz="4" w:space="0" w:color="auto"/>
            </w:tcBorders>
            <w:hideMark/>
          </w:tcPr>
          <w:p w14:paraId="1E136DA3"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proofErr w:type="spellStart"/>
            <w:r w:rsidRPr="00D942DF">
              <w:rPr>
                <w:rFonts w:ascii="Times New Roman" w:eastAsia="Times New Roman" w:hAnsi="Times New Roman" w:cs="Times New Roman"/>
                <w:sz w:val="20"/>
                <w:szCs w:val="20"/>
                <w:lang w:val="en-GB" w:eastAsia="ja-JP"/>
              </w:rPr>
              <w:t>dBi</w:t>
            </w:r>
            <w:proofErr w:type="spellEnd"/>
          </w:p>
        </w:tc>
        <w:tc>
          <w:tcPr>
            <w:tcW w:w="1413" w:type="dxa"/>
            <w:tcBorders>
              <w:top w:val="single" w:sz="4" w:space="0" w:color="auto"/>
              <w:left w:val="single" w:sz="4" w:space="0" w:color="auto"/>
              <w:bottom w:val="single" w:sz="4" w:space="0" w:color="auto"/>
              <w:right w:val="single" w:sz="4" w:space="0" w:color="auto"/>
            </w:tcBorders>
            <w:vAlign w:val="center"/>
            <w:hideMark/>
          </w:tcPr>
          <w:p w14:paraId="6A61D7E2"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N/A</w:t>
            </w:r>
            <w:r w:rsidRPr="00D942DF">
              <w:rPr>
                <w:rFonts w:ascii="Times New Roman" w:eastAsia="Times New Roman" w:hAnsi="Times New Roman" w:cs="Times New Roman"/>
                <w:sz w:val="20"/>
                <w:szCs w:val="20"/>
                <w:vertAlign w:val="superscript"/>
                <w:lang w:val="en-GB" w:eastAsia="ja-JP"/>
              </w:rPr>
              <w:t>(2)</w:t>
            </w:r>
          </w:p>
        </w:tc>
        <w:tc>
          <w:tcPr>
            <w:tcW w:w="1414" w:type="dxa"/>
            <w:tcBorders>
              <w:top w:val="single" w:sz="4" w:space="0" w:color="auto"/>
              <w:left w:val="single" w:sz="4" w:space="0" w:color="auto"/>
              <w:bottom w:val="single" w:sz="4" w:space="0" w:color="auto"/>
              <w:right w:val="single" w:sz="4" w:space="0" w:color="auto"/>
            </w:tcBorders>
            <w:vAlign w:val="center"/>
          </w:tcPr>
          <w:p w14:paraId="46A3F8DB"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6</w:t>
            </w:r>
          </w:p>
        </w:tc>
        <w:tc>
          <w:tcPr>
            <w:tcW w:w="1417" w:type="dxa"/>
            <w:tcBorders>
              <w:top w:val="single" w:sz="4" w:space="0" w:color="auto"/>
              <w:left w:val="single" w:sz="4" w:space="0" w:color="auto"/>
              <w:bottom w:val="single" w:sz="4" w:space="0" w:color="auto"/>
              <w:right w:val="single" w:sz="4" w:space="0" w:color="auto"/>
            </w:tcBorders>
            <w:vAlign w:val="center"/>
            <w:hideMark/>
          </w:tcPr>
          <w:p w14:paraId="1B8EB7C9"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N/A</w:t>
            </w:r>
            <w:r w:rsidRPr="00D942DF">
              <w:rPr>
                <w:rFonts w:ascii="Times New Roman" w:eastAsia="Times New Roman" w:hAnsi="Times New Roman" w:cs="Times New Roman"/>
                <w:sz w:val="20"/>
                <w:szCs w:val="20"/>
                <w:vertAlign w:val="superscript"/>
                <w:lang w:val="en-GB" w:eastAsia="ja-JP"/>
              </w:rPr>
              <w:t>(2)</w:t>
            </w:r>
          </w:p>
        </w:tc>
        <w:tc>
          <w:tcPr>
            <w:tcW w:w="709" w:type="dxa"/>
            <w:tcBorders>
              <w:top w:val="single" w:sz="4" w:space="0" w:color="auto"/>
              <w:left w:val="single" w:sz="4" w:space="0" w:color="auto"/>
              <w:bottom w:val="single" w:sz="4" w:space="0" w:color="auto"/>
              <w:right w:val="single" w:sz="4" w:space="0" w:color="auto"/>
            </w:tcBorders>
            <w:vAlign w:val="center"/>
          </w:tcPr>
          <w:p w14:paraId="4D2D65C6"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6</w:t>
            </w:r>
          </w:p>
        </w:tc>
        <w:tc>
          <w:tcPr>
            <w:tcW w:w="709" w:type="dxa"/>
            <w:tcBorders>
              <w:top w:val="single" w:sz="4" w:space="0" w:color="auto"/>
              <w:left w:val="single" w:sz="4" w:space="0" w:color="auto"/>
              <w:bottom w:val="single" w:sz="4" w:space="0" w:color="auto"/>
              <w:right w:val="single" w:sz="4" w:space="0" w:color="auto"/>
            </w:tcBorders>
            <w:vAlign w:val="center"/>
          </w:tcPr>
          <w:p w14:paraId="61A628E8"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11</w:t>
            </w:r>
          </w:p>
        </w:tc>
      </w:tr>
      <w:tr w:rsidR="00D942DF" w:rsidRPr="00D942DF" w14:paraId="60245DB8" w14:textId="77777777" w:rsidTr="008B0EFF">
        <w:trPr>
          <w:jc w:val="center"/>
        </w:trPr>
        <w:tc>
          <w:tcPr>
            <w:tcW w:w="2353" w:type="dxa"/>
            <w:tcBorders>
              <w:top w:val="single" w:sz="4" w:space="0" w:color="auto"/>
              <w:left w:val="single" w:sz="4" w:space="0" w:color="auto"/>
              <w:bottom w:val="single" w:sz="4" w:space="0" w:color="auto"/>
              <w:right w:val="single" w:sz="4" w:space="0" w:color="auto"/>
            </w:tcBorders>
            <w:hideMark/>
          </w:tcPr>
          <w:p w14:paraId="3CDD78C7"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Polarization</w:t>
            </w:r>
          </w:p>
        </w:tc>
        <w:tc>
          <w:tcPr>
            <w:tcW w:w="1194" w:type="dxa"/>
            <w:tcBorders>
              <w:top w:val="single" w:sz="4" w:space="0" w:color="auto"/>
              <w:left w:val="single" w:sz="4" w:space="0" w:color="auto"/>
              <w:bottom w:val="single" w:sz="4" w:space="0" w:color="auto"/>
              <w:right w:val="single" w:sz="4" w:space="0" w:color="auto"/>
            </w:tcBorders>
          </w:tcPr>
          <w:p w14:paraId="176F3FF0"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p>
        </w:tc>
        <w:tc>
          <w:tcPr>
            <w:tcW w:w="1413" w:type="dxa"/>
            <w:tcBorders>
              <w:top w:val="single" w:sz="4" w:space="0" w:color="auto"/>
              <w:left w:val="single" w:sz="4" w:space="0" w:color="auto"/>
              <w:bottom w:val="single" w:sz="4" w:space="0" w:color="auto"/>
              <w:right w:val="single" w:sz="4" w:space="0" w:color="auto"/>
            </w:tcBorders>
            <w:vAlign w:val="center"/>
            <w:hideMark/>
          </w:tcPr>
          <w:p w14:paraId="21F4A545"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Vertical</w:t>
            </w:r>
          </w:p>
        </w:tc>
        <w:tc>
          <w:tcPr>
            <w:tcW w:w="1414" w:type="dxa"/>
            <w:tcBorders>
              <w:top w:val="single" w:sz="4" w:space="0" w:color="auto"/>
              <w:left w:val="single" w:sz="4" w:space="0" w:color="auto"/>
              <w:bottom w:val="single" w:sz="4" w:space="0" w:color="auto"/>
              <w:right w:val="single" w:sz="4" w:space="0" w:color="auto"/>
            </w:tcBorders>
            <w:vAlign w:val="center"/>
          </w:tcPr>
          <w:p w14:paraId="4174FBB1"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Vertical</w:t>
            </w:r>
          </w:p>
        </w:tc>
        <w:tc>
          <w:tcPr>
            <w:tcW w:w="1417" w:type="dxa"/>
            <w:tcBorders>
              <w:top w:val="single" w:sz="4" w:space="0" w:color="auto"/>
              <w:left w:val="single" w:sz="4" w:space="0" w:color="auto"/>
              <w:bottom w:val="single" w:sz="4" w:space="0" w:color="auto"/>
              <w:right w:val="single" w:sz="4" w:space="0" w:color="auto"/>
            </w:tcBorders>
            <w:vAlign w:val="center"/>
            <w:hideMark/>
          </w:tcPr>
          <w:p w14:paraId="3FE894E9"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Vertical</w:t>
            </w:r>
          </w:p>
        </w:tc>
        <w:tc>
          <w:tcPr>
            <w:tcW w:w="1418" w:type="dxa"/>
            <w:gridSpan w:val="2"/>
            <w:tcBorders>
              <w:top w:val="single" w:sz="4" w:space="0" w:color="auto"/>
              <w:left w:val="single" w:sz="4" w:space="0" w:color="auto"/>
              <w:bottom w:val="single" w:sz="4" w:space="0" w:color="auto"/>
              <w:right w:val="single" w:sz="4" w:space="0" w:color="auto"/>
            </w:tcBorders>
            <w:vAlign w:val="center"/>
          </w:tcPr>
          <w:p w14:paraId="58A57FCA"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Vertical</w:t>
            </w:r>
          </w:p>
        </w:tc>
      </w:tr>
      <w:tr w:rsidR="00D942DF" w:rsidRPr="00D942DF" w14:paraId="4654F9BB" w14:textId="77777777" w:rsidTr="008B0EFF">
        <w:trPr>
          <w:jc w:val="center"/>
        </w:trPr>
        <w:tc>
          <w:tcPr>
            <w:tcW w:w="2353" w:type="dxa"/>
            <w:tcBorders>
              <w:top w:val="single" w:sz="4" w:space="0" w:color="auto"/>
              <w:left w:val="single" w:sz="4" w:space="0" w:color="auto"/>
              <w:bottom w:val="single" w:sz="4" w:space="0" w:color="auto"/>
              <w:right w:val="single" w:sz="4" w:space="0" w:color="auto"/>
            </w:tcBorders>
            <w:vAlign w:val="center"/>
            <w:hideMark/>
          </w:tcPr>
          <w:p w14:paraId="6E2C46EA"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Antenna pattern</w:t>
            </w:r>
          </w:p>
        </w:tc>
        <w:tc>
          <w:tcPr>
            <w:tcW w:w="1194" w:type="dxa"/>
            <w:tcBorders>
              <w:top w:val="single" w:sz="4" w:space="0" w:color="auto"/>
              <w:left w:val="single" w:sz="4" w:space="0" w:color="auto"/>
              <w:bottom w:val="single" w:sz="4" w:space="0" w:color="auto"/>
              <w:right w:val="single" w:sz="4" w:space="0" w:color="auto"/>
            </w:tcBorders>
            <w:vAlign w:val="center"/>
          </w:tcPr>
          <w:p w14:paraId="33A96E81"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p>
        </w:tc>
        <w:tc>
          <w:tcPr>
            <w:tcW w:w="1413" w:type="dxa"/>
            <w:tcBorders>
              <w:top w:val="single" w:sz="4" w:space="0" w:color="auto"/>
              <w:left w:val="single" w:sz="4" w:space="0" w:color="auto"/>
              <w:bottom w:val="single" w:sz="4" w:space="0" w:color="auto"/>
              <w:right w:val="single" w:sz="4" w:space="0" w:color="auto"/>
            </w:tcBorders>
            <w:vAlign w:val="center"/>
          </w:tcPr>
          <w:p w14:paraId="06010922"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N/A</w:t>
            </w:r>
            <w:r w:rsidRPr="00D942DF">
              <w:rPr>
                <w:rFonts w:ascii="Times New Roman" w:eastAsia="Times New Roman" w:hAnsi="Times New Roman" w:cs="Times New Roman"/>
                <w:sz w:val="20"/>
                <w:szCs w:val="20"/>
                <w:vertAlign w:val="superscript"/>
                <w:lang w:val="en-GB" w:eastAsia="ja-JP"/>
              </w:rPr>
              <w:t>(2)</w:t>
            </w:r>
          </w:p>
        </w:tc>
        <w:tc>
          <w:tcPr>
            <w:tcW w:w="1414" w:type="dxa"/>
            <w:tcBorders>
              <w:top w:val="single" w:sz="4" w:space="0" w:color="auto"/>
              <w:left w:val="single" w:sz="4" w:space="0" w:color="auto"/>
              <w:bottom w:val="single" w:sz="4" w:space="0" w:color="auto"/>
              <w:right w:val="single" w:sz="4" w:space="0" w:color="auto"/>
            </w:tcBorders>
            <w:vAlign w:val="center"/>
          </w:tcPr>
          <w:p w14:paraId="70C80EA7"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vertAlign w:val="superscript"/>
                <w:lang w:val="en-GB" w:eastAsia="ja-JP"/>
                <w:rPrChange w:id="762" w:author="John Mettrop" w:date="2022-04-11T09:41:00Z">
                  <w:rPr>
                    <w:lang w:eastAsia="ja-JP"/>
                  </w:rPr>
                </w:rPrChange>
              </w:rPr>
            </w:pPr>
            <w:del w:id="763" w:author="John Mettrop" w:date="2022-04-11T09:41:00Z">
              <w:r w:rsidRPr="00D942DF" w:rsidDel="00015482">
                <w:rPr>
                  <w:rFonts w:ascii="Times New Roman" w:eastAsia="Times New Roman" w:hAnsi="Times New Roman" w:cs="Times New Roman"/>
                  <w:sz w:val="20"/>
                  <w:szCs w:val="20"/>
                  <w:lang w:val="en-GB" w:eastAsia="ja-JP"/>
                </w:rPr>
                <w:delText>Uniform distribution</w:delText>
              </w:r>
              <w:r w:rsidRPr="00D942DF" w:rsidDel="00015482">
                <w:rPr>
                  <w:rFonts w:ascii="Times New Roman" w:eastAsia="Times New Roman" w:hAnsi="Times New Roman" w:cs="Times New Roman"/>
                  <w:sz w:val="20"/>
                  <w:szCs w:val="20"/>
                  <w:vertAlign w:val="superscript"/>
                  <w:lang w:val="en-GB" w:eastAsia="ja-JP"/>
                </w:rPr>
                <w:delText>(3)</w:delText>
              </w:r>
            </w:del>
            <w:ins w:id="764" w:author="John Mettrop" w:date="2022-04-11T09:41:00Z">
              <w:r w:rsidRPr="00D942DF">
                <w:rPr>
                  <w:rFonts w:ascii="Times New Roman" w:eastAsia="Times New Roman" w:hAnsi="Times New Roman" w:cs="Times New Roman"/>
                  <w:sz w:val="20"/>
                  <w:szCs w:val="20"/>
                  <w:lang w:val="en-GB" w:eastAsia="ja-JP"/>
                </w:rPr>
                <w:t>See equation</w:t>
              </w:r>
              <w:r w:rsidRPr="00D942DF">
                <w:rPr>
                  <w:rFonts w:ascii="Times New Roman" w:eastAsia="Times New Roman" w:hAnsi="Times New Roman" w:cs="Times New Roman"/>
                  <w:sz w:val="20"/>
                  <w:szCs w:val="20"/>
                  <w:vertAlign w:val="superscript"/>
                  <w:lang w:val="en-GB" w:eastAsia="ja-JP"/>
                </w:rPr>
                <w:t>(5)</w:t>
              </w:r>
            </w:ins>
          </w:p>
        </w:tc>
        <w:tc>
          <w:tcPr>
            <w:tcW w:w="1417" w:type="dxa"/>
            <w:tcBorders>
              <w:top w:val="single" w:sz="4" w:space="0" w:color="auto"/>
              <w:left w:val="single" w:sz="4" w:space="0" w:color="auto"/>
              <w:bottom w:val="single" w:sz="4" w:space="0" w:color="auto"/>
              <w:right w:val="single" w:sz="4" w:space="0" w:color="auto"/>
            </w:tcBorders>
            <w:vAlign w:val="center"/>
          </w:tcPr>
          <w:p w14:paraId="45E70A70"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N/A</w:t>
            </w:r>
            <w:r w:rsidRPr="00D942DF">
              <w:rPr>
                <w:rFonts w:ascii="Times New Roman" w:eastAsia="Times New Roman" w:hAnsi="Times New Roman" w:cs="Times New Roman"/>
                <w:sz w:val="20"/>
                <w:szCs w:val="20"/>
                <w:vertAlign w:val="superscript"/>
                <w:lang w:val="en-GB" w:eastAsia="ja-JP"/>
              </w:rPr>
              <w:t>(2)</w:t>
            </w:r>
          </w:p>
        </w:tc>
        <w:tc>
          <w:tcPr>
            <w:tcW w:w="1418" w:type="dxa"/>
            <w:gridSpan w:val="2"/>
            <w:tcBorders>
              <w:top w:val="single" w:sz="4" w:space="0" w:color="auto"/>
              <w:left w:val="single" w:sz="4" w:space="0" w:color="auto"/>
              <w:bottom w:val="single" w:sz="4" w:space="0" w:color="auto"/>
              <w:right w:val="single" w:sz="4" w:space="0" w:color="auto"/>
            </w:tcBorders>
            <w:vAlign w:val="center"/>
          </w:tcPr>
          <w:p w14:paraId="4B884893"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ins w:id="765" w:author="John Mettrop" w:date="2022-04-11T09:41:00Z">
              <w:r w:rsidRPr="00D942DF">
                <w:rPr>
                  <w:rFonts w:ascii="Times New Roman" w:eastAsia="Times New Roman" w:hAnsi="Times New Roman" w:cs="Times New Roman"/>
                  <w:sz w:val="20"/>
                  <w:szCs w:val="20"/>
                  <w:lang w:val="en-GB" w:eastAsia="ja-JP"/>
                </w:rPr>
                <w:t>See equation</w:t>
              </w:r>
            </w:ins>
            <w:ins w:id="766" w:author="John Mettrop" w:date="2022-04-11T09:42:00Z">
              <w:r w:rsidRPr="00D942DF">
                <w:rPr>
                  <w:rFonts w:ascii="Times New Roman" w:eastAsia="Times New Roman" w:hAnsi="Times New Roman" w:cs="Times New Roman"/>
                  <w:sz w:val="20"/>
                  <w:szCs w:val="20"/>
                  <w:lang w:val="en-GB" w:eastAsia="ja-JP"/>
                </w:rPr>
                <w:t>s</w:t>
              </w:r>
            </w:ins>
            <w:ins w:id="767" w:author="John Mettrop" w:date="2022-04-11T09:41:00Z">
              <w:r w:rsidRPr="00D942DF">
                <w:rPr>
                  <w:rFonts w:ascii="Times New Roman" w:eastAsia="Times New Roman" w:hAnsi="Times New Roman" w:cs="Times New Roman"/>
                  <w:sz w:val="20"/>
                  <w:szCs w:val="20"/>
                  <w:vertAlign w:val="superscript"/>
                  <w:lang w:val="en-GB" w:eastAsia="ja-JP"/>
                </w:rPr>
                <w:t>(5)</w:t>
              </w:r>
            </w:ins>
            <w:ins w:id="768" w:author="John Mettrop" w:date="2022-04-11T09:43:00Z">
              <w:r w:rsidRPr="00D942DF">
                <w:rPr>
                  <w:rFonts w:ascii="Times New Roman" w:eastAsia="Times New Roman" w:hAnsi="Times New Roman" w:cs="Times New Roman"/>
                  <w:sz w:val="20"/>
                  <w:szCs w:val="20"/>
                  <w:vertAlign w:val="superscript"/>
                  <w:lang w:val="en-GB" w:eastAsia="ja-JP"/>
                </w:rPr>
                <w:t xml:space="preserve"> &amp; (6)</w:t>
              </w:r>
            </w:ins>
            <w:ins w:id="769" w:author="John Mettrop" w:date="2022-04-11T09:42:00Z">
              <w:r w:rsidRPr="00D942DF">
                <w:rPr>
                  <w:rFonts w:ascii="Times New Roman" w:eastAsia="Times New Roman" w:hAnsi="Times New Roman" w:cs="Times New Roman"/>
                  <w:sz w:val="20"/>
                  <w:szCs w:val="20"/>
                  <w:vertAlign w:val="superscript"/>
                  <w:lang w:val="en-GB" w:eastAsia="ja-JP"/>
                </w:rPr>
                <w:t xml:space="preserve"> </w:t>
              </w:r>
            </w:ins>
            <w:del w:id="770" w:author="John Mettrop" w:date="2022-04-11T09:41:00Z">
              <w:r w:rsidRPr="00D942DF" w:rsidDel="00015482">
                <w:rPr>
                  <w:rFonts w:ascii="Times New Roman" w:eastAsia="Times New Roman" w:hAnsi="Times New Roman" w:cs="Times New Roman"/>
                  <w:sz w:val="20"/>
                  <w:szCs w:val="20"/>
                  <w:lang w:val="en-GB" w:eastAsia="ja-JP"/>
                </w:rPr>
                <w:delText>Uniform distribution</w:delText>
              </w:r>
              <w:r w:rsidRPr="00D942DF" w:rsidDel="00015482">
                <w:rPr>
                  <w:rFonts w:ascii="Times New Roman" w:eastAsia="Times New Roman" w:hAnsi="Times New Roman" w:cs="Times New Roman"/>
                  <w:sz w:val="20"/>
                  <w:szCs w:val="20"/>
                  <w:vertAlign w:val="superscript"/>
                  <w:lang w:val="en-GB" w:eastAsia="ja-JP"/>
                </w:rPr>
                <w:delText>(3)</w:delText>
              </w:r>
            </w:del>
          </w:p>
        </w:tc>
      </w:tr>
      <w:tr w:rsidR="00D942DF" w:rsidRPr="00D942DF" w14:paraId="33643152" w14:textId="77777777" w:rsidTr="008B0EFF">
        <w:trPr>
          <w:jc w:val="center"/>
        </w:trPr>
        <w:tc>
          <w:tcPr>
            <w:tcW w:w="2353" w:type="dxa"/>
            <w:tcBorders>
              <w:top w:val="single" w:sz="4" w:space="0" w:color="auto"/>
              <w:left w:val="single" w:sz="4" w:space="0" w:color="auto"/>
              <w:bottom w:val="single" w:sz="4" w:space="0" w:color="auto"/>
              <w:right w:val="single" w:sz="4" w:space="0" w:color="auto"/>
            </w:tcBorders>
            <w:hideMark/>
          </w:tcPr>
          <w:p w14:paraId="44FD5BF7"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Horizontal beamwidth</w:t>
            </w:r>
          </w:p>
        </w:tc>
        <w:tc>
          <w:tcPr>
            <w:tcW w:w="1194" w:type="dxa"/>
            <w:tcBorders>
              <w:top w:val="single" w:sz="4" w:space="0" w:color="auto"/>
              <w:left w:val="single" w:sz="4" w:space="0" w:color="auto"/>
              <w:bottom w:val="single" w:sz="4" w:space="0" w:color="auto"/>
              <w:right w:val="single" w:sz="4" w:space="0" w:color="auto"/>
            </w:tcBorders>
            <w:hideMark/>
          </w:tcPr>
          <w:p w14:paraId="46BDF530"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degrees</w:t>
            </w:r>
          </w:p>
        </w:tc>
        <w:tc>
          <w:tcPr>
            <w:tcW w:w="1413" w:type="dxa"/>
            <w:tcBorders>
              <w:top w:val="single" w:sz="4" w:space="0" w:color="auto"/>
              <w:left w:val="single" w:sz="4" w:space="0" w:color="auto"/>
              <w:bottom w:val="single" w:sz="4" w:space="0" w:color="auto"/>
              <w:right w:val="single" w:sz="4" w:space="0" w:color="auto"/>
            </w:tcBorders>
            <w:vAlign w:val="center"/>
          </w:tcPr>
          <w:p w14:paraId="0073FFD8"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Change w:id="771" w:author="John Mettrop" w:date="2022-04-08T21:08:00Z">
                  <w:rPr>
                    <w:lang w:val="pt-BR" w:eastAsia="ja-JP"/>
                  </w:rPr>
                </w:rPrChange>
              </w:rPr>
            </w:pPr>
            <w:r w:rsidRPr="00D942DF">
              <w:rPr>
                <w:rFonts w:ascii="Times New Roman" w:eastAsia="Times New Roman" w:hAnsi="Times New Roman" w:cs="Times New Roman"/>
                <w:sz w:val="20"/>
                <w:szCs w:val="20"/>
                <w:lang w:val="en-GB" w:eastAsia="ja-JP"/>
                <w:rPrChange w:id="772" w:author="John Mettrop" w:date="2022-04-08T21:08:00Z">
                  <w:rPr>
                    <w:lang w:val="pt-BR" w:eastAsia="ja-JP"/>
                  </w:rPr>
                </w:rPrChange>
              </w:rPr>
              <w:t>360</w:t>
            </w:r>
          </w:p>
        </w:tc>
        <w:tc>
          <w:tcPr>
            <w:tcW w:w="1414" w:type="dxa"/>
            <w:tcBorders>
              <w:top w:val="single" w:sz="4" w:space="0" w:color="auto"/>
              <w:left w:val="single" w:sz="4" w:space="0" w:color="auto"/>
              <w:bottom w:val="single" w:sz="4" w:space="0" w:color="auto"/>
              <w:right w:val="single" w:sz="4" w:space="0" w:color="auto"/>
            </w:tcBorders>
            <w:vAlign w:val="center"/>
          </w:tcPr>
          <w:p w14:paraId="7D2AA6EE"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Change w:id="773" w:author="John Mettrop" w:date="2022-04-08T21:08:00Z">
                  <w:rPr>
                    <w:lang w:val="pt-BR" w:eastAsia="ja-JP"/>
                  </w:rPr>
                </w:rPrChange>
              </w:rPr>
            </w:pPr>
            <w:r w:rsidRPr="00D942DF">
              <w:rPr>
                <w:rFonts w:ascii="Times New Roman" w:eastAsia="Times New Roman" w:hAnsi="Times New Roman" w:cs="Times New Roman"/>
                <w:sz w:val="20"/>
                <w:szCs w:val="20"/>
                <w:lang w:val="en-GB" w:eastAsia="ja-JP"/>
                <w:rPrChange w:id="774" w:author="John Mettrop" w:date="2022-04-08T21:08:00Z">
                  <w:rPr>
                    <w:lang w:val="pt-BR" w:eastAsia="ja-JP"/>
                  </w:rPr>
                </w:rPrChange>
              </w:rPr>
              <w:t>16</w:t>
            </w:r>
          </w:p>
        </w:tc>
        <w:tc>
          <w:tcPr>
            <w:tcW w:w="1417" w:type="dxa"/>
            <w:tcBorders>
              <w:top w:val="single" w:sz="4" w:space="0" w:color="auto"/>
              <w:left w:val="single" w:sz="4" w:space="0" w:color="auto"/>
              <w:bottom w:val="single" w:sz="4" w:space="0" w:color="auto"/>
              <w:right w:val="single" w:sz="4" w:space="0" w:color="auto"/>
            </w:tcBorders>
            <w:vAlign w:val="center"/>
          </w:tcPr>
          <w:p w14:paraId="6852F1C5"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Change w:id="775" w:author="John Mettrop" w:date="2022-04-08T21:08:00Z">
                  <w:rPr>
                    <w:lang w:val="pt-BR" w:eastAsia="ja-JP"/>
                  </w:rPr>
                </w:rPrChange>
              </w:rPr>
            </w:pPr>
            <w:r w:rsidRPr="00D942DF">
              <w:rPr>
                <w:rFonts w:ascii="Times New Roman" w:eastAsia="Times New Roman" w:hAnsi="Times New Roman" w:cs="Times New Roman"/>
                <w:sz w:val="20"/>
                <w:szCs w:val="20"/>
                <w:lang w:val="en-GB" w:eastAsia="ja-JP"/>
                <w:rPrChange w:id="776" w:author="John Mettrop" w:date="2022-04-08T21:08:00Z">
                  <w:rPr>
                    <w:lang w:val="pt-BR" w:eastAsia="ja-JP"/>
                  </w:rPr>
                </w:rPrChange>
              </w:rPr>
              <w:t>360</w:t>
            </w:r>
          </w:p>
        </w:tc>
        <w:tc>
          <w:tcPr>
            <w:tcW w:w="709" w:type="dxa"/>
            <w:tcBorders>
              <w:top w:val="single" w:sz="4" w:space="0" w:color="auto"/>
              <w:left w:val="single" w:sz="4" w:space="0" w:color="auto"/>
              <w:bottom w:val="single" w:sz="4" w:space="0" w:color="auto"/>
              <w:right w:val="single" w:sz="4" w:space="0" w:color="auto"/>
            </w:tcBorders>
            <w:vAlign w:val="center"/>
          </w:tcPr>
          <w:p w14:paraId="5111FAF1"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Change w:id="777" w:author="John Mettrop" w:date="2022-04-08T21:08:00Z">
                  <w:rPr>
                    <w:lang w:val="pt-BR" w:eastAsia="ja-JP"/>
                  </w:rPr>
                </w:rPrChange>
              </w:rPr>
            </w:pPr>
            <w:r w:rsidRPr="00D942DF">
              <w:rPr>
                <w:rFonts w:ascii="Times New Roman" w:eastAsia="Times New Roman" w:hAnsi="Times New Roman" w:cs="Times New Roman"/>
                <w:sz w:val="20"/>
                <w:szCs w:val="20"/>
                <w:lang w:val="en-GB" w:eastAsia="ja-JP"/>
                <w:rPrChange w:id="778" w:author="John Mettrop" w:date="2022-04-08T21:08:00Z">
                  <w:rPr>
                    <w:lang w:val="pt-BR" w:eastAsia="ja-JP"/>
                  </w:rPr>
                </w:rPrChange>
              </w:rPr>
              <w:t>16</w:t>
            </w:r>
          </w:p>
        </w:tc>
        <w:tc>
          <w:tcPr>
            <w:tcW w:w="709" w:type="dxa"/>
            <w:tcBorders>
              <w:top w:val="single" w:sz="4" w:space="0" w:color="auto"/>
              <w:left w:val="single" w:sz="4" w:space="0" w:color="auto"/>
              <w:bottom w:val="single" w:sz="4" w:space="0" w:color="auto"/>
              <w:right w:val="single" w:sz="4" w:space="0" w:color="auto"/>
            </w:tcBorders>
            <w:vAlign w:val="center"/>
          </w:tcPr>
          <w:p w14:paraId="39D4CA5D"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Change w:id="779" w:author="John Mettrop" w:date="2022-04-08T21:08:00Z">
                  <w:rPr>
                    <w:lang w:val="pt-BR" w:eastAsia="ja-JP"/>
                  </w:rPr>
                </w:rPrChange>
              </w:rPr>
            </w:pPr>
            <w:r w:rsidRPr="00D942DF">
              <w:rPr>
                <w:rFonts w:ascii="Times New Roman" w:eastAsia="Times New Roman" w:hAnsi="Times New Roman" w:cs="Times New Roman"/>
                <w:sz w:val="20"/>
                <w:szCs w:val="20"/>
                <w:lang w:val="en-GB" w:eastAsia="ja-JP"/>
                <w:rPrChange w:id="780" w:author="John Mettrop" w:date="2022-04-08T21:08:00Z">
                  <w:rPr>
                    <w:lang w:val="pt-BR" w:eastAsia="ja-JP"/>
                  </w:rPr>
                </w:rPrChange>
              </w:rPr>
              <w:t>3.3</w:t>
            </w:r>
          </w:p>
        </w:tc>
      </w:tr>
      <w:tr w:rsidR="00D942DF" w:rsidRPr="00D942DF" w14:paraId="0B0D6CB0" w14:textId="77777777" w:rsidTr="008B0EFF">
        <w:trPr>
          <w:jc w:val="center"/>
        </w:trPr>
        <w:tc>
          <w:tcPr>
            <w:tcW w:w="2353" w:type="dxa"/>
            <w:tcBorders>
              <w:top w:val="single" w:sz="4" w:space="0" w:color="auto"/>
              <w:left w:val="single" w:sz="4" w:space="0" w:color="auto"/>
              <w:bottom w:val="single" w:sz="4" w:space="0" w:color="auto"/>
              <w:right w:val="single" w:sz="4" w:space="0" w:color="auto"/>
            </w:tcBorders>
            <w:hideMark/>
          </w:tcPr>
          <w:p w14:paraId="25C4E0F8"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Vertical beamwidth</w:t>
            </w:r>
          </w:p>
        </w:tc>
        <w:tc>
          <w:tcPr>
            <w:tcW w:w="1194" w:type="dxa"/>
            <w:tcBorders>
              <w:top w:val="single" w:sz="4" w:space="0" w:color="auto"/>
              <w:left w:val="single" w:sz="4" w:space="0" w:color="auto"/>
              <w:bottom w:val="single" w:sz="4" w:space="0" w:color="auto"/>
              <w:right w:val="single" w:sz="4" w:space="0" w:color="auto"/>
            </w:tcBorders>
            <w:hideMark/>
          </w:tcPr>
          <w:p w14:paraId="0CF75D31"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degrees</w:t>
            </w:r>
          </w:p>
        </w:tc>
        <w:tc>
          <w:tcPr>
            <w:tcW w:w="1413" w:type="dxa"/>
            <w:tcBorders>
              <w:top w:val="single" w:sz="4" w:space="0" w:color="auto"/>
              <w:left w:val="single" w:sz="4" w:space="0" w:color="auto"/>
              <w:bottom w:val="single" w:sz="4" w:space="0" w:color="auto"/>
              <w:right w:val="single" w:sz="4" w:space="0" w:color="auto"/>
            </w:tcBorders>
            <w:vAlign w:val="center"/>
          </w:tcPr>
          <w:p w14:paraId="08BEE524"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Change w:id="781" w:author="John Mettrop" w:date="2022-04-08T21:08:00Z">
                  <w:rPr>
                    <w:lang w:val="pt-BR" w:eastAsia="ja-JP"/>
                  </w:rPr>
                </w:rPrChange>
              </w:rPr>
            </w:pPr>
            <w:r w:rsidRPr="00D942DF">
              <w:rPr>
                <w:rFonts w:ascii="Times New Roman" w:eastAsia="Times New Roman" w:hAnsi="Times New Roman" w:cs="Times New Roman"/>
                <w:sz w:val="20"/>
                <w:szCs w:val="20"/>
                <w:lang w:val="en-GB" w:eastAsia="ja-JP"/>
                <w:rPrChange w:id="782" w:author="John Mettrop" w:date="2022-04-08T21:08:00Z">
                  <w:rPr>
                    <w:lang w:val="pt-BR" w:eastAsia="ja-JP"/>
                  </w:rPr>
                </w:rPrChange>
              </w:rPr>
              <w:t>90</w:t>
            </w:r>
          </w:p>
        </w:tc>
        <w:tc>
          <w:tcPr>
            <w:tcW w:w="1414" w:type="dxa"/>
            <w:tcBorders>
              <w:top w:val="single" w:sz="4" w:space="0" w:color="auto"/>
              <w:left w:val="single" w:sz="4" w:space="0" w:color="auto"/>
              <w:bottom w:val="single" w:sz="4" w:space="0" w:color="auto"/>
              <w:right w:val="single" w:sz="4" w:space="0" w:color="auto"/>
            </w:tcBorders>
            <w:vAlign w:val="center"/>
          </w:tcPr>
          <w:p w14:paraId="1E693C5E"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Change w:id="783" w:author="John Mettrop" w:date="2022-04-08T21:08:00Z">
                  <w:rPr>
                    <w:lang w:val="pt-BR" w:eastAsia="ja-JP"/>
                  </w:rPr>
                </w:rPrChange>
              </w:rPr>
            </w:pPr>
            <w:r w:rsidRPr="00D942DF">
              <w:rPr>
                <w:rFonts w:ascii="Times New Roman" w:eastAsia="Times New Roman" w:hAnsi="Times New Roman" w:cs="Times New Roman"/>
                <w:sz w:val="20"/>
                <w:szCs w:val="20"/>
                <w:lang w:val="en-GB" w:eastAsia="ja-JP"/>
                <w:rPrChange w:id="784" w:author="John Mettrop" w:date="2022-04-08T21:08:00Z">
                  <w:rPr>
                    <w:lang w:val="pt-BR" w:eastAsia="ja-JP"/>
                  </w:rPr>
                </w:rPrChange>
              </w:rPr>
              <w:t>16</w:t>
            </w:r>
          </w:p>
        </w:tc>
        <w:tc>
          <w:tcPr>
            <w:tcW w:w="1417" w:type="dxa"/>
            <w:tcBorders>
              <w:top w:val="single" w:sz="4" w:space="0" w:color="auto"/>
              <w:left w:val="single" w:sz="4" w:space="0" w:color="auto"/>
              <w:bottom w:val="single" w:sz="4" w:space="0" w:color="auto"/>
              <w:right w:val="single" w:sz="4" w:space="0" w:color="auto"/>
            </w:tcBorders>
            <w:vAlign w:val="center"/>
          </w:tcPr>
          <w:p w14:paraId="463DB505"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Change w:id="785" w:author="John Mettrop" w:date="2022-04-08T21:08:00Z">
                  <w:rPr>
                    <w:lang w:val="pt-BR" w:eastAsia="ja-JP"/>
                  </w:rPr>
                </w:rPrChange>
              </w:rPr>
            </w:pPr>
            <w:r w:rsidRPr="00D942DF">
              <w:rPr>
                <w:rFonts w:ascii="Times New Roman" w:eastAsia="Times New Roman" w:hAnsi="Times New Roman" w:cs="Times New Roman"/>
                <w:sz w:val="20"/>
                <w:szCs w:val="20"/>
                <w:lang w:val="en-GB" w:eastAsia="ja-JP"/>
                <w:rPrChange w:id="786" w:author="John Mettrop" w:date="2022-04-08T21:08:00Z">
                  <w:rPr>
                    <w:lang w:val="pt-BR" w:eastAsia="ja-JP"/>
                  </w:rPr>
                </w:rPrChange>
              </w:rPr>
              <w:t>360</w:t>
            </w:r>
          </w:p>
        </w:tc>
        <w:tc>
          <w:tcPr>
            <w:tcW w:w="709" w:type="dxa"/>
            <w:tcBorders>
              <w:top w:val="single" w:sz="4" w:space="0" w:color="auto"/>
              <w:left w:val="single" w:sz="4" w:space="0" w:color="auto"/>
              <w:bottom w:val="single" w:sz="4" w:space="0" w:color="auto"/>
              <w:right w:val="single" w:sz="4" w:space="0" w:color="auto"/>
            </w:tcBorders>
            <w:vAlign w:val="center"/>
          </w:tcPr>
          <w:p w14:paraId="4856569C"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Change w:id="787" w:author="John Mettrop" w:date="2022-04-08T21:08:00Z">
                  <w:rPr>
                    <w:lang w:val="pt-BR" w:eastAsia="ja-JP"/>
                  </w:rPr>
                </w:rPrChange>
              </w:rPr>
            </w:pPr>
            <w:r w:rsidRPr="00D942DF">
              <w:rPr>
                <w:rFonts w:ascii="Times New Roman" w:eastAsia="Times New Roman" w:hAnsi="Times New Roman" w:cs="Times New Roman"/>
                <w:sz w:val="20"/>
                <w:szCs w:val="20"/>
                <w:lang w:val="en-GB" w:eastAsia="ja-JP"/>
                <w:rPrChange w:id="788" w:author="John Mettrop" w:date="2022-04-08T21:08:00Z">
                  <w:rPr>
                    <w:lang w:val="pt-BR" w:eastAsia="ja-JP"/>
                  </w:rPr>
                </w:rPrChange>
              </w:rPr>
              <w:t>16</w:t>
            </w:r>
          </w:p>
        </w:tc>
        <w:tc>
          <w:tcPr>
            <w:tcW w:w="709" w:type="dxa"/>
            <w:tcBorders>
              <w:top w:val="single" w:sz="4" w:space="0" w:color="auto"/>
              <w:left w:val="single" w:sz="4" w:space="0" w:color="auto"/>
              <w:bottom w:val="single" w:sz="4" w:space="0" w:color="auto"/>
              <w:right w:val="single" w:sz="4" w:space="0" w:color="auto"/>
            </w:tcBorders>
            <w:vAlign w:val="center"/>
          </w:tcPr>
          <w:p w14:paraId="334577B0"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Change w:id="789" w:author="John Mettrop" w:date="2022-04-08T21:08:00Z">
                  <w:rPr>
                    <w:lang w:val="pt-BR" w:eastAsia="ja-JP"/>
                  </w:rPr>
                </w:rPrChange>
              </w:rPr>
            </w:pPr>
            <w:r w:rsidRPr="00D942DF">
              <w:rPr>
                <w:rFonts w:ascii="Times New Roman" w:eastAsia="Times New Roman" w:hAnsi="Times New Roman" w:cs="Times New Roman"/>
                <w:sz w:val="20"/>
                <w:szCs w:val="20"/>
                <w:lang w:val="en-GB" w:eastAsia="ja-JP"/>
                <w:rPrChange w:id="790" w:author="John Mettrop" w:date="2022-04-08T21:08:00Z">
                  <w:rPr>
                    <w:lang w:val="pt-BR" w:eastAsia="ja-JP"/>
                  </w:rPr>
                </w:rPrChange>
              </w:rPr>
              <w:t>3.3</w:t>
            </w:r>
          </w:p>
        </w:tc>
      </w:tr>
    </w:tbl>
    <w:p w14:paraId="1D0F55EF" w14:textId="77777777" w:rsidR="00D942DF" w:rsidRPr="00D942DF" w:rsidRDefault="00D942DF" w:rsidP="00D942DF">
      <w:pPr>
        <w:overflowPunct w:val="0"/>
        <w:autoSpaceDE w:val="0"/>
        <w:autoSpaceDN w:val="0"/>
        <w:adjustRightInd w:val="0"/>
        <w:spacing w:line="240" w:lineRule="auto"/>
        <w:jc w:val="left"/>
        <w:textAlignment w:val="baseline"/>
        <w:rPr>
          <w:ins w:id="791" w:author="John Mettrop" w:date="2022-04-11T09:56:00Z"/>
          <w:rFonts w:ascii="Times New Roman" w:eastAsia="Times New Roman" w:hAnsi="Times New Roman" w:cs="Times New Roman"/>
          <w:sz w:val="20"/>
          <w:szCs w:val="20"/>
          <w:lang w:val="en-GB" w:eastAsia="zh-CN"/>
        </w:rPr>
      </w:pPr>
    </w:p>
    <w:p w14:paraId="70607BED" w14:textId="77777777" w:rsidR="00D942DF" w:rsidRPr="00D942DF" w:rsidRDefault="00D942DF" w:rsidP="00D942DF">
      <w:pPr>
        <w:tabs>
          <w:tab w:val="left" w:pos="1134"/>
          <w:tab w:val="left" w:pos="1871"/>
          <w:tab w:val="left" w:pos="2268"/>
        </w:tabs>
        <w:spacing w:line="240" w:lineRule="auto"/>
        <w:jc w:val="left"/>
        <w:rPr>
          <w:ins w:id="792" w:author="John Mettrop" w:date="2022-04-11T09:56:00Z"/>
          <w:rFonts w:ascii="Times New Roman" w:eastAsia="Times New Roman" w:hAnsi="Times New Roman" w:cs="Times New Roman"/>
          <w:sz w:val="20"/>
          <w:szCs w:val="20"/>
          <w:lang w:val="en-GB"/>
        </w:rPr>
      </w:pPr>
      <w:ins w:id="793" w:author="John Mettrop" w:date="2022-04-11T09:56:00Z">
        <w:r w:rsidRPr="00D942DF">
          <w:rPr>
            <w:rFonts w:ascii="Times New Roman" w:eastAsia="Times New Roman" w:hAnsi="Times New Roman" w:cs="Times New Roman"/>
            <w:sz w:val="24"/>
            <w:szCs w:val="20"/>
            <w:lang w:val="en-GB"/>
          </w:rPr>
          <w:br w:type="page"/>
        </w:r>
      </w:ins>
    </w:p>
    <w:p w14:paraId="407F2597" w14:textId="77777777" w:rsidR="00D942DF" w:rsidRPr="00D942DF" w:rsidRDefault="00D942DF" w:rsidP="00D942DF">
      <w:pPr>
        <w:keepNext/>
        <w:tabs>
          <w:tab w:val="left" w:pos="1134"/>
          <w:tab w:val="left" w:pos="1871"/>
          <w:tab w:val="left" w:pos="2268"/>
        </w:tabs>
        <w:overflowPunct w:val="0"/>
        <w:autoSpaceDE w:val="0"/>
        <w:autoSpaceDN w:val="0"/>
        <w:adjustRightInd w:val="0"/>
        <w:spacing w:before="560" w:after="120" w:line="240" w:lineRule="auto"/>
        <w:textAlignment w:val="baseline"/>
        <w:rPr>
          <w:ins w:id="794" w:author="John Mettrop" w:date="2022-04-11T09:58:00Z"/>
          <w:rFonts w:ascii="Times New Roman" w:eastAsia="Times New Roman" w:hAnsi="Times New Roman" w:cs="Times New Roman"/>
          <w:caps/>
          <w:sz w:val="20"/>
          <w:szCs w:val="20"/>
          <w:lang w:val="en-GB"/>
        </w:rPr>
      </w:pPr>
      <w:ins w:id="795" w:author="John Mettrop" w:date="2022-04-11T09:58:00Z">
        <w:r w:rsidRPr="00D942DF">
          <w:rPr>
            <w:rFonts w:ascii="Times New Roman" w:eastAsia="Times New Roman" w:hAnsi="Times New Roman" w:cs="Times New Roman"/>
            <w:caps/>
            <w:sz w:val="20"/>
            <w:szCs w:val="20"/>
            <w:lang w:val="en-GB"/>
          </w:rPr>
          <w:lastRenderedPageBreak/>
          <w:t>TABLE 1 (</w:t>
        </w:r>
        <w:r w:rsidRPr="00D942DF">
          <w:rPr>
            <w:rFonts w:ascii="Times New Roman" w:eastAsia="Times New Roman" w:hAnsi="Times New Roman" w:cs="Times New Roman"/>
            <w:i/>
            <w:iCs/>
            <w:sz w:val="20"/>
            <w:szCs w:val="20"/>
            <w:lang w:val="en-GB"/>
          </w:rPr>
          <w:t>continued</w:t>
        </w:r>
        <w:r w:rsidRPr="00D942DF">
          <w:rPr>
            <w:rFonts w:ascii="Times New Roman" w:eastAsia="Times New Roman" w:hAnsi="Times New Roman" w:cs="Times New Roman"/>
            <w:caps/>
            <w:sz w:val="20"/>
            <w:szCs w:val="20"/>
            <w:lang w:val="en-GB"/>
          </w:rPr>
          <w:t xml:space="preserve">) </w:t>
        </w:r>
      </w:ins>
    </w:p>
    <w:tbl>
      <w:tblPr>
        <w:tblW w:w="1446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357"/>
        <w:gridCol w:w="1199"/>
        <w:gridCol w:w="2801"/>
        <w:gridCol w:w="2730"/>
        <w:gridCol w:w="1269"/>
        <w:gridCol w:w="1271"/>
        <w:gridCol w:w="1419"/>
        <w:gridCol w:w="1414"/>
      </w:tblGrid>
      <w:tr w:rsidR="00D942DF" w:rsidRPr="00D942DF" w14:paraId="3A38ADF1" w14:textId="77777777" w:rsidTr="00D942DF">
        <w:trPr>
          <w:jc w:val="center"/>
          <w:ins w:id="796" w:author="John Mettrop" w:date="2022-04-11T09:58:00Z"/>
        </w:trPr>
        <w:tc>
          <w:tcPr>
            <w:tcW w:w="2357"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68D1DA4F" w14:textId="77777777" w:rsidR="00D942DF" w:rsidRPr="00D942DF" w:rsidRDefault="00D942DF" w:rsidP="00D942DF">
            <w:pPr>
              <w:keepNext/>
              <w:tabs>
                <w:tab w:val="left" w:pos="1134"/>
                <w:tab w:val="left" w:pos="1871"/>
                <w:tab w:val="left" w:pos="2268"/>
              </w:tabs>
              <w:overflowPunct w:val="0"/>
              <w:autoSpaceDE w:val="0"/>
              <w:autoSpaceDN w:val="0"/>
              <w:adjustRightInd w:val="0"/>
              <w:spacing w:before="80" w:after="80" w:line="240" w:lineRule="auto"/>
              <w:textAlignment w:val="baseline"/>
              <w:rPr>
                <w:ins w:id="797" w:author="John Mettrop" w:date="2022-04-11T09:58:00Z"/>
                <w:rFonts w:ascii="Times New Roman Bold" w:eastAsia="Times New Roman" w:hAnsi="Times New Roman Bold" w:cs="Times New Roman Bold"/>
                <w:b/>
                <w:sz w:val="28"/>
                <w:szCs w:val="20"/>
                <w:lang w:val="en-GB"/>
              </w:rPr>
            </w:pPr>
            <w:ins w:id="798" w:author="John Mettrop" w:date="2022-04-11T09:58:00Z">
              <w:r w:rsidRPr="00D942DF">
                <w:rPr>
                  <w:rFonts w:ascii="Times New Roman Bold" w:eastAsia="Times New Roman" w:hAnsi="Times New Roman Bold" w:cs="Times New Roman Bold"/>
                  <w:b/>
                  <w:sz w:val="28"/>
                  <w:szCs w:val="20"/>
                  <w:lang w:val="en-GB"/>
                </w:rPr>
                <w:br w:type="page"/>
              </w:r>
              <w:r w:rsidRPr="00D942DF">
                <w:rPr>
                  <w:rFonts w:ascii="Times New Roman Bold" w:eastAsia="Times New Roman" w:hAnsi="Times New Roman Bold" w:cs="Times New Roman Bold"/>
                  <w:b/>
                  <w:sz w:val="20"/>
                  <w:szCs w:val="20"/>
                  <w:lang w:val="en-GB" w:eastAsia="ja-JP"/>
                </w:rPr>
                <w:t>Parameter</w:t>
              </w:r>
            </w:ins>
          </w:p>
        </w:tc>
        <w:tc>
          <w:tcPr>
            <w:tcW w:w="1199"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55B0FB57" w14:textId="77777777" w:rsidR="00D942DF" w:rsidRPr="00D942DF" w:rsidRDefault="00D942DF" w:rsidP="00D942DF">
            <w:pPr>
              <w:keepNext/>
              <w:tabs>
                <w:tab w:val="left" w:pos="1134"/>
                <w:tab w:val="left" w:pos="1871"/>
                <w:tab w:val="left" w:pos="2268"/>
              </w:tabs>
              <w:overflowPunct w:val="0"/>
              <w:autoSpaceDE w:val="0"/>
              <w:autoSpaceDN w:val="0"/>
              <w:adjustRightInd w:val="0"/>
              <w:spacing w:before="80" w:after="80" w:line="240" w:lineRule="auto"/>
              <w:textAlignment w:val="baseline"/>
              <w:rPr>
                <w:ins w:id="799" w:author="John Mettrop" w:date="2022-04-11T09:58:00Z"/>
                <w:rFonts w:ascii="Times New Roman Bold" w:eastAsia="Times New Roman" w:hAnsi="Times New Roman Bold" w:cs="Times New Roman Bold"/>
                <w:b/>
                <w:sz w:val="20"/>
                <w:szCs w:val="20"/>
                <w:lang w:val="en-GB" w:eastAsia="ja-JP"/>
              </w:rPr>
            </w:pPr>
            <w:ins w:id="800" w:author="John Mettrop" w:date="2022-04-11T09:58:00Z">
              <w:r w:rsidRPr="00D942DF">
                <w:rPr>
                  <w:rFonts w:ascii="Times New Roman Bold" w:eastAsia="Times New Roman" w:hAnsi="Times New Roman Bold" w:cs="Times New Roman Bold"/>
                  <w:b/>
                  <w:sz w:val="20"/>
                  <w:szCs w:val="20"/>
                  <w:lang w:val="en-GB" w:eastAsia="ja-JP"/>
                </w:rPr>
                <w:t>Units</w:t>
              </w:r>
            </w:ins>
          </w:p>
        </w:tc>
        <w:tc>
          <w:tcPr>
            <w:tcW w:w="2801" w:type="dxa"/>
            <w:tcBorders>
              <w:top w:val="single" w:sz="4" w:space="0" w:color="000000"/>
              <w:left w:val="single" w:sz="4" w:space="0" w:color="000000"/>
              <w:bottom w:val="single" w:sz="4" w:space="0" w:color="000000"/>
              <w:right w:val="single" w:sz="4" w:space="0" w:color="000000"/>
            </w:tcBorders>
            <w:shd w:val="clear" w:color="auto" w:fill="D9D9D9"/>
          </w:tcPr>
          <w:p w14:paraId="01A70F00" w14:textId="77777777" w:rsidR="00D942DF" w:rsidRPr="00D942DF" w:rsidRDefault="00D942DF" w:rsidP="00D942DF">
            <w:pPr>
              <w:keepNext/>
              <w:tabs>
                <w:tab w:val="left" w:pos="1134"/>
                <w:tab w:val="left" w:pos="1871"/>
                <w:tab w:val="left" w:pos="2268"/>
              </w:tabs>
              <w:overflowPunct w:val="0"/>
              <w:autoSpaceDE w:val="0"/>
              <w:autoSpaceDN w:val="0"/>
              <w:adjustRightInd w:val="0"/>
              <w:spacing w:before="80" w:after="80" w:line="240" w:lineRule="auto"/>
              <w:textAlignment w:val="baseline"/>
              <w:rPr>
                <w:ins w:id="801" w:author="John Mettrop" w:date="2022-04-11T09:58:00Z"/>
                <w:rFonts w:ascii="Times New Roman Bold" w:eastAsia="Times New Roman" w:hAnsi="Times New Roman Bold" w:cs="Times New Roman Bold"/>
                <w:b/>
                <w:sz w:val="20"/>
                <w:szCs w:val="20"/>
                <w:lang w:val="en-GB" w:eastAsia="ja-JP"/>
              </w:rPr>
            </w:pPr>
            <w:ins w:id="802" w:author="John Mettrop" w:date="2022-04-11T09:58:00Z">
              <w:r w:rsidRPr="00D942DF">
                <w:rPr>
                  <w:rFonts w:ascii="Times New Roman Bold" w:eastAsia="Times New Roman" w:hAnsi="Times New Roman Bold" w:cs="Times New Roman Bold"/>
                  <w:b/>
                  <w:sz w:val="20"/>
                  <w:szCs w:val="20"/>
                  <w:lang w:val="en-GB" w:eastAsia="ja-JP"/>
                </w:rPr>
                <w:t>System 6</w:t>
              </w:r>
              <w:r w:rsidRPr="00D942DF">
                <w:rPr>
                  <w:rFonts w:ascii="Times New Roman Bold" w:eastAsia="Times New Roman" w:hAnsi="Times New Roman Bold" w:cs="Times New Roman Bold"/>
                  <w:b/>
                  <w:sz w:val="20"/>
                  <w:szCs w:val="20"/>
                  <w:lang w:val="en-GB" w:eastAsia="ja-JP"/>
                </w:rPr>
                <w:br/>
                <w:t>Airborne 1</w:t>
              </w:r>
            </w:ins>
          </w:p>
        </w:tc>
        <w:tc>
          <w:tcPr>
            <w:tcW w:w="2730" w:type="dxa"/>
            <w:tcBorders>
              <w:top w:val="single" w:sz="4" w:space="0" w:color="000000"/>
              <w:left w:val="single" w:sz="4" w:space="0" w:color="000000"/>
              <w:bottom w:val="single" w:sz="4" w:space="0" w:color="000000"/>
              <w:right w:val="single" w:sz="4" w:space="0" w:color="000000"/>
            </w:tcBorders>
            <w:shd w:val="clear" w:color="auto" w:fill="D9D9D9"/>
          </w:tcPr>
          <w:p w14:paraId="00F7370A" w14:textId="77777777" w:rsidR="00D942DF" w:rsidRPr="00D942DF" w:rsidRDefault="00D942DF" w:rsidP="00D942DF">
            <w:pPr>
              <w:keepNext/>
              <w:tabs>
                <w:tab w:val="left" w:pos="1134"/>
                <w:tab w:val="left" w:pos="1871"/>
                <w:tab w:val="left" w:pos="2268"/>
              </w:tabs>
              <w:overflowPunct w:val="0"/>
              <w:autoSpaceDE w:val="0"/>
              <w:autoSpaceDN w:val="0"/>
              <w:adjustRightInd w:val="0"/>
              <w:spacing w:before="80" w:after="80" w:line="240" w:lineRule="auto"/>
              <w:textAlignment w:val="baseline"/>
              <w:rPr>
                <w:ins w:id="803" w:author="John Mettrop" w:date="2022-04-11T09:58:00Z"/>
                <w:rFonts w:ascii="Times New Roman Bold" w:eastAsia="Times New Roman" w:hAnsi="Times New Roman Bold" w:cs="Times New Roman Bold"/>
                <w:b/>
                <w:sz w:val="20"/>
                <w:szCs w:val="20"/>
                <w:lang w:val="en-GB" w:eastAsia="ja-JP"/>
              </w:rPr>
            </w:pPr>
            <w:ins w:id="804" w:author="John Mettrop" w:date="2022-04-11T09:58:00Z">
              <w:r w:rsidRPr="00D942DF">
                <w:rPr>
                  <w:rFonts w:ascii="Times New Roman Bold" w:eastAsia="Times New Roman" w:hAnsi="Times New Roman Bold" w:cs="Times New Roman Bold"/>
                  <w:b/>
                  <w:sz w:val="20"/>
                  <w:szCs w:val="20"/>
                  <w:lang w:val="en-GB" w:eastAsia="ja-JP"/>
                </w:rPr>
                <w:t>System 6</w:t>
              </w:r>
              <w:r w:rsidRPr="00D942DF">
                <w:rPr>
                  <w:rFonts w:ascii="Times New Roman Bold" w:eastAsia="Times New Roman" w:hAnsi="Times New Roman Bold" w:cs="Times New Roman Bold"/>
                  <w:b/>
                  <w:sz w:val="20"/>
                  <w:szCs w:val="20"/>
                  <w:lang w:val="en-GB" w:eastAsia="ja-JP"/>
                </w:rPr>
                <w:br/>
                <w:t>Airborne 2</w:t>
              </w:r>
            </w:ins>
          </w:p>
        </w:tc>
        <w:tc>
          <w:tcPr>
            <w:tcW w:w="2540" w:type="dxa"/>
            <w:gridSpan w:val="2"/>
            <w:tcBorders>
              <w:top w:val="single" w:sz="4" w:space="0" w:color="000000"/>
              <w:left w:val="single" w:sz="4" w:space="0" w:color="000000"/>
              <w:bottom w:val="single" w:sz="4" w:space="0" w:color="000000"/>
              <w:right w:val="single" w:sz="4" w:space="0" w:color="000000"/>
            </w:tcBorders>
            <w:shd w:val="clear" w:color="auto" w:fill="D9D9D9"/>
          </w:tcPr>
          <w:p w14:paraId="27072B6A" w14:textId="77777777" w:rsidR="00D942DF" w:rsidRPr="00D942DF" w:rsidRDefault="00D942DF" w:rsidP="00D942DF">
            <w:pPr>
              <w:keepNext/>
              <w:tabs>
                <w:tab w:val="left" w:pos="1134"/>
                <w:tab w:val="left" w:pos="1871"/>
                <w:tab w:val="left" w:pos="2268"/>
              </w:tabs>
              <w:overflowPunct w:val="0"/>
              <w:autoSpaceDE w:val="0"/>
              <w:autoSpaceDN w:val="0"/>
              <w:adjustRightInd w:val="0"/>
              <w:spacing w:before="80" w:after="80" w:line="240" w:lineRule="auto"/>
              <w:textAlignment w:val="baseline"/>
              <w:rPr>
                <w:ins w:id="805" w:author="John Mettrop" w:date="2022-04-11T09:58:00Z"/>
                <w:rFonts w:ascii="Times New Roman Bold" w:eastAsia="Times New Roman" w:hAnsi="Times New Roman Bold" w:cs="Times New Roman Bold"/>
                <w:b/>
                <w:sz w:val="20"/>
                <w:szCs w:val="20"/>
                <w:lang w:val="en-GB" w:eastAsia="ja-JP"/>
              </w:rPr>
            </w:pPr>
            <w:ins w:id="806" w:author="John Mettrop" w:date="2022-04-11T09:58:00Z">
              <w:r w:rsidRPr="00D942DF">
                <w:rPr>
                  <w:rFonts w:ascii="Times New Roman Bold" w:eastAsia="Times New Roman" w:hAnsi="Times New Roman Bold" w:cs="Times New Roman Bold"/>
                  <w:b/>
                  <w:sz w:val="20"/>
                  <w:szCs w:val="20"/>
                  <w:lang w:val="en-GB" w:eastAsia="ja-JP"/>
                </w:rPr>
                <w:t>System 6</w:t>
              </w:r>
              <w:r w:rsidRPr="00D942DF">
                <w:rPr>
                  <w:rFonts w:ascii="Times New Roman Bold" w:eastAsia="Times New Roman" w:hAnsi="Times New Roman Bold" w:cs="Times New Roman Bold"/>
                  <w:b/>
                  <w:sz w:val="20"/>
                  <w:szCs w:val="20"/>
                  <w:lang w:val="en-GB" w:eastAsia="ja-JP"/>
                </w:rPr>
                <w:br/>
                <w:t>Ship borne</w:t>
              </w:r>
            </w:ins>
          </w:p>
        </w:tc>
        <w:tc>
          <w:tcPr>
            <w:tcW w:w="2833" w:type="dxa"/>
            <w:gridSpan w:val="2"/>
            <w:tcBorders>
              <w:top w:val="single" w:sz="4" w:space="0" w:color="000000"/>
              <w:left w:val="single" w:sz="4" w:space="0" w:color="000000"/>
              <w:bottom w:val="single" w:sz="4" w:space="0" w:color="000000"/>
              <w:right w:val="single" w:sz="4" w:space="0" w:color="000000"/>
            </w:tcBorders>
            <w:shd w:val="clear" w:color="auto" w:fill="D9D9D9"/>
          </w:tcPr>
          <w:p w14:paraId="591949FF" w14:textId="77777777" w:rsidR="00D942DF" w:rsidRPr="00D942DF" w:rsidRDefault="00D942DF" w:rsidP="00D942DF">
            <w:pPr>
              <w:keepNext/>
              <w:tabs>
                <w:tab w:val="left" w:pos="1134"/>
                <w:tab w:val="left" w:pos="1871"/>
                <w:tab w:val="left" w:pos="2268"/>
              </w:tabs>
              <w:overflowPunct w:val="0"/>
              <w:autoSpaceDE w:val="0"/>
              <w:autoSpaceDN w:val="0"/>
              <w:adjustRightInd w:val="0"/>
              <w:spacing w:before="80" w:after="80" w:line="240" w:lineRule="auto"/>
              <w:textAlignment w:val="baseline"/>
              <w:rPr>
                <w:ins w:id="807" w:author="John Mettrop" w:date="2022-04-11T09:58:00Z"/>
                <w:rFonts w:ascii="Times New Roman Bold" w:eastAsia="Times New Roman" w:hAnsi="Times New Roman Bold" w:cs="Times New Roman Bold"/>
                <w:b/>
                <w:sz w:val="20"/>
                <w:szCs w:val="20"/>
                <w:lang w:val="en-GB" w:eastAsia="ja-JP"/>
              </w:rPr>
            </w:pPr>
            <w:ins w:id="808" w:author="John Mettrop" w:date="2022-04-11T09:58:00Z">
              <w:r w:rsidRPr="00D942DF">
                <w:rPr>
                  <w:rFonts w:ascii="Times New Roman Bold" w:eastAsia="Times New Roman" w:hAnsi="Times New Roman Bold" w:cs="Times New Roman Bold"/>
                  <w:b/>
                  <w:sz w:val="20"/>
                  <w:szCs w:val="20"/>
                  <w:lang w:val="en-GB" w:eastAsia="ja-JP"/>
                </w:rPr>
                <w:t>System 6</w:t>
              </w:r>
              <w:r w:rsidRPr="00D942DF">
                <w:rPr>
                  <w:rFonts w:ascii="Times New Roman Bold" w:eastAsia="Times New Roman" w:hAnsi="Times New Roman Bold" w:cs="Times New Roman Bold"/>
                  <w:b/>
                  <w:sz w:val="20"/>
                  <w:szCs w:val="20"/>
                  <w:lang w:val="en-GB" w:eastAsia="ja-JP"/>
                </w:rPr>
                <w:br/>
                <w:t>Ground</w:t>
              </w:r>
            </w:ins>
          </w:p>
        </w:tc>
      </w:tr>
      <w:tr w:rsidR="00D942DF" w:rsidRPr="00D942DF" w14:paraId="5F6F9907" w14:textId="77777777" w:rsidTr="00D942DF">
        <w:trPr>
          <w:jc w:val="center"/>
          <w:ins w:id="809" w:author="John Mettrop" w:date="2022-04-11T09:58:00Z"/>
        </w:trPr>
        <w:tc>
          <w:tcPr>
            <w:tcW w:w="14460" w:type="dxa"/>
            <w:gridSpan w:val="8"/>
            <w:tcBorders>
              <w:top w:val="single" w:sz="4" w:space="0" w:color="000000"/>
              <w:left w:val="single" w:sz="4" w:space="0" w:color="000000"/>
              <w:bottom w:val="single" w:sz="4" w:space="0" w:color="000000"/>
              <w:right w:val="single" w:sz="4" w:space="0" w:color="000000"/>
            </w:tcBorders>
            <w:shd w:val="clear" w:color="auto" w:fill="D9D9D9"/>
          </w:tcPr>
          <w:p w14:paraId="2B75C0BB"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ins w:id="810" w:author="John Mettrop" w:date="2022-04-11T09:58:00Z"/>
                <w:rFonts w:ascii="Times New Roman" w:eastAsia="Times New Roman" w:hAnsi="Times New Roman" w:cs="Times New Roman"/>
                <w:b/>
                <w:bCs/>
                <w:sz w:val="20"/>
                <w:szCs w:val="20"/>
                <w:lang w:val="en-GB" w:eastAsia="ja-JP"/>
              </w:rPr>
            </w:pPr>
            <w:ins w:id="811" w:author="John Mettrop" w:date="2022-04-11T09:58:00Z">
              <w:r w:rsidRPr="00D942DF">
                <w:rPr>
                  <w:rFonts w:ascii="Times New Roman" w:eastAsia="Times New Roman" w:hAnsi="Times New Roman" w:cs="Times New Roman"/>
                  <w:b/>
                  <w:bCs/>
                  <w:sz w:val="20"/>
                  <w:szCs w:val="20"/>
                  <w:lang w:val="en-GB" w:eastAsia="ja-JP"/>
                </w:rPr>
                <w:t>Transmitter</w:t>
              </w:r>
            </w:ins>
          </w:p>
        </w:tc>
      </w:tr>
      <w:tr w:rsidR="00D942DF" w:rsidRPr="00D942DF" w14:paraId="5C7C37F9" w14:textId="77777777" w:rsidTr="008B0EFF">
        <w:trPr>
          <w:jc w:val="center"/>
          <w:ins w:id="812" w:author="John Mettrop" w:date="2022-04-11T09:58:00Z"/>
        </w:trPr>
        <w:tc>
          <w:tcPr>
            <w:tcW w:w="2357" w:type="dxa"/>
            <w:tcBorders>
              <w:top w:val="single" w:sz="4" w:space="0" w:color="000000"/>
              <w:left w:val="single" w:sz="4" w:space="0" w:color="000000"/>
              <w:bottom w:val="single" w:sz="4" w:space="0" w:color="000000"/>
              <w:right w:val="single" w:sz="4" w:space="0" w:color="000000"/>
            </w:tcBorders>
            <w:shd w:val="clear" w:color="auto" w:fill="auto"/>
          </w:tcPr>
          <w:p w14:paraId="574E8C3D"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ins w:id="813" w:author="John Mettrop" w:date="2022-04-11T09:58:00Z"/>
                <w:rFonts w:ascii="Times New Roman" w:eastAsia="Times New Roman" w:hAnsi="Times New Roman" w:cs="Times New Roman"/>
                <w:sz w:val="20"/>
                <w:szCs w:val="20"/>
                <w:lang w:val="en-GB" w:eastAsia="ja-JP"/>
              </w:rPr>
            </w:pPr>
            <w:ins w:id="814" w:author="John Mettrop" w:date="2022-04-11T09:58:00Z">
              <w:r w:rsidRPr="00D942DF">
                <w:rPr>
                  <w:rFonts w:ascii="Times New Roman" w:eastAsia="Times New Roman" w:hAnsi="Times New Roman" w:cs="Times New Roman"/>
                  <w:sz w:val="20"/>
                  <w:szCs w:val="20"/>
                  <w:lang w:val="en-GB" w:eastAsia="ja-JP"/>
                </w:rPr>
                <w:t>Tuning range</w:t>
              </w:r>
            </w:ins>
          </w:p>
        </w:tc>
        <w:tc>
          <w:tcPr>
            <w:tcW w:w="1199" w:type="dxa"/>
            <w:tcBorders>
              <w:top w:val="single" w:sz="4" w:space="0" w:color="000000"/>
              <w:left w:val="single" w:sz="4" w:space="0" w:color="000000"/>
              <w:bottom w:val="single" w:sz="4" w:space="0" w:color="000000"/>
              <w:right w:val="single" w:sz="4" w:space="0" w:color="000000"/>
            </w:tcBorders>
            <w:shd w:val="clear" w:color="auto" w:fill="auto"/>
          </w:tcPr>
          <w:p w14:paraId="7B66F32C"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815" w:author="John Mettrop" w:date="2022-04-11T09:58:00Z"/>
                <w:rFonts w:ascii="Times New Roman" w:eastAsia="Times New Roman" w:hAnsi="Times New Roman" w:cs="Times New Roman"/>
                <w:sz w:val="20"/>
                <w:szCs w:val="20"/>
                <w:lang w:val="en-GB" w:eastAsia="ja-JP"/>
              </w:rPr>
            </w:pPr>
            <w:ins w:id="816" w:author="John Mettrop" w:date="2022-04-11T09:58:00Z">
              <w:r w:rsidRPr="00D942DF">
                <w:rPr>
                  <w:rFonts w:ascii="Times New Roman" w:eastAsia="Times New Roman" w:hAnsi="Times New Roman" w:cs="Times New Roman"/>
                  <w:sz w:val="20"/>
                  <w:szCs w:val="20"/>
                  <w:lang w:val="en-GB" w:eastAsia="ja-JP"/>
                </w:rPr>
                <w:t>MHz</w:t>
              </w:r>
            </w:ins>
          </w:p>
        </w:tc>
        <w:tc>
          <w:tcPr>
            <w:tcW w:w="28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78BD838"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817" w:author="John Mettrop" w:date="2022-04-11T09:58:00Z"/>
                <w:rFonts w:ascii="Times New Roman" w:eastAsia="Times New Roman" w:hAnsi="Times New Roman" w:cs="Times New Roman"/>
                <w:sz w:val="20"/>
                <w:szCs w:val="20"/>
                <w:lang w:val="en-GB" w:eastAsia="ja-JP"/>
              </w:rPr>
            </w:pPr>
            <w:ins w:id="818" w:author="John Mettrop" w:date="2022-04-11T09:58:00Z">
              <w:r w:rsidRPr="00D942DF">
                <w:rPr>
                  <w:rFonts w:ascii="Times New Roman" w:eastAsia="Times New Roman" w:hAnsi="Times New Roman" w:cs="Times New Roman"/>
                  <w:sz w:val="20"/>
                  <w:szCs w:val="20"/>
                  <w:lang w:val="en-GB" w:eastAsia="ja-JP"/>
                </w:rPr>
                <w:t>4 800-4 990</w:t>
              </w:r>
            </w:ins>
          </w:p>
        </w:tc>
        <w:tc>
          <w:tcPr>
            <w:tcW w:w="273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AF2B24A"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819" w:author="John Mettrop" w:date="2022-04-11T09:58:00Z"/>
                <w:rFonts w:ascii="Times New Roman" w:eastAsia="Times New Roman" w:hAnsi="Times New Roman" w:cs="Times New Roman"/>
                <w:sz w:val="20"/>
                <w:szCs w:val="20"/>
                <w:lang w:val="en-GB" w:eastAsia="ja-JP"/>
              </w:rPr>
            </w:pPr>
            <w:ins w:id="820" w:author="John Mettrop" w:date="2022-04-11T09:58:00Z">
              <w:r w:rsidRPr="00D942DF">
                <w:rPr>
                  <w:rFonts w:ascii="Times New Roman" w:eastAsia="Times New Roman" w:hAnsi="Times New Roman" w:cs="Times New Roman"/>
                  <w:sz w:val="20"/>
                  <w:szCs w:val="20"/>
                  <w:lang w:val="en-GB" w:eastAsia="ja-JP"/>
                </w:rPr>
                <w:t>4 800-4 990</w:t>
              </w:r>
            </w:ins>
          </w:p>
        </w:tc>
        <w:tc>
          <w:tcPr>
            <w:tcW w:w="25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BAE8179"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821" w:author="John Mettrop" w:date="2022-04-11T09:58:00Z"/>
                <w:rFonts w:ascii="Times New Roman" w:eastAsia="Times New Roman" w:hAnsi="Times New Roman" w:cs="Times New Roman"/>
                <w:sz w:val="20"/>
                <w:szCs w:val="20"/>
                <w:lang w:val="en-GB" w:eastAsia="ja-JP"/>
              </w:rPr>
            </w:pPr>
            <w:ins w:id="822" w:author="John Mettrop" w:date="2022-04-11T09:58:00Z">
              <w:r w:rsidRPr="00D942DF">
                <w:rPr>
                  <w:rFonts w:ascii="Times New Roman" w:eastAsia="Times New Roman" w:hAnsi="Times New Roman" w:cs="Times New Roman"/>
                  <w:sz w:val="20"/>
                  <w:szCs w:val="20"/>
                  <w:lang w:val="en-GB" w:eastAsia="ja-JP"/>
                </w:rPr>
                <w:t>4 800-4 990</w:t>
              </w:r>
            </w:ins>
          </w:p>
        </w:tc>
        <w:tc>
          <w:tcPr>
            <w:tcW w:w="28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0A9C877"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823" w:author="John Mettrop" w:date="2022-04-11T09:58:00Z"/>
                <w:rFonts w:ascii="Times New Roman" w:eastAsia="Times New Roman" w:hAnsi="Times New Roman" w:cs="Times New Roman"/>
                <w:sz w:val="20"/>
                <w:szCs w:val="20"/>
                <w:lang w:val="en-GB" w:eastAsia="ja-JP"/>
              </w:rPr>
            </w:pPr>
            <w:ins w:id="824" w:author="John Mettrop" w:date="2022-04-11T09:58:00Z">
              <w:r w:rsidRPr="00D942DF">
                <w:rPr>
                  <w:rFonts w:ascii="Times New Roman" w:eastAsia="Times New Roman" w:hAnsi="Times New Roman" w:cs="Times New Roman"/>
                  <w:sz w:val="20"/>
                  <w:szCs w:val="20"/>
                  <w:lang w:val="en-GB" w:eastAsia="ja-JP"/>
                </w:rPr>
                <w:t>4 800-4 990</w:t>
              </w:r>
            </w:ins>
          </w:p>
        </w:tc>
      </w:tr>
      <w:tr w:rsidR="00D942DF" w:rsidRPr="00D942DF" w14:paraId="0B988CCC" w14:textId="77777777" w:rsidTr="008B0EFF">
        <w:trPr>
          <w:jc w:val="center"/>
          <w:ins w:id="825" w:author="John Mettrop" w:date="2022-04-11T09:58:00Z"/>
        </w:trPr>
        <w:tc>
          <w:tcPr>
            <w:tcW w:w="2357" w:type="dxa"/>
            <w:tcBorders>
              <w:top w:val="single" w:sz="4" w:space="0" w:color="000000"/>
              <w:left w:val="single" w:sz="4" w:space="0" w:color="000000"/>
              <w:bottom w:val="single" w:sz="4" w:space="0" w:color="000000"/>
              <w:right w:val="single" w:sz="4" w:space="0" w:color="000000"/>
            </w:tcBorders>
            <w:shd w:val="clear" w:color="auto" w:fill="auto"/>
          </w:tcPr>
          <w:p w14:paraId="247C34E2"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ins w:id="826" w:author="John Mettrop" w:date="2022-04-11T09:58:00Z"/>
                <w:rFonts w:ascii="Times New Roman" w:eastAsia="Times New Roman" w:hAnsi="Times New Roman" w:cs="Times New Roman"/>
                <w:sz w:val="20"/>
                <w:szCs w:val="20"/>
                <w:lang w:val="en-GB" w:eastAsia="ja-JP"/>
              </w:rPr>
            </w:pPr>
            <w:ins w:id="827" w:author="John Mettrop" w:date="2022-04-11T09:58:00Z">
              <w:r w:rsidRPr="00D942DF">
                <w:rPr>
                  <w:rFonts w:ascii="Times New Roman" w:eastAsia="Times New Roman" w:hAnsi="Times New Roman" w:cs="Times New Roman"/>
                  <w:sz w:val="20"/>
                  <w:szCs w:val="20"/>
                  <w:lang w:val="en-GB" w:eastAsia="ja-JP"/>
                </w:rPr>
                <w:t>Power output</w:t>
              </w:r>
            </w:ins>
          </w:p>
        </w:tc>
        <w:tc>
          <w:tcPr>
            <w:tcW w:w="1199" w:type="dxa"/>
            <w:tcBorders>
              <w:top w:val="single" w:sz="4" w:space="0" w:color="000000"/>
              <w:left w:val="single" w:sz="4" w:space="0" w:color="000000"/>
              <w:bottom w:val="single" w:sz="4" w:space="0" w:color="000000"/>
              <w:right w:val="single" w:sz="4" w:space="0" w:color="000000"/>
            </w:tcBorders>
            <w:shd w:val="clear" w:color="auto" w:fill="auto"/>
          </w:tcPr>
          <w:p w14:paraId="4C058B62"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828" w:author="John Mettrop" w:date="2022-04-11T09:58:00Z"/>
                <w:rFonts w:ascii="Times New Roman" w:eastAsia="Times New Roman" w:hAnsi="Times New Roman" w:cs="Times New Roman"/>
                <w:sz w:val="20"/>
                <w:szCs w:val="20"/>
                <w:lang w:val="en-GB" w:eastAsia="ja-JP"/>
              </w:rPr>
            </w:pPr>
            <w:ins w:id="829" w:author="John Mettrop" w:date="2022-04-11T09:58:00Z">
              <w:r w:rsidRPr="00D942DF">
                <w:rPr>
                  <w:rFonts w:ascii="Times New Roman" w:eastAsia="Times New Roman" w:hAnsi="Times New Roman" w:cs="Times New Roman"/>
                  <w:sz w:val="20"/>
                  <w:szCs w:val="20"/>
                  <w:lang w:val="en-GB" w:eastAsia="ja-JP"/>
                </w:rPr>
                <w:t>dBm</w:t>
              </w:r>
            </w:ins>
          </w:p>
        </w:tc>
        <w:tc>
          <w:tcPr>
            <w:tcW w:w="28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BC0FACF"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830" w:author="John Mettrop" w:date="2022-04-11T09:58:00Z"/>
                <w:rFonts w:ascii="Times New Roman" w:eastAsia="Times New Roman" w:hAnsi="Times New Roman" w:cs="Times New Roman"/>
                <w:sz w:val="20"/>
                <w:szCs w:val="20"/>
                <w:lang w:val="en-GB" w:eastAsia="ja-JP"/>
              </w:rPr>
            </w:pPr>
            <w:ins w:id="831" w:author="John Mettrop" w:date="2022-04-11T09:58:00Z">
              <w:r w:rsidRPr="00D942DF">
                <w:rPr>
                  <w:rFonts w:ascii="Times New Roman" w:eastAsia="Times New Roman" w:hAnsi="Times New Roman" w:cs="Times New Roman"/>
                  <w:sz w:val="20"/>
                  <w:szCs w:val="20"/>
                  <w:lang w:val="en-GB" w:eastAsia="ja-JP"/>
                </w:rPr>
                <w:t>27-33</w:t>
              </w:r>
            </w:ins>
          </w:p>
        </w:tc>
        <w:tc>
          <w:tcPr>
            <w:tcW w:w="273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5628044"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832" w:author="John Mettrop" w:date="2022-04-11T09:58:00Z"/>
                <w:rFonts w:ascii="Times New Roman" w:eastAsia="Times New Roman" w:hAnsi="Times New Roman" w:cs="Times New Roman"/>
                <w:sz w:val="20"/>
                <w:szCs w:val="20"/>
                <w:lang w:val="en-GB" w:eastAsia="ja-JP"/>
              </w:rPr>
            </w:pPr>
            <w:ins w:id="833" w:author="John Mettrop" w:date="2022-04-11T09:58:00Z">
              <w:r w:rsidRPr="00D942DF">
                <w:rPr>
                  <w:rFonts w:ascii="Times New Roman" w:eastAsia="Times New Roman" w:hAnsi="Times New Roman" w:cs="Times New Roman"/>
                  <w:sz w:val="20"/>
                  <w:szCs w:val="20"/>
                  <w:lang w:val="en-GB" w:eastAsia="ja-JP"/>
                </w:rPr>
                <w:t>27-33</w:t>
              </w:r>
            </w:ins>
          </w:p>
        </w:tc>
        <w:tc>
          <w:tcPr>
            <w:tcW w:w="25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EDF527F"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834" w:author="John Mettrop" w:date="2022-04-11T09:58:00Z"/>
                <w:rFonts w:ascii="Times New Roman" w:eastAsia="Times New Roman" w:hAnsi="Times New Roman" w:cs="Times New Roman"/>
                <w:sz w:val="20"/>
                <w:szCs w:val="20"/>
                <w:lang w:val="en-GB" w:eastAsia="ja-JP"/>
              </w:rPr>
            </w:pPr>
            <w:ins w:id="835" w:author="John Mettrop" w:date="2022-04-11T09:58:00Z">
              <w:r w:rsidRPr="00D942DF">
                <w:rPr>
                  <w:rFonts w:ascii="Times New Roman" w:eastAsia="Times New Roman" w:hAnsi="Times New Roman" w:cs="Times New Roman"/>
                  <w:sz w:val="20"/>
                  <w:szCs w:val="20"/>
                  <w:lang w:val="en-GB" w:eastAsia="ja-JP"/>
                </w:rPr>
                <w:t>35</w:t>
              </w:r>
            </w:ins>
          </w:p>
        </w:tc>
        <w:tc>
          <w:tcPr>
            <w:tcW w:w="28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86CA8E7"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836" w:author="John Mettrop" w:date="2022-04-11T09:58:00Z"/>
                <w:rFonts w:ascii="Times New Roman" w:eastAsia="Times New Roman" w:hAnsi="Times New Roman" w:cs="Times New Roman"/>
                <w:sz w:val="20"/>
                <w:szCs w:val="20"/>
                <w:lang w:val="en-GB" w:eastAsia="ja-JP"/>
              </w:rPr>
            </w:pPr>
            <w:ins w:id="837" w:author="John Mettrop" w:date="2022-04-11T09:58:00Z">
              <w:r w:rsidRPr="00D942DF">
                <w:rPr>
                  <w:rFonts w:ascii="Times New Roman" w:eastAsia="Times New Roman" w:hAnsi="Times New Roman" w:cs="Times New Roman"/>
                  <w:sz w:val="20"/>
                  <w:szCs w:val="20"/>
                  <w:lang w:val="en-GB" w:eastAsia="ja-JP"/>
                </w:rPr>
                <w:t>35</w:t>
              </w:r>
            </w:ins>
          </w:p>
        </w:tc>
      </w:tr>
      <w:tr w:rsidR="00D942DF" w:rsidRPr="00D942DF" w14:paraId="5B2AC62E" w14:textId="77777777" w:rsidTr="008B0EFF">
        <w:trPr>
          <w:jc w:val="center"/>
          <w:ins w:id="838" w:author="John Mettrop" w:date="2022-04-11T09:58:00Z"/>
        </w:trPr>
        <w:tc>
          <w:tcPr>
            <w:tcW w:w="2357" w:type="dxa"/>
            <w:tcBorders>
              <w:top w:val="single" w:sz="4" w:space="0" w:color="000000"/>
              <w:left w:val="single" w:sz="4" w:space="0" w:color="000000"/>
              <w:bottom w:val="single" w:sz="4" w:space="0" w:color="000000"/>
              <w:right w:val="single" w:sz="4" w:space="0" w:color="000000"/>
            </w:tcBorders>
            <w:shd w:val="clear" w:color="auto" w:fill="auto"/>
          </w:tcPr>
          <w:p w14:paraId="765E30A5"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ins w:id="839" w:author="John Mettrop" w:date="2022-04-11T09:58:00Z"/>
                <w:rFonts w:ascii="Times New Roman" w:eastAsia="Times New Roman" w:hAnsi="Times New Roman" w:cs="Times New Roman"/>
                <w:sz w:val="20"/>
                <w:szCs w:val="20"/>
                <w:lang w:val="en-GB" w:eastAsia="ja-JP"/>
              </w:rPr>
            </w:pPr>
            <w:ins w:id="840" w:author="John Mettrop" w:date="2022-04-11T09:58:00Z">
              <w:r w:rsidRPr="00D942DF">
                <w:rPr>
                  <w:rFonts w:ascii="Times New Roman" w:eastAsia="Times New Roman" w:hAnsi="Times New Roman" w:cs="Times New Roman"/>
                  <w:sz w:val="20"/>
                  <w:szCs w:val="20"/>
                  <w:lang w:val="en-GB" w:eastAsia="ja-JP"/>
                </w:rPr>
                <w:t>Bandwidth (3 dB)</w:t>
              </w:r>
            </w:ins>
          </w:p>
        </w:tc>
        <w:tc>
          <w:tcPr>
            <w:tcW w:w="1199" w:type="dxa"/>
            <w:tcBorders>
              <w:top w:val="single" w:sz="4" w:space="0" w:color="000000"/>
              <w:left w:val="single" w:sz="4" w:space="0" w:color="000000"/>
              <w:bottom w:val="single" w:sz="4" w:space="0" w:color="000000"/>
              <w:right w:val="single" w:sz="4" w:space="0" w:color="000000"/>
            </w:tcBorders>
            <w:shd w:val="clear" w:color="auto" w:fill="auto"/>
          </w:tcPr>
          <w:p w14:paraId="167D0F2C"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841" w:author="John Mettrop" w:date="2022-04-11T09:58:00Z"/>
                <w:rFonts w:ascii="Times New Roman" w:eastAsia="Times New Roman" w:hAnsi="Times New Roman" w:cs="Times New Roman"/>
                <w:sz w:val="20"/>
                <w:szCs w:val="20"/>
                <w:lang w:val="en-GB" w:eastAsia="ja-JP"/>
              </w:rPr>
            </w:pPr>
            <w:ins w:id="842" w:author="John Mettrop" w:date="2022-04-11T09:58:00Z">
              <w:r w:rsidRPr="00D942DF">
                <w:rPr>
                  <w:rFonts w:ascii="Times New Roman" w:eastAsia="Times New Roman" w:hAnsi="Times New Roman" w:cs="Times New Roman"/>
                  <w:sz w:val="20"/>
                  <w:szCs w:val="20"/>
                  <w:lang w:val="en-GB" w:eastAsia="ja-JP"/>
                </w:rPr>
                <w:t>MHz</w:t>
              </w:r>
            </w:ins>
          </w:p>
        </w:tc>
        <w:tc>
          <w:tcPr>
            <w:tcW w:w="28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6BBCDBF"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843" w:author="John Mettrop" w:date="2022-04-11T09:58:00Z"/>
                <w:rFonts w:ascii="Times New Roman" w:eastAsia="Times New Roman" w:hAnsi="Times New Roman" w:cs="Times New Roman"/>
                <w:sz w:val="20"/>
                <w:szCs w:val="20"/>
                <w:lang w:val="en-GB" w:eastAsia="ja-JP"/>
              </w:rPr>
            </w:pPr>
            <w:ins w:id="844" w:author="John Mettrop" w:date="2022-04-11T09:58:00Z">
              <w:r w:rsidRPr="00D942DF">
                <w:rPr>
                  <w:rFonts w:ascii="Times New Roman" w:eastAsia="Times New Roman" w:hAnsi="Times New Roman" w:cs="Times New Roman"/>
                  <w:sz w:val="20"/>
                  <w:szCs w:val="20"/>
                  <w:lang w:val="en-GB" w:eastAsia="ja-JP"/>
                </w:rPr>
                <w:t>5/10/20/40 (software configurable)</w:t>
              </w:r>
            </w:ins>
          </w:p>
        </w:tc>
        <w:tc>
          <w:tcPr>
            <w:tcW w:w="273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DD0EC27"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845" w:author="John Mettrop" w:date="2022-04-11T09:58:00Z"/>
                <w:rFonts w:ascii="Times New Roman" w:eastAsia="Times New Roman" w:hAnsi="Times New Roman" w:cs="Times New Roman"/>
                <w:sz w:val="20"/>
                <w:szCs w:val="20"/>
                <w:lang w:val="en-GB" w:eastAsia="ja-JP"/>
              </w:rPr>
            </w:pPr>
            <w:ins w:id="846" w:author="John Mettrop" w:date="2022-04-11T09:58:00Z">
              <w:r w:rsidRPr="00D942DF">
                <w:rPr>
                  <w:rFonts w:ascii="Times New Roman" w:eastAsia="Times New Roman" w:hAnsi="Times New Roman" w:cs="Times New Roman"/>
                  <w:sz w:val="20"/>
                  <w:szCs w:val="20"/>
                  <w:lang w:val="en-GB" w:eastAsia="ja-JP"/>
                </w:rPr>
                <w:t>5/10/20/40 (software configurable)</w:t>
              </w:r>
            </w:ins>
          </w:p>
        </w:tc>
        <w:tc>
          <w:tcPr>
            <w:tcW w:w="25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3009737"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847" w:author="John Mettrop" w:date="2022-04-11T09:58:00Z"/>
                <w:rFonts w:ascii="Times New Roman" w:eastAsia="Times New Roman" w:hAnsi="Times New Roman" w:cs="Times New Roman"/>
                <w:sz w:val="20"/>
                <w:szCs w:val="20"/>
                <w:lang w:val="en-GB" w:eastAsia="ja-JP"/>
              </w:rPr>
            </w:pPr>
            <w:ins w:id="848" w:author="John Mettrop" w:date="2022-04-11T09:58:00Z">
              <w:r w:rsidRPr="00D942DF">
                <w:rPr>
                  <w:rFonts w:ascii="Times New Roman" w:eastAsia="Times New Roman" w:hAnsi="Times New Roman" w:cs="Times New Roman"/>
                  <w:sz w:val="20"/>
                  <w:szCs w:val="20"/>
                  <w:lang w:val="en-GB" w:eastAsia="ja-JP"/>
                </w:rPr>
                <w:t>5/10/20/40 (software configurable)</w:t>
              </w:r>
            </w:ins>
          </w:p>
        </w:tc>
        <w:tc>
          <w:tcPr>
            <w:tcW w:w="28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8B60D58"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849" w:author="John Mettrop" w:date="2022-04-11T09:58:00Z"/>
                <w:rFonts w:ascii="Times New Roman" w:eastAsia="Times New Roman" w:hAnsi="Times New Roman" w:cs="Times New Roman"/>
                <w:sz w:val="20"/>
                <w:szCs w:val="20"/>
                <w:lang w:val="en-GB" w:eastAsia="ja-JP"/>
              </w:rPr>
            </w:pPr>
            <w:ins w:id="850" w:author="John Mettrop" w:date="2022-04-11T09:58:00Z">
              <w:r w:rsidRPr="00D942DF">
                <w:rPr>
                  <w:rFonts w:ascii="Times New Roman" w:eastAsia="Times New Roman" w:hAnsi="Times New Roman" w:cs="Times New Roman"/>
                  <w:sz w:val="20"/>
                  <w:szCs w:val="20"/>
                  <w:lang w:val="en-GB" w:eastAsia="ja-JP"/>
                </w:rPr>
                <w:t>5/10/20/40 (software configurable)</w:t>
              </w:r>
            </w:ins>
          </w:p>
        </w:tc>
      </w:tr>
      <w:tr w:rsidR="00D942DF" w:rsidRPr="00D942DF" w14:paraId="46D16EED" w14:textId="77777777" w:rsidTr="008B0EFF">
        <w:trPr>
          <w:jc w:val="center"/>
          <w:ins w:id="851" w:author="John Mettrop" w:date="2022-04-11T09:58:00Z"/>
        </w:trPr>
        <w:tc>
          <w:tcPr>
            <w:tcW w:w="2357" w:type="dxa"/>
            <w:tcBorders>
              <w:top w:val="single" w:sz="4" w:space="0" w:color="000000"/>
              <w:left w:val="single" w:sz="4" w:space="0" w:color="000000"/>
              <w:bottom w:val="single" w:sz="4" w:space="0" w:color="000000"/>
              <w:right w:val="single" w:sz="4" w:space="0" w:color="000000"/>
            </w:tcBorders>
            <w:shd w:val="clear" w:color="auto" w:fill="auto"/>
          </w:tcPr>
          <w:p w14:paraId="1301AB0E" w14:textId="4E5C3791" w:rsidR="00D942DF" w:rsidRPr="00372BCA"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ins w:id="852" w:author="John Mettrop" w:date="2022-04-11T09:58:00Z"/>
                <w:rFonts w:ascii="Times New Roman" w:eastAsia="Times New Roman" w:hAnsi="Times New Roman" w:cs="Times New Roman"/>
                <w:sz w:val="20"/>
                <w:szCs w:val="20"/>
                <w:highlight w:val="yellow"/>
                <w:lang w:val="en-GB" w:eastAsia="ja-JP"/>
                <w:rPrChange w:id="853" w:author="USA" w:date="2022-05-11T19:26:00Z">
                  <w:rPr>
                    <w:ins w:id="854" w:author="John Mettrop" w:date="2022-04-11T09:58:00Z"/>
                    <w:rFonts w:ascii="Times New Roman" w:eastAsia="Times New Roman" w:hAnsi="Times New Roman" w:cs="Times New Roman"/>
                    <w:sz w:val="20"/>
                    <w:szCs w:val="20"/>
                    <w:lang w:val="en-GB" w:eastAsia="ja-JP"/>
                  </w:rPr>
                </w:rPrChange>
              </w:rPr>
            </w:pPr>
            <w:ins w:id="855" w:author="John Mettrop" w:date="2022-04-11T09:58:00Z">
              <w:del w:id="856" w:author="USA" w:date="2022-05-11T19:25:00Z">
                <w:r w:rsidRPr="00372BCA" w:rsidDel="00372BCA">
                  <w:rPr>
                    <w:rFonts w:ascii="Times New Roman" w:eastAsia="Times New Roman" w:hAnsi="Times New Roman" w:cs="Times New Roman"/>
                    <w:color w:val="2C2D2E"/>
                    <w:sz w:val="20"/>
                    <w:szCs w:val="20"/>
                    <w:highlight w:val="yellow"/>
                    <w:shd w:val="clear" w:color="auto" w:fill="FFFFFF"/>
                    <w:lang w:val="en-GB"/>
                    <w:rPrChange w:id="857" w:author="USA" w:date="2022-05-11T19:26:00Z">
                      <w:rPr>
                        <w:rFonts w:ascii="Times New Roman" w:eastAsia="Times New Roman" w:hAnsi="Times New Roman" w:cs="Times New Roman"/>
                        <w:color w:val="2C2D2E"/>
                        <w:sz w:val="20"/>
                        <w:szCs w:val="20"/>
                        <w:shd w:val="clear" w:color="auto" w:fill="FFFFFF"/>
                        <w:lang w:val="en-GB"/>
                      </w:rPr>
                    </w:rPrChange>
                  </w:rPr>
                  <w:delText>[Number of channels operated simultaneously</w:delText>
                </w:r>
              </w:del>
            </w:ins>
            <w:ins w:id="858" w:author="John Mettrop" w:date="2022-04-11T09:59:00Z">
              <w:del w:id="859" w:author="USA" w:date="2022-05-11T19:25:00Z">
                <w:r w:rsidRPr="00372BCA" w:rsidDel="00372BCA">
                  <w:rPr>
                    <w:rFonts w:ascii="Times New Roman" w:eastAsia="Times New Roman" w:hAnsi="Times New Roman" w:cs="Times New Roman"/>
                    <w:color w:val="2C2D2E"/>
                    <w:sz w:val="20"/>
                    <w:szCs w:val="20"/>
                    <w:highlight w:val="yellow"/>
                    <w:shd w:val="clear" w:color="auto" w:fill="FFFFFF"/>
                    <w:lang w:val="en-GB"/>
                    <w:rPrChange w:id="860" w:author="USA" w:date="2022-05-11T19:26:00Z">
                      <w:rPr>
                        <w:rFonts w:ascii="Times New Roman" w:eastAsia="Times New Roman" w:hAnsi="Times New Roman" w:cs="Times New Roman"/>
                        <w:color w:val="2C2D2E"/>
                        <w:sz w:val="20"/>
                        <w:szCs w:val="20"/>
                        <w:shd w:val="clear" w:color="auto" w:fill="FFFFFF"/>
                        <w:lang w:val="en-GB"/>
                      </w:rPr>
                    </w:rPrChange>
                  </w:rPr>
                  <w:delText>]</w:delText>
                </w:r>
              </w:del>
            </w:ins>
          </w:p>
        </w:tc>
        <w:tc>
          <w:tcPr>
            <w:tcW w:w="1199" w:type="dxa"/>
            <w:tcBorders>
              <w:top w:val="single" w:sz="4" w:space="0" w:color="000000"/>
              <w:left w:val="single" w:sz="4" w:space="0" w:color="000000"/>
              <w:bottom w:val="single" w:sz="4" w:space="0" w:color="000000"/>
              <w:right w:val="single" w:sz="4" w:space="0" w:color="000000"/>
            </w:tcBorders>
            <w:shd w:val="clear" w:color="auto" w:fill="auto"/>
          </w:tcPr>
          <w:p w14:paraId="420BF17B" w14:textId="77777777" w:rsidR="00D942DF" w:rsidRPr="00372BCA"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861" w:author="John Mettrop" w:date="2022-04-11T09:58:00Z"/>
                <w:rFonts w:ascii="Times New Roman" w:eastAsia="Times New Roman" w:hAnsi="Times New Roman" w:cs="Times New Roman"/>
                <w:sz w:val="20"/>
                <w:szCs w:val="20"/>
                <w:highlight w:val="yellow"/>
                <w:lang w:val="en-GB" w:eastAsia="ja-JP"/>
                <w:rPrChange w:id="862" w:author="USA" w:date="2022-05-11T19:26:00Z">
                  <w:rPr>
                    <w:ins w:id="863" w:author="John Mettrop" w:date="2022-04-11T09:58:00Z"/>
                    <w:rFonts w:ascii="Times New Roman" w:eastAsia="Times New Roman" w:hAnsi="Times New Roman" w:cs="Times New Roman"/>
                    <w:sz w:val="20"/>
                    <w:szCs w:val="20"/>
                    <w:lang w:val="en-GB" w:eastAsia="ja-JP"/>
                  </w:rPr>
                </w:rPrChange>
              </w:rPr>
            </w:pPr>
          </w:p>
        </w:tc>
        <w:tc>
          <w:tcPr>
            <w:tcW w:w="28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F3BDAC4" w14:textId="784ABFAA" w:rsidR="00D942DF" w:rsidRPr="00372BCA"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864" w:author="John Mettrop" w:date="2022-04-11T09:58:00Z"/>
                <w:rFonts w:ascii="Times New Roman" w:eastAsia="Times New Roman" w:hAnsi="Times New Roman" w:cs="Times New Roman"/>
                <w:sz w:val="20"/>
                <w:szCs w:val="20"/>
                <w:highlight w:val="yellow"/>
                <w:lang w:val="en-GB" w:eastAsia="ja-JP"/>
                <w:rPrChange w:id="865" w:author="USA" w:date="2022-05-11T19:26:00Z">
                  <w:rPr>
                    <w:ins w:id="866" w:author="John Mettrop" w:date="2022-04-11T09:58:00Z"/>
                    <w:rFonts w:ascii="Times New Roman" w:eastAsia="Times New Roman" w:hAnsi="Times New Roman" w:cs="Times New Roman"/>
                    <w:sz w:val="20"/>
                    <w:szCs w:val="20"/>
                    <w:lang w:val="en-GB" w:eastAsia="ja-JP"/>
                  </w:rPr>
                </w:rPrChange>
              </w:rPr>
            </w:pPr>
            <w:ins w:id="867" w:author="John Mettrop" w:date="2022-04-11T09:59:00Z">
              <w:del w:id="868" w:author="USA" w:date="2022-05-11T19:25:00Z">
                <w:r w:rsidRPr="00372BCA" w:rsidDel="00372BCA">
                  <w:rPr>
                    <w:rFonts w:ascii="Times New Roman" w:eastAsia="Times New Roman" w:hAnsi="Times New Roman" w:cs="Times New Roman"/>
                    <w:sz w:val="20"/>
                    <w:szCs w:val="20"/>
                    <w:highlight w:val="yellow"/>
                    <w:lang w:val="en-GB" w:eastAsia="ja-JP"/>
                    <w:rPrChange w:id="869" w:author="USA" w:date="2022-05-11T19:26:00Z">
                      <w:rPr>
                        <w:rFonts w:ascii="Times New Roman" w:eastAsia="Times New Roman" w:hAnsi="Times New Roman" w:cs="Times New Roman"/>
                        <w:sz w:val="20"/>
                        <w:szCs w:val="20"/>
                        <w:lang w:val="en-GB" w:eastAsia="ja-JP"/>
                      </w:rPr>
                    </w:rPrChange>
                  </w:rPr>
                  <w:delText>[</w:delText>
                </w:r>
              </w:del>
            </w:ins>
            <w:ins w:id="870" w:author="John Mettrop" w:date="2022-04-11T09:58:00Z">
              <w:del w:id="871" w:author="USA" w:date="2022-05-11T19:25:00Z">
                <w:r w:rsidRPr="00372BCA" w:rsidDel="00372BCA">
                  <w:rPr>
                    <w:rFonts w:ascii="Times New Roman" w:eastAsia="Times New Roman" w:hAnsi="Times New Roman" w:cs="Times New Roman"/>
                    <w:sz w:val="20"/>
                    <w:szCs w:val="20"/>
                    <w:highlight w:val="yellow"/>
                    <w:lang w:val="en-GB" w:eastAsia="ja-JP"/>
                    <w:rPrChange w:id="872" w:author="USA" w:date="2022-05-11T19:26:00Z">
                      <w:rPr>
                        <w:rFonts w:ascii="Times New Roman" w:eastAsia="Times New Roman" w:hAnsi="Times New Roman" w:cs="Times New Roman"/>
                        <w:sz w:val="20"/>
                        <w:szCs w:val="20"/>
                        <w:lang w:val="en-GB" w:eastAsia="ja-JP"/>
                      </w:rPr>
                    </w:rPrChange>
                  </w:rPr>
                  <w:delText>1</w:delText>
                </w:r>
              </w:del>
            </w:ins>
            <w:ins w:id="873" w:author="John Mettrop" w:date="2022-04-11T09:59:00Z">
              <w:del w:id="874" w:author="USA" w:date="2022-05-11T19:25:00Z">
                <w:r w:rsidRPr="00372BCA" w:rsidDel="00372BCA">
                  <w:rPr>
                    <w:rFonts w:ascii="Times New Roman" w:eastAsia="Times New Roman" w:hAnsi="Times New Roman" w:cs="Times New Roman"/>
                    <w:sz w:val="20"/>
                    <w:szCs w:val="20"/>
                    <w:highlight w:val="yellow"/>
                    <w:lang w:val="en-GB" w:eastAsia="ja-JP"/>
                    <w:rPrChange w:id="875" w:author="USA" w:date="2022-05-11T19:26:00Z">
                      <w:rPr>
                        <w:rFonts w:ascii="Times New Roman" w:eastAsia="Times New Roman" w:hAnsi="Times New Roman" w:cs="Times New Roman"/>
                        <w:sz w:val="20"/>
                        <w:szCs w:val="20"/>
                        <w:lang w:val="en-GB" w:eastAsia="ja-JP"/>
                      </w:rPr>
                    </w:rPrChange>
                  </w:rPr>
                  <w:delText>]</w:delText>
                </w:r>
              </w:del>
            </w:ins>
          </w:p>
        </w:tc>
        <w:tc>
          <w:tcPr>
            <w:tcW w:w="273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6447E4D" w14:textId="514CA950" w:rsidR="00D942DF" w:rsidRPr="00372BCA"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876" w:author="John Mettrop" w:date="2022-04-11T09:58:00Z"/>
                <w:rFonts w:ascii="Times New Roman" w:eastAsia="Times New Roman" w:hAnsi="Times New Roman" w:cs="Times New Roman"/>
                <w:sz w:val="20"/>
                <w:szCs w:val="20"/>
                <w:highlight w:val="yellow"/>
                <w:lang w:val="en-GB" w:eastAsia="ja-JP"/>
                <w:rPrChange w:id="877" w:author="USA" w:date="2022-05-11T19:26:00Z">
                  <w:rPr>
                    <w:ins w:id="878" w:author="John Mettrop" w:date="2022-04-11T09:58:00Z"/>
                    <w:rFonts w:ascii="Times New Roman" w:eastAsia="Times New Roman" w:hAnsi="Times New Roman" w:cs="Times New Roman"/>
                    <w:sz w:val="20"/>
                    <w:szCs w:val="20"/>
                    <w:lang w:val="en-GB" w:eastAsia="ja-JP"/>
                  </w:rPr>
                </w:rPrChange>
              </w:rPr>
            </w:pPr>
            <w:ins w:id="879" w:author="John Mettrop" w:date="2022-04-11T09:59:00Z">
              <w:del w:id="880" w:author="USA" w:date="2022-05-11T19:25:00Z">
                <w:r w:rsidRPr="00372BCA" w:rsidDel="00372BCA">
                  <w:rPr>
                    <w:rFonts w:ascii="Times New Roman" w:eastAsia="Times New Roman" w:hAnsi="Times New Roman" w:cs="Times New Roman"/>
                    <w:sz w:val="20"/>
                    <w:szCs w:val="20"/>
                    <w:highlight w:val="yellow"/>
                    <w:lang w:val="en-GB" w:eastAsia="ja-JP"/>
                    <w:rPrChange w:id="881" w:author="USA" w:date="2022-05-11T19:26:00Z">
                      <w:rPr>
                        <w:rFonts w:ascii="Times New Roman" w:eastAsia="Times New Roman" w:hAnsi="Times New Roman" w:cs="Times New Roman"/>
                        <w:sz w:val="20"/>
                        <w:szCs w:val="20"/>
                        <w:lang w:val="en-GB" w:eastAsia="ja-JP"/>
                      </w:rPr>
                    </w:rPrChange>
                  </w:rPr>
                  <w:delText>[</w:delText>
                </w:r>
              </w:del>
            </w:ins>
            <w:ins w:id="882" w:author="John Mettrop" w:date="2022-04-11T09:58:00Z">
              <w:del w:id="883" w:author="USA" w:date="2022-05-11T19:25:00Z">
                <w:r w:rsidRPr="00372BCA" w:rsidDel="00372BCA">
                  <w:rPr>
                    <w:rFonts w:ascii="Times New Roman" w:eastAsia="Times New Roman" w:hAnsi="Times New Roman" w:cs="Times New Roman"/>
                    <w:sz w:val="20"/>
                    <w:szCs w:val="20"/>
                    <w:highlight w:val="yellow"/>
                    <w:lang w:val="en-GB" w:eastAsia="ja-JP"/>
                    <w:rPrChange w:id="884" w:author="USA" w:date="2022-05-11T19:26:00Z">
                      <w:rPr>
                        <w:rFonts w:ascii="Times New Roman" w:eastAsia="Times New Roman" w:hAnsi="Times New Roman" w:cs="Times New Roman"/>
                        <w:sz w:val="20"/>
                        <w:szCs w:val="20"/>
                        <w:lang w:val="en-GB" w:eastAsia="ja-JP"/>
                      </w:rPr>
                    </w:rPrChange>
                  </w:rPr>
                  <w:delText>1</w:delText>
                </w:r>
              </w:del>
            </w:ins>
            <w:ins w:id="885" w:author="John Mettrop" w:date="2022-04-11T09:59:00Z">
              <w:del w:id="886" w:author="USA" w:date="2022-05-11T19:25:00Z">
                <w:r w:rsidRPr="00372BCA" w:rsidDel="00372BCA">
                  <w:rPr>
                    <w:rFonts w:ascii="Times New Roman" w:eastAsia="Times New Roman" w:hAnsi="Times New Roman" w:cs="Times New Roman"/>
                    <w:sz w:val="20"/>
                    <w:szCs w:val="20"/>
                    <w:highlight w:val="yellow"/>
                    <w:lang w:val="en-GB" w:eastAsia="ja-JP"/>
                    <w:rPrChange w:id="887" w:author="USA" w:date="2022-05-11T19:26:00Z">
                      <w:rPr>
                        <w:rFonts w:ascii="Times New Roman" w:eastAsia="Times New Roman" w:hAnsi="Times New Roman" w:cs="Times New Roman"/>
                        <w:sz w:val="20"/>
                        <w:szCs w:val="20"/>
                        <w:lang w:val="en-GB" w:eastAsia="ja-JP"/>
                      </w:rPr>
                    </w:rPrChange>
                  </w:rPr>
                  <w:delText>]</w:delText>
                </w:r>
              </w:del>
            </w:ins>
          </w:p>
        </w:tc>
        <w:tc>
          <w:tcPr>
            <w:tcW w:w="25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CAE156E" w14:textId="68C5200B" w:rsidR="00D942DF" w:rsidRPr="00372BCA"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888" w:author="John Mettrop" w:date="2022-04-11T09:58:00Z"/>
                <w:rFonts w:ascii="Times New Roman" w:eastAsia="Times New Roman" w:hAnsi="Times New Roman" w:cs="Times New Roman"/>
                <w:sz w:val="20"/>
                <w:szCs w:val="20"/>
                <w:highlight w:val="yellow"/>
                <w:lang w:val="en-GB" w:eastAsia="ja-JP"/>
                <w:rPrChange w:id="889" w:author="USA" w:date="2022-05-11T19:26:00Z">
                  <w:rPr>
                    <w:ins w:id="890" w:author="John Mettrop" w:date="2022-04-11T09:58:00Z"/>
                    <w:rFonts w:ascii="Times New Roman" w:eastAsia="Times New Roman" w:hAnsi="Times New Roman" w:cs="Times New Roman"/>
                    <w:sz w:val="20"/>
                    <w:szCs w:val="20"/>
                    <w:lang w:val="en-GB" w:eastAsia="ja-JP"/>
                  </w:rPr>
                </w:rPrChange>
              </w:rPr>
            </w:pPr>
            <w:ins w:id="891" w:author="John Mettrop" w:date="2022-04-11T09:59:00Z">
              <w:del w:id="892" w:author="USA" w:date="2022-05-11T19:25:00Z">
                <w:r w:rsidRPr="00372BCA" w:rsidDel="00372BCA">
                  <w:rPr>
                    <w:rFonts w:ascii="Times New Roman" w:eastAsia="Times New Roman" w:hAnsi="Times New Roman" w:cs="Times New Roman"/>
                    <w:sz w:val="20"/>
                    <w:szCs w:val="20"/>
                    <w:highlight w:val="yellow"/>
                    <w:lang w:val="en-GB" w:eastAsia="ja-JP"/>
                    <w:rPrChange w:id="893" w:author="USA" w:date="2022-05-11T19:26:00Z">
                      <w:rPr>
                        <w:rFonts w:ascii="Times New Roman" w:eastAsia="Times New Roman" w:hAnsi="Times New Roman" w:cs="Times New Roman"/>
                        <w:sz w:val="20"/>
                        <w:szCs w:val="20"/>
                        <w:lang w:val="en-GB" w:eastAsia="ja-JP"/>
                      </w:rPr>
                    </w:rPrChange>
                  </w:rPr>
                  <w:delText>[</w:delText>
                </w:r>
              </w:del>
            </w:ins>
            <w:ins w:id="894" w:author="John Mettrop" w:date="2022-04-11T09:58:00Z">
              <w:del w:id="895" w:author="USA" w:date="2022-05-11T19:25:00Z">
                <w:r w:rsidRPr="00372BCA" w:rsidDel="00372BCA">
                  <w:rPr>
                    <w:rFonts w:ascii="Times New Roman" w:eastAsia="Times New Roman" w:hAnsi="Times New Roman" w:cs="Times New Roman"/>
                    <w:sz w:val="20"/>
                    <w:szCs w:val="20"/>
                    <w:highlight w:val="yellow"/>
                    <w:lang w:val="en-GB" w:eastAsia="ja-JP"/>
                    <w:rPrChange w:id="896" w:author="USA" w:date="2022-05-11T19:26:00Z">
                      <w:rPr>
                        <w:rFonts w:ascii="Times New Roman" w:eastAsia="Times New Roman" w:hAnsi="Times New Roman" w:cs="Times New Roman"/>
                        <w:sz w:val="20"/>
                        <w:szCs w:val="20"/>
                        <w:lang w:val="en-GB" w:eastAsia="ja-JP"/>
                      </w:rPr>
                    </w:rPrChange>
                  </w:rPr>
                  <w:delText>1</w:delText>
                </w:r>
              </w:del>
            </w:ins>
            <w:ins w:id="897" w:author="John Mettrop" w:date="2022-04-11T09:59:00Z">
              <w:del w:id="898" w:author="USA" w:date="2022-05-11T19:25:00Z">
                <w:r w:rsidRPr="00372BCA" w:rsidDel="00372BCA">
                  <w:rPr>
                    <w:rFonts w:ascii="Times New Roman" w:eastAsia="Times New Roman" w:hAnsi="Times New Roman" w:cs="Times New Roman"/>
                    <w:sz w:val="20"/>
                    <w:szCs w:val="20"/>
                    <w:highlight w:val="yellow"/>
                    <w:lang w:val="en-GB" w:eastAsia="ja-JP"/>
                    <w:rPrChange w:id="899" w:author="USA" w:date="2022-05-11T19:26:00Z">
                      <w:rPr>
                        <w:rFonts w:ascii="Times New Roman" w:eastAsia="Times New Roman" w:hAnsi="Times New Roman" w:cs="Times New Roman"/>
                        <w:sz w:val="20"/>
                        <w:szCs w:val="20"/>
                        <w:lang w:val="en-GB" w:eastAsia="ja-JP"/>
                      </w:rPr>
                    </w:rPrChange>
                  </w:rPr>
                  <w:delText>]</w:delText>
                </w:r>
              </w:del>
            </w:ins>
          </w:p>
        </w:tc>
        <w:tc>
          <w:tcPr>
            <w:tcW w:w="28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D79056A" w14:textId="35F85119" w:rsidR="00D942DF" w:rsidRPr="00372BCA"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900" w:author="John Mettrop" w:date="2022-04-11T09:58:00Z"/>
                <w:rFonts w:ascii="Times New Roman" w:eastAsia="Times New Roman" w:hAnsi="Times New Roman" w:cs="Times New Roman"/>
                <w:sz w:val="20"/>
                <w:szCs w:val="20"/>
                <w:highlight w:val="yellow"/>
                <w:lang w:val="en-GB" w:eastAsia="ja-JP"/>
                <w:rPrChange w:id="901" w:author="USA" w:date="2022-05-11T19:26:00Z">
                  <w:rPr>
                    <w:ins w:id="902" w:author="John Mettrop" w:date="2022-04-11T09:58:00Z"/>
                    <w:rFonts w:ascii="Times New Roman" w:eastAsia="Times New Roman" w:hAnsi="Times New Roman" w:cs="Times New Roman"/>
                    <w:sz w:val="20"/>
                    <w:szCs w:val="20"/>
                    <w:lang w:val="en-GB" w:eastAsia="ja-JP"/>
                  </w:rPr>
                </w:rPrChange>
              </w:rPr>
            </w:pPr>
            <w:ins w:id="903" w:author="John Mettrop" w:date="2022-04-11T09:59:00Z">
              <w:del w:id="904" w:author="USA" w:date="2022-05-11T19:25:00Z">
                <w:r w:rsidRPr="00372BCA" w:rsidDel="00372BCA">
                  <w:rPr>
                    <w:rFonts w:ascii="Times New Roman" w:eastAsia="Times New Roman" w:hAnsi="Times New Roman" w:cs="Times New Roman"/>
                    <w:sz w:val="20"/>
                    <w:szCs w:val="20"/>
                    <w:highlight w:val="yellow"/>
                    <w:lang w:val="en-GB" w:eastAsia="ja-JP"/>
                    <w:rPrChange w:id="905" w:author="USA" w:date="2022-05-11T19:26:00Z">
                      <w:rPr>
                        <w:rFonts w:ascii="Times New Roman" w:eastAsia="Times New Roman" w:hAnsi="Times New Roman" w:cs="Times New Roman"/>
                        <w:sz w:val="20"/>
                        <w:szCs w:val="20"/>
                        <w:lang w:val="en-GB" w:eastAsia="ja-JP"/>
                      </w:rPr>
                    </w:rPrChange>
                  </w:rPr>
                  <w:delText>[</w:delText>
                </w:r>
              </w:del>
            </w:ins>
            <w:ins w:id="906" w:author="John Mettrop" w:date="2022-04-11T09:58:00Z">
              <w:del w:id="907" w:author="USA" w:date="2022-05-11T19:25:00Z">
                <w:r w:rsidRPr="00372BCA" w:rsidDel="00372BCA">
                  <w:rPr>
                    <w:rFonts w:ascii="Times New Roman" w:eastAsia="Times New Roman" w:hAnsi="Times New Roman" w:cs="Times New Roman"/>
                    <w:sz w:val="20"/>
                    <w:szCs w:val="20"/>
                    <w:highlight w:val="yellow"/>
                    <w:lang w:val="en-GB" w:eastAsia="ja-JP"/>
                    <w:rPrChange w:id="908" w:author="USA" w:date="2022-05-11T19:26:00Z">
                      <w:rPr>
                        <w:rFonts w:ascii="Times New Roman" w:eastAsia="Times New Roman" w:hAnsi="Times New Roman" w:cs="Times New Roman"/>
                        <w:sz w:val="20"/>
                        <w:szCs w:val="20"/>
                        <w:lang w:val="en-GB" w:eastAsia="ja-JP"/>
                      </w:rPr>
                    </w:rPrChange>
                  </w:rPr>
                  <w:delText>1]</w:delText>
                </w:r>
              </w:del>
            </w:ins>
          </w:p>
        </w:tc>
      </w:tr>
      <w:tr w:rsidR="00D942DF" w:rsidRPr="00D942DF" w14:paraId="74724D24" w14:textId="77777777" w:rsidTr="00D942DF">
        <w:trPr>
          <w:jc w:val="center"/>
          <w:ins w:id="909" w:author="John Mettrop" w:date="2022-04-11T09:58:00Z"/>
        </w:trPr>
        <w:tc>
          <w:tcPr>
            <w:tcW w:w="14460" w:type="dxa"/>
            <w:gridSpan w:val="8"/>
            <w:tcBorders>
              <w:top w:val="single" w:sz="4" w:space="0" w:color="000000"/>
              <w:left w:val="single" w:sz="4" w:space="0" w:color="000000"/>
              <w:bottom w:val="single" w:sz="4" w:space="0" w:color="000000"/>
              <w:right w:val="single" w:sz="4" w:space="0" w:color="000000"/>
            </w:tcBorders>
            <w:shd w:val="clear" w:color="auto" w:fill="D9D9D9"/>
          </w:tcPr>
          <w:p w14:paraId="6B995582"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ins w:id="910" w:author="John Mettrop" w:date="2022-04-11T09:58:00Z"/>
                <w:rFonts w:ascii="Times New Roman" w:eastAsia="Times New Roman" w:hAnsi="Times New Roman" w:cs="Times New Roman"/>
                <w:b/>
                <w:bCs/>
                <w:sz w:val="20"/>
                <w:szCs w:val="20"/>
                <w:lang w:val="en-GB" w:eastAsia="ja-JP"/>
              </w:rPr>
            </w:pPr>
            <w:ins w:id="911" w:author="John Mettrop" w:date="2022-04-11T09:58:00Z">
              <w:r w:rsidRPr="00D942DF">
                <w:rPr>
                  <w:rFonts w:ascii="Times New Roman" w:eastAsia="Times New Roman" w:hAnsi="Times New Roman" w:cs="Times New Roman"/>
                  <w:b/>
                  <w:bCs/>
                  <w:sz w:val="20"/>
                  <w:szCs w:val="20"/>
                  <w:lang w:val="en-GB" w:eastAsia="ja-JP"/>
                </w:rPr>
                <w:t>Receiver</w:t>
              </w:r>
              <w:r w:rsidRPr="00D942DF">
                <w:rPr>
                  <w:rFonts w:ascii="Times New Roman" w:eastAsia="Calibri" w:hAnsi="Times New Roman" w:cs="Times New Roman"/>
                  <w:sz w:val="20"/>
                  <w:szCs w:val="20"/>
                  <w:vertAlign w:val="superscript"/>
                  <w:lang w:val="en-GB" w:eastAsia="ja-JP"/>
                </w:rPr>
                <w:t>(</w:t>
              </w:r>
            </w:ins>
            <w:ins w:id="912" w:author="John Mettrop" w:date="2022-04-11T10:19:00Z">
              <w:r w:rsidRPr="00D942DF">
                <w:rPr>
                  <w:rFonts w:ascii="Times New Roman" w:eastAsia="Calibri" w:hAnsi="Times New Roman" w:cs="Times New Roman"/>
                  <w:sz w:val="20"/>
                  <w:szCs w:val="20"/>
                  <w:vertAlign w:val="superscript"/>
                  <w:lang w:val="en-GB" w:eastAsia="ja-JP"/>
                </w:rPr>
                <w:t>4</w:t>
              </w:r>
            </w:ins>
            <w:ins w:id="913" w:author="John Mettrop" w:date="2022-04-11T09:58:00Z">
              <w:r w:rsidRPr="00D942DF">
                <w:rPr>
                  <w:rFonts w:ascii="Times New Roman" w:eastAsia="Calibri" w:hAnsi="Times New Roman" w:cs="Times New Roman"/>
                  <w:sz w:val="20"/>
                  <w:szCs w:val="20"/>
                  <w:vertAlign w:val="superscript"/>
                  <w:lang w:val="en-GB" w:eastAsia="ja-JP"/>
                </w:rPr>
                <w:t>)</w:t>
              </w:r>
            </w:ins>
          </w:p>
        </w:tc>
      </w:tr>
      <w:tr w:rsidR="00D942DF" w:rsidRPr="00D942DF" w14:paraId="00734B54" w14:textId="77777777" w:rsidTr="008B0EFF">
        <w:trPr>
          <w:jc w:val="center"/>
          <w:ins w:id="914" w:author="John Mettrop" w:date="2022-04-11T09:58:00Z"/>
        </w:trPr>
        <w:tc>
          <w:tcPr>
            <w:tcW w:w="2357" w:type="dxa"/>
            <w:tcBorders>
              <w:top w:val="single" w:sz="4" w:space="0" w:color="000000"/>
              <w:left w:val="single" w:sz="4" w:space="0" w:color="000000"/>
              <w:bottom w:val="single" w:sz="4" w:space="0" w:color="000000"/>
              <w:right w:val="single" w:sz="4" w:space="0" w:color="000000"/>
            </w:tcBorders>
            <w:shd w:val="clear" w:color="auto" w:fill="auto"/>
          </w:tcPr>
          <w:p w14:paraId="60065417"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20" w:after="20" w:line="240" w:lineRule="auto"/>
              <w:jc w:val="left"/>
              <w:textAlignment w:val="baseline"/>
              <w:rPr>
                <w:ins w:id="915" w:author="John Mettrop" w:date="2022-04-11T09:58:00Z"/>
                <w:rFonts w:ascii="Times New Roman" w:eastAsia="Times New Roman" w:hAnsi="Times New Roman" w:cs="Times New Roman"/>
                <w:sz w:val="20"/>
                <w:szCs w:val="20"/>
                <w:lang w:val="en-GB" w:eastAsia="ja-JP"/>
              </w:rPr>
            </w:pPr>
            <w:ins w:id="916" w:author="John Mettrop" w:date="2022-04-11T09:58:00Z">
              <w:r w:rsidRPr="00D942DF">
                <w:rPr>
                  <w:rFonts w:ascii="Times New Roman" w:eastAsia="Times New Roman" w:hAnsi="Times New Roman" w:cs="Times New Roman"/>
                  <w:sz w:val="20"/>
                  <w:szCs w:val="20"/>
                  <w:lang w:val="en-GB" w:eastAsia="ja-JP"/>
                </w:rPr>
                <w:t>Tuning range</w:t>
              </w:r>
            </w:ins>
          </w:p>
        </w:tc>
        <w:tc>
          <w:tcPr>
            <w:tcW w:w="1199" w:type="dxa"/>
            <w:tcBorders>
              <w:top w:val="single" w:sz="4" w:space="0" w:color="000000"/>
              <w:left w:val="single" w:sz="4" w:space="0" w:color="000000"/>
              <w:bottom w:val="single" w:sz="4" w:space="0" w:color="000000"/>
              <w:right w:val="single" w:sz="4" w:space="0" w:color="000000"/>
            </w:tcBorders>
            <w:shd w:val="clear" w:color="auto" w:fill="auto"/>
          </w:tcPr>
          <w:p w14:paraId="6DD4D37D"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20" w:after="20" w:line="240" w:lineRule="auto"/>
              <w:textAlignment w:val="baseline"/>
              <w:rPr>
                <w:ins w:id="917" w:author="John Mettrop" w:date="2022-04-11T09:58:00Z"/>
                <w:rFonts w:ascii="Times New Roman" w:eastAsia="Times New Roman" w:hAnsi="Times New Roman" w:cs="Times New Roman"/>
                <w:sz w:val="20"/>
                <w:szCs w:val="20"/>
                <w:lang w:val="en-GB" w:eastAsia="ja-JP"/>
              </w:rPr>
            </w:pPr>
            <w:ins w:id="918" w:author="John Mettrop" w:date="2022-04-11T09:58:00Z">
              <w:r w:rsidRPr="00D942DF">
                <w:rPr>
                  <w:rFonts w:ascii="Times New Roman" w:eastAsia="Times New Roman" w:hAnsi="Times New Roman" w:cs="Times New Roman"/>
                  <w:sz w:val="20"/>
                  <w:szCs w:val="20"/>
                  <w:lang w:val="en-GB" w:eastAsia="ja-JP"/>
                </w:rPr>
                <w:t>MHz</w:t>
              </w:r>
            </w:ins>
          </w:p>
        </w:tc>
        <w:tc>
          <w:tcPr>
            <w:tcW w:w="28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8C25A26"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20" w:after="20" w:line="240" w:lineRule="auto"/>
              <w:textAlignment w:val="baseline"/>
              <w:rPr>
                <w:ins w:id="919" w:author="John Mettrop" w:date="2022-04-11T09:58:00Z"/>
                <w:rFonts w:ascii="Times New Roman" w:eastAsia="Times New Roman" w:hAnsi="Times New Roman" w:cs="Times New Roman"/>
                <w:sz w:val="20"/>
                <w:szCs w:val="20"/>
                <w:lang w:val="en-GB" w:eastAsia="ja-JP"/>
              </w:rPr>
            </w:pPr>
            <w:ins w:id="920" w:author="John Mettrop" w:date="2022-04-11T09:58:00Z">
              <w:r w:rsidRPr="00D942DF">
                <w:rPr>
                  <w:rFonts w:ascii="Times New Roman" w:eastAsia="Times New Roman" w:hAnsi="Times New Roman" w:cs="Times New Roman"/>
                  <w:sz w:val="20"/>
                  <w:szCs w:val="20"/>
                  <w:lang w:val="en-GB" w:eastAsia="ja-JP"/>
                </w:rPr>
                <w:t>4 800-4 990</w:t>
              </w:r>
            </w:ins>
          </w:p>
        </w:tc>
        <w:tc>
          <w:tcPr>
            <w:tcW w:w="273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3092178"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20" w:after="20" w:line="240" w:lineRule="auto"/>
              <w:textAlignment w:val="baseline"/>
              <w:rPr>
                <w:ins w:id="921" w:author="John Mettrop" w:date="2022-04-11T09:58:00Z"/>
                <w:rFonts w:ascii="Times New Roman" w:eastAsia="Times New Roman" w:hAnsi="Times New Roman" w:cs="Times New Roman"/>
                <w:sz w:val="20"/>
                <w:szCs w:val="20"/>
                <w:lang w:val="en-GB" w:eastAsia="ja-JP"/>
              </w:rPr>
            </w:pPr>
            <w:ins w:id="922" w:author="John Mettrop" w:date="2022-04-11T09:58:00Z">
              <w:r w:rsidRPr="00D942DF">
                <w:rPr>
                  <w:rFonts w:ascii="Times New Roman" w:eastAsia="Times New Roman" w:hAnsi="Times New Roman" w:cs="Times New Roman"/>
                  <w:sz w:val="20"/>
                  <w:szCs w:val="20"/>
                  <w:lang w:val="en-GB" w:eastAsia="ja-JP"/>
                </w:rPr>
                <w:t>4</w:t>
              </w:r>
            </w:ins>
            <w:ins w:id="923" w:author="Chamova, Alisa" w:date="2022-04-14T11:02:00Z">
              <w:r w:rsidRPr="00D942DF">
                <w:rPr>
                  <w:rFonts w:ascii="Times New Roman" w:eastAsia="Times New Roman" w:hAnsi="Times New Roman" w:cs="Times New Roman"/>
                  <w:sz w:val="20"/>
                  <w:szCs w:val="20"/>
                  <w:lang w:val="en-GB" w:eastAsia="ja-JP"/>
                </w:rPr>
                <w:t xml:space="preserve"> </w:t>
              </w:r>
            </w:ins>
            <w:ins w:id="924" w:author="John Mettrop" w:date="2022-04-11T09:58:00Z">
              <w:r w:rsidRPr="00D942DF">
                <w:rPr>
                  <w:rFonts w:ascii="Times New Roman" w:eastAsia="Times New Roman" w:hAnsi="Times New Roman" w:cs="Times New Roman"/>
                  <w:sz w:val="20"/>
                  <w:szCs w:val="20"/>
                  <w:lang w:val="en-GB" w:eastAsia="ja-JP"/>
                </w:rPr>
                <w:t>800-4 990</w:t>
              </w:r>
            </w:ins>
          </w:p>
        </w:tc>
        <w:tc>
          <w:tcPr>
            <w:tcW w:w="25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055E53D"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20" w:after="20" w:line="240" w:lineRule="auto"/>
              <w:textAlignment w:val="baseline"/>
              <w:rPr>
                <w:ins w:id="925" w:author="John Mettrop" w:date="2022-04-11T09:58:00Z"/>
                <w:rFonts w:ascii="Times New Roman" w:eastAsia="Times New Roman" w:hAnsi="Times New Roman" w:cs="Times New Roman"/>
                <w:sz w:val="20"/>
                <w:szCs w:val="20"/>
                <w:lang w:val="en-GB" w:eastAsia="ja-JP"/>
              </w:rPr>
            </w:pPr>
            <w:ins w:id="926" w:author="John Mettrop" w:date="2022-04-11T09:58:00Z">
              <w:r w:rsidRPr="00D942DF">
                <w:rPr>
                  <w:rFonts w:ascii="Times New Roman" w:eastAsia="Times New Roman" w:hAnsi="Times New Roman" w:cs="Times New Roman"/>
                  <w:sz w:val="20"/>
                  <w:szCs w:val="20"/>
                  <w:lang w:val="en-GB" w:eastAsia="ja-JP"/>
                </w:rPr>
                <w:t>4 800-4 990</w:t>
              </w:r>
            </w:ins>
          </w:p>
        </w:tc>
        <w:tc>
          <w:tcPr>
            <w:tcW w:w="28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A483DB0"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20" w:after="20" w:line="240" w:lineRule="auto"/>
              <w:textAlignment w:val="baseline"/>
              <w:rPr>
                <w:ins w:id="927" w:author="John Mettrop" w:date="2022-04-11T09:58:00Z"/>
                <w:rFonts w:ascii="Times New Roman" w:eastAsia="Times New Roman" w:hAnsi="Times New Roman" w:cs="Times New Roman"/>
                <w:sz w:val="20"/>
                <w:szCs w:val="20"/>
                <w:lang w:val="en-GB" w:eastAsia="ja-JP"/>
              </w:rPr>
            </w:pPr>
            <w:ins w:id="928" w:author="John Mettrop" w:date="2022-04-11T09:58:00Z">
              <w:r w:rsidRPr="00D942DF">
                <w:rPr>
                  <w:rFonts w:ascii="Times New Roman" w:eastAsia="Times New Roman" w:hAnsi="Times New Roman" w:cs="Times New Roman"/>
                  <w:sz w:val="20"/>
                  <w:szCs w:val="20"/>
                  <w:lang w:val="en-GB" w:eastAsia="ja-JP"/>
                </w:rPr>
                <w:t>4 800-4 990</w:t>
              </w:r>
            </w:ins>
          </w:p>
        </w:tc>
      </w:tr>
      <w:tr w:rsidR="00D942DF" w:rsidRPr="00D942DF" w14:paraId="7158FB41" w14:textId="77777777" w:rsidTr="008B0EFF">
        <w:trPr>
          <w:jc w:val="center"/>
          <w:ins w:id="929" w:author="John Mettrop" w:date="2022-04-11T09:58:00Z"/>
        </w:trPr>
        <w:tc>
          <w:tcPr>
            <w:tcW w:w="2357" w:type="dxa"/>
            <w:tcBorders>
              <w:top w:val="single" w:sz="4" w:space="0" w:color="000000"/>
              <w:left w:val="single" w:sz="4" w:space="0" w:color="000000"/>
              <w:bottom w:val="single" w:sz="4" w:space="0" w:color="000000"/>
              <w:right w:val="single" w:sz="4" w:space="0" w:color="000000"/>
            </w:tcBorders>
            <w:shd w:val="clear" w:color="auto" w:fill="auto"/>
          </w:tcPr>
          <w:p w14:paraId="621D8671"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20" w:after="20" w:line="240" w:lineRule="auto"/>
              <w:jc w:val="left"/>
              <w:textAlignment w:val="baseline"/>
              <w:rPr>
                <w:ins w:id="930" w:author="John Mettrop" w:date="2022-04-11T09:58:00Z"/>
                <w:rFonts w:ascii="Times New Roman" w:eastAsia="Times New Roman" w:hAnsi="Times New Roman" w:cs="Times New Roman"/>
                <w:sz w:val="20"/>
                <w:szCs w:val="20"/>
                <w:lang w:val="en-GB" w:eastAsia="ja-JP"/>
              </w:rPr>
            </w:pPr>
            <w:ins w:id="931" w:author="John Mettrop" w:date="2022-04-11T09:58:00Z">
              <w:r w:rsidRPr="00D942DF">
                <w:rPr>
                  <w:rFonts w:ascii="Times New Roman" w:eastAsia="Times New Roman" w:hAnsi="Times New Roman" w:cs="Times New Roman"/>
                  <w:sz w:val="20"/>
                  <w:szCs w:val="20"/>
                  <w:lang w:val="en-GB" w:eastAsia="ja-JP"/>
                </w:rPr>
                <w:t>Selectivity (3 dB)</w:t>
              </w:r>
            </w:ins>
          </w:p>
        </w:tc>
        <w:tc>
          <w:tcPr>
            <w:tcW w:w="1199" w:type="dxa"/>
            <w:tcBorders>
              <w:top w:val="single" w:sz="4" w:space="0" w:color="000000"/>
              <w:left w:val="single" w:sz="4" w:space="0" w:color="000000"/>
              <w:bottom w:val="single" w:sz="4" w:space="0" w:color="000000"/>
              <w:right w:val="single" w:sz="4" w:space="0" w:color="000000"/>
            </w:tcBorders>
            <w:shd w:val="clear" w:color="auto" w:fill="auto"/>
          </w:tcPr>
          <w:p w14:paraId="21BB8E58"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20" w:after="20" w:line="240" w:lineRule="auto"/>
              <w:textAlignment w:val="baseline"/>
              <w:rPr>
                <w:ins w:id="932" w:author="John Mettrop" w:date="2022-04-11T09:58:00Z"/>
                <w:rFonts w:ascii="Times New Roman" w:eastAsia="Times New Roman" w:hAnsi="Times New Roman" w:cs="Times New Roman"/>
                <w:sz w:val="20"/>
                <w:szCs w:val="20"/>
                <w:lang w:val="en-GB" w:eastAsia="ja-JP"/>
              </w:rPr>
            </w:pPr>
            <w:ins w:id="933" w:author="John Mettrop" w:date="2022-04-11T09:58:00Z">
              <w:r w:rsidRPr="00D942DF">
                <w:rPr>
                  <w:rFonts w:ascii="Times New Roman" w:eastAsia="Times New Roman" w:hAnsi="Times New Roman" w:cs="Times New Roman"/>
                  <w:sz w:val="20"/>
                  <w:szCs w:val="20"/>
                  <w:lang w:val="en-GB" w:eastAsia="ja-JP"/>
                </w:rPr>
                <w:t>MHz</w:t>
              </w:r>
            </w:ins>
          </w:p>
        </w:tc>
        <w:tc>
          <w:tcPr>
            <w:tcW w:w="28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3509D7C"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20" w:after="20" w:line="240" w:lineRule="auto"/>
              <w:textAlignment w:val="baseline"/>
              <w:rPr>
                <w:ins w:id="934" w:author="John Mettrop" w:date="2022-04-11T09:58:00Z"/>
                <w:rFonts w:ascii="Times New Roman" w:eastAsia="Times New Roman" w:hAnsi="Times New Roman" w:cs="Times New Roman"/>
                <w:sz w:val="20"/>
                <w:szCs w:val="20"/>
                <w:lang w:val="en-GB" w:eastAsia="ja-JP"/>
              </w:rPr>
            </w:pPr>
            <w:ins w:id="935" w:author="John Mettrop" w:date="2022-04-11T09:58:00Z">
              <w:r w:rsidRPr="00D942DF">
                <w:rPr>
                  <w:rFonts w:ascii="Times New Roman" w:eastAsia="Times New Roman" w:hAnsi="Times New Roman" w:cs="Times New Roman"/>
                  <w:sz w:val="20"/>
                  <w:szCs w:val="20"/>
                  <w:lang w:val="en-GB" w:eastAsia="ja-JP"/>
                </w:rPr>
                <w:t>5/10/20/40</w:t>
              </w:r>
            </w:ins>
          </w:p>
        </w:tc>
        <w:tc>
          <w:tcPr>
            <w:tcW w:w="273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6B67DE2"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20" w:after="20" w:line="240" w:lineRule="auto"/>
              <w:textAlignment w:val="baseline"/>
              <w:rPr>
                <w:ins w:id="936" w:author="John Mettrop" w:date="2022-04-11T09:58:00Z"/>
                <w:rFonts w:ascii="Times New Roman" w:eastAsia="Times New Roman" w:hAnsi="Times New Roman" w:cs="Times New Roman"/>
                <w:sz w:val="20"/>
                <w:szCs w:val="20"/>
                <w:lang w:val="en-GB" w:eastAsia="ja-JP"/>
              </w:rPr>
            </w:pPr>
            <w:ins w:id="937" w:author="John Mettrop" w:date="2022-04-11T09:58:00Z">
              <w:r w:rsidRPr="00D942DF">
                <w:rPr>
                  <w:rFonts w:ascii="Times New Roman" w:eastAsia="Times New Roman" w:hAnsi="Times New Roman" w:cs="Times New Roman"/>
                  <w:sz w:val="20"/>
                  <w:szCs w:val="20"/>
                  <w:lang w:val="en-GB" w:eastAsia="ja-JP"/>
                </w:rPr>
                <w:t>5/10/20/40</w:t>
              </w:r>
            </w:ins>
          </w:p>
        </w:tc>
        <w:tc>
          <w:tcPr>
            <w:tcW w:w="25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20806CB"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20" w:after="20" w:line="240" w:lineRule="auto"/>
              <w:textAlignment w:val="baseline"/>
              <w:rPr>
                <w:ins w:id="938" w:author="John Mettrop" w:date="2022-04-11T09:58:00Z"/>
                <w:rFonts w:ascii="Times New Roman" w:eastAsia="Times New Roman" w:hAnsi="Times New Roman" w:cs="Times New Roman"/>
                <w:sz w:val="20"/>
                <w:szCs w:val="20"/>
                <w:lang w:val="en-GB" w:eastAsia="ja-JP"/>
              </w:rPr>
            </w:pPr>
            <w:ins w:id="939" w:author="John Mettrop" w:date="2022-04-11T09:58:00Z">
              <w:r w:rsidRPr="00D942DF">
                <w:rPr>
                  <w:rFonts w:ascii="Times New Roman" w:eastAsia="Times New Roman" w:hAnsi="Times New Roman" w:cs="Times New Roman"/>
                  <w:sz w:val="20"/>
                  <w:szCs w:val="20"/>
                  <w:lang w:val="en-GB" w:eastAsia="ja-JP"/>
                </w:rPr>
                <w:t>5/10/20/40</w:t>
              </w:r>
            </w:ins>
          </w:p>
        </w:tc>
        <w:tc>
          <w:tcPr>
            <w:tcW w:w="28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8F95C5B"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20" w:after="20" w:line="240" w:lineRule="auto"/>
              <w:textAlignment w:val="baseline"/>
              <w:rPr>
                <w:ins w:id="940" w:author="John Mettrop" w:date="2022-04-11T09:58:00Z"/>
                <w:rFonts w:ascii="Times New Roman" w:eastAsia="Times New Roman" w:hAnsi="Times New Roman" w:cs="Times New Roman"/>
                <w:sz w:val="20"/>
                <w:szCs w:val="20"/>
                <w:lang w:val="en-GB" w:eastAsia="ja-JP"/>
              </w:rPr>
            </w:pPr>
            <w:ins w:id="941" w:author="John Mettrop" w:date="2022-04-11T09:58:00Z">
              <w:r w:rsidRPr="00D942DF">
                <w:rPr>
                  <w:rFonts w:ascii="Times New Roman" w:eastAsia="Times New Roman" w:hAnsi="Times New Roman" w:cs="Times New Roman"/>
                  <w:sz w:val="20"/>
                  <w:szCs w:val="20"/>
                  <w:lang w:val="en-GB" w:eastAsia="ja-JP"/>
                </w:rPr>
                <w:t>5/10/20/40</w:t>
              </w:r>
            </w:ins>
          </w:p>
        </w:tc>
      </w:tr>
      <w:tr w:rsidR="00D942DF" w:rsidRPr="00D942DF" w14:paraId="0421DAB6" w14:textId="77777777" w:rsidTr="008B0EFF">
        <w:trPr>
          <w:jc w:val="center"/>
          <w:ins w:id="942" w:author="John Mettrop" w:date="2022-04-11T09:58:00Z"/>
        </w:trPr>
        <w:tc>
          <w:tcPr>
            <w:tcW w:w="2357" w:type="dxa"/>
            <w:tcBorders>
              <w:top w:val="single" w:sz="4" w:space="0" w:color="000000"/>
              <w:left w:val="single" w:sz="4" w:space="0" w:color="000000"/>
              <w:bottom w:val="single" w:sz="4" w:space="0" w:color="000000"/>
              <w:right w:val="single" w:sz="4" w:space="0" w:color="000000"/>
            </w:tcBorders>
            <w:shd w:val="clear" w:color="auto" w:fill="auto"/>
          </w:tcPr>
          <w:p w14:paraId="7DABD18A"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20" w:after="20" w:line="240" w:lineRule="auto"/>
              <w:jc w:val="left"/>
              <w:textAlignment w:val="baseline"/>
              <w:rPr>
                <w:ins w:id="943" w:author="John Mettrop" w:date="2022-04-11T09:58:00Z"/>
                <w:rFonts w:ascii="Times New Roman" w:eastAsia="Times New Roman" w:hAnsi="Times New Roman" w:cs="Times New Roman"/>
                <w:sz w:val="20"/>
                <w:szCs w:val="20"/>
                <w:lang w:val="en-GB" w:eastAsia="ja-JP"/>
              </w:rPr>
            </w:pPr>
            <w:ins w:id="944" w:author="John Mettrop" w:date="2022-04-11T09:58:00Z">
              <w:r w:rsidRPr="00D942DF">
                <w:rPr>
                  <w:rFonts w:ascii="Times New Roman" w:eastAsia="Times New Roman" w:hAnsi="Times New Roman" w:cs="Times New Roman"/>
                  <w:sz w:val="20"/>
                  <w:szCs w:val="20"/>
                  <w:lang w:val="en-GB" w:eastAsia="ja-JP"/>
                </w:rPr>
                <w:t>Noise figure</w:t>
              </w:r>
            </w:ins>
          </w:p>
        </w:tc>
        <w:tc>
          <w:tcPr>
            <w:tcW w:w="1199" w:type="dxa"/>
            <w:tcBorders>
              <w:top w:val="single" w:sz="4" w:space="0" w:color="000000"/>
              <w:left w:val="single" w:sz="4" w:space="0" w:color="000000"/>
              <w:bottom w:val="single" w:sz="4" w:space="0" w:color="000000"/>
              <w:right w:val="single" w:sz="4" w:space="0" w:color="000000"/>
            </w:tcBorders>
            <w:shd w:val="clear" w:color="auto" w:fill="auto"/>
          </w:tcPr>
          <w:p w14:paraId="43928EBF"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20" w:after="20" w:line="240" w:lineRule="auto"/>
              <w:textAlignment w:val="baseline"/>
              <w:rPr>
                <w:ins w:id="945" w:author="John Mettrop" w:date="2022-04-11T09:58:00Z"/>
                <w:rFonts w:ascii="Times New Roman" w:eastAsia="Times New Roman" w:hAnsi="Times New Roman" w:cs="Times New Roman"/>
                <w:sz w:val="20"/>
                <w:szCs w:val="20"/>
                <w:lang w:val="en-GB" w:eastAsia="ja-JP"/>
              </w:rPr>
            </w:pPr>
            <w:ins w:id="946" w:author="John Mettrop" w:date="2022-04-11T09:58:00Z">
              <w:r w:rsidRPr="00D942DF">
                <w:rPr>
                  <w:rFonts w:ascii="Times New Roman" w:eastAsia="Times New Roman" w:hAnsi="Times New Roman" w:cs="Times New Roman"/>
                  <w:sz w:val="20"/>
                  <w:szCs w:val="20"/>
                  <w:lang w:val="en-GB" w:eastAsia="ja-JP"/>
                </w:rPr>
                <w:t>dB</w:t>
              </w:r>
            </w:ins>
          </w:p>
        </w:tc>
        <w:tc>
          <w:tcPr>
            <w:tcW w:w="28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87B19B7"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20" w:after="20" w:line="240" w:lineRule="auto"/>
              <w:textAlignment w:val="baseline"/>
              <w:rPr>
                <w:ins w:id="947" w:author="John Mettrop" w:date="2022-04-11T09:58:00Z"/>
                <w:rFonts w:ascii="Times New Roman" w:eastAsia="Times New Roman" w:hAnsi="Times New Roman" w:cs="Times New Roman"/>
                <w:sz w:val="20"/>
                <w:szCs w:val="20"/>
                <w:lang w:val="en-GB" w:eastAsia="ja-JP"/>
              </w:rPr>
            </w:pPr>
            <w:ins w:id="948" w:author="John Mettrop" w:date="2022-04-11T09:58:00Z">
              <w:r w:rsidRPr="00D942DF">
                <w:rPr>
                  <w:rFonts w:ascii="Times New Roman" w:eastAsia="Times New Roman" w:hAnsi="Times New Roman" w:cs="Times New Roman"/>
                  <w:sz w:val="20"/>
                  <w:szCs w:val="20"/>
                  <w:lang w:val="en-GB" w:eastAsia="ja-JP"/>
                </w:rPr>
                <w:t>6</w:t>
              </w:r>
            </w:ins>
          </w:p>
        </w:tc>
        <w:tc>
          <w:tcPr>
            <w:tcW w:w="273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59663A3"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20" w:after="20" w:line="240" w:lineRule="auto"/>
              <w:textAlignment w:val="baseline"/>
              <w:rPr>
                <w:ins w:id="949" w:author="John Mettrop" w:date="2022-04-11T09:58:00Z"/>
                <w:rFonts w:ascii="Times New Roman" w:eastAsia="Times New Roman" w:hAnsi="Times New Roman" w:cs="Times New Roman"/>
                <w:sz w:val="20"/>
                <w:szCs w:val="20"/>
                <w:lang w:val="en-GB" w:eastAsia="ja-JP"/>
              </w:rPr>
            </w:pPr>
            <w:ins w:id="950" w:author="John Mettrop" w:date="2022-04-11T09:58:00Z">
              <w:r w:rsidRPr="00D942DF">
                <w:rPr>
                  <w:rFonts w:ascii="Times New Roman" w:eastAsia="Times New Roman" w:hAnsi="Times New Roman" w:cs="Times New Roman"/>
                  <w:sz w:val="20"/>
                  <w:szCs w:val="20"/>
                  <w:lang w:val="en-GB" w:eastAsia="ja-JP"/>
                </w:rPr>
                <w:t>6</w:t>
              </w:r>
            </w:ins>
          </w:p>
        </w:tc>
        <w:tc>
          <w:tcPr>
            <w:tcW w:w="25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5793C1C"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20" w:after="20" w:line="240" w:lineRule="auto"/>
              <w:textAlignment w:val="baseline"/>
              <w:rPr>
                <w:ins w:id="951" w:author="John Mettrop" w:date="2022-04-11T09:58:00Z"/>
                <w:rFonts w:ascii="Times New Roman" w:eastAsia="Times New Roman" w:hAnsi="Times New Roman" w:cs="Times New Roman"/>
                <w:sz w:val="20"/>
                <w:szCs w:val="20"/>
                <w:lang w:val="en-GB" w:eastAsia="ja-JP"/>
              </w:rPr>
            </w:pPr>
            <w:ins w:id="952" w:author="John Mettrop" w:date="2022-04-11T09:58:00Z">
              <w:r w:rsidRPr="00D942DF">
                <w:rPr>
                  <w:rFonts w:ascii="Times New Roman" w:eastAsia="Times New Roman" w:hAnsi="Times New Roman" w:cs="Times New Roman"/>
                  <w:color w:val="00000A"/>
                  <w:sz w:val="20"/>
                  <w:szCs w:val="20"/>
                  <w:lang w:val="en-GB" w:eastAsia="ja-JP"/>
                </w:rPr>
                <w:t>6</w:t>
              </w:r>
            </w:ins>
          </w:p>
        </w:tc>
        <w:tc>
          <w:tcPr>
            <w:tcW w:w="28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703B420"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20" w:after="20" w:line="240" w:lineRule="auto"/>
              <w:textAlignment w:val="baseline"/>
              <w:rPr>
                <w:ins w:id="953" w:author="John Mettrop" w:date="2022-04-11T09:58:00Z"/>
                <w:rFonts w:ascii="Times New Roman" w:eastAsia="Times New Roman" w:hAnsi="Times New Roman" w:cs="Times New Roman"/>
                <w:sz w:val="20"/>
                <w:szCs w:val="20"/>
                <w:lang w:val="en-GB" w:eastAsia="ja-JP"/>
              </w:rPr>
            </w:pPr>
            <w:ins w:id="954" w:author="John Mettrop" w:date="2022-04-11T09:58:00Z">
              <w:r w:rsidRPr="00D942DF">
                <w:rPr>
                  <w:rFonts w:ascii="Times New Roman" w:eastAsia="Times New Roman" w:hAnsi="Times New Roman" w:cs="Times New Roman"/>
                  <w:sz w:val="20"/>
                  <w:szCs w:val="20"/>
                  <w:lang w:val="en-GB" w:eastAsia="ja-JP"/>
                </w:rPr>
                <w:t>4</w:t>
              </w:r>
            </w:ins>
          </w:p>
        </w:tc>
      </w:tr>
      <w:tr w:rsidR="00D942DF" w:rsidRPr="00D942DF" w14:paraId="05F12D28" w14:textId="77777777" w:rsidTr="008B0EFF">
        <w:trPr>
          <w:jc w:val="center"/>
          <w:ins w:id="955" w:author="John Mettrop" w:date="2022-04-11T09:58:00Z"/>
        </w:trPr>
        <w:tc>
          <w:tcPr>
            <w:tcW w:w="2357" w:type="dxa"/>
            <w:tcBorders>
              <w:top w:val="single" w:sz="4" w:space="0" w:color="000000"/>
              <w:left w:val="single" w:sz="4" w:space="0" w:color="000000"/>
              <w:bottom w:val="single" w:sz="4" w:space="0" w:color="000000"/>
              <w:right w:val="single" w:sz="4" w:space="0" w:color="000000"/>
            </w:tcBorders>
            <w:shd w:val="clear" w:color="auto" w:fill="auto"/>
          </w:tcPr>
          <w:p w14:paraId="21D03C9B"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20" w:after="20" w:line="240" w:lineRule="auto"/>
              <w:jc w:val="left"/>
              <w:textAlignment w:val="baseline"/>
              <w:rPr>
                <w:ins w:id="956" w:author="John Mettrop" w:date="2022-04-11T09:58:00Z"/>
                <w:rFonts w:ascii="Times New Roman" w:eastAsia="Times New Roman" w:hAnsi="Times New Roman" w:cs="Times New Roman"/>
                <w:sz w:val="20"/>
                <w:szCs w:val="20"/>
                <w:lang w:val="en-GB" w:eastAsia="ja-JP"/>
              </w:rPr>
            </w:pPr>
            <w:ins w:id="957" w:author="John Mettrop" w:date="2022-04-11T09:58:00Z">
              <w:r w:rsidRPr="00D942DF">
                <w:rPr>
                  <w:rFonts w:ascii="Times New Roman" w:eastAsia="Times New Roman" w:hAnsi="Times New Roman" w:cs="Times New Roman"/>
                  <w:sz w:val="20"/>
                  <w:szCs w:val="20"/>
                  <w:lang w:val="en-GB" w:eastAsia="ja-JP"/>
                </w:rPr>
                <w:t>Thermal noise level</w:t>
              </w:r>
            </w:ins>
          </w:p>
        </w:tc>
        <w:tc>
          <w:tcPr>
            <w:tcW w:w="1199" w:type="dxa"/>
            <w:tcBorders>
              <w:top w:val="single" w:sz="4" w:space="0" w:color="000000"/>
              <w:left w:val="single" w:sz="4" w:space="0" w:color="000000"/>
              <w:bottom w:val="single" w:sz="4" w:space="0" w:color="000000"/>
              <w:right w:val="single" w:sz="4" w:space="0" w:color="000000"/>
            </w:tcBorders>
            <w:shd w:val="clear" w:color="auto" w:fill="auto"/>
          </w:tcPr>
          <w:p w14:paraId="4CB1BA88"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20" w:after="20" w:line="240" w:lineRule="auto"/>
              <w:textAlignment w:val="baseline"/>
              <w:rPr>
                <w:ins w:id="958" w:author="John Mettrop" w:date="2022-04-11T09:58:00Z"/>
                <w:rFonts w:ascii="Times New Roman" w:eastAsia="Times New Roman" w:hAnsi="Times New Roman" w:cs="Times New Roman"/>
                <w:sz w:val="20"/>
                <w:szCs w:val="20"/>
                <w:lang w:val="en-GB" w:eastAsia="ja-JP"/>
              </w:rPr>
            </w:pPr>
            <w:ins w:id="959" w:author="John Mettrop" w:date="2022-04-11T09:58:00Z">
              <w:r w:rsidRPr="00D942DF">
                <w:rPr>
                  <w:rFonts w:ascii="Times New Roman" w:eastAsia="Times New Roman" w:hAnsi="Times New Roman" w:cs="Times New Roman"/>
                  <w:sz w:val="20"/>
                  <w:szCs w:val="20"/>
                  <w:lang w:val="en-GB" w:eastAsia="ja-JP"/>
                </w:rPr>
                <w:t>dBm</w:t>
              </w:r>
            </w:ins>
          </w:p>
        </w:tc>
        <w:tc>
          <w:tcPr>
            <w:tcW w:w="28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4DE466"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20" w:after="20" w:line="240" w:lineRule="auto"/>
              <w:textAlignment w:val="baseline"/>
              <w:rPr>
                <w:ins w:id="960" w:author="John Mettrop" w:date="2022-04-11T09:58:00Z"/>
                <w:rFonts w:ascii="Times New Roman" w:eastAsia="Times New Roman" w:hAnsi="Times New Roman" w:cs="Times New Roman"/>
                <w:sz w:val="20"/>
                <w:szCs w:val="20"/>
                <w:lang w:val="en-GB" w:eastAsia="ja-JP"/>
              </w:rPr>
            </w:pPr>
            <w:ins w:id="961" w:author="John Mettrop" w:date="2022-04-11T09:58:00Z">
              <w:r w:rsidRPr="00D942DF">
                <w:rPr>
                  <w:rFonts w:ascii="Times New Roman" w:eastAsia="Times New Roman" w:hAnsi="Times New Roman" w:cs="Times New Roman"/>
                  <w:sz w:val="20"/>
                  <w:szCs w:val="20"/>
                  <w:lang w:val="en-GB" w:eastAsia="ja-JP"/>
                </w:rPr>
                <w:t>−101 to −92</w:t>
              </w:r>
            </w:ins>
          </w:p>
        </w:tc>
        <w:tc>
          <w:tcPr>
            <w:tcW w:w="273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C3FF399"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20" w:after="20" w:line="240" w:lineRule="auto"/>
              <w:textAlignment w:val="baseline"/>
              <w:rPr>
                <w:ins w:id="962" w:author="John Mettrop" w:date="2022-04-11T09:58:00Z"/>
                <w:rFonts w:ascii="Times New Roman" w:eastAsia="Times New Roman" w:hAnsi="Times New Roman" w:cs="Times New Roman"/>
                <w:sz w:val="20"/>
                <w:szCs w:val="20"/>
                <w:lang w:val="en-GB" w:eastAsia="ja-JP"/>
              </w:rPr>
            </w:pPr>
            <w:ins w:id="963" w:author="John Mettrop" w:date="2022-04-11T09:58:00Z">
              <w:r w:rsidRPr="00D942DF">
                <w:rPr>
                  <w:rFonts w:ascii="Times New Roman" w:eastAsia="Times New Roman" w:hAnsi="Times New Roman" w:cs="Times New Roman"/>
                  <w:sz w:val="20"/>
                  <w:szCs w:val="20"/>
                  <w:lang w:val="en-GB" w:eastAsia="ja-JP"/>
                </w:rPr>
                <w:t>−101 to −92</w:t>
              </w:r>
            </w:ins>
          </w:p>
        </w:tc>
        <w:tc>
          <w:tcPr>
            <w:tcW w:w="25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C71068D"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20" w:after="20" w:line="240" w:lineRule="auto"/>
              <w:textAlignment w:val="baseline"/>
              <w:rPr>
                <w:ins w:id="964" w:author="John Mettrop" w:date="2022-04-11T09:58:00Z"/>
                <w:rFonts w:ascii="Times New Roman" w:eastAsia="Times New Roman" w:hAnsi="Times New Roman" w:cs="Times New Roman"/>
                <w:sz w:val="20"/>
                <w:szCs w:val="20"/>
                <w:lang w:val="en-GB" w:eastAsia="ja-JP"/>
              </w:rPr>
            </w:pPr>
            <w:ins w:id="965" w:author="John Mettrop" w:date="2022-04-11T09:58:00Z">
              <w:r w:rsidRPr="00D942DF">
                <w:rPr>
                  <w:rFonts w:ascii="Times New Roman" w:eastAsia="Times New Roman" w:hAnsi="Times New Roman" w:cs="Times New Roman"/>
                  <w:sz w:val="20"/>
                  <w:szCs w:val="20"/>
                  <w:lang w:val="en-GB" w:eastAsia="ja-JP"/>
                </w:rPr>
                <w:t>−103 to −94</w:t>
              </w:r>
            </w:ins>
          </w:p>
        </w:tc>
        <w:tc>
          <w:tcPr>
            <w:tcW w:w="28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715447B"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20" w:after="20" w:line="240" w:lineRule="auto"/>
              <w:textAlignment w:val="baseline"/>
              <w:rPr>
                <w:ins w:id="966" w:author="John Mettrop" w:date="2022-04-11T09:58:00Z"/>
                <w:rFonts w:ascii="Times New Roman" w:eastAsia="Times New Roman" w:hAnsi="Times New Roman" w:cs="Times New Roman"/>
                <w:sz w:val="20"/>
                <w:szCs w:val="20"/>
                <w:lang w:val="en-GB" w:eastAsia="ja-JP"/>
              </w:rPr>
            </w:pPr>
            <w:ins w:id="967" w:author="John Mettrop" w:date="2022-04-11T09:58:00Z">
              <w:r w:rsidRPr="00D942DF">
                <w:rPr>
                  <w:rFonts w:ascii="Times New Roman" w:eastAsia="Times New Roman" w:hAnsi="Times New Roman" w:cs="Times New Roman"/>
                  <w:sz w:val="20"/>
                  <w:szCs w:val="20"/>
                  <w:lang w:val="en-GB" w:eastAsia="ja-JP"/>
                </w:rPr>
                <w:t>−103 to −94</w:t>
              </w:r>
            </w:ins>
          </w:p>
        </w:tc>
      </w:tr>
      <w:tr w:rsidR="00D942DF" w:rsidRPr="00D942DF" w14:paraId="00F63321" w14:textId="77777777" w:rsidTr="00D942DF">
        <w:trPr>
          <w:jc w:val="center"/>
          <w:ins w:id="968" w:author="John Mettrop" w:date="2022-04-11T09:58:00Z"/>
        </w:trPr>
        <w:tc>
          <w:tcPr>
            <w:tcW w:w="14460" w:type="dxa"/>
            <w:gridSpan w:val="8"/>
            <w:tcBorders>
              <w:top w:val="single" w:sz="4" w:space="0" w:color="000000"/>
              <w:left w:val="single" w:sz="4" w:space="0" w:color="000000"/>
              <w:bottom w:val="single" w:sz="4" w:space="0" w:color="000000"/>
              <w:right w:val="single" w:sz="4" w:space="0" w:color="000000"/>
            </w:tcBorders>
            <w:shd w:val="clear" w:color="auto" w:fill="D9D9D9"/>
          </w:tcPr>
          <w:p w14:paraId="105DFE6C"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ins w:id="969" w:author="John Mettrop" w:date="2022-04-11T09:58:00Z"/>
                <w:rFonts w:ascii="Times New Roman" w:eastAsia="Times New Roman" w:hAnsi="Times New Roman" w:cs="Times New Roman"/>
                <w:b/>
                <w:bCs/>
                <w:sz w:val="20"/>
                <w:szCs w:val="20"/>
                <w:lang w:val="en-GB" w:eastAsia="ja-JP"/>
              </w:rPr>
            </w:pPr>
            <w:ins w:id="970" w:author="John Mettrop" w:date="2022-04-11T09:58:00Z">
              <w:r w:rsidRPr="00D942DF">
                <w:rPr>
                  <w:rFonts w:ascii="Times New Roman" w:eastAsia="Times New Roman" w:hAnsi="Times New Roman" w:cs="Times New Roman"/>
                  <w:b/>
                  <w:bCs/>
                  <w:sz w:val="20"/>
                  <w:szCs w:val="20"/>
                  <w:lang w:val="en-GB" w:eastAsia="ja-JP"/>
                </w:rPr>
                <w:t>Antenna</w:t>
              </w:r>
              <w:r w:rsidRPr="00D942DF">
                <w:rPr>
                  <w:rFonts w:ascii="Times New Roman" w:eastAsia="Calibri" w:hAnsi="Times New Roman" w:cs="Times New Roman"/>
                  <w:sz w:val="20"/>
                  <w:szCs w:val="20"/>
                  <w:vertAlign w:val="superscript"/>
                  <w:lang w:val="en-GB" w:eastAsia="ja-JP"/>
                </w:rPr>
                <w:t>(</w:t>
              </w:r>
            </w:ins>
            <w:ins w:id="971" w:author="John Mettrop" w:date="2022-04-11T10:19:00Z">
              <w:r w:rsidRPr="00D942DF">
                <w:rPr>
                  <w:rFonts w:ascii="Times New Roman" w:eastAsia="Calibri" w:hAnsi="Times New Roman" w:cs="Times New Roman"/>
                  <w:sz w:val="20"/>
                  <w:szCs w:val="20"/>
                  <w:vertAlign w:val="superscript"/>
                  <w:lang w:val="en-GB" w:eastAsia="ja-JP"/>
                </w:rPr>
                <w:t>4</w:t>
              </w:r>
            </w:ins>
            <w:ins w:id="972" w:author="John Mettrop" w:date="2022-04-11T09:58:00Z">
              <w:r w:rsidRPr="00D942DF">
                <w:rPr>
                  <w:rFonts w:ascii="Times New Roman" w:eastAsia="Calibri" w:hAnsi="Times New Roman" w:cs="Times New Roman"/>
                  <w:sz w:val="20"/>
                  <w:szCs w:val="20"/>
                  <w:vertAlign w:val="superscript"/>
                  <w:lang w:val="en-GB" w:eastAsia="ja-JP"/>
                </w:rPr>
                <w:t>)</w:t>
              </w:r>
            </w:ins>
          </w:p>
        </w:tc>
      </w:tr>
      <w:tr w:rsidR="00D942DF" w:rsidRPr="00D942DF" w14:paraId="0BE7A667" w14:textId="77777777" w:rsidTr="008B0EFF">
        <w:trPr>
          <w:jc w:val="center"/>
          <w:ins w:id="973" w:author="John Mettrop" w:date="2022-04-11T09:58:00Z"/>
        </w:trPr>
        <w:tc>
          <w:tcPr>
            <w:tcW w:w="235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142DD1"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ins w:id="974" w:author="John Mettrop" w:date="2022-04-11T09:58:00Z"/>
                <w:rFonts w:ascii="Times New Roman" w:eastAsia="Times New Roman" w:hAnsi="Times New Roman" w:cs="Times New Roman"/>
                <w:sz w:val="20"/>
                <w:szCs w:val="20"/>
                <w:lang w:val="en-GB" w:eastAsia="ja-JP"/>
              </w:rPr>
            </w:pPr>
            <w:ins w:id="975" w:author="John Mettrop" w:date="2022-04-11T09:58:00Z">
              <w:r w:rsidRPr="00D942DF">
                <w:rPr>
                  <w:rFonts w:ascii="Times New Roman" w:eastAsia="Times New Roman" w:hAnsi="Times New Roman" w:cs="Times New Roman"/>
                  <w:sz w:val="20"/>
                  <w:szCs w:val="20"/>
                  <w:lang w:val="en-GB" w:eastAsia="ja-JP"/>
                </w:rPr>
                <w:t>Antenna type</w:t>
              </w:r>
            </w:ins>
          </w:p>
        </w:tc>
        <w:tc>
          <w:tcPr>
            <w:tcW w:w="1199" w:type="dxa"/>
            <w:tcBorders>
              <w:top w:val="single" w:sz="4" w:space="0" w:color="000000"/>
              <w:left w:val="single" w:sz="4" w:space="0" w:color="000000"/>
              <w:bottom w:val="single" w:sz="4" w:space="0" w:color="000000"/>
              <w:right w:val="single" w:sz="4" w:space="0" w:color="000000"/>
            </w:tcBorders>
            <w:shd w:val="clear" w:color="auto" w:fill="auto"/>
          </w:tcPr>
          <w:p w14:paraId="212E6094"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976" w:author="John Mettrop" w:date="2022-04-11T09:58:00Z"/>
                <w:rFonts w:ascii="Times New Roman" w:eastAsia="Times New Roman" w:hAnsi="Times New Roman" w:cs="Times New Roman"/>
                <w:sz w:val="20"/>
                <w:szCs w:val="20"/>
                <w:lang w:val="en-GB" w:eastAsia="ja-JP"/>
              </w:rPr>
            </w:pPr>
          </w:p>
        </w:tc>
        <w:tc>
          <w:tcPr>
            <w:tcW w:w="28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B3BCED8"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977" w:author="John Mettrop" w:date="2022-04-11T09:58:00Z"/>
                <w:rFonts w:ascii="Times New Roman" w:eastAsia="Times New Roman" w:hAnsi="Times New Roman" w:cs="Times New Roman"/>
                <w:sz w:val="20"/>
                <w:szCs w:val="20"/>
                <w:lang w:val="en-GB" w:eastAsia="ja-JP"/>
              </w:rPr>
            </w:pPr>
            <w:ins w:id="978" w:author="John Mettrop" w:date="2022-04-11T09:58:00Z">
              <w:r w:rsidRPr="00D942DF">
                <w:rPr>
                  <w:rFonts w:ascii="Times New Roman" w:eastAsia="Times New Roman" w:hAnsi="Times New Roman" w:cs="Times New Roman"/>
                  <w:sz w:val="20"/>
                  <w:szCs w:val="20"/>
                  <w:lang w:val="en-GB" w:eastAsia="ja-JP"/>
                </w:rPr>
                <w:t>Omnidirectional</w:t>
              </w:r>
            </w:ins>
          </w:p>
        </w:tc>
        <w:tc>
          <w:tcPr>
            <w:tcW w:w="273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07ADCE5"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979" w:author="John Mettrop" w:date="2022-04-11T09:58:00Z"/>
                <w:rFonts w:ascii="Times New Roman" w:eastAsia="Times New Roman" w:hAnsi="Times New Roman" w:cs="Times New Roman"/>
                <w:sz w:val="20"/>
                <w:szCs w:val="20"/>
                <w:lang w:val="en-GB" w:eastAsia="ja-JP"/>
              </w:rPr>
            </w:pPr>
            <w:ins w:id="980" w:author="John Mettrop" w:date="2022-04-11T09:58:00Z">
              <w:r w:rsidRPr="00D942DF">
                <w:rPr>
                  <w:rFonts w:ascii="Times New Roman" w:eastAsia="Times New Roman" w:hAnsi="Times New Roman" w:cs="Times New Roman"/>
                  <w:sz w:val="20"/>
                  <w:szCs w:val="20"/>
                  <w:lang w:val="en-GB" w:eastAsia="ja-JP"/>
                </w:rPr>
                <w:t>Omnidirectional</w:t>
              </w:r>
            </w:ins>
          </w:p>
        </w:tc>
        <w:tc>
          <w:tcPr>
            <w:tcW w:w="12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47903A9"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981" w:author="John Mettrop" w:date="2022-04-11T09:58:00Z"/>
                <w:rFonts w:ascii="Times New Roman" w:eastAsia="Times New Roman" w:hAnsi="Times New Roman" w:cs="Times New Roman"/>
                <w:sz w:val="20"/>
                <w:szCs w:val="20"/>
                <w:lang w:val="en-GB" w:eastAsia="ja-JP"/>
              </w:rPr>
            </w:pPr>
            <w:ins w:id="982" w:author="John Mettrop" w:date="2022-04-11T09:58:00Z">
              <w:r w:rsidRPr="00D942DF">
                <w:rPr>
                  <w:rFonts w:ascii="Times New Roman" w:eastAsia="Times New Roman" w:hAnsi="Times New Roman" w:cs="Times New Roman"/>
                  <w:sz w:val="20"/>
                  <w:szCs w:val="20"/>
                  <w:lang w:val="en-GB" w:eastAsia="ja-JP"/>
                </w:rPr>
                <w:t>Omni-directional</w:t>
              </w:r>
            </w:ins>
          </w:p>
        </w:tc>
        <w:tc>
          <w:tcPr>
            <w:tcW w:w="127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18E5102"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983" w:author="John Mettrop" w:date="2022-04-11T09:58:00Z"/>
                <w:rFonts w:ascii="Times New Roman" w:eastAsia="Times New Roman" w:hAnsi="Times New Roman" w:cs="Times New Roman"/>
                <w:sz w:val="20"/>
                <w:szCs w:val="20"/>
                <w:lang w:val="en-GB" w:eastAsia="ja-JP"/>
              </w:rPr>
            </w:pPr>
            <w:ins w:id="984" w:author="John Mettrop" w:date="2022-04-11T09:58:00Z">
              <w:r w:rsidRPr="00D942DF">
                <w:rPr>
                  <w:rFonts w:ascii="Times New Roman" w:eastAsia="Times New Roman" w:hAnsi="Times New Roman" w:cs="Times New Roman"/>
                  <w:sz w:val="20"/>
                  <w:szCs w:val="20"/>
                  <w:lang w:val="en-GB" w:eastAsia="ja-JP"/>
                </w:rPr>
                <w:t>Directional</w:t>
              </w:r>
            </w:ins>
          </w:p>
        </w:tc>
        <w:tc>
          <w:tcPr>
            <w:tcW w:w="141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BC69D62"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985" w:author="John Mettrop" w:date="2022-04-11T09:58:00Z"/>
                <w:rFonts w:ascii="Times New Roman" w:eastAsia="Times New Roman" w:hAnsi="Times New Roman" w:cs="Times New Roman"/>
                <w:sz w:val="20"/>
                <w:szCs w:val="20"/>
                <w:lang w:val="en-GB" w:eastAsia="ja-JP"/>
              </w:rPr>
            </w:pPr>
            <w:ins w:id="986" w:author="John Mettrop" w:date="2022-04-11T09:58:00Z">
              <w:r w:rsidRPr="00D942DF">
                <w:rPr>
                  <w:rFonts w:ascii="Times New Roman" w:eastAsia="Times New Roman" w:hAnsi="Times New Roman" w:cs="Times New Roman"/>
                  <w:sz w:val="20"/>
                  <w:szCs w:val="20"/>
                  <w:lang w:val="en-GB" w:eastAsia="ja-JP"/>
                </w:rPr>
                <w:t>Omni-directional</w:t>
              </w:r>
            </w:ins>
          </w:p>
        </w:tc>
        <w:tc>
          <w:tcPr>
            <w:tcW w:w="141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D908268"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987" w:author="John Mettrop" w:date="2022-04-11T09:58:00Z"/>
                <w:rFonts w:ascii="Times New Roman" w:eastAsia="Times New Roman" w:hAnsi="Times New Roman" w:cs="Times New Roman"/>
                <w:sz w:val="20"/>
                <w:szCs w:val="20"/>
                <w:lang w:val="en-GB" w:eastAsia="ja-JP"/>
              </w:rPr>
            </w:pPr>
            <w:ins w:id="988" w:author="John Mettrop" w:date="2022-04-11T09:58:00Z">
              <w:r w:rsidRPr="00D942DF">
                <w:rPr>
                  <w:rFonts w:ascii="Times New Roman" w:eastAsia="Times New Roman" w:hAnsi="Times New Roman" w:cs="Times New Roman"/>
                  <w:sz w:val="20"/>
                  <w:szCs w:val="20"/>
                  <w:lang w:val="en-GB" w:eastAsia="ja-JP"/>
                </w:rPr>
                <w:t>Directional</w:t>
              </w:r>
            </w:ins>
          </w:p>
        </w:tc>
      </w:tr>
      <w:tr w:rsidR="00D942DF" w:rsidRPr="00D942DF" w14:paraId="708EAF3D" w14:textId="77777777" w:rsidTr="008B0EFF">
        <w:trPr>
          <w:jc w:val="center"/>
          <w:ins w:id="989" w:author="John Mettrop" w:date="2022-04-11T09:58:00Z"/>
        </w:trPr>
        <w:tc>
          <w:tcPr>
            <w:tcW w:w="235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0E76FFE"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20" w:after="20" w:line="240" w:lineRule="auto"/>
              <w:jc w:val="left"/>
              <w:textAlignment w:val="baseline"/>
              <w:rPr>
                <w:ins w:id="990" w:author="John Mettrop" w:date="2022-04-11T09:58:00Z"/>
                <w:rFonts w:ascii="Times New Roman" w:eastAsia="Times New Roman" w:hAnsi="Times New Roman" w:cs="Times New Roman"/>
                <w:sz w:val="20"/>
                <w:szCs w:val="20"/>
                <w:lang w:val="en-GB" w:eastAsia="ja-JP"/>
              </w:rPr>
            </w:pPr>
            <w:ins w:id="991" w:author="John Mettrop" w:date="2022-04-11T09:58:00Z">
              <w:r w:rsidRPr="00D942DF">
                <w:rPr>
                  <w:rFonts w:ascii="Times New Roman" w:eastAsia="Times New Roman" w:hAnsi="Times New Roman" w:cs="Times New Roman"/>
                  <w:sz w:val="20"/>
                  <w:szCs w:val="20"/>
                  <w:lang w:val="en-GB" w:eastAsia="ja-JP"/>
                </w:rPr>
                <w:t>Antenna gain</w:t>
              </w:r>
            </w:ins>
          </w:p>
        </w:tc>
        <w:tc>
          <w:tcPr>
            <w:tcW w:w="1199" w:type="dxa"/>
            <w:tcBorders>
              <w:top w:val="single" w:sz="4" w:space="0" w:color="000000"/>
              <w:left w:val="single" w:sz="4" w:space="0" w:color="000000"/>
              <w:bottom w:val="single" w:sz="4" w:space="0" w:color="000000"/>
              <w:right w:val="single" w:sz="4" w:space="0" w:color="000000"/>
            </w:tcBorders>
            <w:shd w:val="clear" w:color="auto" w:fill="auto"/>
          </w:tcPr>
          <w:p w14:paraId="59C0546A"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20" w:after="20" w:line="240" w:lineRule="auto"/>
              <w:textAlignment w:val="baseline"/>
              <w:rPr>
                <w:ins w:id="992" w:author="John Mettrop" w:date="2022-04-11T09:58:00Z"/>
                <w:rFonts w:ascii="Times New Roman" w:eastAsia="Times New Roman" w:hAnsi="Times New Roman" w:cs="Times New Roman"/>
                <w:sz w:val="20"/>
                <w:szCs w:val="20"/>
                <w:lang w:val="en-GB" w:eastAsia="ja-JP"/>
              </w:rPr>
            </w:pPr>
            <w:proofErr w:type="spellStart"/>
            <w:ins w:id="993" w:author="John Mettrop" w:date="2022-04-11T09:58:00Z">
              <w:r w:rsidRPr="00D942DF">
                <w:rPr>
                  <w:rFonts w:ascii="Times New Roman" w:eastAsia="Times New Roman" w:hAnsi="Times New Roman" w:cs="Times New Roman"/>
                  <w:sz w:val="20"/>
                  <w:szCs w:val="20"/>
                  <w:lang w:val="en-GB" w:eastAsia="ja-JP"/>
                </w:rPr>
                <w:t>dBi</w:t>
              </w:r>
              <w:proofErr w:type="spellEnd"/>
            </w:ins>
          </w:p>
        </w:tc>
        <w:tc>
          <w:tcPr>
            <w:tcW w:w="28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2734AFD"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20" w:after="20" w:line="240" w:lineRule="auto"/>
              <w:textAlignment w:val="baseline"/>
              <w:rPr>
                <w:ins w:id="994" w:author="John Mettrop" w:date="2022-04-11T09:58:00Z"/>
                <w:rFonts w:ascii="Times New Roman" w:eastAsia="Times New Roman" w:hAnsi="Times New Roman" w:cs="Times New Roman"/>
                <w:sz w:val="20"/>
                <w:szCs w:val="20"/>
                <w:lang w:val="en-GB"/>
              </w:rPr>
            </w:pPr>
            <w:ins w:id="995" w:author="John Mettrop" w:date="2022-04-11T09:58:00Z">
              <w:r w:rsidRPr="00D942DF">
                <w:rPr>
                  <w:rFonts w:ascii="Times New Roman" w:eastAsia="Times New Roman" w:hAnsi="Times New Roman" w:cs="Times New Roman"/>
                  <w:sz w:val="20"/>
                  <w:szCs w:val="20"/>
                  <w:lang w:val="en-GB" w:eastAsia="ja-JP"/>
                </w:rPr>
                <w:t>4.7</w:t>
              </w:r>
            </w:ins>
          </w:p>
        </w:tc>
        <w:tc>
          <w:tcPr>
            <w:tcW w:w="273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C1095A3"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20" w:after="20" w:line="240" w:lineRule="auto"/>
              <w:textAlignment w:val="baseline"/>
              <w:rPr>
                <w:ins w:id="996" w:author="John Mettrop" w:date="2022-04-11T09:58:00Z"/>
                <w:rFonts w:ascii="Times New Roman" w:eastAsia="Times New Roman" w:hAnsi="Times New Roman" w:cs="Times New Roman"/>
                <w:sz w:val="20"/>
                <w:szCs w:val="20"/>
                <w:lang w:val="en-GB"/>
              </w:rPr>
            </w:pPr>
            <w:ins w:id="997" w:author="John Mettrop" w:date="2022-04-11T09:58:00Z">
              <w:r w:rsidRPr="00D942DF">
                <w:rPr>
                  <w:rFonts w:ascii="Times New Roman" w:eastAsia="Times New Roman" w:hAnsi="Times New Roman" w:cs="Times New Roman"/>
                  <w:sz w:val="20"/>
                  <w:szCs w:val="20"/>
                  <w:lang w:val="en-GB" w:eastAsia="ja-JP"/>
                </w:rPr>
                <w:t>4.7</w:t>
              </w:r>
            </w:ins>
          </w:p>
        </w:tc>
        <w:tc>
          <w:tcPr>
            <w:tcW w:w="12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349843B"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20" w:after="20" w:line="240" w:lineRule="auto"/>
              <w:textAlignment w:val="baseline"/>
              <w:rPr>
                <w:ins w:id="998" w:author="John Mettrop" w:date="2022-04-11T09:58:00Z"/>
                <w:rFonts w:ascii="Times New Roman" w:eastAsia="Times New Roman" w:hAnsi="Times New Roman" w:cs="Times New Roman"/>
                <w:sz w:val="20"/>
                <w:szCs w:val="20"/>
                <w:lang w:val="en-GB"/>
              </w:rPr>
            </w:pPr>
            <w:ins w:id="999" w:author="John Mettrop" w:date="2022-04-11T09:58:00Z">
              <w:r w:rsidRPr="00D942DF">
                <w:rPr>
                  <w:rFonts w:ascii="Times New Roman" w:eastAsia="Times New Roman" w:hAnsi="Times New Roman" w:cs="Times New Roman"/>
                  <w:sz w:val="20"/>
                  <w:szCs w:val="20"/>
                  <w:lang w:val="en-GB" w:eastAsia="ja-JP"/>
                </w:rPr>
                <w:t>6</w:t>
              </w:r>
            </w:ins>
          </w:p>
        </w:tc>
        <w:tc>
          <w:tcPr>
            <w:tcW w:w="127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6628222"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20" w:after="20" w:line="240" w:lineRule="auto"/>
              <w:textAlignment w:val="baseline"/>
              <w:rPr>
                <w:ins w:id="1000" w:author="John Mettrop" w:date="2022-04-11T09:58:00Z"/>
                <w:rFonts w:ascii="Times New Roman" w:eastAsia="Times New Roman" w:hAnsi="Times New Roman" w:cs="Times New Roman"/>
                <w:sz w:val="20"/>
                <w:szCs w:val="20"/>
                <w:lang w:val="en-GB"/>
              </w:rPr>
            </w:pPr>
            <w:ins w:id="1001" w:author="John Mettrop" w:date="2022-04-11T09:58:00Z">
              <w:r w:rsidRPr="00D942DF">
                <w:rPr>
                  <w:rFonts w:ascii="Times New Roman" w:eastAsia="Times New Roman" w:hAnsi="Times New Roman" w:cs="Times New Roman"/>
                  <w:sz w:val="20"/>
                  <w:szCs w:val="20"/>
                  <w:lang w:val="en-GB" w:eastAsia="ja-JP"/>
                </w:rPr>
                <w:t>11.8</w:t>
              </w:r>
            </w:ins>
          </w:p>
        </w:tc>
        <w:tc>
          <w:tcPr>
            <w:tcW w:w="141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C271CC1"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20" w:after="20" w:line="240" w:lineRule="auto"/>
              <w:textAlignment w:val="baseline"/>
              <w:rPr>
                <w:ins w:id="1002" w:author="John Mettrop" w:date="2022-04-11T09:58:00Z"/>
                <w:rFonts w:ascii="Times New Roman" w:eastAsia="Times New Roman" w:hAnsi="Times New Roman" w:cs="Times New Roman"/>
                <w:sz w:val="20"/>
                <w:szCs w:val="20"/>
                <w:lang w:val="en-GB"/>
              </w:rPr>
            </w:pPr>
            <w:ins w:id="1003" w:author="John Mettrop" w:date="2022-04-11T09:58:00Z">
              <w:r w:rsidRPr="00D942DF">
                <w:rPr>
                  <w:rFonts w:ascii="Times New Roman" w:eastAsia="Times New Roman" w:hAnsi="Times New Roman" w:cs="Times New Roman"/>
                  <w:sz w:val="20"/>
                  <w:szCs w:val="20"/>
                  <w:lang w:val="en-GB" w:eastAsia="ja-JP"/>
                </w:rPr>
                <w:t>6</w:t>
              </w:r>
            </w:ins>
          </w:p>
        </w:tc>
        <w:tc>
          <w:tcPr>
            <w:tcW w:w="141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387171F"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20" w:after="20" w:line="240" w:lineRule="auto"/>
              <w:textAlignment w:val="baseline"/>
              <w:rPr>
                <w:ins w:id="1004" w:author="John Mettrop" w:date="2022-04-11T09:58:00Z"/>
                <w:rFonts w:ascii="Times New Roman" w:eastAsia="Times New Roman" w:hAnsi="Times New Roman" w:cs="Times New Roman"/>
                <w:sz w:val="20"/>
                <w:szCs w:val="20"/>
                <w:lang w:val="en-GB" w:eastAsia="ja-JP"/>
              </w:rPr>
            </w:pPr>
            <w:ins w:id="1005" w:author="John Mettrop" w:date="2022-04-11T09:58:00Z">
              <w:r w:rsidRPr="00D942DF">
                <w:rPr>
                  <w:rFonts w:ascii="Times New Roman" w:eastAsia="Times New Roman" w:hAnsi="Times New Roman" w:cs="Times New Roman"/>
                  <w:sz w:val="20"/>
                  <w:szCs w:val="20"/>
                  <w:lang w:val="en-GB" w:eastAsia="ja-JP"/>
                </w:rPr>
                <w:t>11.8</w:t>
              </w:r>
            </w:ins>
          </w:p>
        </w:tc>
      </w:tr>
      <w:tr w:rsidR="00D942DF" w:rsidRPr="00D942DF" w14:paraId="1BE10391" w14:textId="77777777" w:rsidTr="008B0EFF">
        <w:trPr>
          <w:trHeight w:val="287"/>
          <w:jc w:val="center"/>
          <w:ins w:id="1006" w:author="John Mettrop" w:date="2022-04-11T09:58:00Z"/>
        </w:trPr>
        <w:tc>
          <w:tcPr>
            <w:tcW w:w="235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CE5B318"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20" w:after="20" w:line="240" w:lineRule="auto"/>
              <w:jc w:val="left"/>
              <w:textAlignment w:val="baseline"/>
              <w:rPr>
                <w:ins w:id="1007" w:author="John Mettrop" w:date="2022-04-11T09:58:00Z"/>
                <w:rFonts w:ascii="Times New Roman" w:eastAsia="Times New Roman" w:hAnsi="Times New Roman" w:cs="Times New Roman"/>
                <w:sz w:val="20"/>
                <w:szCs w:val="20"/>
                <w:lang w:val="en-GB" w:eastAsia="ja-JP"/>
              </w:rPr>
            </w:pPr>
            <w:ins w:id="1008" w:author="John Mettrop" w:date="2022-04-11T09:58:00Z">
              <w:r w:rsidRPr="00D942DF">
                <w:rPr>
                  <w:rFonts w:ascii="Times New Roman" w:eastAsia="Times New Roman" w:hAnsi="Times New Roman" w:cs="Times New Roman"/>
                  <w:sz w:val="20"/>
                  <w:szCs w:val="20"/>
                  <w:lang w:val="en-GB" w:eastAsia="ja-JP"/>
                </w:rPr>
                <w:t>1</w:t>
              </w:r>
              <w:r w:rsidRPr="00D942DF">
                <w:rPr>
                  <w:rFonts w:ascii="Times New Roman" w:eastAsia="Times New Roman" w:hAnsi="Times New Roman" w:cs="Times New Roman"/>
                  <w:sz w:val="20"/>
                  <w:szCs w:val="20"/>
                  <w:vertAlign w:val="superscript"/>
                  <w:lang w:val="en-GB" w:eastAsia="ja-JP"/>
                </w:rPr>
                <w:t xml:space="preserve">st </w:t>
              </w:r>
              <w:r w:rsidRPr="00D942DF">
                <w:rPr>
                  <w:rFonts w:ascii="Times New Roman" w:eastAsia="Times New Roman" w:hAnsi="Times New Roman" w:cs="Times New Roman"/>
                  <w:sz w:val="20"/>
                  <w:szCs w:val="20"/>
                  <w:lang w:val="en-GB" w:eastAsia="ja-JP"/>
                </w:rPr>
                <w:t>sidelobe</w:t>
              </w:r>
            </w:ins>
          </w:p>
        </w:tc>
        <w:tc>
          <w:tcPr>
            <w:tcW w:w="1199" w:type="dxa"/>
            <w:tcBorders>
              <w:top w:val="single" w:sz="4" w:space="0" w:color="000000"/>
              <w:left w:val="single" w:sz="4" w:space="0" w:color="000000"/>
              <w:bottom w:val="single" w:sz="4" w:space="0" w:color="000000"/>
              <w:right w:val="single" w:sz="4" w:space="0" w:color="000000"/>
            </w:tcBorders>
            <w:shd w:val="clear" w:color="auto" w:fill="auto"/>
          </w:tcPr>
          <w:p w14:paraId="031463FC"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20" w:after="20" w:line="240" w:lineRule="auto"/>
              <w:textAlignment w:val="baseline"/>
              <w:rPr>
                <w:ins w:id="1009" w:author="John Mettrop" w:date="2022-04-11T09:58:00Z"/>
                <w:rFonts w:ascii="Times New Roman" w:eastAsia="Times New Roman" w:hAnsi="Times New Roman" w:cs="Times New Roman"/>
                <w:sz w:val="20"/>
                <w:szCs w:val="20"/>
                <w:lang w:val="en-GB" w:eastAsia="ja-JP"/>
              </w:rPr>
            </w:pPr>
            <w:proofErr w:type="spellStart"/>
            <w:ins w:id="1010" w:author="John Mettrop" w:date="2022-04-11T09:58:00Z">
              <w:r w:rsidRPr="00D942DF">
                <w:rPr>
                  <w:rFonts w:ascii="Times New Roman" w:eastAsia="Times New Roman" w:hAnsi="Times New Roman" w:cs="Times New Roman"/>
                  <w:sz w:val="20"/>
                  <w:szCs w:val="20"/>
                  <w:lang w:val="en-GB" w:eastAsia="ja-JP"/>
                </w:rPr>
                <w:t>dBi</w:t>
              </w:r>
              <w:proofErr w:type="spellEnd"/>
            </w:ins>
          </w:p>
        </w:tc>
        <w:tc>
          <w:tcPr>
            <w:tcW w:w="28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04C59DE"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20" w:after="20" w:line="240" w:lineRule="auto"/>
              <w:textAlignment w:val="baseline"/>
              <w:rPr>
                <w:ins w:id="1011" w:author="John Mettrop" w:date="2022-04-11T09:58:00Z"/>
                <w:rFonts w:ascii="Times New Roman" w:eastAsia="Times New Roman" w:hAnsi="Times New Roman" w:cs="Times New Roman"/>
                <w:sz w:val="20"/>
                <w:szCs w:val="20"/>
                <w:lang w:val="en-GB" w:eastAsia="ja-JP"/>
              </w:rPr>
            </w:pPr>
            <w:ins w:id="1012" w:author="John Mettrop" w:date="2022-04-11T09:58:00Z">
              <w:r w:rsidRPr="00D942DF">
                <w:rPr>
                  <w:rFonts w:ascii="Times New Roman" w:eastAsia="Times New Roman" w:hAnsi="Times New Roman" w:cs="Times New Roman"/>
                  <w:sz w:val="20"/>
                  <w:szCs w:val="20"/>
                  <w:lang w:val="en-GB" w:eastAsia="ja-JP"/>
                </w:rPr>
                <w:t>N/A</w:t>
              </w:r>
            </w:ins>
          </w:p>
        </w:tc>
        <w:tc>
          <w:tcPr>
            <w:tcW w:w="273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C2070A4"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20" w:after="20" w:line="240" w:lineRule="auto"/>
              <w:textAlignment w:val="baseline"/>
              <w:rPr>
                <w:ins w:id="1013" w:author="John Mettrop" w:date="2022-04-11T09:58:00Z"/>
                <w:rFonts w:ascii="Times New Roman" w:eastAsia="Times New Roman" w:hAnsi="Times New Roman" w:cs="Times New Roman"/>
                <w:sz w:val="20"/>
                <w:szCs w:val="20"/>
                <w:lang w:val="en-GB" w:eastAsia="ja-JP"/>
              </w:rPr>
            </w:pPr>
            <w:ins w:id="1014" w:author="John Mettrop" w:date="2022-04-11T09:58:00Z">
              <w:r w:rsidRPr="00D942DF">
                <w:rPr>
                  <w:rFonts w:ascii="Times New Roman" w:eastAsia="Times New Roman" w:hAnsi="Times New Roman" w:cs="Times New Roman"/>
                  <w:sz w:val="20"/>
                  <w:szCs w:val="20"/>
                  <w:lang w:val="en-GB" w:eastAsia="ja-JP"/>
                </w:rPr>
                <w:t>N/A</w:t>
              </w:r>
            </w:ins>
          </w:p>
        </w:tc>
        <w:tc>
          <w:tcPr>
            <w:tcW w:w="12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38E3001"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20" w:after="20" w:line="240" w:lineRule="auto"/>
              <w:textAlignment w:val="baseline"/>
              <w:rPr>
                <w:ins w:id="1015" w:author="John Mettrop" w:date="2022-04-11T09:58:00Z"/>
                <w:rFonts w:ascii="Times New Roman" w:eastAsia="Times New Roman" w:hAnsi="Times New Roman" w:cs="Times New Roman"/>
                <w:sz w:val="20"/>
                <w:szCs w:val="20"/>
                <w:lang w:val="en-GB" w:eastAsia="ja-JP"/>
              </w:rPr>
            </w:pPr>
            <w:ins w:id="1016" w:author="John Mettrop" w:date="2022-04-11T09:58:00Z">
              <w:r w:rsidRPr="00D942DF">
                <w:rPr>
                  <w:rFonts w:ascii="Times New Roman" w:eastAsia="Times New Roman" w:hAnsi="Times New Roman" w:cs="Times New Roman"/>
                  <w:sz w:val="20"/>
                  <w:szCs w:val="20"/>
                  <w:lang w:val="en-GB" w:eastAsia="ja-JP"/>
                </w:rPr>
                <w:t>N/A</w:t>
              </w:r>
            </w:ins>
          </w:p>
        </w:tc>
        <w:tc>
          <w:tcPr>
            <w:tcW w:w="127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0D44378"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20" w:after="20" w:line="240" w:lineRule="auto"/>
              <w:textAlignment w:val="baseline"/>
              <w:rPr>
                <w:ins w:id="1017" w:author="John Mettrop" w:date="2022-04-11T09:58:00Z"/>
                <w:rFonts w:ascii="Times New Roman" w:eastAsia="Times New Roman" w:hAnsi="Times New Roman" w:cs="Times New Roman"/>
                <w:sz w:val="20"/>
                <w:szCs w:val="20"/>
                <w:lang w:val="en-GB"/>
              </w:rPr>
            </w:pPr>
            <w:ins w:id="1018" w:author="John Mettrop" w:date="2022-04-11T09:58:00Z">
              <w:r w:rsidRPr="00D942DF">
                <w:rPr>
                  <w:rFonts w:ascii="Times New Roman" w:eastAsia="Times New Roman" w:hAnsi="Times New Roman" w:cs="Times New Roman"/>
                  <w:sz w:val="20"/>
                  <w:szCs w:val="20"/>
                  <w:lang w:val="en-GB" w:eastAsia="ja-JP"/>
                </w:rPr>
                <w:t>Note 2</w:t>
              </w:r>
            </w:ins>
          </w:p>
        </w:tc>
        <w:tc>
          <w:tcPr>
            <w:tcW w:w="141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A2D39C4"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20" w:after="20" w:line="240" w:lineRule="auto"/>
              <w:textAlignment w:val="baseline"/>
              <w:rPr>
                <w:ins w:id="1019" w:author="John Mettrop" w:date="2022-04-11T09:58:00Z"/>
                <w:rFonts w:ascii="Times New Roman" w:eastAsia="Times New Roman" w:hAnsi="Times New Roman" w:cs="Times New Roman"/>
                <w:sz w:val="20"/>
                <w:szCs w:val="20"/>
                <w:lang w:val="en-GB" w:eastAsia="ja-JP"/>
              </w:rPr>
            </w:pPr>
            <w:ins w:id="1020" w:author="John Mettrop" w:date="2022-04-11T09:58:00Z">
              <w:r w:rsidRPr="00D942DF">
                <w:rPr>
                  <w:rFonts w:ascii="Times New Roman" w:eastAsia="Times New Roman" w:hAnsi="Times New Roman" w:cs="Times New Roman"/>
                  <w:sz w:val="20"/>
                  <w:szCs w:val="20"/>
                  <w:lang w:val="en-GB" w:eastAsia="ja-JP"/>
                </w:rPr>
                <w:t>N/A</w:t>
              </w:r>
            </w:ins>
          </w:p>
        </w:tc>
        <w:tc>
          <w:tcPr>
            <w:tcW w:w="141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40E18FA"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20" w:after="20" w:line="240" w:lineRule="auto"/>
              <w:textAlignment w:val="baseline"/>
              <w:rPr>
                <w:ins w:id="1021" w:author="John Mettrop" w:date="2022-04-11T09:58:00Z"/>
                <w:rFonts w:ascii="Times New Roman" w:eastAsia="Times New Roman" w:hAnsi="Times New Roman" w:cs="Times New Roman"/>
                <w:sz w:val="20"/>
                <w:szCs w:val="20"/>
                <w:lang w:val="en-GB"/>
              </w:rPr>
            </w:pPr>
            <w:ins w:id="1022" w:author="John Mettrop" w:date="2022-04-11T09:58:00Z">
              <w:r w:rsidRPr="00D942DF">
                <w:rPr>
                  <w:rFonts w:ascii="Times New Roman" w:eastAsia="Times New Roman" w:hAnsi="Times New Roman" w:cs="Times New Roman"/>
                  <w:sz w:val="20"/>
                  <w:szCs w:val="20"/>
                  <w:lang w:val="en-GB" w:eastAsia="ja-JP"/>
                </w:rPr>
                <w:t>Note 2</w:t>
              </w:r>
            </w:ins>
          </w:p>
        </w:tc>
      </w:tr>
      <w:tr w:rsidR="00D942DF" w:rsidRPr="00D942DF" w14:paraId="55A3A12A" w14:textId="77777777" w:rsidTr="008B0EFF">
        <w:trPr>
          <w:jc w:val="center"/>
          <w:ins w:id="1023" w:author="John Mettrop" w:date="2022-04-11T09:58:00Z"/>
        </w:trPr>
        <w:tc>
          <w:tcPr>
            <w:tcW w:w="235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25295DD"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20" w:after="20" w:line="240" w:lineRule="auto"/>
              <w:jc w:val="left"/>
              <w:textAlignment w:val="baseline"/>
              <w:rPr>
                <w:ins w:id="1024" w:author="John Mettrop" w:date="2022-04-11T09:58:00Z"/>
                <w:rFonts w:ascii="Times New Roman" w:eastAsia="Times New Roman" w:hAnsi="Times New Roman" w:cs="Times New Roman"/>
                <w:sz w:val="20"/>
                <w:szCs w:val="20"/>
                <w:lang w:val="en-GB" w:eastAsia="ja-JP"/>
              </w:rPr>
            </w:pPr>
            <w:ins w:id="1025" w:author="John Mettrop" w:date="2022-04-11T09:58:00Z">
              <w:r w:rsidRPr="00D942DF">
                <w:rPr>
                  <w:rFonts w:ascii="Times New Roman" w:eastAsia="Times New Roman" w:hAnsi="Times New Roman" w:cs="Times New Roman"/>
                  <w:sz w:val="20"/>
                  <w:szCs w:val="20"/>
                  <w:lang w:val="en-GB" w:eastAsia="ja-JP"/>
                </w:rPr>
                <w:t>Polarization</w:t>
              </w:r>
            </w:ins>
          </w:p>
        </w:tc>
        <w:tc>
          <w:tcPr>
            <w:tcW w:w="1199" w:type="dxa"/>
            <w:tcBorders>
              <w:top w:val="single" w:sz="4" w:space="0" w:color="000000"/>
              <w:left w:val="single" w:sz="4" w:space="0" w:color="000000"/>
              <w:bottom w:val="single" w:sz="4" w:space="0" w:color="000000"/>
              <w:right w:val="single" w:sz="4" w:space="0" w:color="000000"/>
            </w:tcBorders>
            <w:shd w:val="clear" w:color="auto" w:fill="auto"/>
          </w:tcPr>
          <w:p w14:paraId="554BFE00"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20" w:after="20" w:line="240" w:lineRule="auto"/>
              <w:textAlignment w:val="baseline"/>
              <w:rPr>
                <w:ins w:id="1026" w:author="John Mettrop" w:date="2022-04-11T09:58:00Z"/>
                <w:rFonts w:ascii="Times New Roman" w:eastAsia="Times New Roman" w:hAnsi="Times New Roman" w:cs="Times New Roman"/>
                <w:sz w:val="20"/>
                <w:szCs w:val="20"/>
                <w:lang w:val="en-GB" w:eastAsia="ja-JP"/>
              </w:rPr>
            </w:pPr>
          </w:p>
        </w:tc>
        <w:tc>
          <w:tcPr>
            <w:tcW w:w="28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F5C211C"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20" w:after="20" w:line="240" w:lineRule="auto"/>
              <w:textAlignment w:val="baseline"/>
              <w:rPr>
                <w:ins w:id="1027" w:author="John Mettrop" w:date="2022-04-11T09:58:00Z"/>
                <w:rFonts w:ascii="Times New Roman" w:eastAsia="Times New Roman" w:hAnsi="Times New Roman" w:cs="Times New Roman"/>
                <w:sz w:val="20"/>
                <w:szCs w:val="20"/>
                <w:lang w:val="en-GB" w:eastAsia="ja-JP"/>
              </w:rPr>
            </w:pPr>
            <w:ins w:id="1028" w:author="John Mettrop" w:date="2022-04-11T09:58:00Z">
              <w:r w:rsidRPr="00D942DF">
                <w:rPr>
                  <w:rFonts w:ascii="Times New Roman" w:eastAsia="Times New Roman" w:hAnsi="Times New Roman" w:cs="Times New Roman"/>
                  <w:sz w:val="20"/>
                  <w:szCs w:val="20"/>
                  <w:lang w:val="en-GB" w:eastAsia="ja-JP"/>
                </w:rPr>
                <w:t>Vertical</w:t>
              </w:r>
            </w:ins>
          </w:p>
        </w:tc>
        <w:tc>
          <w:tcPr>
            <w:tcW w:w="273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C6F2A94"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20" w:after="20" w:line="240" w:lineRule="auto"/>
              <w:textAlignment w:val="baseline"/>
              <w:rPr>
                <w:ins w:id="1029" w:author="John Mettrop" w:date="2022-04-11T09:58:00Z"/>
                <w:rFonts w:ascii="Times New Roman" w:eastAsia="Times New Roman" w:hAnsi="Times New Roman" w:cs="Times New Roman"/>
                <w:sz w:val="20"/>
                <w:szCs w:val="20"/>
                <w:lang w:val="en-GB" w:eastAsia="ja-JP"/>
              </w:rPr>
            </w:pPr>
            <w:ins w:id="1030" w:author="John Mettrop" w:date="2022-04-11T09:58:00Z">
              <w:r w:rsidRPr="00D942DF">
                <w:rPr>
                  <w:rFonts w:ascii="Times New Roman" w:eastAsia="Times New Roman" w:hAnsi="Times New Roman" w:cs="Times New Roman"/>
                  <w:sz w:val="20"/>
                  <w:szCs w:val="20"/>
                  <w:lang w:val="en-GB" w:eastAsia="ja-JP"/>
                </w:rPr>
                <w:t>Vertical</w:t>
              </w:r>
            </w:ins>
          </w:p>
        </w:tc>
        <w:tc>
          <w:tcPr>
            <w:tcW w:w="12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FC14FD2"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20" w:after="20" w:line="240" w:lineRule="auto"/>
              <w:textAlignment w:val="baseline"/>
              <w:rPr>
                <w:ins w:id="1031" w:author="John Mettrop" w:date="2022-04-11T09:58:00Z"/>
                <w:rFonts w:ascii="Times New Roman" w:eastAsia="Times New Roman" w:hAnsi="Times New Roman" w:cs="Times New Roman"/>
                <w:sz w:val="20"/>
                <w:szCs w:val="20"/>
                <w:lang w:val="en-GB" w:eastAsia="ja-JP"/>
              </w:rPr>
            </w:pPr>
            <w:ins w:id="1032" w:author="John Mettrop" w:date="2022-04-11T09:58:00Z">
              <w:r w:rsidRPr="00D942DF">
                <w:rPr>
                  <w:rFonts w:ascii="Times New Roman" w:eastAsia="Times New Roman" w:hAnsi="Times New Roman" w:cs="Times New Roman"/>
                  <w:sz w:val="20"/>
                  <w:szCs w:val="20"/>
                  <w:lang w:val="en-GB" w:eastAsia="ja-JP"/>
                </w:rPr>
                <w:t>Vertical</w:t>
              </w:r>
            </w:ins>
          </w:p>
        </w:tc>
        <w:tc>
          <w:tcPr>
            <w:tcW w:w="127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6202666"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20" w:after="20" w:line="240" w:lineRule="auto"/>
              <w:textAlignment w:val="baseline"/>
              <w:rPr>
                <w:ins w:id="1033" w:author="John Mettrop" w:date="2022-04-11T09:58:00Z"/>
                <w:rFonts w:ascii="Times New Roman" w:eastAsia="Times New Roman" w:hAnsi="Times New Roman" w:cs="Times New Roman"/>
                <w:sz w:val="20"/>
                <w:szCs w:val="20"/>
                <w:lang w:val="en-GB" w:eastAsia="ja-JP"/>
              </w:rPr>
            </w:pPr>
            <w:ins w:id="1034" w:author="John Mettrop" w:date="2022-04-11T09:58:00Z">
              <w:r w:rsidRPr="00D942DF">
                <w:rPr>
                  <w:rFonts w:ascii="Times New Roman" w:eastAsia="Times New Roman" w:hAnsi="Times New Roman" w:cs="Times New Roman"/>
                  <w:sz w:val="20"/>
                  <w:szCs w:val="20"/>
                  <w:lang w:val="en-GB" w:eastAsia="ja-JP"/>
                </w:rPr>
                <w:t>Vertical</w:t>
              </w:r>
            </w:ins>
          </w:p>
        </w:tc>
        <w:tc>
          <w:tcPr>
            <w:tcW w:w="141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A6DDB51"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20" w:after="20" w:line="240" w:lineRule="auto"/>
              <w:textAlignment w:val="baseline"/>
              <w:rPr>
                <w:ins w:id="1035" w:author="John Mettrop" w:date="2022-04-11T09:58:00Z"/>
                <w:rFonts w:ascii="Times New Roman" w:eastAsia="Times New Roman" w:hAnsi="Times New Roman" w:cs="Times New Roman"/>
                <w:sz w:val="20"/>
                <w:szCs w:val="20"/>
                <w:lang w:val="en-GB" w:eastAsia="ja-JP"/>
              </w:rPr>
            </w:pPr>
            <w:ins w:id="1036" w:author="John Mettrop" w:date="2022-04-11T09:58:00Z">
              <w:r w:rsidRPr="00D942DF">
                <w:rPr>
                  <w:rFonts w:ascii="Times New Roman" w:eastAsia="Times New Roman" w:hAnsi="Times New Roman" w:cs="Times New Roman"/>
                  <w:sz w:val="20"/>
                  <w:szCs w:val="20"/>
                  <w:lang w:val="en-GB" w:eastAsia="ja-JP"/>
                </w:rPr>
                <w:t>Vertical</w:t>
              </w:r>
            </w:ins>
          </w:p>
        </w:tc>
        <w:tc>
          <w:tcPr>
            <w:tcW w:w="141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383781C"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20" w:after="20" w:line="240" w:lineRule="auto"/>
              <w:textAlignment w:val="baseline"/>
              <w:rPr>
                <w:ins w:id="1037" w:author="John Mettrop" w:date="2022-04-11T09:58:00Z"/>
                <w:rFonts w:ascii="Times New Roman" w:eastAsia="Times New Roman" w:hAnsi="Times New Roman" w:cs="Times New Roman"/>
                <w:sz w:val="20"/>
                <w:szCs w:val="20"/>
                <w:lang w:val="en-GB" w:eastAsia="ja-JP"/>
              </w:rPr>
            </w:pPr>
            <w:ins w:id="1038" w:author="John Mettrop" w:date="2022-04-11T09:58:00Z">
              <w:r w:rsidRPr="00D942DF">
                <w:rPr>
                  <w:rFonts w:ascii="Times New Roman" w:eastAsia="Times New Roman" w:hAnsi="Times New Roman" w:cs="Times New Roman"/>
                  <w:sz w:val="20"/>
                  <w:szCs w:val="20"/>
                  <w:lang w:val="en-GB" w:eastAsia="ja-JP"/>
                </w:rPr>
                <w:t>Vertical</w:t>
              </w:r>
            </w:ins>
          </w:p>
        </w:tc>
      </w:tr>
      <w:tr w:rsidR="00D942DF" w:rsidRPr="00D942DF" w14:paraId="1CAC17AB" w14:textId="77777777" w:rsidTr="008B0EFF">
        <w:trPr>
          <w:jc w:val="center"/>
          <w:ins w:id="1039" w:author="John Mettrop" w:date="2022-04-11T09:58:00Z"/>
        </w:trPr>
        <w:tc>
          <w:tcPr>
            <w:tcW w:w="235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16A9DAE"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20" w:after="20" w:line="240" w:lineRule="auto"/>
              <w:jc w:val="left"/>
              <w:textAlignment w:val="baseline"/>
              <w:rPr>
                <w:ins w:id="1040" w:author="John Mettrop" w:date="2022-04-11T09:58:00Z"/>
                <w:rFonts w:ascii="Times New Roman" w:eastAsia="Times New Roman" w:hAnsi="Times New Roman" w:cs="Times New Roman"/>
                <w:sz w:val="20"/>
                <w:szCs w:val="20"/>
                <w:lang w:val="en-GB" w:eastAsia="ja-JP"/>
              </w:rPr>
            </w:pPr>
            <w:ins w:id="1041" w:author="John Mettrop" w:date="2022-04-11T09:58:00Z">
              <w:r w:rsidRPr="00D942DF">
                <w:rPr>
                  <w:rFonts w:ascii="Times New Roman" w:eastAsia="Times New Roman" w:hAnsi="Times New Roman" w:cs="Times New Roman"/>
                  <w:sz w:val="20"/>
                  <w:szCs w:val="20"/>
                  <w:lang w:val="en-GB" w:eastAsia="ja-JP"/>
                </w:rPr>
                <w:t>Antenna pattern</w:t>
              </w:r>
            </w:ins>
          </w:p>
        </w:tc>
        <w:tc>
          <w:tcPr>
            <w:tcW w:w="1199" w:type="dxa"/>
            <w:tcBorders>
              <w:top w:val="single" w:sz="4" w:space="0" w:color="000000"/>
              <w:left w:val="single" w:sz="4" w:space="0" w:color="000000"/>
              <w:bottom w:val="single" w:sz="4" w:space="0" w:color="000000"/>
              <w:right w:val="single" w:sz="4" w:space="0" w:color="000000"/>
            </w:tcBorders>
            <w:shd w:val="clear" w:color="auto" w:fill="auto"/>
          </w:tcPr>
          <w:p w14:paraId="722FD262"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20" w:after="20" w:line="240" w:lineRule="auto"/>
              <w:textAlignment w:val="baseline"/>
              <w:rPr>
                <w:ins w:id="1042" w:author="John Mettrop" w:date="2022-04-11T09:58:00Z"/>
                <w:rFonts w:ascii="Times New Roman" w:eastAsia="Times New Roman" w:hAnsi="Times New Roman" w:cs="Times New Roman"/>
                <w:sz w:val="20"/>
                <w:szCs w:val="20"/>
                <w:lang w:val="en-GB" w:eastAsia="ja-JP"/>
              </w:rPr>
            </w:pPr>
          </w:p>
        </w:tc>
        <w:tc>
          <w:tcPr>
            <w:tcW w:w="28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FA6DFF5"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20" w:after="20" w:line="240" w:lineRule="auto"/>
              <w:textAlignment w:val="baseline"/>
              <w:rPr>
                <w:ins w:id="1043" w:author="John Mettrop" w:date="2022-04-11T09:58:00Z"/>
                <w:rFonts w:ascii="Times New Roman" w:eastAsia="Times New Roman" w:hAnsi="Times New Roman" w:cs="Times New Roman"/>
                <w:sz w:val="20"/>
                <w:szCs w:val="20"/>
                <w:lang w:val="en-GB" w:eastAsia="ja-JP"/>
              </w:rPr>
            </w:pPr>
            <w:ins w:id="1044" w:author="John Mettrop" w:date="2022-04-11T09:58:00Z">
              <w:r w:rsidRPr="00D942DF">
                <w:rPr>
                  <w:rFonts w:ascii="Times New Roman" w:eastAsia="Times New Roman" w:hAnsi="Times New Roman" w:cs="Times New Roman"/>
                  <w:sz w:val="20"/>
                  <w:szCs w:val="20"/>
                  <w:lang w:val="en-GB" w:eastAsia="ja-JP"/>
                </w:rPr>
                <w:t>N/A</w:t>
              </w:r>
            </w:ins>
          </w:p>
        </w:tc>
        <w:tc>
          <w:tcPr>
            <w:tcW w:w="273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FEA7DAA"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20" w:after="20" w:line="240" w:lineRule="auto"/>
              <w:textAlignment w:val="baseline"/>
              <w:rPr>
                <w:ins w:id="1045" w:author="John Mettrop" w:date="2022-04-11T09:58:00Z"/>
                <w:rFonts w:ascii="Times New Roman" w:eastAsia="Times New Roman" w:hAnsi="Times New Roman" w:cs="Times New Roman"/>
                <w:sz w:val="20"/>
                <w:szCs w:val="20"/>
                <w:lang w:val="en-GB" w:eastAsia="ja-JP"/>
              </w:rPr>
            </w:pPr>
            <w:ins w:id="1046" w:author="John Mettrop" w:date="2022-04-11T09:58:00Z">
              <w:r w:rsidRPr="00D942DF">
                <w:rPr>
                  <w:rFonts w:ascii="Times New Roman" w:eastAsia="Times New Roman" w:hAnsi="Times New Roman" w:cs="Times New Roman"/>
                  <w:sz w:val="20"/>
                  <w:szCs w:val="20"/>
                  <w:lang w:val="en-GB" w:eastAsia="ja-JP"/>
                </w:rPr>
                <w:t>N/A</w:t>
              </w:r>
            </w:ins>
          </w:p>
        </w:tc>
        <w:tc>
          <w:tcPr>
            <w:tcW w:w="12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1E3BD6C"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20" w:after="20" w:line="240" w:lineRule="auto"/>
              <w:textAlignment w:val="baseline"/>
              <w:rPr>
                <w:ins w:id="1047" w:author="John Mettrop" w:date="2022-04-11T09:58:00Z"/>
                <w:rFonts w:ascii="Times New Roman" w:eastAsia="Times New Roman" w:hAnsi="Times New Roman" w:cs="Times New Roman"/>
                <w:sz w:val="20"/>
                <w:szCs w:val="20"/>
                <w:lang w:val="en-GB" w:eastAsia="ja-JP"/>
              </w:rPr>
            </w:pPr>
            <w:ins w:id="1048" w:author="John Mettrop" w:date="2022-04-11T09:58:00Z">
              <w:r w:rsidRPr="00D942DF">
                <w:rPr>
                  <w:rFonts w:ascii="Times New Roman" w:eastAsia="Times New Roman" w:hAnsi="Times New Roman" w:cs="Times New Roman"/>
                  <w:sz w:val="20"/>
                  <w:szCs w:val="20"/>
                  <w:lang w:val="en-GB" w:eastAsia="ja-JP"/>
                </w:rPr>
                <w:t>Note 1</w:t>
              </w:r>
            </w:ins>
          </w:p>
        </w:tc>
        <w:tc>
          <w:tcPr>
            <w:tcW w:w="127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8E6A9D5"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20" w:after="20" w:line="240" w:lineRule="auto"/>
              <w:textAlignment w:val="baseline"/>
              <w:rPr>
                <w:ins w:id="1049" w:author="John Mettrop" w:date="2022-04-11T09:58:00Z"/>
                <w:rFonts w:ascii="Times New Roman" w:eastAsia="Times New Roman" w:hAnsi="Times New Roman" w:cs="Times New Roman"/>
                <w:sz w:val="20"/>
                <w:szCs w:val="20"/>
                <w:lang w:val="en-GB" w:eastAsia="ja-JP"/>
              </w:rPr>
            </w:pPr>
            <w:ins w:id="1050" w:author="John Mettrop" w:date="2022-04-11T09:58:00Z">
              <w:r w:rsidRPr="00D942DF">
                <w:rPr>
                  <w:rFonts w:ascii="Times New Roman" w:eastAsia="Times New Roman" w:hAnsi="Times New Roman" w:cs="Times New Roman"/>
                  <w:sz w:val="20"/>
                  <w:szCs w:val="20"/>
                  <w:lang w:val="en-GB" w:eastAsia="ja-JP"/>
                </w:rPr>
                <w:t>Note 2</w:t>
              </w:r>
            </w:ins>
          </w:p>
        </w:tc>
        <w:tc>
          <w:tcPr>
            <w:tcW w:w="141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40E22CD"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20" w:after="20" w:line="240" w:lineRule="auto"/>
              <w:textAlignment w:val="baseline"/>
              <w:rPr>
                <w:ins w:id="1051" w:author="John Mettrop" w:date="2022-04-11T09:58:00Z"/>
                <w:rFonts w:ascii="Times New Roman" w:eastAsia="Times New Roman" w:hAnsi="Times New Roman" w:cs="Times New Roman"/>
                <w:sz w:val="20"/>
                <w:szCs w:val="20"/>
                <w:lang w:val="en-GB" w:eastAsia="ja-JP"/>
              </w:rPr>
            </w:pPr>
            <w:ins w:id="1052" w:author="John Mettrop" w:date="2022-04-11T09:58:00Z">
              <w:r w:rsidRPr="00D942DF">
                <w:rPr>
                  <w:rFonts w:ascii="Times New Roman" w:eastAsia="Times New Roman" w:hAnsi="Times New Roman" w:cs="Times New Roman"/>
                  <w:sz w:val="20"/>
                  <w:szCs w:val="20"/>
                  <w:lang w:val="en-GB" w:eastAsia="ja-JP"/>
                </w:rPr>
                <w:t>Note 1</w:t>
              </w:r>
            </w:ins>
          </w:p>
        </w:tc>
        <w:tc>
          <w:tcPr>
            <w:tcW w:w="141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D59E4D2"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20" w:after="20" w:line="240" w:lineRule="auto"/>
              <w:textAlignment w:val="baseline"/>
              <w:rPr>
                <w:ins w:id="1053" w:author="John Mettrop" w:date="2022-04-11T09:58:00Z"/>
                <w:rFonts w:ascii="Times New Roman" w:eastAsia="Times New Roman" w:hAnsi="Times New Roman" w:cs="Times New Roman"/>
                <w:sz w:val="20"/>
                <w:szCs w:val="20"/>
                <w:lang w:val="en-GB" w:eastAsia="ja-JP"/>
              </w:rPr>
            </w:pPr>
            <w:ins w:id="1054" w:author="John Mettrop" w:date="2022-04-11T09:58:00Z">
              <w:r w:rsidRPr="00D942DF">
                <w:rPr>
                  <w:rFonts w:ascii="Times New Roman" w:eastAsia="Times New Roman" w:hAnsi="Times New Roman" w:cs="Times New Roman"/>
                  <w:sz w:val="20"/>
                  <w:szCs w:val="20"/>
                  <w:lang w:val="en-GB" w:eastAsia="ja-JP"/>
                </w:rPr>
                <w:t>Note 2</w:t>
              </w:r>
            </w:ins>
          </w:p>
        </w:tc>
      </w:tr>
      <w:tr w:rsidR="00D942DF" w:rsidRPr="00D942DF" w14:paraId="71466308" w14:textId="77777777" w:rsidTr="008B0EFF">
        <w:trPr>
          <w:jc w:val="center"/>
          <w:ins w:id="1055" w:author="John Mettrop" w:date="2022-04-11T09:58:00Z"/>
        </w:trPr>
        <w:tc>
          <w:tcPr>
            <w:tcW w:w="235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114CAA0"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20" w:after="20" w:line="240" w:lineRule="auto"/>
              <w:jc w:val="left"/>
              <w:textAlignment w:val="baseline"/>
              <w:rPr>
                <w:ins w:id="1056" w:author="John Mettrop" w:date="2022-04-11T09:58:00Z"/>
                <w:rFonts w:ascii="Times New Roman" w:eastAsia="Times New Roman" w:hAnsi="Times New Roman" w:cs="Times New Roman"/>
                <w:sz w:val="20"/>
                <w:szCs w:val="20"/>
                <w:lang w:val="en-GB" w:eastAsia="ja-JP"/>
              </w:rPr>
            </w:pPr>
            <w:ins w:id="1057" w:author="John Mettrop" w:date="2022-04-11T09:58:00Z">
              <w:r w:rsidRPr="00D942DF">
                <w:rPr>
                  <w:rFonts w:ascii="Times New Roman" w:eastAsia="Times New Roman" w:hAnsi="Times New Roman" w:cs="Times New Roman"/>
                  <w:sz w:val="20"/>
                  <w:szCs w:val="20"/>
                  <w:lang w:val="en-GB" w:eastAsia="ja-JP"/>
                </w:rPr>
                <w:t>Horizontal beamwidth</w:t>
              </w:r>
            </w:ins>
          </w:p>
        </w:tc>
        <w:tc>
          <w:tcPr>
            <w:tcW w:w="1199" w:type="dxa"/>
            <w:tcBorders>
              <w:top w:val="single" w:sz="4" w:space="0" w:color="000000"/>
              <w:left w:val="single" w:sz="4" w:space="0" w:color="000000"/>
              <w:bottom w:val="single" w:sz="4" w:space="0" w:color="000000"/>
              <w:right w:val="single" w:sz="4" w:space="0" w:color="000000"/>
            </w:tcBorders>
            <w:shd w:val="clear" w:color="auto" w:fill="auto"/>
          </w:tcPr>
          <w:p w14:paraId="65AE04E2"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20" w:after="20" w:line="240" w:lineRule="auto"/>
              <w:textAlignment w:val="baseline"/>
              <w:rPr>
                <w:ins w:id="1058" w:author="John Mettrop" w:date="2022-04-11T09:58:00Z"/>
                <w:rFonts w:ascii="Times New Roman" w:eastAsia="Times New Roman" w:hAnsi="Times New Roman" w:cs="Times New Roman"/>
                <w:sz w:val="20"/>
                <w:szCs w:val="20"/>
                <w:lang w:val="en-GB" w:eastAsia="ja-JP"/>
              </w:rPr>
            </w:pPr>
            <w:ins w:id="1059" w:author="John Mettrop" w:date="2022-04-11T09:58:00Z">
              <w:r w:rsidRPr="00D942DF">
                <w:rPr>
                  <w:rFonts w:ascii="Times New Roman" w:eastAsia="Times New Roman" w:hAnsi="Times New Roman" w:cs="Times New Roman"/>
                  <w:sz w:val="20"/>
                  <w:szCs w:val="20"/>
                  <w:lang w:val="en-GB" w:eastAsia="ja-JP"/>
                </w:rPr>
                <w:t>Degrees</w:t>
              </w:r>
            </w:ins>
          </w:p>
        </w:tc>
        <w:tc>
          <w:tcPr>
            <w:tcW w:w="28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FFE4B1C"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20" w:after="20" w:line="240" w:lineRule="auto"/>
              <w:textAlignment w:val="baseline"/>
              <w:rPr>
                <w:ins w:id="1060" w:author="John Mettrop" w:date="2022-04-11T09:58:00Z"/>
                <w:rFonts w:ascii="Times New Roman" w:eastAsia="Times New Roman" w:hAnsi="Times New Roman" w:cs="Times New Roman"/>
                <w:sz w:val="20"/>
                <w:szCs w:val="20"/>
                <w:lang w:val="en-GB" w:eastAsia="ja-JP"/>
              </w:rPr>
            </w:pPr>
            <w:ins w:id="1061" w:author="John Mettrop" w:date="2022-04-11T09:58:00Z">
              <w:r w:rsidRPr="00D942DF">
                <w:rPr>
                  <w:rFonts w:ascii="Times New Roman" w:eastAsia="Times New Roman" w:hAnsi="Times New Roman" w:cs="Times New Roman"/>
                  <w:sz w:val="20"/>
                  <w:szCs w:val="20"/>
                  <w:lang w:val="en-GB" w:eastAsia="ja-JP"/>
                </w:rPr>
                <w:t>360</w:t>
              </w:r>
            </w:ins>
          </w:p>
        </w:tc>
        <w:tc>
          <w:tcPr>
            <w:tcW w:w="273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994586C"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20" w:after="20" w:line="240" w:lineRule="auto"/>
              <w:textAlignment w:val="baseline"/>
              <w:rPr>
                <w:ins w:id="1062" w:author="John Mettrop" w:date="2022-04-11T09:58:00Z"/>
                <w:rFonts w:ascii="Times New Roman" w:eastAsia="Times New Roman" w:hAnsi="Times New Roman" w:cs="Times New Roman"/>
                <w:sz w:val="20"/>
                <w:szCs w:val="20"/>
                <w:lang w:val="en-GB" w:eastAsia="ja-JP"/>
              </w:rPr>
            </w:pPr>
            <w:ins w:id="1063" w:author="John Mettrop" w:date="2022-04-11T09:58:00Z">
              <w:r w:rsidRPr="00D942DF">
                <w:rPr>
                  <w:rFonts w:ascii="Times New Roman" w:eastAsia="Times New Roman" w:hAnsi="Times New Roman" w:cs="Times New Roman"/>
                  <w:sz w:val="20"/>
                  <w:szCs w:val="20"/>
                  <w:lang w:val="en-GB" w:eastAsia="ja-JP"/>
                </w:rPr>
                <w:t>360</w:t>
              </w:r>
            </w:ins>
          </w:p>
        </w:tc>
        <w:tc>
          <w:tcPr>
            <w:tcW w:w="12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B110C9E"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20" w:after="20" w:line="240" w:lineRule="auto"/>
              <w:textAlignment w:val="baseline"/>
              <w:rPr>
                <w:ins w:id="1064" w:author="John Mettrop" w:date="2022-04-11T09:58:00Z"/>
                <w:rFonts w:ascii="Times New Roman" w:eastAsia="Times New Roman" w:hAnsi="Times New Roman" w:cs="Times New Roman"/>
                <w:sz w:val="20"/>
                <w:szCs w:val="20"/>
                <w:lang w:val="en-GB" w:eastAsia="ja-JP"/>
              </w:rPr>
            </w:pPr>
            <w:ins w:id="1065" w:author="John Mettrop" w:date="2022-04-11T09:58:00Z">
              <w:r w:rsidRPr="00D942DF">
                <w:rPr>
                  <w:rFonts w:ascii="Times New Roman" w:eastAsia="Times New Roman" w:hAnsi="Times New Roman" w:cs="Times New Roman"/>
                  <w:sz w:val="20"/>
                  <w:szCs w:val="20"/>
                  <w:lang w:val="en-GB" w:eastAsia="ja-JP"/>
                </w:rPr>
                <w:t>360</w:t>
              </w:r>
            </w:ins>
          </w:p>
        </w:tc>
        <w:tc>
          <w:tcPr>
            <w:tcW w:w="127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81DB3A9"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20" w:after="20" w:line="240" w:lineRule="auto"/>
              <w:textAlignment w:val="baseline"/>
              <w:rPr>
                <w:ins w:id="1066" w:author="John Mettrop" w:date="2022-04-11T09:58:00Z"/>
                <w:rFonts w:ascii="Times New Roman" w:eastAsia="Times New Roman" w:hAnsi="Times New Roman" w:cs="Times New Roman"/>
                <w:sz w:val="20"/>
                <w:szCs w:val="20"/>
                <w:lang w:val="en-GB" w:eastAsia="ja-JP"/>
              </w:rPr>
            </w:pPr>
            <w:ins w:id="1067" w:author="John Mettrop" w:date="2022-04-11T09:58:00Z">
              <w:r w:rsidRPr="00D942DF">
                <w:rPr>
                  <w:rFonts w:ascii="Times New Roman" w:eastAsia="Times New Roman" w:hAnsi="Times New Roman" w:cs="Times New Roman"/>
                  <w:sz w:val="20"/>
                  <w:szCs w:val="20"/>
                  <w:lang w:val="en-GB" w:eastAsia="ja-JP"/>
                </w:rPr>
                <w:t>30</w:t>
              </w:r>
            </w:ins>
          </w:p>
        </w:tc>
        <w:tc>
          <w:tcPr>
            <w:tcW w:w="141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6821EF5"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20" w:after="20" w:line="240" w:lineRule="auto"/>
              <w:textAlignment w:val="baseline"/>
              <w:rPr>
                <w:ins w:id="1068" w:author="John Mettrop" w:date="2022-04-11T09:58:00Z"/>
                <w:rFonts w:ascii="Times New Roman" w:eastAsia="Times New Roman" w:hAnsi="Times New Roman" w:cs="Times New Roman"/>
                <w:sz w:val="20"/>
                <w:szCs w:val="20"/>
                <w:lang w:val="en-GB" w:eastAsia="ja-JP"/>
              </w:rPr>
            </w:pPr>
            <w:ins w:id="1069" w:author="John Mettrop" w:date="2022-04-11T09:58:00Z">
              <w:r w:rsidRPr="00D942DF">
                <w:rPr>
                  <w:rFonts w:ascii="Times New Roman" w:eastAsia="Times New Roman" w:hAnsi="Times New Roman" w:cs="Times New Roman"/>
                  <w:sz w:val="20"/>
                  <w:szCs w:val="20"/>
                  <w:lang w:val="en-GB" w:eastAsia="ja-JP"/>
                </w:rPr>
                <w:t>360</w:t>
              </w:r>
            </w:ins>
          </w:p>
        </w:tc>
        <w:tc>
          <w:tcPr>
            <w:tcW w:w="141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8EA5833"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20" w:after="20" w:line="240" w:lineRule="auto"/>
              <w:textAlignment w:val="baseline"/>
              <w:rPr>
                <w:ins w:id="1070" w:author="John Mettrop" w:date="2022-04-11T09:58:00Z"/>
                <w:rFonts w:ascii="Times New Roman" w:eastAsia="Times New Roman" w:hAnsi="Times New Roman" w:cs="Times New Roman"/>
                <w:sz w:val="20"/>
                <w:szCs w:val="20"/>
                <w:lang w:val="en-GB" w:eastAsia="ja-JP"/>
              </w:rPr>
            </w:pPr>
            <w:ins w:id="1071" w:author="John Mettrop" w:date="2022-04-11T09:58:00Z">
              <w:r w:rsidRPr="00D942DF">
                <w:rPr>
                  <w:rFonts w:ascii="Times New Roman" w:eastAsia="Times New Roman" w:hAnsi="Times New Roman" w:cs="Times New Roman"/>
                  <w:sz w:val="20"/>
                  <w:szCs w:val="20"/>
                  <w:lang w:val="en-GB" w:eastAsia="ja-JP"/>
                </w:rPr>
                <w:t>30</w:t>
              </w:r>
            </w:ins>
          </w:p>
        </w:tc>
      </w:tr>
      <w:tr w:rsidR="00D942DF" w:rsidRPr="00D942DF" w14:paraId="7AD3DDFD" w14:textId="77777777" w:rsidTr="008B0EFF">
        <w:trPr>
          <w:jc w:val="center"/>
          <w:ins w:id="1072" w:author="John Mettrop" w:date="2022-04-11T09:58:00Z"/>
        </w:trPr>
        <w:tc>
          <w:tcPr>
            <w:tcW w:w="235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4522730"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20" w:after="20" w:line="240" w:lineRule="auto"/>
              <w:jc w:val="left"/>
              <w:textAlignment w:val="baseline"/>
              <w:rPr>
                <w:ins w:id="1073" w:author="John Mettrop" w:date="2022-04-11T09:58:00Z"/>
                <w:rFonts w:ascii="Times New Roman" w:eastAsia="Times New Roman" w:hAnsi="Times New Roman" w:cs="Times New Roman"/>
                <w:sz w:val="20"/>
                <w:szCs w:val="20"/>
                <w:lang w:val="en-GB" w:eastAsia="ja-JP"/>
              </w:rPr>
            </w:pPr>
            <w:ins w:id="1074" w:author="John Mettrop" w:date="2022-04-11T09:58:00Z">
              <w:r w:rsidRPr="00D942DF">
                <w:rPr>
                  <w:rFonts w:ascii="Times New Roman" w:eastAsia="Times New Roman" w:hAnsi="Times New Roman" w:cs="Times New Roman"/>
                  <w:sz w:val="20"/>
                  <w:szCs w:val="20"/>
                  <w:lang w:val="en-GB" w:eastAsia="ja-JP"/>
                </w:rPr>
                <w:t>Vertical beamwidth</w:t>
              </w:r>
            </w:ins>
          </w:p>
        </w:tc>
        <w:tc>
          <w:tcPr>
            <w:tcW w:w="1199" w:type="dxa"/>
            <w:tcBorders>
              <w:top w:val="single" w:sz="4" w:space="0" w:color="000000"/>
              <w:left w:val="single" w:sz="4" w:space="0" w:color="000000"/>
              <w:bottom w:val="single" w:sz="4" w:space="0" w:color="000000"/>
              <w:right w:val="single" w:sz="4" w:space="0" w:color="000000"/>
            </w:tcBorders>
            <w:shd w:val="clear" w:color="auto" w:fill="auto"/>
          </w:tcPr>
          <w:p w14:paraId="4EB62AE3"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20" w:after="20" w:line="240" w:lineRule="auto"/>
              <w:textAlignment w:val="baseline"/>
              <w:rPr>
                <w:ins w:id="1075" w:author="John Mettrop" w:date="2022-04-11T09:58:00Z"/>
                <w:rFonts w:ascii="Times New Roman" w:eastAsia="Times New Roman" w:hAnsi="Times New Roman" w:cs="Times New Roman"/>
                <w:sz w:val="20"/>
                <w:szCs w:val="20"/>
                <w:lang w:val="en-GB" w:eastAsia="ja-JP"/>
              </w:rPr>
            </w:pPr>
            <w:ins w:id="1076" w:author="John Mettrop" w:date="2022-04-11T09:58:00Z">
              <w:r w:rsidRPr="00D942DF">
                <w:rPr>
                  <w:rFonts w:ascii="Times New Roman" w:eastAsia="Times New Roman" w:hAnsi="Times New Roman" w:cs="Times New Roman"/>
                  <w:sz w:val="20"/>
                  <w:szCs w:val="20"/>
                  <w:lang w:val="en-GB" w:eastAsia="ja-JP"/>
                </w:rPr>
                <w:t>Degrees</w:t>
              </w:r>
            </w:ins>
          </w:p>
        </w:tc>
        <w:tc>
          <w:tcPr>
            <w:tcW w:w="28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D98271F"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20" w:after="20" w:line="240" w:lineRule="auto"/>
              <w:textAlignment w:val="baseline"/>
              <w:rPr>
                <w:ins w:id="1077" w:author="John Mettrop" w:date="2022-04-11T09:58:00Z"/>
                <w:rFonts w:ascii="Times New Roman" w:eastAsia="Times New Roman" w:hAnsi="Times New Roman" w:cs="Times New Roman"/>
                <w:sz w:val="20"/>
                <w:szCs w:val="20"/>
                <w:lang w:val="en-GB" w:eastAsia="ja-JP"/>
              </w:rPr>
            </w:pPr>
            <w:ins w:id="1078" w:author="John Mettrop" w:date="2022-04-11T09:58:00Z">
              <w:r w:rsidRPr="00D942DF">
                <w:rPr>
                  <w:rFonts w:ascii="Times New Roman" w:eastAsia="Times New Roman" w:hAnsi="Times New Roman" w:cs="Times New Roman"/>
                  <w:sz w:val="20"/>
                  <w:szCs w:val="20"/>
                  <w:lang w:val="en-GB" w:eastAsia="ja-JP"/>
                </w:rPr>
                <w:t>90</w:t>
              </w:r>
            </w:ins>
          </w:p>
        </w:tc>
        <w:tc>
          <w:tcPr>
            <w:tcW w:w="273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121B63E"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20" w:after="20" w:line="240" w:lineRule="auto"/>
              <w:textAlignment w:val="baseline"/>
              <w:rPr>
                <w:ins w:id="1079" w:author="John Mettrop" w:date="2022-04-11T09:58:00Z"/>
                <w:rFonts w:ascii="Times New Roman" w:eastAsia="Times New Roman" w:hAnsi="Times New Roman" w:cs="Times New Roman"/>
                <w:sz w:val="20"/>
                <w:szCs w:val="20"/>
                <w:lang w:val="en-GB" w:eastAsia="ja-JP"/>
              </w:rPr>
            </w:pPr>
            <w:ins w:id="1080" w:author="John Mettrop" w:date="2022-04-11T09:58:00Z">
              <w:r w:rsidRPr="00D942DF">
                <w:rPr>
                  <w:rFonts w:ascii="Times New Roman" w:eastAsia="Times New Roman" w:hAnsi="Times New Roman" w:cs="Times New Roman"/>
                  <w:sz w:val="20"/>
                  <w:szCs w:val="20"/>
                  <w:lang w:val="en-GB" w:eastAsia="ja-JP"/>
                </w:rPr>
                <w:t>90</w:t>
              </w:r>
            </w:ins>
          </w:p>
        </w:tc>
        <w:tc>
          <w:tcPr>
            <w:tcW w:w="12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559242A"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20" w:after="20" w:line="240" w:lineRule="auto"/>
              <w:textAlignment w:val="baseline"/>
              <w:rPr>
                <w:ins w:id="1081" w:author="John Mettrop" w:date="2022-04-11T09:58:00Z"/>
                <w:rFonts w:ascii="Times New Roman" w:eastAsia="Times New Roman" w:hAnsi="Times New Roman" w:cs="Times New Roman"/>
                <w:sz w:val="20"/>
                <w:szCs w:val="20"/>
                <w:lang w:val="en-GB" w:eastAsia="ja-JP"/>
              </w:rPr>
            </w:pPr>
            <w:ins w:id="1082" w:author="John Mettrop" w:date="2022-04-11T09:58:00Z">
              <w:r w:rsidRPr="00D942DF">
                <w:rPr>
                  <w:rFonts w:ascii="Times New Roman" w:eastAsia="Times New Roman" w:hAnsi="Times New Roman" w:cs="Times New Roman"/>
                  <w:sz w:val="20"/>
                  <w:szCs w:val="20"/>
                  <w:lang w:val="en-GB" w:eastAsia="ja-JP"/>
                </w:rPr>
                <w:t>28</w:t>
              </w:r>
            </w:ins>
          </w:p>
        </w:tc>
        <w:tc>
          <w:tcPr>
            <w:tcW w:w="127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7CD4F93"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20" w:after="20" w:line="240" w:lineRule="auto"/>
              <w:textAlignment w:val="baseline"/>
              <w:rPr>
                <w:ins w:id="1083" w:author="John Mettrop" w:date="2022-04-11T09:58:00Z"/>
                <w:rFonts w:ascii="Times New Roman" w:eastAsia="Times New Roman" w:hAnsi="Times New Roman" w:cs="Times New Roman"/>
                <w:sz w:val="20"/>
                <w:szCs w:val="20"/>
                <w:lang w:val="en-GB" w:eastAsia="ja-JP"/>
              </w:rPr>
            </w:pPr>
            <w:ins w:id="1084" w:author="John Mettrop" w:date="2022-04-11T09:58:00Z">
              <w:r w:rsidRPr="00D942DF">
                <w:rPr>
                  <w:rFonts w:ascii="Times New Roman" w:eastAsia="Times New Roman" w:hAnsi="Times New Roman" w:cs="Times New Roman"/>
                  <w:sz w:val="20"/>
                  <w:szCs w:val="20"/>
                  <w:lang w:val="en-GB" w:eastAsia="ja-JP"/>
                </w:rPr>
                <w:t>18</w:t>
              </w:r>
            </w:ins>
          </w:p>
        </w:tc>
        <w:tc>
          <w:tcPr>
            <w:tcW w:w="141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A729EF4"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20" w:after="20" w:line="240" w:lineRule="auto"/>
              <w:textAlignment w:val="baseline"/>
              <w:rPr>
                <w:ins w:id="1085" w:author="John Mettrop" w:date="2022-04-11T09:58:00Z"/>
                <w:rFonts w:ascii="Times New Roman" w:eastAsia="Times New Roman" w:hAnsi="Times New Roman" w:cs="Times New Roman"/>
                <w:sz w:val="20"/>
                <w:szCs w:val="20"/>
                <w:lang w:val="en-GB" w:eastAsia="ja-JP"/>
              </w:rPr>
            </w:pPr>
            <w:ins w:id="1086" w:author="John Mettrop" w:date="2022-04-11T09:58:00Z">
              <w:r w:rsidRPr="00D942DF">
                <w:rPr>
                  <w:rFonts w:ascii="Times New Roman" w:eastAsia="Times New Roman" w:hAnsi="Times New Roman" w:cs="Times New Roman"/>
                  <w:sz w:val="20"/>
                  <w:szCs w:val="20"/>
                  <w:lang w:val="en-GB" w:eastAsia="ja-JP"/>
                </w:rPr>
                <w:t>28</w:t>
              </w:r>
            </w:ins>
          </w:p>
        </w:tc>
        <w:tc>
          <w:tcPr>
            <w:tcW w:w="141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A48EDB4"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20" w:after="20" w:line="240" w:lineRule="auto"/>
              <w:textAlignment w:val="baseline"/>
              <w:rPr>
                <w:ins w:id="1087" w:author="John Mettrop" w:date="2022-04-11T09:58:00Z"/>
                <w:rFonts w:ascii="Times New Roman" w:eastAsia="Times New Roman" w:hAnsi="Times New Roman" w:cs="Times New Roman"/>
                <w:sz w:val="20"/>
                <w:szCs w:val="20"/>
                <w:lang w:val="en-GB" w:eastAsia="ja-JP"/>
              </w:rPr>
            </w:pPr>
            <w:ins w:id="1088" w:author="John Mettrop" w:date="2022-04-11T09:58:00Z">
              <w:r w:rsidRPr="00D942DF">
                <w:rPr>
                  <w:rFonts w:ascii="Times New Roman" w:eastAsia="Times New Roman" w:hAnsi="Times New Roman" w:cs="Times New Roman"/>
                  <w:sz w:val="20"/>
                  <w:szCs w:val="20"/>
                  <w:lang w:val="en-GB" w:eastAsia="ja-JP"/>
                </w:rPr>
                <w:t>18</w:t>
              </w:r>
            </w:ins>
          </w:p>
        </w:tc>
      </w:tr>
    </w:tbl>
    <w:p w14:paraId="2CF83DAE" w14:textId="77777777" w:rsidR="00D942DF" w:rsidRPr="00D942DF" w:rsidRDefault="00D942DF" w:rsidP="00D942DF">
      <w:pPr>
        <w:keepNext/>
        <w:tabs>
          <w:tab w:val="left" w:pos="1134"/>
          <w:tab w:val="left" w:pos="1871"/>
          <w:tab w:val="left" w:pos="2268"/>
        </w:tabs>
        <w:overflowPunct w:val="0"/>
        <w:autoSpaceDE w:val="0"/>
        <w:autoSpaceDN w:val="0"/>
        <w:adjustRightInd w:val="0"/>
        <w:spacing w:before="560" w:after="120" w:line="240" w:lineRule="auto"/>
        <w:textAlignment w:val="baseline"/>
        <w:rPr>
          <w:ins w:id="1089" w:author="John Mettrop" w:date="2022-04-11T09:58:00Z"/>
          <w:rFonts w:ascii="Times New Roman" w:eastAsia="Times New Roman" w:hAnsi="Times New Roman" w:cs="Times New Roman"/>
          <w:b/>
          <w:caps/>
          <w:sz w:val="28"/>
          <w:szCs w:val="20"/>
          <w:lang w:val="en-GB"/>
        </w:rPr>
      </w:pPr>
      <w:ins w:id="1090" w:author="John Mettrop" w:date="2022-04-11T09:58:00Z">
        <w:r w:rsidRPr="00D942DF">
          <w:rPr>
            <w:rFonts w:ascii="Times New Roman" w:eastAsia="Times New Roman" w:hAnsi="Times New Roman" w:cs="Times New Roman"/>
            <w:caps/>
            <w:sz w:val="20"/>
            <w:szCs w:val="20"/>
            <w:lang w:val="en-GB"/>
          </w:rPr>
          <w:t>TABLE 1 (</w:t>
        </w:r>
        <w:r w:rsidRPr="00D942DF">
          <w:rPr>
            <w:rFonts w:ascii="Times New Roman" w:eastAsia="Times New Roman" w:hAnsi="Times New Roman" w:cs="Times New Roman"/>
            <w:i/>
            <w:iCs/>
            <w:sz w:val="20"/>
            <w:szCs w:val="20"/>
            <w:lang w:val="en-GB"/>
          </w:rPr>
          <w:t>continued</w:t>
        </w:r>
        <w:r w:rsidRPr="00D942DF">
          <w:rPr>
            <w:rFonts w:ascii="Times New Roman" w:eastAsia="Times New Roman" w:hAnsi="Times New Roman" w:cs="Times New Roman"/>
            <w:caps/>
            <w:sz w:val="20"/>
            <w:szCs w:val="20"/>
            <w:lang w:val="en-GB"/>
          </w:rPr>
          <w:t>)</w:t>
        </w:r>
      </w:ins>
    </w:p>
    <w:tbl>
      <w:tblPr>
        <w:tblW w:w="1304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383"/>
        <w:gridCol w:w="1714"/>
        <w:gridCol w:w="4019"/>
        <w:gridCol w:w="3925"/>
      </w:tblGrid>
      <w:tr w:rsidR="00D942DF" w:rsidRPr="00D942DF" w14:paraId="3FB56CA9" w14:textId="77777777" w:rsidTr="00D942DF">
        <w:trPr>
          <w:trHeight w:val="720"/>
          <w:tblHeader/>
          <w:jc w:val="center"/>
          <w:ins w:id="1091" w:author="John Mettrop" w:date="2022-04-11T09:58:00Z"/>
        </w:trPr>
        <w:tc>
          <w:tcPr>
            <w:tcW w:w="3383"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4A62FEF9" w14:textId="77777777" w:rsidR="00D942DF" w:rsidRPr="00D942DF" w:rsidRDefault="00D942DF" w:rsidP="00D942DF">
            <w:pPr>
              <w:keepNext/>
              <w:tabs>
                <w:tab w:val="left" w:pos="1134"/>
                <w:tab w:val="left" w:pos="1871"/>
                <w:tab w:val="left" w:pos="2268"/>
              </w:tabs>
              <w:overflowPunct w:val="0"/>
              <w:autoSpaceDE w:val="0"/>
              <w:autoSpaceDN w:val="0"/>
              <w:adjustRightInd w:val="0"/>
              <w:spacing w:before="80" w:after="80" w:line="240" w:lineRule="auto"/>
              <w:textAlignment w:val="baseline"/>
              <w:rPr>
                <w:ins w:id="1092" w:author="John Mettrop" w:date="2022-04-11T09:58:00Z"/>
                <w:rFonts w:ascii="Times New Roman Bold" w:eastAsia="Times New Roman" w:hAnsi="Times New Roman Bold" w:cs="Times New Roman Bold"/>
                <w:b/>
                <w:sz w:val="20"/>
                <w:szCs w:val="20"/>
                <w:lang w:val="en-GB" w:eastAsia="ja-JP"/>
              </w:rPr>
            </w:pPr>
            <w:ins w:id="1093" w:author="John Mettrop" w:date="2022-04-11T09:58:00Z">
              <w:r w:rsidRPr="00D942DF">
                <w:rPr>
                  <w:rFonts w:ascii="Times New Roman Bold" w:eastAsia="Times New Roman" w:hAnsi="Times New Roman Bold" w:cs="Times New Roman Bold"/>
                  <w:b/>
                  <w:sz w:val="20"/>
                  <w:szCs w:val="20"/>
                  <w:lang w:val="en-GB" w:eastAsia="ja-JP"/>
                </w:rPr>
                <w:t>Parameter</w:t>
              </w:r>
            </w:ins>
          </w:p>
        </w:tc>
        <w:tc>
          <w:tcPr>
            <w:tcW w:w="1714"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52DC6A3A" w14:textId="77777777" w:rsidR="00D942DF" w:rsidRPr="00D942DF" w:rsidRDefault="00D942DF" w:rsidP="00D942DF">
            <w:pPr>
              <w:keepNext/>
              <w:tabs>
                <w:tab w:val="left" w:pos="1134"/>
                <w:tab w:val="left" w:pos="1871"/>
                <w:tab w:val="left" w:pos="2268"/>
              </w:tabs>
              <w:overflowPunct w:val="0"/>
              <w:autoSpaceDE w:val="0"/>
              <w:autoSpaceDN w:val="0"/>
              <w:adjustRightInd w:val="0"/>
              <w:spacing w:before="80" w:after="80" w:line="240" w:lineRule="auto"/>
              <w:textAlignment w:val="baseline"/>
              <w:rPr>
                <w:ins w:id="1094" w:author="John Mettrop" w:date="2022-04-11T09:58:00Z"/>
                <w:rFonts w:ascii="Times New Roman Bold" w:eastAsia="Times New Roman" w:hAnsi="Times New Roman Bold" w:cs="Times New Roman Bold"/>
                <w:b/>
                <w:sz w:val="20"/>
                <w:szCs w:val="20"/>
                <w:lang w:val="en-GB" w:eastAsia="ja-JP"/>
              </w:rPr>
            </w:pPr>
            <w:ins w:id="1095" w:author="John Mettrop" w:date="2022-04-11T09:58:00Z">
              <w:r w:rsidRPr="00D942DF">
                <w:rPr>
                  <w:rFonts w:ascii="Times New Roman Bold" w:eastAsia="Times New Roman" w:hAnsi="Times New Roman Bold" w:cs="Times New Roman Bold"/>
                  <w:b/>
                  <w:sz w:val="20"/>
                  <w:szCs w:val="20"/>
                  <w:lang w:val="en-GB" w:eastAsia="ja-JP"/>
                </w:rPr>
                <w:t>Units</w:t>
              </w:r>
            </w:ins>
          </w:p>
        </w:tc>
        <w:tc>
          <w:tcPr>
            <w:tcW w:w="4019" w:type="dxa"/>
            <w:tcBorders>
              <w:top w:val="single" w:sz="4" w:space="0" w:color="auto"/>
              <w:left w:val="single" w:sz="4" w:space="0" w:color="auto"/>
              <w:bottom w:val="single" w:sz="4" w:space="0" w:color="auto"/>
              <w:right w:val="single" w:sz="4" w:space="0" w:color="auto"/>
            </w:tcBorders>
            <w:shd w:val="clear" w:color="auto" w:fill="D9D9D9"/>
            <w:hideMark/>
          </w:tcPr>
          <w:p w14:paraId="6CE40FC1" w14:textId="77777777" w:rsidR="00D942DF" w:rsidRPr="00D942DF" w:rsidRDefault="00D942DF" w:rsidP="00D942DF">
            <w:pPr>
              <w:keepNext/>
              <w:tabs>
                <w:tab w:val="left" w:pos="1134"/>
                <w:tab w:val="left" w:pos="1871"/>
                <w:tab w:val="left" w:pos="2268"/>
              </w:tabs>
              <w:overflowPunct w:val="0"/>
              <w:autoSpaceDE w:val="0"/>
              <w:autoSpaceDN w:val="0"/>
              <w:adjustRightInd w:val="0"/>
              <w:spacing w:before="80" w:after="80" w:line="240" w:lineRule="auto"/>
              <w:textAlignment w:val="baseline"/>
              <w:rPr>
                <w:ins w:id="1096" w:author="John Mettrop" w:date="2022-04-11T09:58:00Z"/>
                <w:rFonts w:ascii="Times New Roman Bold" w:eastAsia="Times New Roman" w:hAnsi="Times New Roman Bold" w:cs="Times New Roman Bold"/>
                <w:b/>
                <w:sz w:val="20"/>
                <w:szCs w:val="20"/>
                <w:lang w:val="en-GB" w:eastAsia="ja-JP"/>
              </w:rPr>
            </w:pPr>
            <w:ins w:id="1097" w:author="John Mettrop" w:date="2022-04-11T09:58:00Z">
              <w:r w:rsidRPr="00D942DF">
                <w:rPr>
                  <w:rFonts w:ascii="Times New Roman Bold" w:eastAsia="Times New Roman" w:hAnsi="Times New Roman Bold" w:cs="Times New Roman Bold"/>
                  <w:b/>
                  <w:sz w:val="20"/>
                  <w:szCs w:val="20"/>
                  <w:lang w:val="en-GB" w:eastAsia="ja-JP"/>
                </w:rPr>
                <w:t>System 7</w:t>
              </w:r>
              <w:r w:rsidRPr="00D942DF">
                <w:rPr>
                  <w:rFonts w:ascii="Times New Roman Bold" w:eastAsia="Times New Roman" w:hAnsi="Times New Roman Bold" w:cs="Times New Roman Bold"/>
                  <w:b/>
                  <w:sz w:val="20"/>
                  <w:szCs w:val="20"/>
                  <w:lang w:val="en-GB" w:eastAsia="ja-JP"/>
                </w:rPr>
                <w:br/>
                <w:t>Airborne 1</w:t>
              </w:r>
            </w:ins>
          </w:p>
        </w:tc>
        <w:tc>
          <w:tcPr>
            <w:tcW w:w="3925" w:type="dxa"/>
            <w:tcBorders>
              <w:top w:val="single" w:sz="4" w:space="0" w:color="auto"/>
              <w:left w:val="single" w:sz="4" w:space="0" w:color="auto"/>
              <w:bottom w:val="single" w:sz="4" w:space="0" w:color="auto"/>
              <w:right w:val="single" w:sz="4" w:space="0" w:color="auto"/>
            </w:tcBorders>
            <w:shd w:val="clear" w:color="auto" w:fill="D9D9D9"/>
            <w:hideMark/>
          </w:tcPr>
          <w:p w14:paraId="043D5368" w14:textId="77777777" w:rsidR="00D942DF" w:rsidRPr="00D942DF" w:rsidRDefault="00D942DF" w:rsidP="00D942DF">
            <w:pPr>
              <w:keepNext/>
              <w:tabs>
                <w:tab w:val="left" w:pos="1134"/>
                <w:tab w:val="left" w:pos="1871"/>
                <w:tab w:val="left" w:pos="2268"/>
              </w:tabs>
              <w:overflowPunct w:val="0"/>
              <w:autoSpaceDE w:val="0"/>
              <w:autoSpaceDN w:val="0"/>
              <w:adjustRightInd w:val="0"/>
              <w:spacing w:before="80" w:after="80" w:line="240" w:lineRule="auto"/>
              <w:textAlignment w:val="baseline"/>
              <w:rPr>
                <w:ins w:id="1098" w:author="John Mettrop" w:date="2022-04-11T09:58:00Z"/>
                <w:rFonts w:ascii="Times New Roman Bold" w:eastAsia="Times New Roman" w:hAnsi="Times New Roman Bold" w:cs="Times New Roman Bold"/>
                <w:b/>
                <w:sz w:val="20"/>
                <w:szCs w:val="20"/>
                <w:lang w:val="en-GB" w:eastAsia="ja-JP"/>
              </w:rPr>
            </w:pPr>
            <w:ins w:id="1099" w:author="John Mettrop" w:date="2022-04-11T09:58:00Z">
              <w:r w:rsidRPr="00D942DF">
                <w:rPr>
                  <w:rFonts w:ascii="Times New Roman Bold" w:eastAsia="Times New Roman" w:hAnsi="Times New Roman Bold" w:cs="Times New Roman Bold"/>
                  <w:b/>
                  <w:sz w:val="20"/>
                  <w:szCs w:val="20"/>
                  <w:lang w:val="en-GB" w:eastAsia="ja-JP"/>
                </w:rPr>
                <w:t>System 7</w:t>
              </w:r>
              <w:r w:rsidRPr="00D942DF">
                <w:rPr>
                  <w:rFonts w:ascii="Times New Roman Bold" w:eastAsia="Times New Roman" w:hAnsi="Times New Roman Bold" w:cs="Times New Roman Bold"/>
                  <w:b/>
                  <w:sz w:val="20"/>
                  <w:szCs w:val="20"/>
                  <w:lang w:val="en-GB" w:eastAsia="ja-JP"/>
                </w:rPr>
                <w:br/>
                <w:t>Airborne 2</w:t>
              </w:r>
            </w:ins>
          </w:p>
        </w:tc>
      </w:tr>
      <w:tr w:rsidR="00D942DF" w:rsidRPr="00D942DF" w14:paraId="2D348FF2" w14:textId="77777777" w:rsidTr="00D942DF">
        <w:trPr>
          <w:trHeight w:val="279"/>
          <w:jc w:val="center"/>
          <w:ins w:id="1100" w:author="John Mettrop" w:date="2022-04-11T09:58:00Z"/>
        </w:trPr>
        <w:tc>
          <w:tcPr>
            <w:tcW w:w="13041" w:type="dxa"/>
            <w:gridSpan w:val="4"/>
            <w:tcBorders>
              <w:top w:val="single" w:sz="4" w:space="0" w:color="auto"/>
              <w:left w:val="single" w:sz="4" w:space="0" w:color="auto"/>
              <w:bottom w:val="single" w:sz="4" w:space="0" w:color="auto"/>
              <w:right w:val="single" w:sz="2" w:space="0" w:color="000000"/>
            </w:tcBorders>
            <w:shd w:val="clear" w:color="auto" w:fill="D9D9D9"/>
            <w:hideMark/>
          </w:tcPr>
          <w:p w14:paraId="2E166BDC"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ins w:id="1101" w:author="John Mettrop" w:date="2022-04-11T09:58:00Z"/>
                <w:rFonts w:ascii="Times New Roman" w:eastAsia="Times New Roman" w:hAnsi="Times New Roman" w:cs="Times New Roman"/>
                <w:b/>
                <w:bCs/>
                <w:sz w:val="20"/>
                <w:szCs w:val="20"/>
                <w:lang w:val="en-GB" w:eastAsia="ja-JP"/>
              </w:rPr>
            </w:pPr>
            <w:ins w:id="1102" w:author="John Mettrop" w:date="2022-04-11T09:58:00Z">
              <w:r w:rsidRPr="00D942DF">
                <w:rPr>
                  <w:rFonts w:ascii="Times New Roman" w:eastAsia="Times New Roman" w:hAnsi="Times New Roman" w:cs="Times New Roman"/>
                  <w:b/>
                  <w:bCs/>
                  <w:sz w:val="20"/>
                  <w:szCs w:val="20"/>
                  <w:lang w:val="en-GB" w:eastAsia="ja-JP"/>
                </w:rPr>
                <w:t>Transmitter</w:t>
              </w:r>
            </w:ins>
          </w:p>
        </w:tc>
      </w:tr>
      <w:tr w:rsidR="00D942DF" w:rsidRPr="00D942DF" w14:paraId="31865483" w14:textId="77777777" w:rsidTr="008B0EFF">
        <w:trPr>
          <w:trHeight w:val="319"/>
          <w:jc w:val="center"/>
          <w:ins w:id="1103" w:author="John Mettrop" w:date="2022-04-11T09:58:00Z"/>
        </w:trPr>
        <w:tc>
          <w:tcPr>
            <w:tcW w:w="3383" w:type="dxa"/>
            <w:tcBorders>
              <w:top w:val="single" w:sz="4" w:space="0" w:color="auto"/>
              <w:left w:val="single" w:sz="4" w:space="0" w:color="auto"/>
              <w:bottom w:val="single" w:sz="4" w:space="0" w:color="auto"/>
              <w:right w:val="single" w:sz="4" w:space="0" w:color="auto"/>
            </w:tcBorders>
            <w:hideMark/>
          </w:tcPr>
          <w:p w14:paraId="5482F328"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ins w:id="1104" w:author="John Mettrop" w:date="2022-04-11T09:58:00Z"/>
                <w:rFonts w:ascii="Times New Roman" w:eastAsia="Times New Roman" w:hAnsi="Times New Roman" w:cs="Times New Roman"/>
                <w:color w:val="000000"/>
                <w:sz w:val="20"/>
                <w:szCs w:val="20"/>
                <w:lang w:val="en-GB" w:eastAsia="ja-JP"/>
              </w:rPr>
            </w:pPr>
            <w:ins w:id="1105" w:author="John Mettrop" w:date="2022-04-11T09:58:00Z">
              <w:r w:rsidRPr="00D942DF">
                <w:rPr>
                  <w:rFonts w:ascii="Times New Roman" w:eastAsia="Times New Roman" w:hAnsi="Times New Roman" w:cs="Times New Roman"/>
                  <w:color w:val="000000"/>
                  <w:sz w:val="20"/>
                  <w:szCs w:val="20"/>
                  <w:lang w:val="en-GB" w:eastAsia="ja-JP"/>
                </w:rPr>
                <w:t>Tuning range</w:t>
              </w:r>
            </w:ins>
          </w:p>
        </w:tc>
        <w:tc>
          <w:tcPr>
            <w:tcW w:w="1714" w:type="dxa"/>
            <w:tcBorders>
              <w:top w:val="single" w:sz="4" w:space="0" w:color="auto"/>
              <w:left w:val="single" w:sz="4" w:space="0" w:color="auto"/>
              <w:bottom w:val="single" w:sz="4" w:space="0" w:color="auto"/>
              <w:right w:val="single" w:sz="4" w:space="0" w:color="auto"/>
            </w:tcBorders>
            <w:hideMark/>
          </w:tcPr>
          <w:p w14:paraId="3EB720DF"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106" w:author="John Mettrop" w:date="2022-04-11T09:58:00Z"/>
                <w:rFonts w:ascii="Times New Roman" w:eastAsia="Times New Roman" w:hAnsi="Times New Roman" w:cs="Times New Roman"/>
                <w:color w:val="000000"/>
                <w:sz w:val="20"/>
                <w:szCs w:val="20"/>
                <w:lang w:val="en-GB" w:eastAsia="ja-JP"/>
              </w:rPr>
            </w:pPr>
            <w:ins w:id="1107" w:author="John Mettrop" w:date="2022-04-11T09:58:00Z">
              <w:r w:rsidRPr="00D942DF">
                <w:rPr>
                  <w:rFonts w:ascii="Times New Roman" w:eastAsia="Times New Roman" w:hAnsi="Times New Roman" w:cs="Times New Roman"/>
                  <w:color w:val="000000"/>
                  <w:sz w:val="20"/>
                  <w:szCs w:val="20"/>
                  <w:lang w:val="en-GB" w:eastAsia="ja-JP"/>
                </w:rPr>
                <w:t>MHz</w:t>
              </w:r>
            </w:ins>
          </w:p>
        </w:tc>
        <w:tc>
          <w:tcPr>
            <w:tcW w:w="4019" w:type="dxa"/>
            <w:tcBorders>
              <w:top w:val="single" w:sz="4" w:space="0" w:color="auto"/>
              <w:left w:val="single" w:sz="4" w:space="0" w:color="auto"/>
              <w:bottom w:val="single" w:sz="4" w:space="0" w:color="auto"/>
              <w:right w:val="single" w:sz="4" w:space="0" w:color="auto"/>
            </w:tcBorders>
            <w:vAlign w:val="center"/>
            <w:hideMark/>
          </w:tcPr>
          <w:p w14:paraId="1274CE9A"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108" w:author="John Mettrop" w:date="2022-04-11T09:58:00Z"/>
                <w:rFonts w:ascii="Times New Roman" w:eastAsia="Times New Roman" w:hAnsi="Times New Roman" w:cs="Times New Roman"/>
                <w:color w:val="000000"/>
                <w:sz w:val="20"/>
                <w:szCs w:val="20"/>
                <w:lang w:val="en-GB" w:eastAsia="ja-JP"/>
              </w:rPr>
            </w:pPr>
            <w:ins w:id="1109" w:author="John Mettrop" w:date="2022-04-11T09:58:00Z">
              <w:r w:rsidRPr="00D942DF">
                <w:rPr>
                  <w:rFonts w:ascii="Times New Roman" w:eastAsia="Times New Roman" w:hAnsi="Times New Roman" w:cs="Times New Roman"/>
                  <w:color w:val="000000"/>
                  <w:sz w:val="20"/>
                  <w:szCs w:val="20"/>
                  <w:lang w:val="en-GB" w:eastAsia="ja-JP"/>
                </w:rPr>
                <w:t>4 400-4 990</w:t>
              </w:r>
            </w:ins>
          </w:p>
        </w:tc>
        <w:tc>
          <w:tcPr>
            <w:tcW w:w="3925" w:type="dxa"/>
            <w:tcBorders>
              <w:top w:val="single" w:sz="4" w:space="0" w:color="auto"/>
              <w:left w:val="single" w:sz="4" w:space="0" w:color="auto"/>
              <w:bottom w:val="single" w:sz="4" w:space="0" w:color="auto"/>
              <w:right w:val="single" w:sz="2" w:space="0" w:color="000000"/>
            </w:tcBorders>
            <w:vAlign w:val="center"/>
            <w:hideMark/>
          </w:tcPr>
          <w:p w14:paraId="26269747"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110" w:author="John Mettrop" w:date="2022-04-11T09:58:00Z"/>
                <w:rFonts w:ascii="Times New Roman" w:eastAsia="Times New Roman" w:hAnsi="Times New Roman" w:cs="Times New Roman"/>
                <w:color w:val="000000"/>
                <w:sz w:val="20"/>
                <w:szCs w:val="20"/>
                <w:lang w:val="en-GB" w:eastAsia="ja-JP"/>
              </w:rPr>
            </w:pPr>
            <w:ins w:id="1111" w:author="John Mettrop" w:date="2022-04-11T09:58:00Z">
              <w:r w:rsidRPr="00D942DF">
                <w:rPr>
                  <w:rFonts w:ascii="Times New Roman" w:eastAsia="Times New Roman" w:hAnsi="Times New Roman" w:cs="Times New Roman"/>
                  <w:color w:val="000000"/>
                  <w:sz w:val="20"/>
                  <w:szCs w:val="20"/>
                  <w:lang w:val="en-GB" w:eastAsia="ja-JP"/>
                </w:rPr>
                <w:t>4 400-4 990</w:t>
              </w:r>
            </w:ins>
          </w:p>
        </w:tc>
      </w:tr>
      <w:tr w:rsidR="00D942DF" w:rsidRPr="00D942DF" w14:paraId="31F6A6A1" w14:textId="77777777" w:rsidTr="008B0EFF">
        <w:trPr>
          <w:trHeight w:val="279"/>
          <w:jc w:val="center"/>
          <w:ins w:id="1112" w:author="John Mettrop" w:date="2022-04-11T09:58:00Z"/>
        </w:trPr>
        <w:tc>
          <w:tcPr>
            <w:tcW w:w="3383" w:type="dxa"/>
            <w:tcBorders>
              <w:top w:val="single" w:sz="4" w:space="0" w:color="auto"/>
              <w:left w:val="single" w:sz="4" w:space="0" w:color="auto"/>
              <w:bottom w:val="single" w:sz="4" w:space="0" w:color="auto"/>
              <w:right w:val="single" w:sz="4" w:space="0" w:color="auto"/>
            </w:tcBorders>
            <w:hideMark/>
          </w:tcPr>
          <w:p w14:paraId="0964F7A4"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ins w:id="1113" w:author="John Mettrop" w:date="2022-04-11T09:58:00Z"/>
                <w:rFonts w:ascii="Times New Roman" w:eastAsia="Times New Roman" w:hAnsi="Times New Roman" w:cs="Times New Roman"/>
                <w:color w:val="000000"/>
                <w:sz w:val="20"/>
                <w:szCs w:val="20"/>
                <w:lang w:val="en-GB" w:eastAsia="ja-JP"/>
              </w:rPr>
            </w:pPr>
            <w:ins w:id="1114" w:author="John Mettrop" w:date="2022-04-11T09:58:00Z">
              <w:r w:rsidRPr="00D942DF">
                <w:rPr>
                  <w:rFonts w:ascii="Times New Roman" w:eastAsia="Times New Roman" w:hAnsi="Times New Roman" w:cs="Times New Roman"/>
                  <w:color w:val="000000"/>
                  <w:sz w:val="20"/>
                  <w:szCs w:val="20"/>
                  <w:lang w:val="en-GB" w:eastAsia="ja-JP"/>
                </w:rPr>
                <w:lastRenderedPageBreak/>
                <w:t>Power output</w:t>
              </w:r>
            </w:ins>
          </w:p>
        </w:tc>
        <w:tc>
          <w:tcPr>
            <w:tcW w:w="1714" w:type="dxa"/>
            <w:tcBorders>
              <w:top w:val="single" w:sz="4" w:space="0" w:color="auto"/>
              <w:left w:val="single" w:sz="4" w:space="0" w:color="auto"/>
              <w:bottom w:val="single" w:sz="4" w:space="0" w:color="auto"/>
              <w:right w:val="single" w:sz="4" w:space="0" w:color="auto"/>
            </w:tcBorders>
            <w:hideMark/>
          </w:tcPr>
          <w:p w14:paraId="017CFE16"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115" w:author="John Mettrop" w:date="2022-04-11T09:58:00Z"/>
                <w:rFonts w:ascii="Times New Roman" w:eastAsia="Times New Roman" w:hAnsi="Times New Roman" w:cs="Times New Roman"/>
                <w:color w:val="000000"/>
                <w:sz w:val="20"/>
                <w:szCs w:val="20"/>
                <w:lang w:val="en-GB" w:eastAsia="ja-JP"/>
              </w:rPr>
            </w:pPr>
            <w:ins w:id="1116" w:author="John Mettrop" w:date="2022-04-11T09:58:00Z">
              <w:r w:rsidRPr="00D942DF">
                <w:rPr>
                  <w:rFonts w:ascii="Times New Roman" w:eastAsia="Times New Roman" w:hAnsi="Times New Roman" w:cs="Times New Roman"/>
                  <w:color w:val="000000"/>
                  <w:sz w:val="20"/>
                  <w:szCs w:val="20"/>
                  <w:lang w:val="en-GB" w:eastAsia="ja-JP"/>
                </w:rPr>
                <w:t>dBm</w:t>
              </w:r>
            </w:ins>
          </w:p>
        </w:tc>
        <w:tc>
          <w:tcPr>
            <w:tcW w:w="4019" w:type="dxa"/>
            <w:tcBorders>
              <w:top w:val="single" w:sz="4" w:space="0" w:color="auto"/>
              <w:left w:val="single" w:sz="4" w:space="0" w:color="auto"/>
              <w:bottom w:val="single" w:sz="4" w:space="0" w:color="auto"/>
              <w:right w:val="single" w:sz="4" w:space="0" w:color="auto"/>
            </w:tcBorders>
            <w:vAlign w:val="center"/>
            <w:hideMark/>
          </w:tcPr>
          <w:p w14:paraId="332C4B9D"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117" w:author="John Mettrop" w:date="2022-04-11T09:58:00Z"/>
                <w:rFonts w:ascii="Times New Roman" w:eastAsia="Times New Roman" w:hAnsi="Times New Roman" w:cs="Times New Roman"/>
                <w:color w:val="000000"/>
                <w:sz w:val="20"/>
                <w:szCs w:val="20"/>
                <w:lang w:val="en-GB" w:eastAsia="ko-KR"/>
              </w:rPr>
            </w:pPr>
            <w:ins w:id="1118" w:author="John Mettrop" w:date="2022-04-11T09:58:00Z">
              <w:r w:rsidRPr="00D942DF">
                <w:rPr>
                  <w:rFonts w:ascii="Times New Roman" w:eastAsia="Times New Roman" w:hAnsi="Times New Roman" w:cs="Times New Roman"/>
                  <w:color w:val="000000"/>
                  <w:sz w:val="20"/>
                  <w:szCs w:val="20"/>
                  <w:lang w:val="en-GB" w:eastAsia="ko-KR"/>
                </w:rPr>
                <w:t>30-43</w:t>
              </w:r>
            </w:ins>
          </w:p>
        </w:tc>
        <w:tc>
          <w:tcPr>
            <w:tcW w:w="3925" w:type="dxa"/>
            <w:tcBorders>
              <w:top w:val="single" w:sz="4" w:space="0" w:color="auto"/>
              <w:left w:val="single" w:sz="4" w:space="0" w:color="auto"/>
              <w:bottom w:val="single" w:sz="4" w:space="0" w:color="auto"/>
              <w:right w:val="single" w:sz="4" w:space="0" w:color="auto"/>
            </w:tcBorders>
            <w:vAlign w:val="center"/>
            <w:hideMark/>
          </w:tcPr>
          <w:p w14:paraId="455D93A9"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119" w:author="John Mettrop" w:date="2022-04-11T09:58:00Z"/>
                <w:rFonts w:ascii="Times New Roman" w:eastAsia="Times New Roman" w:hAnsi="Times New Roman" w:cs="Times New Roman"/>
                <w:color w:val="000000"/>
                <w:sz w:val="20"/>
                <w:szCs w:val="20"/>
                <w:lang w:val="en-GB" w:eastAsia="ko-KR"/>
              </w:rPr>
            </w:pPr>
            <w:ins w:id="1120" w:author="John Mettrop" w:date="2022-04-11T09:58:00Z">
              <w:r w:rsidRPr="00D942DF">
                <w:rPr>
                  <w:rFonts w:ascii="Times New Roman" w:eastAsia="Times New Roman" w:hAnsi="Times New Roman" w:cs="Times New Roman"/>
                  <w:color w:val="000000"/>
                  <w:sz w:val="20"/>
                  <w:szCs w:val="20"/>
                  <w:lang w:val="en-GB" w:eastAsia="ko-KR"/>
                </w:rPr>
                <w:t>30-43</w:t>
              </w:r>
            </w:ins>
          </w:p>
        </w:tc>
      </w:tr>
      <w:tr w:rsidR="00D942DF" w:rsidRPr="00D942DF" w14:paraId="21A8D5C5" w14:textId="77777777" w:rsidTr="008B0EFF">
        <w:trPr>
          <w:trHeight w:val="319"/>
          <w:jc w:val="center"/>
          <w:ins w:id="1121" w:author="John Mettrop" w:date="2022-04-11T09:58:00Z"/>
        </w:trPr>
        <w:tc>
          <w:tcPr>
            <w:tcW w:w="3383" w:type="dxa"/>
            <w:tcBorders>
              <w:top w:val="single" w:sz="4" w:space="0" w:color="auto"/>
              <w:left w:val="single" w:sz="4" w:space="0" w:color="auto"/>
              <w:bottom w:val="single" w:sz="4" w:space="0" w:color="auto"/>
              <w:right w:val="single" w:sz="4" w:space="0" w:color="auto"/>
            </w:tcBorders>
            <w:hideMark/>
          </w:tcPr>
          <w:p w14:paraId="5E6343C1"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ins w:id="1122" w:author="John Mettrop" w:date="2022-04-11T09:58:00Z"/>
                <w:rFonts w:ascii="Times New Roman" w:eastAsia="Times New Roman" w:hAnsi="Times New Roman" w:cs="Times New Roman"/>
                <w:color w:val="000000"/>
                <w:sz w:val="20"/>
                <w:szCs w:val="20"/>
                <w:lang w:val="en-GB" w:eastAsia="ja-JP"/>
              </w:rPr>
            </w:pPr>
            <w:ins w:id="1123" w:author="John Mettrop" w:date="2022-04-11T09:58:00Z">
              <w:r w:rsidRPr="00D942DF">
                <w:rPr>
                  <w:rFonts w:ascii="Times New Roman" w:eastAsia="Times New Roman" w:hAnsi="Times New Roman" w:cs="Times New Roman"/>
                  <w:color w:val="000000"/>
                  <w:sz w:val="20"/>
                  <w:szCs w:val="20"/>
                  <w:lang w:val="en-GB" w:eastAsia="ja-JP"/>
                </w:rPr>
                <w:t>Bandwidth (3 dB)</w:t>
              </w:r>
            </w:ins>
          </w:p>
        </w:tc>
        <w:tc>
          <w:tcPr>
            <w:tcW w:w="1714" w:type="dxa"/>
            <w:tcBorders>
              <w:top w:val="single" w:sz="4" w:space="0" w:color="auto"/>
              <w:left w:val="single" w:sz="4" w:space="0" w:color="auto"/>
              <w:bottom w:val="single" w:sz="4" w:space="0" w:color="auto"/>
              <w:right w:val="single" w:sz="4" w:space="0" w:color="auto"/>
            </w:tcBorders>
            <w:hideMark/>
          </w:tcPr>
          <w:p w14:paraId="212B3814"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124" w:author="John Mettrop" w:date="2022-04-11T09:58:00Z"/>
                <w:rFonts w:ascii="Times New Roman" w:eastAsia="Times New Roman" w:hAnsi="Times New Roman" w:cs="Times New Roman"/>
                <w:color w:val="000000"/>
                <w:sz w:val="20"/>
                <w:szCs w:val="20"/>
                <w:lang w:val="en-GB" w:eastAsia="ja-JP"/>
              </w:rPr>
            </w:pPr>
            <w:ins w:id="1125" w:author="John Mettrop" w:date="2022-04-11T09:58:00Z">
              <w:r w:rsidRPr="00D942DF">
                <w:rPr>
                  <w:rFonts w:ascii="Times New Roman" w:eastAsia="Times New Roman" w:hAnsi="Times New Roman" w:cs="Times New Roman"/>
                  <w:color w:val="000000"/>
                  <w:sz w:val="20"/>
                  <w:szCs w:val="20"/>
                  <w:lang w:val="en-GB" w:eastAsia="ja-JP"/>
                </w:rPr>
                <w:t>MHz</w:t>
              </w:r>
            </w:ins>
          </w:p>
        </w:tc>
        <w:tc>
          <w:tcPr>
            <w:tcW w:w="4019" w:type="dxa"/>
            <w:tcBorders>
              <w:top w:val="single" w:sz="4" w:space="0" w:color="auto"/>
              <w:left w:val="single" w:sz="4" w:space="0" w:color="auto"/>
              <w:bottom w:val="single" w:sz="4" w:space="0" w:color="auto"/>
              <w:right w:val="single" w:sz="4" w:space="0" w:color="auto"/>
            </w:tcBorders>
            <w:vAlign w:val="center"/>
            <w:hideMark/>
          </w:tcPr>
          <w:p w14:paraId="12131F80"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126" w:author="John Mettrop" w:date="2022-04-11T09:58:00Z"/>
                <w:rFonts w:ascii="Times New Roman" w:eastAsia="Times New Roman" w:hAnsi="Times New Roman" w:cs="Times New Roman"/>
                <w:color w:val="000000"/>
                <w:sz w:val="20"/>
                <w:szCs w:val="20"/>
                <w:lang w:val="en-GB" w:eastAsia="ja-JP"/>
              </w:rPr>
            </w:pPr>
            <w:ins w:id="1127" w:author="John Mettrop" w:date="2022-04-11T09:58:00Z">
              <w:r w:rsidRPr="00D942DF">
                <w:rPr>
                  <w:rFonts w:ascii="Times New Roman" w:eastAsia="Times New Roman" w:hAnsi="Times New Roman" w:cs="Times New Roman"/>
                  <w:color w:val="000000"/>
                  <w:sz w:val="20"/>
                  <w:szCs w:val="20"/>
                  <w:lang w:val="en-GB" w:eastAsia="ja-JP"/>
                </w:rPr>
                <w:t>5 / 0.008</w:t>
              </w:r>
            </w:ins>
          </w:p>
        </w:tc>
        <w:tc>
          <w:tcPr>
            <w:tcW w:w="3925" w:type="dxa"/>
            <w:tcBorders>
              <w:top w:val="single" w:sz="4" w:space="0" w:color="auto"/>
              <w:left w:val="single" w:sz="4" w:space="0" w:color="auto"/>
              <w:bottom w:val="single" w:sz="4" w:space="0" w:color="auto"/>
              <w:right w:val="single" w:sz="4" w:space="0" w:color="auto"/>
            </w:tcBorders>
            <w:vAlign w:val="center"/>
            <w:hideMark/>
          </w:tcPr>
          <w:p w14:paraId="02AC28E0"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128" w:author="John Mettrop" w:date="2022-04-11T09:58:00Z"/>
                <w:rFonts w:ascii="Times New Roman" w:eastAsia="Times New Roman" w:hAnsi="Times New Roman" w:cs="Times New Roman"/>
                <w:color w:val="000000"/>
                <w:sz w:val="20"/>
                <w:szCs w:val="20"/>
                <w:lang w:val="en-GB" w:eastAsia="ko-KR"/>
              </w:rPr>
            </w:pPr>
            <w:ins w:id="1129" w:author="John Mettrop" w:date="2022-04-11T09:58:00Z">
              <w:r w:rsidRPr="00D942DF">
                <w:rPr>
                  <w:rFonts w:ascii="Times New Roman" w:eastAsia="Times New Roman" w:hAnsi="Times New Roman" w:cs="Times New Roman"/>
                  <w:color w:val="000000"/>
                  <w:sz w:val="20"/>
                  <w:szCs w:val="20"/>
                  <w:lang w:val="en-GB" w:eastAsia="ja-JP"/>
                </w:rPr>
                <w:t xml:space="preserve">5 / </w:t>
              </w:r>
              <w:r w:rsidRPr="00D942DF">
                <w:rPr>
                  <w:rFonts w:ascii="Times New Roman" w:eastAsia="Times New Roman" w:hAnsi="Times New Roman" w:cs="Times New Roman"/>
                  <w:color w:val="000000"/>
                  <w:sz w:val="20"/>
                  <w:szCs w:val="20"/>
                  <w:lang w:val="en-GB" w:eastAsia="ko-KR"/>
                </w:rPr>
                <w:t>0.008</w:t>
              </w:r>
            </w:ins>
          </w:p>
        </w:tc>
      </w:tr>
      <w:tr w:rsidR="00D942DF" w:rsidRPr="00D942DF" w14:paraId="2F4AFB04" w14:textId="77777777" w:rsidTr="008B0EFF">
        <w:trPr>
          <w:trHeight w:val="319"/>
          <w:jc w:val="center"/>
          <w:ins w:id="1130" w:author="John Mettrop" w:date="2022-04-11T09:58:00Z"/>
        </w:trPr>
        <w:tc>
          <w:tcPr>
            <w:tcW w:w="3383" w:type="dxa"/>
            <w:tcBorders>
              <w:top w:val="single" w:sz="4" w:space="0" w:color="auto"/>
              <w:left w:val="single" w:sz="4" w:space="0" w:color="auto"/>
              <w:bottom w:val="single" w:sz="4" w:space="0" w:color="auto"/>
              <w:right w:val="single" w:sz="4" w:space="0" w:color="auto"/>
            </w:tcBorders>
          </w:tcPr>
          <w:p w14:paraId="651DA97A" w14:textId="59C7D846" w:rsidR="00D942DF" w:rsidRPr="00372BCA"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ins w:id="1131" w:author="John Mettrop" w:date="2022-04-11T09:58:00Z"/>
                <w:rFonts w:ascii="Times New Roman" w:eastAsia="Times New Roman" w:hAnsi="Times New Roman" w:cs="Times New Roman"/>
                <w:color w:val="000000"/>
                <w:sz w:val="20"/>
                <w:szCs w:val="20"/>
                <w:highlight w:val="yellow"/>
                <w:lang w:val="en-GB" w:eastAsia="ja-JP"/>
                <w:rPrChange w:id="1132" w:author="USA" w:date="2022-05-11T19:26:00Z">
                  <w:rPr>
                    <w:ins w:id="1133" w:author="John Mettrop" w:date="2022-04-11T09:58:00Z"/>
                    <w:rFonts w:ascii="Times New Roman" w:eastAsia="Times New Roman" w:hAnsi="Times New Roman" w:cs="Times New Roman"/>
                    <w:color w:val="000000"/>
                    <w:sz w:val="20"/>
                    <w:szCs w:val="20"/>
                    <w:lang w:val="en-GB" w:eastAsia="ja-JP"/>
                  </w:rPr>
                </w:rPrChange>
              </w:rPr>
            </w:pPr>
            <w:ins w:id="1134" w:author="John Mettrop" w:date="2022-04-11T09:58:00Z">
              <w:del w:id="1135" w:author="USA" w:date="2022-05-11T19:26:00Z">
                <w:r w:rsidRPr="00372BCA" w:rsidDel="00372BCA">
                  <w:rPr>
                    <w:rFonts w:ascii="Times New Roman" w:eastAsia="Times New Roman" w:hAnsi="Times New Roman" w:cs="Times New Roman"/>
                    <w:color w:val="2C2D2E"/>
                    <w:sz w:val="20"/>
                    <w:szCs w:val="20"/>
                    <w:highlight w:val="yellow"/>
                    <w:shd w:val="clear" w:color="auto" w:fill="FFFFFF"/>
                    <w:lang w:val="en-GB"/>
                    <w:rPrChange w:id="1136" w:author="USA" w:date="2022-05-11T19:26:00Z">
                      <w:rPr>
                        <w:rFonts w:ascii="Times New Roman" w:eastAsia="Times New Roman" w:hAnsi="Times New Roman" w:cs="Times New Roman"/>
                        <w:color w:val="2C2D2E"/>
                        <w:sz w:val="20"/>
                        <w:szCs w:val="20"/>
                        <w:shd w:val="clear" w:color="auto" w:fill="FFFFFF"/>
                        <w:lang w:val="en-GB"/>
                      </w:rPr>
                    </w:rPrChange>
                  </w:rPr>
                  <w:delText xml:space="preserve">[Number of channels operated simultaneously] </w:delText>
                </w:r>
              </w:del>
            </w:ins>
          </w:p>
        </w:tc>
        <w:tc>
          <w:tcPr>
            <w:tcW w:w="1714" w:type="dxa"/>
            <w:tcBorders>
              <w:top w:val="single" w:sz="4" w:space="0" w:color="auto"/>
              <w:left w:val="single" w:sz="4" w:space="0" w:color="auto"/>
              <w:bottom w:val="single" w:sz="4" w:space="0" w:color="auto"/>
              <w:right w:val="single" w:sz="4" w:space="0" w:color="auto"/>
            </w:tcBorders>
          </w:tcPr>
          <w:p w14:paraId="3DFBA608" w14:textId="77777777" w:rsidR="00D942DF" w:rsidRPr="00372BCA"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137" w:author="John Mettrop" w:date="2022-04-11T09:58:00Z"/>
                <w:rFonts w:ascii="Times New Roman" w:eastAsia="Times New Roman" w:hAnsi="Times New Roman" w:cs="Times New Roman"/>
                <w:color w:val="000000"/>
                <w:sz w:val="20"/>
                <w:szCs w:val="20"/>
                <w:highlight w:val="yellow"/>
                <w:lang w:val="en-GB" w:eastAsia="ja-JP"/>
                <w:rPrChange w:id="1138" w:author="USA" w:date="2022-05-11T19:26:00Z">
                  <w:rPr>
                    <w:ins w:id="1139" w:author="John Mettrop" w:date="2022-04-11T09:58:00Z"/>
                    <w:rFonts w:ascii="Times New Roman" w:eastAsia="Times New Roman" w:hAnsi="Times New Roman" w:cs="Times New Roman"/>
                    <w:color w:val="000000"/>
                    <w:sz w:val="20"/>
                    <w:szCs w:val="20"/>
                    <w:lang w:val="en-GB" w:eastAsia="ja-JP"/>
                  </w:rPr>
                </w:rPrChange>
              </w:rPr>
            </w:pPr>
          </w:p>
        </w:tc>
        <w:tc>
          <w:tcPr>
            <w:tcW w:w="4019" w:type="dxa"/>
            <w:tcBorders>
              <w:top w:val="single" w:sz="4" w:space="0" w:color="auto"/>
              <w:left w:val="single" w:sz="4" w:space="0" w:color="auto"/>
              <w:bottom w:val="single" w:sz="4" w:space="0" w:color="auto"/>
              <w:right w:val="single" w:sz="4" w:space="0" w:color="auto"/>
            </w:tcBorders>
            <w:vAlign w:val="center"/>
          </w:tcPr>
          <w:p w14:paraId="7A1D4C48" w14:textId="331222A5" w:rsidR="00D942DF" w:rsidRPr="00372BCA"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140" w:author="John Mettrop" w:date="2022-04-11T09:58:00Z"/>
                <w:rFonts w:ascii="Times New Roman" w:eastAsia="Times New Roman" w:hAnsi="Times New Roman" w:cs="Times New Roman"/>
                <w:color w:val="000000"/>
                <w:sz w:val="20"/>
                <w:szCs w:val="20"/>
                <w:highlight w:val="yellow"/>
                <w:lang w:val="en-GB" w:eastAsia="ja-JP"/>
                <w:rPrChange w:id="1141" w:author="USA" w:date="2022-05-11T19:26:00Z">
                  <w:rPr>
                    <w:ins w:id="1142" w:author="John Mettrop" w:date="2022-04-11T09:58:00Z"/>
                    <w:rFonts w:ascii="Times New Roman" w:eastAsia="Times New Roman" w:hAnsi="Times New Roman" w:cs="Times New Roman"/>
                    <w:color w:val="000000"/>
                    <w:sz w:val="20"/>
                    <w:szCs w:val="20"/>
                    <w:lang w:val="en-GB" w:eastAsia="ja-JP"/>
                  </w:rPr>
                </w:rPrChange>
              </w:rPr>
            </w:pPr>
            <w:ins w:id="1143" w:author="John Mettrop" w:date="2022-04-11T09:58:00Z">
              <w:del w:id="1144" w:author="USA" w:date="2022-05-11T19:26:00Z">
                <w:r w:rsidRPr="00372BCA" w:rsidDel="00372BCA">
                  <w:rPr>
                    <w:rFonts w:ascii="Times New Roman" w:eastAsia="Times New Roman" w:hAnsi="Times New Roman" w:cs="Times New Roman"/>
                    <w:sz w:val="20"/>
                    <w:szCs w:val="20"/>
                    <w:highlight w:val="yellow"/>
                    <w:lang w:val="en-GB" w:eastAsia="ja-JP"/>
                    <w:rPrChange w:id="1145" w:author="USA" w:date="2022-05-11T19:26:00Z">
                      <w:rPr>
                        <w:rFonts w:ascii="Times New Roman" w:eastAsia="Times New Roman" w:hAnsi="Times New Roman" w:cs="Times New Roman"/>
                        <w:sz w:val="20"/>
                        <w:szCs w:val="20"/>
                        <w:lang w:val="en-GB" w:eastAsia="ja-JP"/>
                      </w:rPr>
                    </w:rPrChange>
                  </w:rPr>
                  <w:delText>[1]</w:delText>
                </w:r>
              </w:del>
            </w:ins>
          </w:p>
        </w:tc>
        <w:tc>
          <w:tcPr>
            <w:tcW w:w="3925" w:type="dxa"/>
            <w:tcBorders>
              <w:top w:val="single" w:sz="4" w:space="0" w:color="auto"/>
              <w:left w:val="single" w:sz="4" w:space="0" w:color="auto"/>
              <w:bottom w:val="single" w:sz="4" w:space="0" w:color="auto"/>
              <w:right w:val="single" w:sz="4" w:space="0" w:color="auto"/>
            </w:tcBorders>
            <w:vAlign w:val="center"/>
          </w:tcPr>
          <w:p w14:paraId="51045C05" w14:textId="60CCFCFB" w:rsidR="00D942DF" w:rsidRPr="00372BCA"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146" w:author="John Mettrop" w:date="2022-04-11T09:58:00Z"/>
                <w:rFonts w:ascii="Times New Roman" w:eastAsia="Times New Roman" w:hAnsi="Times New Roman" w:cs="Times New Roman"/>
                <w:color w:val="000000"/>
                <w:sz w:val="20"/>
                <w:szCs w:val="20"/>
                <w:highlight w:val="yellow"/>
                <w:lang w:val="en-GB" w:eastAsia="ja-JP"/>
                <w:rPrChange w:id="1147" w:author="USA" w:date="2022-05-11T19:26:00Z">
                  <w:rPr>
                    <w:ins w:id="1148" w:author="John Mettrop" w:date="2022-04-11T09:58:00Z"/>
                    <w:rFonts w:ascii="Times New Roman" w:eastAsia="Times New Roman" w:hAnsi="Times New Roman" w:cs="Times New Roman"/>
                    <w:color w:val="000000"/>
                    <w:sz w:val="20"/>
                    <w:szCs w:val="20"/>
                    <w:lang w:val="en-GB" w:eastAsia="ja-JP"/>
                  </w:rPr>
                </w:rPrChange>
              </w:rPr>
            </w:pPr>
            <w:ins w:id="1149" w:author="John Mettrop" w:date="2022-04-11T09:58:00Z">
              <w:del w:id="1150" w:author="USA" w:date="2022-05-11T19:26:00Z">
                <w:r w:rsidRPr="00372BCA" w:rsidDel="00372BCA">
                  <w:rPr>
                    <w:rFonts w:ascii="Times New Roman" w:eastAsia="Times New Roman" w:hAnsi="Times New Roman" w:cs="Times New Roman"/>
                    <w:sz w:val="20"/>
                    <w:szCs w:val="20"/>
                    <w:highlight w:val="yellow"/>
                    <w:lang w:val="en-GB" w:eastAsia="ja-JP"/>
                    <w:rPrChange w:id="1151" w:author="USA" w:date="2022-05-11T19:26:00Z">
                      <w:rPr>
                        <w:rFonts w:ascii="Times New Roman" w:eastAsia="Times New Roman" w:hAnsi="Times New Roman" w:cs="Times New Roman"/>
                        <w:sz w:val="20"/>
                        <w:szCs w:val="20"/>
                        <w:lang w:val="en-GB" w:eastAsia="ja-JP"/>
                      </w:rPr>
                    </w:rPrChange>
                  </w:rPr>
                  <w:delText>[1]</w:delText>
                </w:r>
              </w:del>
            </w:ins>
          </w:p>
        </w:tc>
      </w:tr>
      <w:tr w:rsidR="00D942DF" w:rsidRPr="00D942DF" w14:paraId="3032494F" w14:textId="77777777" w:rsidTr="00D942DF">
        <w:trPr>
          <w:trHeight w:val="279"/>
          <w:jc w:val="center"/>
          <w:ins w:id="1152" w:author="John Mettrop" w:date="2022-04-11T09:58:00Z"/>
        </w:trPr>
        <w:tc>
          <w:tcPr>
            <w:tcW w:w="13041" w:type="dxa"/>
            <w:gridSpan w:val="4"/>
            <w:tcBorders>
              <w:top w:val="single" w:sz="4" w:space="0" w:color="auto"/>
              <w:left w:val="single" w:sz="4" w:space="0" w:color="auto"/>
              <w:bottom w:val="single" w:sz="4" w:space="0" w:color="auto"/>
              <w:right w:val="single" w:sz="2" w:space="0" w:color="000000"/>
            </w:tcBorders>
            <w:shd w:val="clear" w:color="auto" w:fill="D9D9D9"/>
            <w:hideMark/>
          </w:tcPr>
          <w:p w14:paraId="6A8CA211"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ins w:id="1153" w:author="John Mettrop" w:date="2022-04-11T09:58:00Z"/>
                <w:rFonts w:ascii="Times New Roman" w:eastAsia="Times New Roman" w:hAnsi="Times New Roman" w:cs="Times New Roman"/>
                <w:b/>
                <w:bCs/>
                <w:color w:val="000000"/>
                <w:sz w:val="20"/>
                <w:szCs w:val="20"/>
                <w:lang w:val="en-GB" w:eastAsia="ja-JP"/>
              </w:rPr>
            </w:pPr>
            <w:ins w:id="1154" w:author="John Mettrop" w:date="2022-04-11T09:58:00Z">
              <w:r w:rsidRPr="00D942DF">
                <w:rPr>
                  <w:rFonts w:ascii="Times New Roman" w:eastAsia="Times New Roman" w:hAnsi="Times New Roman" w:cs="Times New Roman"/>
                  <w:b/>
                  <w:bCs/>
                  <w:color w:val="000000"/>
                  <w:sz w:val="20"/>
                  <w:szCs w:val="20"/>
                  <w:lang w:val="en-GB" w:eastAsia="ja-JP"/>
                </w:rPr>
                <w:t>Receiver</w:t>
              </w:r>
              <w:r w:rsidRPr="00D942DF">
                <w:rPr>
                  <w:rFonts w:ascii="Times New Roman" w:eastAsia="Calibri" w:hAnsi="Times New Roman" w:cs="Times New Roman"/>
                  <w:sz w:val="20"/>
                  <w:szCs w:val="20"/>
                  <w:vertAlign w:val="superscript"/>
                  <w:lang w:val="en-GB" w:eastAsia="ja-JP"/>
                </w:rPr>
                <w:t>(</w:t>
              </w:r>
            </w:ins>
            <w:ins w:id="1155" w:author="John Mettrop" w:date="2022-04-11T10:19:00Z">
              <w:r w:rsidRPr="00D942DF">
                <w:rPr>
                  <w:rFonts w:ascii="Times New Roman" w:eastAsia="Calibri" w:hAnsi="Times New Roman" w:cs="Times New Roman"/>
                  <w:sz w:val="20"/>
                  <w:szCs w:val="20"/>
                  <w:vertAlign w:val="superscript"/>
                  <w:lang w:val="en-GB" w:eastAsia="ja-JP"/>
                </w:rPr>
                <w:t>4</w:t>
              </w:r>
            </w:ins>
            <w:ins w:id="1156" w:author="John Mettrop" w:date="2022-04-11T09:58:00Z">
              <w:r w:rsidRPr="00D942DF">
                <w:rPr>
                  <w:rFonts w:ascii="Times New Roman" w:eastAsia="Calibri" w:hAnsi="Times New Roman" w:cs="Times New Roman"/>
                  <w:sz w:val="20"/>
                  <w:szCs w:val="20"/>
                  <w:vertAlign w:val="superscript"/>
                  <w:lang w:val="en-GB" w:eastAsia="ja-JP"/>
                </w:rPr>
                <w:t>)</w:t>
              </w:r>
            </w:ins>
          </w:p>
        </w:tc>
      </w:tr>
      <w:tr w:rsidR="00D942DF" w:rsidRPr="00D942DF" w14:paraId="7B24911A" w14:textId="77777777" w:rsidTr="008B0EFF">
        <w:trPr>
          <w:trHeight w:val="279"/>
          <w:jc w:val="center"/>
          <w:ins w:id="1157" w:author="John Mettrop" w:date="2022-04-11T09:58:00Z"/>
        </w:trPr>
        <w:tc>
          <w:tcPr>
            <w:tcW w:w="3383" w:type="dxa"/>
            <w:tcBorders>
              <w:top w:val="single" w:sz="4" w:space="0" w:color="auto"/>
              <w:left w:val="single" w:sz="4" w:space="0" w:color="auto"/>
              <w:bottom w:val="single" w:sz="4" w:space="0" w:color="auto"/>
              <w:right w:val="single" w:sz="4" w:space="0" w:color="auto"/>
            </w:tcBorders>
            <w:hideMark/>
          </w:tcPr>
          <w:p w14:paraId="14331B17"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ins w:id="1158" w:author="John Mettrop" w:date="2022-04-11T09:58:00Z"/>
                <w:rFonts w:ascii="Times New Roman" w:eastAsia="Times New Roman" w:hAnsi="Times New Roman" w:cs="Times New Roman"/>
                <w:color w:val="000000"/>
                <w:sz w:val="20"/>
                <w:szCs w:val="20"/>
                <w:lang w:val="en-GB" w:eastAsia="ja-JP"/>
              </w:rPr>
            </w:pPr>
            <w:ins w:id="1159" w:author="John Mettrop" w:date="2022-04-11T09:58:00Z">
              <w:r w:rsidRPr="00D942DF">
                <w:rPr>
                  <w:rFonts w:ascii="Times New Roman" w:eastAsia="Times New Roman" w:hAnsi="Times New Roman" w:cs="Times New Roman"/>
                  <w:color w:val="000000"/>
                  <w:sz w:val="20"/>
                  <w:szCs w:val="20"/>
                  <w:lang w:val="en-GB" w:eastAsia="ja-JP"/>
                </w:rPr>
                <w:t>Tuning range</w:t>
              </w:r>
            </w:ins>
          </w:p>
        </w:tc>
        <w:tc>
          <w:tcPr>
            <w:tcW w:w="1714" w:type="dxa"/>
            <w:tcBorders>
              <w:top w:val="single" w:sz="4" w:space="0" w:color="auto"/>
              <w:left w:val="single" w:sz="4" w:space="0" w:color="auto"/>
              <w:bottom w:val="single" w:sz="4" w:space="0" w:color="auto"/>
              <w:right w:val="single" w:sz="4" w:space="0" w:color="auto"/>
            </w:tcBorders>
            <w:hideMark/>
          </w:tcPr>
          <w:p w14:paraId="07A30E76"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160" w:author="John Mettrop" w:date="2022-04-11T09:58:00Z"/>
                <w:rFonts w:ascii="Times New Roman" w:eastAsia="Times New Roman" w:hAnsi="Times New Roman" w:cs="Times New Roman"/>
                <w:color w:val="000000"/>
                <w:sz w:val="20"/>
                <w:szCs w:val="20"/>
                <w:lang w:val="en-GB" w:eastAsia="ja-JP"/>
              </w:rPr>
            </w:pPr>
            <w:ins w:id="1161" w:author="John Mettrop" w:date="2022-04-11T09:58:00Z">
              <w:r w:rsidRPr="00D942DF">
                <w:rPr>
                  <w:rFonts w:ascii="Times New Roman" w:eastAsia="Times New Roman" w:hAnsi="Times New Roman" w:cs="Times New Roman"/>
                  <w:color w:val="000000"/>
                  <w:sz w:val="20"/>
                  <w:szCs w:val="20"/>
                  <w:lang w:val="en-GB" w:eastAsia="ja-JP"/>
                </w:rPr>
                <w:t>MHz</w:t>
              </w:r>
            </w:ins>
          </w:p>
        </w:tc>
        <w:tc>
          <w:tcPr>
            <w:tcW w:w="4019" w:type="dxa"/>
            <w:tcBorders>
              <w:top w:val="single" w:sz="4" w:space="0" w:color="auto"/>
              <w:left w:val="single" w:sz="4" w:space="0" w:color="auto"/>
              <w:bottom w:val="single" w:sz="4" w:space="0" w:color="auto"/>
              <w:right w:val="single" w:sz="4" w:space="0" w:color="auto"/>
            </w:tcBorders>
            <w:vAlign w:val="center"/>
            <w:hideMark/>
          </w:tcPr>
          <w:p w14:paraId="156E74D3"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162" w:author="John Mettrop" w:date="2022-04-11T09:58:00Z"/>
                <w:rFonts w:ascii="Times New Roman" w:eastAsia="Times New Roman" w:hAnsi="Times New Roman" w:cs="Times New Roman"/>
                <w:color w:val="000000"/>
                <w:sz w:val="20"/>
                <w:szCs w:val="20"/>
                <w:lang w:val="en-GB" w:eastAsia="ja-JP"/>
              </w:rPr>
            </w:pPr>
            <w:ins w:id="1163" w:author="John Mettrop" w:date="2022-04-11T09:58:00Z">
              <w:r w:rsidRPr="00D942DF">
                <w:rPr>
                  <w:rFonts w:ascii="Times New Roman" w:eastAsia="Times New Roman" w:hAnsi="Times New Roman" w:cs="Times New Roman"/>
                  <w:color w:val="000000"/>
                  <w:sz w:val="20"/>
                  <w:szCs w:val="20"/>
                  <w:lang w:val="en-GB" w:eastAsia="ja-JP"/>
                </w:rPr>
                <w:t>4 400-4 990</w:t>
              </w:r>
            </w:ins>
          </w:p>
        </w:tc>
        <w:tc>
          <w:tcPr>
            <w:tcW w:w="3925" w:type="dxa"/>
            <w:tcBorders>
              <w:top w:val="single" w:sz="4" w:space="0" w:color="auto"/>
              <w:left w:val="single" w:sz="4" w:space="0" w:color="auto"/>
              <w:bottom w:val="single" w:sz="4" w:space="0" w:color="auto"/>
              <w:right w:val="single" w:sz="2" w:space="0" w:color="000000"/>
            </w:tcBorders>
            <w:vAlign w:val="center"/>
            <w:hideMark/>
          </w:tcPr>
          <w:p w14:paraId="49847FB8"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164" w:author="John Mettrop" w:date="2022-04-11T09:58:00Z"/>
                <w:rFonts w:ascii="Times New Roman" w:eastAsia="Times New Roman" w:hAnsi="Times New Roman" w:cs="Times New Roman"/>
                <w:color w:val="000000"/>
                <w:sz w:val="20"/>
                <w:szCs w:val="20"/>
                <w:lang w:val="en-GB" w:eastAsia="ja-JP"/>
              </w:rPr>
            </w:pPr>
            <w:ins w:id="1165" w:author="John Mettrop" w:date="2022-04-11T09:58:00Z">
              <w:r w:rsidRPr="00D942DF">
                <w:rPr>
                  <w:rFonts w:ascii="Times New Roman" w:eastAsia="Times New Roman" w:hAnsi="Times New Roman" w:cs="Times New Roman"/>
                  <w:color w:val="000000"/>
                  <w:sz w:val="20"/>
                  <w:szCs w:val="20"/>
                  <w:lang w:val="en-GB" w:eastAsia="ja-JP"/>
                </w:rPr>
                <w:t>4 400-4 990</w:t>
              </w:r>
            </w:ins>
          </w:p>
        </w:tc>
      </w:tr>
      <w:tr w:rsidR="00D942DF" w:rsidRPr="00D942DF" w14:paraId="328EC571" w14:textId="77777777" w:rsidTr="008B0EFF">
        <w:trPr>
          <w:trHeight w:val="319"/>
          <w:jc w:val="center"/>
          <w:ins w:id="1166" w:author="John Mettrop" w:date="2022-04-11T09:58:00Z"/>
        </w:trPr>
        <w:tc>
          <w:tcPr>
            <w:tcW w:w="3383" w:type="dxa"/>
            <w:tcBorders>
              <w:top w:val="single" w:sz="4" w:space="0" w:color="auto"/>
              <w:left w:val="single" w:sz="4" w:space="0" w:color="auto"/>
              <w:bottom w:val="single" w:sz="4" w:space="0" w:color="auto"/>
              <w:right w:val="single" w:sz="4" w:space="0" w:color="auto"/>
            </w:tcBorders>
            <w:hideMark/>
          </w:tcPr>
          <w:p w14:paraId="44DF9BCA"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ins w:id="1167" w:author="John Mettrop" w:date="2022-04-11T09:58:00Z"/>
                <w:rFonts w:ascii="Times New Roman" w:eastAsia="Times New Roman" w:hAnsi="Times New Roman" w:cs="Times New Roman"/>
                <w:color w:val="000000"/>
                <w:sz w:val="20"/>
                <w:szCs w:val="20"/>
                <w:lang w:val="en-GB" w:eastAsia="ja-JP"/>
              </w:rPr>
            </w:pPr>
            <w:ins w:id="1168" w:author="John Mettrop" w:date="2022-04-11T09:58:00Z">
              <w:r w:rsidRPr="00D942DF">
                <w:rPr>
                  <w:rFonts w:ascii="Times New Roman" w:eastAsia="Times New Roman" w:hAnsi="Times New Roman" w:cs="Times New Roman"/>
                  <w:color w:val="000000"/>
                  <w:sz w:val="20"/>
                  <w:szCs w:val="20"/>
                  <w:lang w:val="en-GB" w:eastAsia="ja-JP"/>
                </w:rPr>
                <w:t>Selectivity (3 dB)</w:t>
              </w:r>
            </w:ins>
          </w:p>
        </w:tc>
        <w:tc>
          <w:tcPr>
            <w:tcW w:w="1714" w:type="dxa"/>
            <w:tcBorders>
              <w:top w:val="single" w:sz="4" w:space="0" w:color="auto"/>
              <w:left w:val="single" w:sz="4" w:space="0" w:color="auto"/>
              <w:bottom w:val="single" w:sz="4" w:space="0" w:color="auto"/>
              <w:right w:val="single" w:sz="4" w:space="0" w:color="auto"/>
            </w:tcBorders>
            <w:hideMark/>
          </w:tcPr>
          <w:p w14:paraId="51686C46"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169" w:author="John Mettrop" w:date="2022-04-11T09:58:00Z"/>
                <w:rFonts w:ascii="Times New Roman" w:eastAsia="Times New Roman" w:hAnsi="Times New Roman" w:cs="Times New Roman"/>
                <w:color w:val="000000"/>
                <w:sz w:val="20"/>
                <w:szCs w:val="20"/>
                <w:lang w:val="en-GB" w:eastAsia="ja-JP"/>
              </w:rPr>
            </w:pPr>
            <w:ins w:id="1170" w:author="John Mettrop" w:date="2022-04-11T09:58:00Z">
              <w:r w:rsidRPr="00D942DF">
                <w:rPr>
                  <w:rFonts w:ascii="Times New Roman" w:eastAsia="Times New Roman" w:hAnsi="Times New Roman" w:cs="Times New Roman"/>
                  <w:color w:val="000000"/>
                  <w:sz w:val="20"/>
                  <w:szCs w:val="20"/>
                  <w:lang w:val="en-GB" w:eastAsia="ja-JP"/>
                </w:rPr>
                <w:t>MHz</w:t>
              </w:r>
            </w:ins>
          </w:p>
        </w:tc>
        <w:tc>
          <w:tcPr>
            <w:tcW w:w="4019" w:type="dxa"/>
            <w:tcBorders>
              <w:top w:val="single" w:sz="4" w:space="0" w:color="auto"/>
              <w:left w:val="single" w:sz="4" w:space="0" w:color="auto"/>
              <w:bottom w:val="single" w:sz="4" w:space="0" w:color="auto"/>
              <w:right w:val="single" w:sz="4" w:space="0" w:color="auto"/>
            </w:tcBorders>
            <w:vAlign w:val="center"/>
            <w:hideMark/>
          </w:tcPr>
          <w:p w14:paraId="2E0E95BE"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171" w:author="John Mettrop" w:date="2022-04-11T09:58:00Z"/>
                <w:rFonts w:ascii="Times New Roman" w:eastAsia="Times New Roman" w:hAnsi="Times New Roman" w:cs="Times New Roman"/>
                <w:color w:val="000000"/>
                <w:sz w:val="20"/>
                <w:szCs w:val="20"/>
                <w:lang w:val="en-GB" w:eastAsia="ja-JP"/>
              </w:rPr>
            </w:pPr>
            <w:ins w:id="1172" w:author="John Mettrop" w:date="2022-04-11T09:58:00Z">
              <w:r w:rsidRPr="00D942DF">
                <w:rPr>
                  <w:rFonts w:ascii="Times New Roman" w:eastAsia="Times New Roman" w:hAnsi="Times New Roman" w:cs="Times New Roman"/>
                  <w:color w:val="000000"/>
                  <w:sz w:val="20"/>
                  <w:szCs w:val="20"/>
                  <w:lang w:val="en-GB" w:eastAsia="ja-JP"/>
                </w:rPr>
                <w:t>5 / 0.008</w:t>
              </w:r>
            </w:ins>
          </w:p>
        </w:tc>
        <w:tc>
          <w:tcPr>
            <w:tcW w:w="3925" w:type="dxa"/>
            <w:tcBorders>
              <w:top w:val="single" w:sz="4" w:space="0" w:color="auto"/>
              <w:left w:val="single" w:sz="4" w:space="0" w:color="auto"/>
              <w:bottom w:val="single" w:sz="4" w:space="0" w:color="auto"/>
              <w:right w:val="single" w:sz="4" w:space="0" w:color="auto"/>
            </w:tcBorders>
            <w:vAlign w:val="center"/>
            <w:hideMark/>
          </w:tcPr>
          <w:p w14:paraId="00936B7A"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173" w:author="John Mettrop" w:date="2022-04-11T09:58:00Z"/>
                <w:rFonts w:ascii="Times New Roman" w:eastAsia="Times New Roman" w:hAnsi="Times New Roman" w:cs="Times New Roman"/>
                <w:color w:val="000000"/>
                <w:sz w:val="20"/>
                <w:szCs w:val="20"/>
                <w:lang w:val="en-GB" w:eastAsia="ja-JP"/>
              </w:rPr>
            </w:pPr>
            <w:ins w:id="1174" w:author="John Mettrop" w:date="2022-04-11T09:58:00Z">
              <w:r w:rsidRPr="00D942DF">
                <w:rPr>
                  <w:rFonts w:ascii="Times New Roman" w:eastAsia="Times New Roman" w:hAnsi="Times New Roman" w:cs="Times New Roman"/>
                  <w:color w:val="000000"/>
                  <w:sz w:val="20"/>
                  <w:szCs w:val="20"/>
                  <w:lang w:val="en-GB" w:eastAsia="ja-JP"/>
                </w:rPr>
                <w:t>5 / 0.008</w:t>
              </w:r>
            </w:ins>
          </w:p>
        </w:tc>
      </w:tr>
      <w:tr w:rsidR="00D942DF" w:rsidRPr="00D942DF" w14:paraId="37603E76" w14:textId="77777777" w:rsidTr="008B0EFF">
        <w:trPr>
          <w:trHeight w:val="279"/>
          <w:jc w:val="center"/>
          <w:ins w:id="1175" w:author="John Mettrop" w:date="2022-04-11T09:58:00Z"/>
        </w:trPr>
        <w:tc>
          <w:tcPr>
            <w:tcW w:w="3383" w:type="dxa"/>
            <w:tcBorders>
              <w:top w:val="single" w:sz="4" w:space="0" w:color="auto"/>
              <w:left w:val="single" w:sz="4" w:space="0" w:color="auto"/>
              <w:bottom w:val="single" w:sz="4" w:space="0" w:color="auto"/>
              <w:right w:val="single" w:sz="4" w:space="0" w:color="auto"/>
            </w:tcBorders>
            <w:hideMark/>
          </w:tcPr>
          <w:p w14:paraId="2A395AA4"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ins w:id="1176" w:author="John Mettrop" w:date="2022-04-11T09:58:00Z"/>
                <w:rFonts w:ascii="Times New Roman" w:eastAsia="Times New Roman" w:hAnsi="Times New Roman" w:cs="Times New Roman"/>
                <w:color w:val="000000"/>
                <w:sz w:val="20"/>
                <w:szCs w:val="20"/>
                <w:lang w:val="en-GB" w:eastAsia="ja-JP"/>
              </w:rPr>
            </w:pPr>
            <w:ins w:id="1177" w:author="John Mettrop" w:date="2022-04-11T09:58:00Z">
              <w:r w:rsidRPr="00D942DF">
                <w:rPr>
                  <w:rFonts w:ascii="Times New Roman" w:eastAsia="Times New Roman" w:hAnsi="Times New Roman" w:cs="Times New Roman"/>
                  <w:color w:val="000000"/>
                  <w:sz w:val="20"/>
                  <w:szCs w:val="20"/>
                  <w:lang w:val="en-GB" w:eastAsia="ja-JP"/>
                </w:rPr>
                <w:t>Noise figure</w:t>
              </w:r>
            </w:ins>
          </w:p>
        </w:tc>
        <w:tc>
          <w:tcPr>
            <w:tcW w:w="1714" w:type="dxa"/>
            <w:tcBorders>
              <w:top w:val="single" w:sz="4" w:space="0" w:color="auto"/>
              <w:left w:val="single" w:sz="4" w:space="0" w:color="auto"/>
              <w:bottom w:val="single" w:sz="4" w:space="0" w:color="auto"/>
              <w:right w:val="single" w:sz="4" w:space="0" w:color="auto"/>
            </w:tcBorders>
            <w:hideMark/>
          </w:tcPr>
          <w:p w14:paraId="75571BB5"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178" w:author="John Mettrop" w:date="2022-04-11T09:58:00Z"/>
                <w:rFonts w:ascii="Times New Roman" w:eastAsia="Times New Roman" w:hAnsi="Times New Roman" w:cs="Times New Roman"/>
                <w:color w:val="000000"/>
                <w:sz w:val="20"/>
                <w:szCs w:val="20"/>
                <w:lang w:val="en-GB" w:eastAsia="ja-JP"/>
              </w:rPr>
            </w:pPr>
            <w:ins w:id="1179" w:author="John Mettrop" w:date="2022-04-11T09:58:00Z">
              <w:r w:rsidRPr="00D942DF">
                <w:rPr>
                  <w:rFonts w:ascii="Times New Roman" w:eastAsia="Times New Roman" w:hAnsi="Times New Roman" w:cs="Times New Roman"/>
                  <w:color w:val="000000"/>
                  <w:sz w:val="20"/>
                  <w:szCs w:val="20"/>
                  <w:lang w:val="en-GB" w:eastAsia="ja-JP"/>
                </w:rPr>
                <w:t>dB</w:t>
              </w:r>
            </w:ins>
          </w:p>
        </w:tc>
        <w:tc>
          <w:tcPr>
            <w:tcW w:w="4019" w:type="dxa"/>
            <w:tcBorders>
              <w:top w:val="single" w:sz="4" w:space="0" w:color="auto"/>
              <w:left w:val="single" w:sz="4" w:space="0" w:color="auto"/>
              <w:bottom w:val="single" w:sz="4" w:space="0" w:color="auto"/>
              <w:right w:val="single" w:sz="4" w:space="0" w:color="auto"/>
            </w:tcBorders>
            <w:vAlign w:val="center"/>
            <w:hideMark/>
          </w:tcPr>
          <w:p w14:paraId="29CED3F2"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180" w:author="John Mettrop" w:date="2022-04-11T09:58:00Z"/>
                <w:rFonts w:ascii="Times New Roman" w:eastAsia="Times New Roman" w:hAnsi="Times New Roman" w:cs="Times New Roman"/>
                <w:color w:val="000000"/>
                <w:sz w:val="20"/>
                <w:szCs w:val="20"/>
                <w:lang w:val="en-GB" w:eastAsia="ja-JP"/>
              </w:rPr>
            </w:pPr>
            <w:ins w:id="1181" w:author="John Mettrop" w:date="2022-04-11T09:58:00Z">
              <w:r w:rsidRPr="00D942DF">
                <w:rPr>
                  <w:rFonts w:ascii="Times New Roman" w:eastAsia="Times New Roman" w:hAnsi="Times New Roman" w:cs="Times New Roman"/>
                  <w:color w:val="000000"/>
                  <w:sz w:val="20"/>
                  <w:szCs w:val="20"/>
                  <w:lang w:val="en-GB" w:eastAsia="ja-JP"/>
                </w:rPr>
                <w:t>6</w:t>
              </w:r>
            </w:ins>
          </w:p>
        </w:tc>
        <w:tc>
          <w:tcPr>
            <w:tcW w:w="3925" w:type="dxa"/>
            <w:tcBorders>
              <w:top w:val="single" w:sz="4" w:space="0" w:color="auto"/>
              <w:left w:val="single" w:sz="4" w:space="0" w:color="auto"/>
              <w:bottom w:val="single" w:sz="4" w:space="0" w:color="auto"/>
              <w:right w:val="single" w:sz="4" w:space="0" w:color="auto"/>
            </w:tcBorders>
            <w:vAlign w:val="center"/>
            <w:hideMark/>
          </w:tcPr>
          <w:p w14:paraId="7EA5BD68"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182" w:author="John Mettrop" w:date="2022-04-11T09:58:00Z"/>
                <w:rFonts w:ascii="Times New Roman" w:eastAsia="Times New Roman" w:hAnsi="Times New Roman" w:cs="Times New Roman"/>
                <w:color w:val="000000"/>
                <w:sz w:val="20"/>
                <w:szCs w:val="20"/>
                <w:lang w:val="en-GB" w:eastAsia="ja-JP"/>
              </w:rPr>
            </w:pPr>
            <w:ins w:id="1183" w:author="John Mettrop" w:date="2022-04-11T09:58:00Z">
              <w:r w:rsidRPr="00D942DF">
                <w:rPr>
                  <w:rFonts w:ascii="Times New Roman" w:eastAsia="Times New Roman" w:hAnsi="Times New Roman" w:cs="Times New Roman"/>
                  <w:color w:val="000000"/>
                  <w:sz w:val="20"/>
                  <w:szCs w:val="20"/>
                  <w:lang w:val="en-GB" w:eastAsia="ja-JP"/>
                </w:rPr>
                <w:t>6</w:t>
              </w:r>
            </w:ins>
          </w:p>
        </w:tc>
      </w:tr>
      <w:tr w:rsidR="00D942DF" w:rsidRPr="00D942DF" w14:paraId="23A5F841" w14:textId="77777777" w:rsidTr="008B0EFF">
        <w:trPr>
          <w:trHeight w:val="319"/>
          <w:jc w:val="center"/>
          <w:ins w:id="1184" w:author="John Mettrop" w:date="2022-04-11T09:58:00Z"/>
        </w:trPr>
        <w:tc>
          <w:tcPr>
            <w:tcW w:w="3383" w:type="dxa"/>
            <w:tcBorders>
              <w:top w:val="single" w:sz="4" w:space="0" w:color="auto"/>
              <w:left w:val="single" w:sz="4" w:space="0" w:color="auto"/>
              <w:bottom w:val="single" w:sz="4" w:space="0" w:color="auto"/>
              <w:right w:val="single" w:sz="4" w:space="0" w:color="auto"/>
            </w:tcBorders>
            <w:hideMark/>
          </w:tcPr>
          <w:p w14:paraId="0248FC21"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ins w:id="1185" w:author="John Mettrop" w:date="2022-04-11T09:58:00Z"/>
                <w:rFonts w:ascii="Times New Roman" w:eastAsia="Times New Roman" w:hAnsi="Times New Roman" w:cs="Times New Roman"/>
                <w:color w:val="000000"/>
                <w:sz w:val="20"/>
                <w:szCs w:val="20"/>
                <w:lang w:val="en-GB" w:eastAsia="ja-JP"/>
              </w:rPr>
            </w:pPr>
            <w:ins w:id="1186" w:author="John Mettrop" w:date="2022-04-11T09:58:00Z">
              <w:r w:rsidRPr="00D942DF">
                <w:rPr>
                  <w:rFonts w:ascii="Times New Roman" w:eastAsia="Times New Roman" w:hAnsi="Times New Roman" w:cs="Times New Roman"/>
                  <w:color w:val="000000"/>
                  <w:sz w:val="20"/>
                  <w:szCs w:val="20"/>
                  <w:lang w:val="en-GB" w:eastAsia="ja-JP"/>
                </w:rPr>
                <w:t>Thermal noise level</w:t>
              </w:r>
            </w:ins>
          </w:p>
        </w:tc>
        <w:tc>
          <w:tcPr>
            <w:tcW w:w="1714" w:type="dxa"/>
            <w:tcBorders>
              <w:top w:val="single" w:sz="4" w:space="0" w:color="auto"/>
              <w:left w:val="single" w:sz="4" w:space="0" w:color="auto"/>
              <w:bottom w:val="single" w:sz="4" w:space="0" w:color="auto"/>
              <w:right w:val="single" w:sz="4" w:space="0" w:color="auto"/>
            </w:tcBorders>
            <w:hideMark/>
          </w:tcPr>
          <w:p w14:paraId="44FD2780"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187" w:author="John Mettrop" w:date="2022-04-11T09:58:00Z"/>
                <w:rFonts w:ascii="Times New Roman" w:eastAsia="Times New Roman" w:hAnsi="Times New Roman" w:cs="Times New Roman"/>
                <w:color w:val="000000"/>
                <w:sz w:val="20"/>
                <w:szCs w:val="20"/>
                <w:lang w:val="en-GB" w:eastAsia="ja-JP"/>
              </w:rPr>
            </w:pPr>
            <w:ins w:id="1188" w:author="John Mettrop" w:date="2022-04-11T09:58:00Z">
              <w:r w:rsidRPr="00D942DF">
                <w:rPr>
                  <w:rFonts w:ascii="Times New Roman" w:eastAsia="Times New Roman" w:hAnsi="Times New Roman" w:cs="Times New Roman"/>
                  <w:color w:val="000000"/>
                  <w:sz w:val="20"/>
                  <w:szCs w:val="20"/>
                  <w:lang w:val="en-GB" w:eastAsia="ja-JP"/>
                </w:rPr>
                <w:t>dBm</w:t>
              </w:r>
            </w:ins>
          </w:p>
        </w:tc>
        <w:tc>
          <w:tcPr>
            <w:tcW w:w="4019" w:type="dxa"/>
            <w:tcBorders>
              <w:top w:val="single" w:sz="4" w:space="0" w:color="auto"/>
              <w:left w:val="single" w:sz="4" w:space="0" w:color="auto"/>
              <w:bottom w:val="single" w:sz="4" w:space="0" w:color="auto"/>
              <w:right w:val="single" w:sz="4" w:space="0" w:color="auto"/>
            </w:tcBorders>
            <w:vAlign w:val="center"/>
            <w:hideMark/>
          </w:tcPr>
          <w:p w14:paraId="3EE1251B"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189" w:author="John Mettrop" w:date="2022-04-11T09:58:00Z"/>
                <w:rFonts w:ascii="Times New Roman" w:eastAsia="Times New Roman" w:hAnsi="Times New Roman" w:cs="Times New Roman"/>
                <w:color w:val="000000"/>
                <w:sz w:val="20"/>
                <w:szCs w:val="20"/>
                <w:lang w:val="en-GB" w:eastAsia="ja-JP"/>
              </w:rPr>
            </w:pPr>
            <w:ins w:id="1190" w:author="John Mettrop" w:date="2022-04-11T09:58:00Z">
              <w:r w:rsidRPr="00D942DF">
                <w:rPr>
                  <w:rFonts w:ascii="Times New Roman" w:eastAsia="Times New Roman" w:hAnsi="Times New Roman" w:cs="Times New Roman"/>
                  <w:color w:val="000000"/>
                  <w:sz w:val="20"/>
                  <w:szCs w:val="20"/>
                  <w:lang w:val="en-GB" w:eastAsia="ja-JP"/>
                </w:rPr>
                <w:t>-103 / −131</w:t>
              </w:r>
            </w:ins>
          </w:p>
        </w:tc>
        <w:tc>
          <w:tcPr>
            <w:tcW w:w="3925" w:type="dxa"/>
            <w:tcBorders>
              <w:top w:val="single" w:sz="4" w:space="0" w:color="auto"/>
              <w:left w:val="single" w:sz="4" w:space="0" w:color="auto"/>
              <w:bottom w:val="single" w:sz="4" w:space="0" w:color="auto"/>
              <w:right w:val="single" w:sz="2" w:space="0" w:color="000000"/>
            </w:tcBorders>
            <w:vAlign w:val="center"/>
            <w:hideMark/>
          </w:tcPr>
          <w:p w14:paraId="5E5951DA"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191" w:author="John Mettrop" w:date="2022-04-11T09:58:00Z"/>
                <w:rFonts w:ascii="Times New Roman" w:eastAsia="Times New Roman" w:hAnsi="Times New Roman" w:cs="Times New Roman"/>
                <w:color w:val="000000"/>
                <w:sz w:val="20"/>
                <w:szCs w:val="20"/>
                <w:lang w:val="en-GB" w:eastAsia="ja-JP"/>
              </w:rPr>
            </w:pPr>
            <w:ins w:id="1192" w:author="John Mettrop" w:date="2022-04-11T09:58:00Z">
              <w:r w:rsidRPr="00D942DF">
                <w:rPr>
                  <w:rFonts w:ascii="Times New Roman" w:eastAsia="Times New Roman" w:hAnsi="Times New Roman" w:cs="Times New Roman"/>
                  <w:color w:val="000000"/>
                  <w:sz w:val="20"/>
                  <w:szCs w:val="20"/>
                  <w:lang w:val="en-GB" w:eastAsia="ja-JP"/>
                </w:rPr>
                <w:t>-103/ −131</w:t>
              </w:r>
            </w:ins>
          </w:p>
        </w:tc>
      </w:tr>
      <w:tr w:rsidR="00D942DF" w:rsidRPr="00D942DF" w14:paraId="595B8FDD" w14:textId="77777777" w:rsidTr="00D942DF">
        <w:trPr>
          <w:trHeight w:val="279"/>
          <w:jc w:val="center"/>
          <w:ins w:id="1193" w:author="John Mettrop" w:date="2022-04-11T09:58:00Z"/>
        </w:trPr>
        <w:tc>
          <w:tcPr>
            <w:tcW w:w="13041" w:type="dxa"/>
            <w:gridSpan w:val="4"/>
            <w:tcBorders>
              <w:top w:val="single" w:sz="4" w:space="0" w:color="auto"/>
              <w:left w:val="single" w:sz="4" w:space="0" w:color="auto"/>
              <w:bottom w:val="single" w:sz="4" w:space="0" w:color="auto"/>
              <w:right w:val="single" w:sz="2" w:space="0" w:color="000000"/>
            </w:tcBorders>
            <w:shd w:val="clear" w:color="auto" w:fill="D9D9D9"/>
            <w:hideMark/>
          </w:tcPr>
          <w:p w14:paraId="3131AA35"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ins w:id="1194" w:author="John Mettrop" w:date="2022-04-11T09:58:00Z"/>
                <w:rFonts w:ascii="Times New Roman" w:eastAsia="Times New Roman" w:hAnsi="Times New Roman" w:cs="Times New Roman"/>
                <w:b/>
                <w:bCs/>
                <w:color w:val="000000"/>
                <w:sz w:val="20"/>
                <w:szCs w:val="20"/>
                <w:lang w:val="en-GB" w:eastAsia="ja-JP"/>
              </w:rPr>
            </w:pPr>
            <w:ins w:id="1195" w:author="John Mettrop" w:date="2022-04-11T09:58:00Z">
              <w:r w:rsidRPr="00D942DF">
                <w:rPr>
                  <w:rFonts w:ascii="Times New Roman" w:eastAsia="Times New Roman" w:hAnsi="Times New Roman" w:cs="Times New Roman"/>
                  <w:b/>
                  <w:bCs/>
                  <w:color w:val="000000"/>
                  <w:sz w:val="20"/>
                  <w:szCs w:val="20"/>
                  <w:lang w:val="en-GB" w:eastAsia="ja-JP"/>
                </w:rPr>
                <w:t>Antenna</w:t>
              </w:r>
              <w:r w:rsidRPr="00D942DF">
                <w:rPr>
                  <w:rFonts w:ascii="Times New Roman" w:eastAsia="Calibri" w:hAnsi="Times New Roman" w:cs="Times New Roman"/>
                  <w:sz w:val="20"/>
                  <w:szCs w:val="20"/>
                  <w:vertAlign w:val="superscript"/>
                  <w:lang w:val="en-GB" w:eastAsia="ja-JP"/>
                </w:rPr>
                <w:t>(</w:t>
              </w:r>
            </w:ins>
            <w:ins w:id="1196" w:author="John Mettrop" w:date="2022-04-11T10:19:00Z">
              <w:r w:rsidRPr="00D942DF">
                <w:rPr>
                  <w:rFonts w:ascii="Times New Roman" w:eastAsia="Calibri" w:hAnsi="Times New Roman" w:cs="Times New Roman"/>
                  <w:sz w:val="20"/>
                  <w:szCs w:val="20"/>
                  <w:vertAlign w:val="superscript"/>
                  <w:lang w:val="en-GB" w:eastAsia="ja-JP"/>
                </w:rPr>
                <w:t>4</w:t>
              </w:r>
            </w:ins>
            <w:ins w:id="1197" w:author="John Mettrop" w:date="2022-04-11T09:58:00Z">
              <w:r w:rsidRPr="00D942DF">
                <w:rPr>
                  <w:rFonts w:ascii="Times New Roman" w:eastAsia="Calibri" w:hAnsi="Times New Roman" w:cs="Times New Roman"/>
                  <w:sz w:val="20"/>
                  <w:szCs w:val="20"/>
                  <w:vertAlign w:val="superscript"/>
                  <w:lang w:val="en-GB" w:eastAsia="ja-JP"/>
                </w:rPr>
                <w:t>)</w:t>
              </w:r>
            </w:ins>
          </w:p>
        </w:tc>
      </w:tr>
      <w:tr w:rsidR="00D942DF" w:rsidRPr="00D942DF" w14:paraId="47D2DFC3" w14:textId="77777777" w:rsidTr="008B0EFF">
        <w:trPr>
          <w:trHeight w:val="319"/>
          <w:jc w:val="center"/>
          <w:ins w:id="1198" w:author="John Mettrop" w:date="2022-04-11T09:58:00Z"/>
        </w:trPr>
        <w:tc>
          <w:tcPr>
            <w:tcW w:w="3383" w:type="dxa"/>
            <w:tcBorders>
              <w:top w:val="single" w:sz="4" w:space="0" w:color="auto"/>
              <w:left w:val="single" w:sz="4" w:space="0" w:color="auto"/>
              <w:bottom w:val="single" w:sz="4" w:space="0" w:color="auto"/>
              <w:right w:val="single" w:sz="4" w:space="0" w:color="auto"/>
            </w:tcBorders>
            <w:vAlign w:val="center"/>
            <w:hideMark/>
          </w:tcPr>
          <w:p w14:paraId="28AAFE9B"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ins w:id="1199" w:author="John Mettrop" w:date="2022-04-11T09:58:00Z"/>
                <w:rFonts w:ascii="Times New Roman" w:eastAsia="Times New Roman" w:hAnsi="Times New Roman" w:cs="Times New Roman"/>
                <w:color w:val="000000"/>
                <w:sz w:val="20"/>
                <w:szCs w:val="20"/>
                <w:lang w:val="en-GB" w:eastAsia="ja-JP"/>
              </w:rPr>
            </w:pPr>
            <w:ins w:id="1200" w:author="John Mettrop" w:date="2022-04-11T09:58:00Z">
              <w:r w:rsidRPr="00D942DF">
                <w:rPr>
                  <w:rFonts w:ascii="Times New Roman" w:eastAsia="Times New Roman" w:hAnsi="Times New Roman" w:cs="Times New Roman"/>
                  <w:color w:val="000000"/>
                  <w:sz w:val="20"/>
                  <w:szCs w:val="20"/>
                  <w:lang w:val="en-GB" w:eastAsia="ja-JP"/>
                </w:rPr>
                <w:t>Antenna type</w:t>
              </w:r>
            </w:ins>
          </w:p>
        </w:tc>
        <w:tc>
          <w:tcPr>
            <w:tcW w:w="1714" w:type="dxa"/>
            <w:tcBorders>
              <w:top w:val="single" w:sz="4" w:space="0" w:color="auto"/>
              <w:left w:val="single" w:sz="4" w:space="0" w:color="auto"/>
              <w:bottom w:val="single" w:sz="4" w:space="0" w:color="auto"/>
              <w:right w:val="single" w:sz="4" w:space="0" w:color="auto"/>
            </w:tcBorders>
          </w:tcPr>
          <w:p w14:paraId="42F65AAC"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201" w:author="John Mettrop" w:date="2022-04-11T09:58:00Z"/>
                <w:rFonts w:ascii="Times New Roman" w:eastAsia="Times New Roman" w:hAnsi="Times New Roman" w:cs="Times New Roman"/>
                <w:color w:val="000000"/>
                <w:sz w:val="20"/>
                <w:szCs w:val="20"/>
                <w:lang w:val="en-GB" w:eastAsia="ja-JP"/>
              </w:rPr>
            </w:pPr>
          </w:p>
        </w:tc>
        <w:tc>
          <w:tcPr>
            <w:tcW w:w="4019" w:type="dxa"/>
            <w:tcBorders>
              <w:top w:val="single" w:sz="4" w:space="0" w:color="auto"/>
              <w:left w:val="single" w:sz="4" w:space="0" w:color="auto"/>
              <w:bottom w:val="single" w:sz="4" w:space="0" w:color="auto"/>
              <w:right w:val="single" w:sz="4" w:space="0" w:color="auto"/>
            </w:tcBorders>
            <w:vAlign w:val="center"/>
          </w:tcPr>
          <w:p w14:paraId="00015493"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202" w:author="John Mettrop" w:date="2022-04-11T09:58:00Z"/>
                <w:rFonts w:ascii="Times New Roman" w:eastAsia="Times New Roman" w:hAnsi="Times New Roman" w:cs="Times New Roman"/>
                <w:color w:val="000000"/>
                <w:sz w:val="20"/>
                <w:szCs w:val="20"/>
                <w:lang w:val="en-GB" w:eastAsia="ja-JP"/>
              </w:rPr>
            </w:pPr>
            <w:ins w:id="1203" w:author="John Mettrop" w:date="2022-04-11T09:58:00Z">
              <w:r w:rsidRPr="00D942DF">
                <w:rPr>
                  <w:rFonts w:ascii="Times New Roman" w:eastAsia="Times New Roman" w:hAnsi="Times New Roman" w:cs="Times New Roman"/>
                  <w:color w:val="000000"/>
                  <w:sz w:val="20"/>
                  <w:szCs w:val="20"/>
                  <w:lang w:val="en-GB" w:eastAsia="ja-JP"/>
                </w:rPr>
                <w:t>Directional</w:t>
              </w:r>
            </w:ins>
          </w:p>
        </w:tc>
        <w:tc>
          <w:tcPr>
            <w:tcW w:w="3925" w:type="dxa"/>
            <w:tcBorders>
              <w:top w:val="single" w:sz="4" w:space="0" w:color="auto"/>
              <w:left w:val="single" w:sz="4" w:space="0" w:color="auto"/>
              <w:bottom w:val="single" w:sz="4" w:space="0" w:color="auto"/>
              <w:right w:val="single" w:sz="2" w:space="0" w:color="000000"/>
            </w:tcBorders>
            <w:vAlign w:val="center"/>
          </w:tcPr>
          <w:p w14:paraId="4E1647F2"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204" w:author="John Mettrop" w:date="2022-04-11T09:58:00Z"/>
                <w:rFonts w:ascii="Times New Roman" w:eastAsia="Times New Roman" w:hAnsi="Times New Roman" w:cs="Times New Roman"/>
                <w:color w:val="000000"/>
                <w:sz w:val="20"/>
                <w:szCs w:val="20"/>
                <w:lang w:val="en-GB" w:eastAsia="ja-JP"/>
              </w:rPr>
            </w:pPr>
            <w:ins w:id="1205" w:author="John Mettrop" w:date="2022-04-11T09:58:00Z">
              <w:r w:rsidRPr="00D942DF">
                <w:rPr>
                  <w:rFonts w:ascii="Times New Roman" w:eastAsia="Times New Roman" w:hAnsi="Times New Roman" w:cs="Times New Roman"/>
                  <w:color w:val="000000"/>
                  <w:sz w:val="20"/>
                  <w:szCs w:val="20"/>
                  <w:lang w:val="en-GB" w:eastAsia="ja-JP"/>
                </w:rPr>
                <w:t>Directional</w:t>
              </w:r>
            </w:ins>
          </w:p>
        </w:tc>
      </w:tr>
      <w:tr w:rsidR="00D942DF" w:rsidRPr="00D942DF" w14:paraId="299245F4" w14:textId="77777777" w:rsidTr="008B0EFF">
        <w:trPr>
          <w:trHeight w:val="279"/>
          <w:jc w:val="center"/>
          <w:ins w:id="1206" w:author="John Mettrop" w:date="2022-04-11T09:58:00Z"/>
        </w:trPr>
        <w:tc>
          <w:tcPr>
            <w:tcW w:w="3383" w:type="dxa"/>
            <w:tcBorders>
              <w:top w:val="single" w:sz="4" w:space="0" w:color="auto"/>
              <w:left w:val="single" w:sz="4" w:space="0" w:color="auto"/>
              <w:bottom w:val="single" w:sz="4" w:space="0" w:color="auto"/>
              <w:right w:val="single" w:sz="4" w:space="0" w:color="auto"/>
            </w:tcBorders>
            <w:vAlign w:val="center"/>
            <w:hideMark/>
          </w:tcPr>
          <w:p w14:paraId="7FDF232A"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ins w:id="1207" w:author="John Mettrop" w:date="2022-04-11T09:58:00Z"/>
                <w:rFonts w:ascii="Times New Roman" w:eastAsia="Times New Roman" w:hAnsi="Times New Roman" w:cs="Times New Roman"/>
                <w:color w:val="000000"/>
                <w:sz w:val="20"/>
                <w:szCs w:val="20"/>
                <w:lang w:val="en-GB" w:eastAsia="ja-JP"/>
              </w:rPr>
            </w:pPr>
            <w:ins w:id="1208" w:author="John Mettrop" w:date="2022-04-11T09:58:00Z">
              <w:r w:rsidRPr="00D942DF">
                <w:rPr>
                  <w:rFonts w:ascii="Times New Roman" w:eastAsia="Times New Roman" w:hAnsi="Times New Roman" w:cs="Times New Roman"/>
                  <w:color w:val="000000"/>
                  <w:sz w:val="20"/>
                  <w:szCs w:val="20"/>
                  <w:lang w:val="en-GB" w:eastAsia="ja-JP"/>
                </w:rPr>
                <w:t>Antenna gain</w:t>
              </w:r>
            </w:ins>
          </w:p>
        </w:tc>
        <w:tc>
          <w:tcPr>
            <w:tcW w:w="1714" w:type="dxa"/>
            <w:tcBorders>
              <w:top w:val="single" w:sz="4" w:space="0" w:color="auto"/>
              <w:left w:val="single" w:sz="4" w:space="0" w:color="auto"/>
              <w:bottom w:val="single" w:sz="4" w:space="0" w:color="auto"/>
              <w:right w:val="single" w:sz="4" w:space="0" w:color="auto"/>
            </w:tcBorders>
            <w:hideMark/>
          </w:tcPr>
          <w:p w14:paraId="2E54EE9B"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209" w:author="John Mettrop" w:date="2022-04-11T09:58:00Z"/>
                <w:rFonts w:ascii="Times New Roman" w:eastAsia="Times New Roman" w:hAnsi="Times New Roman" w:cs="Times New Roman"/>
                <w:color w:val="000000"/>
                <w:sz w:val="20"/>
                <w:szCs w:val="20"/>
                <w:lang w:val="en-GB" w:eastAsia="ja-JP"/>
              </w:rPr>
            </w:pPr>
            <w:proofErr w:type="spellStart"/>
            <w:ins w:id="1210" w:author="John Mettrop" w:date="2022-04-11T09:58:00Z">
              <w:r w:rsidRPr="00D942DF">
                <w:rPr>
                  <w:rFonts w:ascii="Times New Roman" w:eastAsia="Times New Roman" w:hAnsi="Times New Roman" w:cs="Times New Roman"/>
                  <w:color w:val="000000"/>
                  <w:sz w:val="20"/>
                  <w:szCs w:val="20"/>
                  <w:lang w:val="en-GB" w:eastAsia="ja-JP"/>
                </w:rPr>
                <w:t>dBi</w:t>
              </w:r>
              <w:proofErr w:type="spellEnd"/>
            </w:ins>
          </w:p>
        </w:tc>
        <w:tc>
          <w:tcPr>
            <w:tcW w:w="4019" w:type="dxa"/>
            <w:tcBorders>
              <w:top w:val="single" w:sz="4" w:space="0" w:color="auto"/>
              <w:left w:val="single" w:sz="4" w:space="0" w:color="auto"/>
              <w:bottom w:val="single" w:sz="4" w:space="0" w:color="auto"/>
              <w:right w:val="single" w:sz="4" w:space="0" w:color="auto"/>
            </w:tcBorders>
            <w:vAlign w:val="center"/>
            <w:hideMark/>
          </w:tcPr>
          <w:p w14:paraId="0B527CF7"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211" w:author="John Mettrop" w:date="2022-04-11T09:58:00Z"/>
                <w:rFonts w:ascii="Times New Roman" w:eastAsia="Times New Roman" w:hAnsi="Times New Roman" w:cs="Times New Roman"/>
                <w:color w:val="000000"/>
                <w:sz w:val="20"/>
                <w:szCs w:val="20"/>
                <w:lang w:val="en-GB" w:eastAsia="ko-KR"/>
              </w:rPr>
            </w:pPr>
            <w:ins w:id="1212" w:author="John Mettrop" w:date="2022-04-11T09:58:00Z">
              <w:r w:rsidRPr="00D942DF">
                <w:rPr>
                  <w:rFonts w:ascii="Times New Roman" w:eastAsia="Times New Roman" w:hAnsi="Times New Roman" w:cs="Times New Roman"/>
                  <w:color w:val="000000"/>
                  <w:sz w:val="20"/>
                  <w:szCs w:val="20"/>
                  <w:lang w:val="en-GB" w:eastAsia="ko-KR"/>
                </w:rPr>
                <w:t>14</w:t>
              </w:r>
            </w:ins>
          </w:p>
        </w:tc>
        <w:tc>
          <w:tcPr>
            <w:tcW w:w="3925" w:type="dxa"/>
            <w:tcBorders>
              <w:top w:val="single" w:sz="4" w:space="0" w:color="auto"/>
              <w:left w:val="single" w:sz="4" w:space="0" w:color="auto"/>
              <w:bottom w:val="single" w:sz="4" w:space="0" w:color="auto"/>
              <w:right w:val="single" w:sz="4" w:space="0" w:color="auto"/>
            </w:tcBorders>
            <w:vAlign w:val="center"/>
          </w:tcPr>
          <w:p w14:paraId="7690BC3C"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213" w:author="John Mettrop" w:date="2022-04-11T09:58:00Z"/>
                <w:rFonts w:ascii="Times New Roman" w:eastAsia="Times New Roman" w:hAnsi="Times New Roman" w:cs="Times New Roman"/>
                <w:color w:val="000000"/>
                <w:sz w:val="20"/>
                <w:szCs w:val="20"/>
                <w:lang w:val="en-GB" w:eastAsia="ja-JP"/>
              </w:rPr>
            </w:pPr>
            <w:ins w:id="1214" w:author="John Mettrop" w:date="2022-04-11T09:58:00Z">
              <w:r w:rsidRPr="00D942DF">
                <w:rPr>
                  <w:rFonts w:ascii="Times New Roman" w:eastAsia="Times New Roman" w:hAnsi="Times New Roman" w:cs="Times New Roman"/>
                  <w:color w:val="000000"/>
                  <w:sz w:val="20"/>
                  <w:szCs w:val="20"/>
                  <w:lang w:val="en-GB" w:eastAsia="ko-KR"/>
                </w:rPr>
                <w:t>14</w:t>
              </w:r>
            </w:ins>
          </w:p>
        </w:tc>
      </w:tr>
      <w:tr w:rsidR="00D942DF" w:rsidRPr="00D942DF" w14:paraId="5534114C" w14:textId="77777777" w:rsidTr="008B0EFF">
        <w:trPr>
          <w:trHeight w:val="279"/>
          <w:jc w:val="center"/>
          <w:ins w:id="1215" w:author="John Mettrop" w:date="2022-04-11T09:58:00Z"/>
        </w:trPr>
        <w:tc>
          <w:tcPr>
            <w:tcW w:w="3383" w:type="dxa"/>
            <w:tcBorders>
              <w:top w:val="single" w:sz="4" w:space="0" w:color="auto"/>
              <w:left w:val="single" w:sz="4" w:space="0" w:color="auto"/>
              <w:bottom w:val="single" w:sz="4" w:space="0" w:color="auto"/>
              <w:right w:val="single" w:sz="4" w:space="0" w:color="auto"/>
            </w:tcBorders>
            <w:vAlign w:val="center"/>
            <w:hideMark/>
          </w:tcPr>
          <w:p w14:paraId="6B927ABA"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ins w:id="1216" w:author="John Mettrop" w:date="2022-04-11T09:58:00Z"/>
                <w:rFonts w:ascii="Times New Roman" w:eastAsia="Times New Roman" w:hAnsi="Times New Roman" w:cs="Times New Roman"/>
                <w:color w:val="000000"/>
                <w:sz w:val="20"/>
                <w:szCs w:val="20"/>
                <w:lang w:val="en-GB" w:eastAsia="ja-JP"/>
              </w:rPr>
            </w:pPr>
            <w:ins w:id="1217" w:author="John Mettrop" w:date="2022-04-11T09:58:00Z">
              <w:r w:rsidRPr="00D942DF">
                <w:rPr>
                  <w:rFonts w:ascii="Times New Roman" w:eastAsia="Times New Roman" w:hAnsi="Times New Roman" w:cs="Times New Roman"/>
                  <w:color w:val="000000"/>
                  <w:sz w:val="20"/>
                  <w:szCs w:val="20"/>
                  <w:lang w:val="en-GB" w:eastAsia="ja-JP"/>
                </w:rPr>
                <w:t>1</w:t>
              </w:r>
              <w:r w:rsidRPr="00D942DF">
                <w:rPr>
                  <w:rFonts w:ascii="Times New Roman" w:eastAsia="Times New Roman" w:hAnsi="Times New Roman" w:cs="Times New Roman"/>
                  <w:color w:val="000000"/>
                  <w:sz w:val="20"/>
                  <w:szCs w:val="20"/>
                  <w:vertAlign w:val="superscript"/>
                  <w:lang w:val="en-GB" w:eastAsia="ja-JP"/>
                </w:rPr>
                <w:t xml:space="preserve">st </w:t>
              </w:r>
              <w:r w:rsidRPr="00D942DF">
                <w:rPr>
                  <w:rFonts w:ascii="Times New Roman" w:eastAsia="Times New Roman" w:hAnsi="Times New Roman" w:cs="Times New Roman"/>
                  <w:color w:val="000000"/>
                  <w:sz w:val="20"/>
                  <w:szCs w:val="20"/>
                  <w:lang w:val="en-GB" w:eastAsia="ja-JP"/>
                </w:rPr>
                <w:t>sidelobe</w:t>
              </w:r>
            </w:ins>
          </w:p>
        </w:tc>
        <w:tc>
          <w:tcPr>
            <w:tcW w:w="1714" w:type="dxa"/>
            <w:tcBorders>
              <w:top w:val="single" w:sz="4" w:space="0" w:color="auto"/>
              <w:left w:val="single" w:sz="4" w:space="0" w:color="auto"/>
              <w:bottom w:val="single" w:sz="4" w:space="0" w:color="auto"/>
              <w:right w:val="single" w:sz="4" w:space="0" w:color="auto"/>
            </w:tcBorders>
            <w:hideMark/>
          </w:tcPr>
          <w:p w14:paraId="6D7B30A5"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218" w:author="John Mettrop" w:date="2022-04-11T09:58:00Z"/>
                <w:rFonts w:ascii="Times New Roman" w:eastAsia="Times New Roman" w:hAnsi="Times New Roman" w:cs="Times New Roman"/>
                <w:color w:val="000000"/>
                <w:sz w:val="20"/>
                <w:szCs w:val="20"/>
                <w:lang w:val="en-GB" w:eastAsia="ja-JP"/>
              </w:rPr>
            </w:pPr>
            <w:proofErr w:type="spellStart"/>
            <w:ins w:id="1219" w:author="John Mettrop" w:date="2022-04-11T09:58:00Z">
              <w:r w:rsidRPr="00D942DF">
                <w:rPr>
                  <w:rFonts w:ascii="Times New Roman" w:eastAsia="Times New Roman" w:hAnsi="Times New Roman" w:cs="Times New Roman"/>
                  <w:color w:val="000000"/>
                  <w:sz w:val="20"/>
                  <w:szCs w:val="20"/>
                  <w:lang w:val="en-GB" w:eastAsia="ja-JP"/>
                </w:rPr>
                <w:t>dBi</w:t>
              </w:r>
              <w:proofErr w:type="spellEnd"/>
            </w:ins>
          </w:p>
        </w:tc>
        <w:tc>
          <w:tcPr>
            <w:tcW w:w="4019" w:type="dxa"/>
            <w:tcBorders>
              <w:top w:val="single" w:sz="4" w:space="0" w:color="auto"/>
              <w:left w:val="single" w:sz="4" w:space="0" w:color="auto"/>
              <w:bottom w:val="single" w:sz="4" w:space="0" w:color="auto"/>
              <w:right w:val="single" w:sz="4" w:space="0" w:color="auto"/>
            </w:tcBorders>
            <w:vAlign w:val="center"/>
            <w:hideMark/>
          </w:tcPr>
          <w:p w14:paraId="2A062C8B"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220" w:author="John Mettrop" w:date="2022-04-11T09:58:00Z"/>
                <w:rFonts w:ascii="Times New Roman" w:eastAsia="Times New Roman" w:hAnsi="Times New Roman" w:cs="Times New Roman"/>
                <w:color w:val="000000"/>
                <w:sz w:val="20"/>
                <w:szCs w:val="20"/>
                <w:lang w:val="en-GB" w:eastAsia="ja-JP"/>
              </w:rPr>
            </w:pPr>
            <w:ins w:id="1221" w:author="John Mettrop" w:date="2022-04-11T09:58:00Z">
              <w:r w:rsidRPr="00D942DF">
                <w:rPr>
                  <w:rFonts w:ascii="Times New Roman" w:eastAsia="Times New Roman" w:hAnsi="Times New Roman" w:cs="Times New Roman"/>
                  <w:color w:val="000000"/>
                  <w:sz w:val="20"/>
                  <w:szCs w:val="20"/>
                  <w:lang w:val="en-GB" w:eastAsia="ja-JP"/>
                </w:rPr>
                <w:t>-1</w:t>
              </w:r>
            </w:ins>
          </w:p>
        </w:tc>
        <w:tc>
          <w:tcPr>
            <w:tcW w:w="3925" w:type="dxa"/>
            <w:tcBorders>
              <w:top w:val="single" w:sz="4" w:space="0" w:color="auto"/>
              <w:left w:val="single" w:sz="4" w:space="0" w:color="auto"/>
              <w:bottom w:val="single" w:sz="4" w:space="0" w:color="auto"/>
              <w:right w:val="single" w:sz="4" w:space="0" w:color="auto"/>
            </w:tcBorders>
            <w:vAlign w:val="center"/>
          </w:tcPr>
          <w:p w14:paraId="49E79B0D"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222" w:author="John Mettrop" w:date="2022-04-11T09:58:00Z"/>
                <w:rFonts w:ascii="Times New Roman" w:eastAsia="Times New Roman" w:hAnsi="Times New Roman" w:cs="Times New Roman"/>
                <w:color w:val="000000"/>
                <w:sz w:val="20"/>
                <w:szCs w:val="20"/>
                <w:lang w:val="en-GB" w:eastAsia="ja-JP"/>
              </w:rPr>
            </w:pPr>
            <w:ins w:id="1223" w:author="John Mettrop" w:date="2022-04-11T09:58:00Z">
              <w:r w:rsidRPr="00D942DF">
                <w:rPr>
                  <w:rFonts w:ascii="Times New Roman" w:eastAsia="Times New Roman" w:hAnsi="Times New Roman" w:cs="Times New Roman"/>
                  <w:color w:val="000000"/>
                  <w:sz w:val="20"/>
                  <w:szCs w:val="20"/>
                  <w:lang w:val="en-GB" w:eastAsia="ja-JP"/>
                </w:rPr>
                <w:t>-1</w:t>
              </w:r>
            </w:ins>
          </w:p>
        </w:tc>
      </w:tr>
      <w:tr w:rsidR="00D942DF" w:rsidRPr="00D942DF" w14:paraId="0FFD6B23" w14:textId="77777777" w:rsidTr="008B0EFF">
        <w:trPr>
          <w:trHeight w:val="319"/>
          <w:jc w:val="center"/>
          <w:ins w:id="1224" w:author="John Mettrop" w:date="2022-04-11T09:58:00Z"/>
        </w:trPr>
        <w:tc>
          <w:tcPr>
            <w:tcW w:w="3383" w:type="dxa"/>
            <w:tcBorders>
              <w:top w:val="single" w:sz="4" w:space="0" w:color="auto"/>
              <w:left w:val="single" w:sz="4" w:space="0" w:color="auto"/>
              <w:bottom w:val="single" w:sz="4" w:space="0" w:color="auto"/>
              <w:right w:val="single" w:sz="4" w:space="0" w:color="auto"/>
            </w:tcBorders>
            <w:vAlign w:val="center"/>
            <w:hideMark/>
          </w:tcPr>
          <w:p w14:paraId="498866B4"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ins w:id="1225" w:author="John Mettrop" w:date="2022-04-11T09:58:00Z"/>
                <w:rFonts w:ascii="Times New Roman" w:eastAsia="Times New Roman" w:hAnsi="Times New Roman" w:cs="Times New Roman"/>
                <w:color w:val="000000"/>
                <w:sz w:val="20"/>
                <w:szCs w:val="20"/>
                <w:lang w:val="en-GB" w:eastAsia="ja-JP"/>
              </w:rPr>
            </w:pPr>
            <w:ins w:id="1226" w:author="John Mettrop" w:date="2022-04-11T09:58:00Z">
              <w:r w:rsidRPr="00D942DF">
                <w:rPr>
                  <w:rFonts w:ascii="Times New Roman" w:eastAsia="Times New Roman" w:hAnsi="Times New Roman" w:cs="Times New Roman"/>
                  <w:color w:val="000000"/>
                  <w:sz w:val="20"/>
                  <w:szCs w:val="20"/>
                  <w:lang w:val="en-GB" w:eastAsia="ja-JP"/>
                </w:rPr>
                <w:t>Polarization</w:t>
              </w:r>
            </w:ins>
          </w:p>
        </w:tc>
        <w:tc>
          <w:tcPr>
            <w:tcW w:w="1714" w:type="dxa"/>
            <w:tcBorders>
              <w:top w:val="single" w:sz="4" w:space="0" w:color="auto"/>
              <w:left w:val="single" w:sz="4" w:space="0" w:color="auto"/>
              <w:bottom w:val="single" w:sz="4" w:space="0" w:color="auto"/>
              <w:right w:val="single" w:sz="4" w:space="0" w:color="auto"/>
            </w:tcBorders>
          </w:tcPr>
          <w:p w14:paraId="10D8D5EB"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227" w:author="John Mettrop" w:date="2022-04-11T09:58:00Z"/>
                <w:rFonts w:ascii="Times New Roman" w:eastAsia="Times New Roman" w:hAnsi="Times New Roman" w:cs="Times New Roman"/>
                <w:color w:val="000000"/>
                <w:sz w:val="20"/>
                <w:szCs w:val="20"/>
                <w:lang w:val="en-GB" w:eastAsia="ja-JP"/>
              </w:rPr>
            </w:pPr>
          </w:p>
        </w:tc>
        <w:tc>
          <w:tcPr>
            <w:tcW w:w="4019" w:type="dxa"/>
            <w:tcBorders>
              <w:top w:val="single" w:sz="4" w:space="0" w:color="auto"/>
              <w:left w:val="single" w:sz="4" w:space="0" w:color="auto"/>
              <w:bottom w:val="single" w:sz="4" w:space="0" w:color="auto"/>
              <w:right w:val="single" w:sz="4" w:space="0" w:color="auto"/>
            </w:tcBorders>
            <w:vAlign w:val="center"/>
            <w:hideMark/>
          </w:tcPr>
          <w:p w14:paraId="699359A2"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228" w:author="John Mettrop" w:date="2022-04-11T09:58:00Z"/>
                <w:rFonts w:ascii="Times New Roman" w:eastAsia="Times New Roman" w:hAnsi="Times New Roman" w:cs="Times New Roman"/>
                <w:color w:val="000000"/>
                <w:sz w:val="20"/>
                <w:szCs w:val="20"/>
                <w:lang w:val="en-GB" w:eastAsia="ja-JP"/>
              </w:rPr>
            </w:pPr>
            <w:ins w:id="1229" w:author="John Mettrop" w:date="2022-04-11T09:58:00Z">
              <w:r w:rsidRPr="00D942DF">
                <w:rPr>
                  <w:rFonts w:ascii="Times New Roman" w:eastAsia="Times New Roman" w:hAnsi="Times New Roman" w:cs="Times New Roman"/>
                  <w:color w:val="000000"/>
                  <w:sz w:val="20"/>
                  <w:szCs w:val="20"/>
                  <w:lang w:val="en-GB" w:eastAsia="ja-JP"/>
                </w:rPr>
                <w:t>Vertical</w:t>
              </w:r>
            </w:ins>
          </w:p>
        </w:tc>
        <w:tc>
          <w:tcPr>
            <w:tcW w:w="3925" w:type="dxa"/>
            <w:tcBorders>
              <w:top w:val="single" w:sz="4" w:space="0" w:color="auto"/>
              <w:left w:val="single" w:sz="4" w:space="0" w:color="auto"/>
              <w:bottom w:val="single" w:sz="4" w:space="0" w:color="auto"/>
              <w:right w:val="single" w:sz="4" w:space="0" w:color="auto"/>
            </w:tcBorders>
            <w:vAlign w:val="center"/>
          </w:tcPr>
          <w:p w14:paraId="54E27DB5"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230" w:author="John Mettrop" w:date="2022-04-11T09:58:00Z"/>
                <w:rFonts w:ascii="Times New Roman" w:eastAsia="Times New Roman" w:hAnsi="Times New Roman" w:cs="Times New Roman"/>
                <w:color w:val="000000"/>
                <w:sz w:val="20"/>
                <w:szCs w:val="20"/>
                <w:lang w:val="en-GB" w:eastAsia="ja-JP"/>
              </w:rPr>
            </w:pPr>
            <w:ins w:id="1231" w:author="John Mettrop" w:date="2022-04-11T09:58:00Z">
              <w:r w:rsidRPr="00D942DF">
                <w:rPr>
                  <w:rFonts w:ascii="Times New Roman" w:eastAsia="Times New Roman" w:hAnsi="Times New Roman" w:cs="Times New Roman"/>
                  <w:color w:val="000000"/>
                  <w:sz w:val="20"/>
                  <w:szCs w:val="20"/>
                  <w:lang w:val="en-GB" w:eastAsia="ja-JP"/>
                </w:rPr>
                <w:t>Vertical</w:t>
              </w:r>
            </w:ins>
          </w:p>
        </w:tc>
      </w:tr>
      <w:tr w:rsidR="00D942DF" w:rsidRPr="00D942DF" w14:paraId="1831A723" w14:textId="77777777" w:rsidTr="008B0EFF">
        <w:trPr>
          <w:trHeight w:val="279"/>
          <w:jc w:val="center"/>
          <w:ins w:id="1232" w:author="John Mettrop" w:date="2022-04-11T09:58:00Z"/>
        </w:trPr>
        <w:tc>
          <w:tcPr>
            <w:tcW w:w="3383" w:type="dxa"/>
            <w:tcBorders>
              <w:top w:val="single" w:sz="4" w:space="0" w:color="auto"/>
              <w:left w:val="single" w:sz="4" w:space="0" w:color="auto"/>
              <w:bottom w:val="single" w:sz="4" w:space="0" w:color="auto"/>
              <w:right w:val="single" w:sz="4" w:space="0" w:color="auto"/>
            </w:tcBorders>
            <w:vAlign w:val="center"/>
            <w:hideMark/>
          </w:tcPr>
          <w:p w14:paraId="0803E427"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ins w:id="1233" w:author="John Mettrop" w:date="2022-04-11T09:58:00Z"/>
                <w:rFonts w:ascii="Times New Roman" w:eastAsia="Times New Roman" w:hAnsi="Times New Roman" w:cs="Times New Roman"/>
                <w:color w:val="000000"/>
                <w:sz w:val="20"/>
                <w:szCs w:val="20"/>
                <w:lang w:val="en-GB" w:eastAsia="ja-JP"/>
              </w:rPr>
            </w:pPr>
            <w:ins w:id="1234" w:author="John Mettrop" w:date="2022-04-11T09:58:00Z">
              <w:r w:rsidRPr="00D942DF">
                <w:rPr>
                  <w:rFonts w:ascii="Times New Roman" w:eastAsia="Times New Roman" w:hAnsi="Times New Roman" w:cs="Times New Roman"/>
                  <w:color w:val="000000"/>
                  <w:sz w:val="20"/>
                  <w:szCs w:val="20"/>
                  <w:lang w:val="en-GB" w:eastAsia="ja-JP"/>
                </w:rPr>
                <w:t>Antenna pattern</w:t>
              </w:r>
            </w:ins>
          </w:p>
        </w:tc>
        <w:tc>
          <w:tcPr>
            <w:tcW w:w="1714" w:type="dxa"/>
            <w:tcBorders>
              <w:top w:val="single" w:sz="4" w:space="0" w:color="auto"/>
              <w:left w:val="single" w:sz="4" w:space="0" w:color="auto"/>
              <w:bottom w:val="single" w:sz="4" w:space="0" w:color="auto"/>
              <w:right w:val="single" w:sz="4" w:space="0" w:color="auto"/>
            </w:tcBorders>
          </w:tcPr>
          <w:p w14:paraId="185455C2"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235" w:author="John Mettrop" w:date="2022-04-11T09:58:00Z"/>
                <w:rFonts w:ascii="Times New Roman" w:eastAsia="Times New Roman" w:hAnsi="Times New Roman" w:cs="Times New Roman"/>
                <w:color w:val="000000"/>
                <w:sz w:val="20"/>
                <w:szCs w:val="20"/>
                <w:lang w:val="en-GB" w:eastAsia="ja-JP"/>
              </w:rPr>
            </w:pPr>
          </w:p>
        </w:tc>
        <w:tc>
          <w:tcPr>
            <w:tcW w:w="4019" w:type="dxa"/>
            <w:tcBorders>
              <w:top w:val="single" w:sz="4" w:space="0" w:color="auto"/>
              <w:left w:val="single" w:sz="4" w:space="0" w:color="auto"/>
              <w:bottom w:val="single" w:sz="4" w:space="0" w:color="auto"/>
              <w:right w:val="single" w:sz="4" w:space="0" w:color="auto"/>
            </w:tcBorders>
            <w:vAlign w:val="center"/>
          </w:tcPr>
          <w:p w14:paraId="766A9FAE"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236" w:author="John Mettrop" w:date="2022-04-11T09:58:00Z"/>
                <w:rFonts w:ascii="Times New Roman" w:eastAsia="Times New Roman" w:hAnsi="Times New Roman" w:cs="Times New Roman"/>
                <w:color w:val="000000"/>
                <w:sz w:val="20"/>
                <w:szCs w:val="20"/>
                <w:lang w:val="en-GB" w:eastAsia="ja-JP"/>
              </w:rPr>
            </w:pPr>
            <w:ins w:id="1237" w:author="John Mettrop" w:date="2022-04-11T09:58:00Z">
              <w:r w:rsidRPr="00D942DF">
                <w:rPr>
                  <w:rFonts w:ascii="Times New Roman" w:eastAsia="Times New Roman" w:hAnsi="Times New Roman" w:cs="Times New Roman"/>
                  <w:color w:val="000000"/>
                  <w:sz w:val="20"/>
                  <w:szCs w:val="20"/>
                  <w:lang w:val="en-GB" w:eastAsia="ja-JP"/>
                </w:rPr>
                <w:t>Uniform distribution</w:t>
              </w:r>
              <w:r w:rsidRPr="00D942DF">
                <w:rPr>
                  <w:rFonts w:ascii="Times New Roman" w:eastAsia="Times New Roman" w:hAnsi="Times New Roman" w:cs="Times New Roman"/>
                  <w:color w:val="000000"/>
                  <w:sz w:val="20"/>
                  <w:szCs w:val="20"/>
                  <w:lang w:val="en-GB" w:eastAsia="ja-JP"/>
                </w:rPr>
                <w:br/>
                <w:t>(Refer to Rec. ITU-R M.1851)</w:t>
              </w:r>
            </w:ins>
          </w:p>
        </w:tc>
        <w:tc>
          <w:tcPr>
            <w:tcW w:w="3925" w:type="dxa"/>
            <w:tcBorders>
              <w:top w:val="single" w:sz="4" w:space="0" w:color="auto"/>
              <w:left w:val="single" w:sz="4" w:space="0" w:color="auto"/>
              <w:bottom w:val="single" w:sz="4" w:space="0" w:color="auto"/>
              <w:right w:val="single" w:sz="4" w:space="0" w:color="auto"/>
            </w:tcBorders>
            <w:vAlign w:val="center"/>
          </w:tcPr>
          <w:p w14:paraId="737CDCDB"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238" w:author="John Mettrop" w:date="2022-04-11T09:58:00Z"/>
                <w:rFonts w:ascii="Times New Roman" w:eastAsia="Times New Roman" w:hAnsi="Times New Roman" w:cs="Times New Roman"/>
                <w:color w:val="000000"/>
                <w:sz w:val="20"/>
                <w:szCs w:val="20"/>
                <w:vertAlign w:val="superscript"/>
                <w:lang w:val="en-GB" w:eastAsia="ja-JP"/>
              </w:rPr>
            </w:pPr>
            <w:ins w:id="1239" w:author="John Mettrop" w:date="2022-04-11T09:58:00Z">
              <w:r w:rsidRPr="00D942DF">
                <w:rPr>
                  <w:rFonts w:ascii="Times New Roman" w:eastAsia="Times New Roman" w:hAnsi="Times New Roman" w:cs="Times New Roman"/>
                  <w:color w:val="000000"/>
                  <w:sz w:val="20"/>
                  <w:szCs w:val="20"/>
                  <w:lang w:val="en-GB" w:eastAsia="ja-JP"/>
                </w:rPr>
                <w:t>Uniform distribution</w:t>
              </w:r>
              <w:r w:rsidRPr="00D942DF">
                <w:rPr>
                  <w:rFonts w:ascii="Times New Roman" w:eastAsia="Times New Roman" w:hAnsi="Times New Roman" w:cs="Times New Roman"/>
                  <w:color w:val="000000"/>
                  <w:sz w:val="20"/>
                  <w:szCs w:val="20"/>
                  <w:lang w:val="en-GB" w:eastAsia="ja-JP"/>
                </w:rPr>
                <w:br/>
                <w:t>(Refer to Rec. ITU-R M.1851)</w:t>
              </w:r>
            </w:ins>
          </w:p>
        </w:tc>
      </w:tr>
      <w:tr w:rsidR="00D942DF" w:rsidRPr="00D942DF" w14:paraId="664BC027" w14:textId="77777777" w:rsidTr="008B0EFF">
        <w:trPr>
          <w:trHeight w:val="319"/>
          <w:jc w:val="center"/>
          <w:ins w:id="1240" w:author="John Mettrop" w:date="2022-04-11T09:58:00Z"/>
        </w:trPr>
        <w:tc>
          <w:tcPr>
            <w:tcW w:w="3383" w:type="dxa"/>
            <w:tcBorders>
              <w:top w:val="single" w:sz="4" w:space="0" w:color="auto"/>
              <w:left w:val="single" w:sz="4" w:space="0" w:color="auto"/>
              <w:bottom w:val="single" w:sz="4" w:space="0" w:color="auto"/>
              <w:right w:val="single" w:sz="4" w:space="0" w:color="auto"/>
            </w:tcBorders>
            <w:vAlign w:val="center"/>
            <w:hideMark/>
          </w:tcPr>
          <w:p w14:paraId="43E59AA5"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ins w:id="1241" w:author="John Mettrop" w:date="2022-04-11T09:58:00Z"/>
                <w:rFonts w:ascii="Times New Roman" w:eastAsia="Times New Roman" w:hAnsi="Times New Roman" w:cs="Times New Roman"/>
                <w:color w:val="000000"/>
                <w:sz w:val="20"/>
                <w:szCs w:val="20"/>
                <w:lang w:val="en-GB" w:eastAsia="ja-JP"/>
              </w:rPr>
            </w:pPr>
            <w:ins w:id="1242" w:author="John Mettrop" w:date="2022-04-11T09:58:00Z">
              <w:r w:rsidRPr="00D942DF">
                <w:rPr>
                  <w:rFonts w:ascii="Times New Roman" w:eastAsia="Times New Roman" w:hAnsi="Times New Roman" w:cs="Times New Roman"/>
                  <w:color w:val="000000"/>
                  <w:sz w:val="20"/>
                  <w:szCs w:val="20"/>
                  <w:lang w:val="en-GB" w:eastAsia="ja-JP"/>
                </w:rPr>
                <w:t>Horizontal beamwidth</w:t>
              </w:r>
            </w:ins>
          </w:p>
        </w:tc>
        <w:tc>
          <w:tcPr>
            <w:tcW w:w="1714" w:type="dxa"/>
            <w:tcBorders>
              <w:top w:val="single" w:sz="4" w:space="0" w:color="auto"/>
              <w:left w:val="single" w:sz="4" w:space="0" w:color="auto"/>
              <w:bottom w:val="single" w:sz="4" w:space="0" w:color="auto"/>
              <w:right w:val="single" w:sz="4" w:space="0" w:color="auto"/>
            </w:tcBorders>
            <w:hideMark/>
          </w:tcPr>
          <w:p w14:paraId="5A6A76DE"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243" w:author="John Mettrop" w:date="2022-04-11T09:58:00Z"/>
                <w:rFonts w:ascii="Times New Roman" w:eastAsia="Times New Roman" w:hAnsi="Times New Roman" w:cs="Times New Roman"/>
                <w:color w:val="000000"/>
                <w:sz w:val="20"/>
                <w:szCs w:val="20"/>
                <w:lang w:val="en-GB" w:eastAsia="ja-JP"/>
              </w:rPr>
            </w:pPr>
            <w:ins w:id="1244" w:author="John Mettrop" w:date="2022-04-11T09:58:00Z">
              <w:r w:rsidRPr="00D942DF">
                <w:rPr>
                  <w:rFonts w:ascii="Times New Roman" w:eastAsia="Times New Roman" w:hAnsi="Times New Roman" w:cs="Times New Roman"/>
                  <w:color w:val="000000"/>
                  <w:sz w:val="20"/>
                  <w:szCs w:val="20"/>
                  <w:lang w:val="en-GB" w:eastAsia="ja-JP"/>
                </w:rPr>
                <w:t>Degrees</w:t>
              </w:r>
            </w:ins>
          </w:p>
        </w:tc>
        <w:tc>
          <w:tcPr>
            <w:tcW w:w="4019" w:type="dxa"/>
            <w:tcBorders>
              <w:top w:val="single" w:sz="4" w:space="0" w:color="auto"/>
              <w:left w:val="single" w:sz="4" w:space="0" w:color="auto"/>
              <w:bottom w:val="single" w:sz="4" w:space="0" w:color="auto"/>
              <w:right w:val="single" w:sz="4" w:space="0" w:color="auto"/>
            </w:tcBorders>
            <w:vAlign w:val="center"/>
            <w:hideMark/>
          </w:tcPr>
          <w:p w14:paraId="415F1510"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245" w:author="John Mettrop" w:date="2022-04-11T09:58:00Z"/>
                <w:rFonts w:ascii="Times New Roman" w:eastAsia="Times New Roman" w:hAnsi="Times New Roman" w:cs="Times New Roman"/>
                <w:color w:val="000000"/>
                <w:sz w:val="20"/>
                <w:szCs w:val="20"/>
                <w:lang w:val="en-GB" w:eastAsia="ja-JP"/>
              </w:rPr>
            </w:pPr>
            <w:ins w:id="1246" w:author="John Mettrop" w:date="2022-04-11T09:58:00Z">
              <w:r w:rsidRPr="00D942DF">
                <w:rPr>
                  <w:rFonts w:ascii="Times New Roman" w:eastAsia="Times New Roman" w:hAnsi="Times New Roman" w:cs="Times New Roman"/>
                  <w:color w:val="000000"/>
                  <w:sz w:val="20"/>
                  <w:szCs w:val="20"/>
                  <w:lang w:val="en-GB" w:eastAsia="ja-JP"/>
                </w:rPr>
                <w:t>24</w:t>
              </w:r>
            </w:ins>
          </w:p>
        </w:tc>
        <w:tc>
          <w:tcPr>
            <w:tcW w:w="3925" w:type="dxa"/>
            <w:tcBorders>
              <w:top w:val="single" w:sz="4" w:space="0" w:color="auto"/>
              <w:left w:val="single" w:sz="4" w:space="0" w:color="auto"/>
              <w:bottom w:val="single" w:sz="4" w:space="0" w:color="auto"/>
              <w:right w:val="single" w:sz="4" w:space="0" w:color="auto"/>
            </w:tcBorders>
            <w:vAlign w:val="center"/>
          </w:tcPr>
          <w:p w14:paraId="77B7EEA9"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247" w:author="John Mettrop" w:date="2022-04-11T09:58:00Z"/>
                <w:rFonts w:ascii="Times New Roman" w:eastAsia="Times New Roman" w:hAnsi="Times New Roman" w:cs="Times New Roman"/>
                <w:color w:val="000000"/>
                <w:sz w:val="20"/>
                <w:szCs w:val="20"/>
                <w:lang w:val="en-GB" w:eastAsia="ja-JP"/>
              </w:rPr>
            </w:pPr>
            <w:ins w:id="1248" w:author="John Mettrop" w:date="2022-04-11T09:58:00Z">
              <w:r w:rsidRPr="00D942DF">
                <w:rPr>
                  <w:rFonts w:ascii="Times New Roman" w:eastAsia="Times New Roman" w:hAnsi="Times New Roman" w:cs="Times New Roman"/>
                  <w:color w:val="000000"/>
                  <w:sz w:val="20"/>
                  <w:szCs w:val="20"/>
                  <w:lang w:val="en-GB" w:eastAsia="ja-JP"/>
                </w:rPr>
                <w:t>28</w:t>
              </w:r>
            </w:ins>
          </w:p>
        </w:tc>
      </w:tr>
      <w:tr w:rsidR="00D942DF" w:rsidRPr="00D942DF" w14:paraId="004E551C" w14:textId="77777777" w:rsidTr="008B0EFF">
        <w:trPr>
          <w:trHeight w:val="279"/>
          <w:jc w:val="center"/>
          <w:ins w:id="1249" w:author="John Mettrop" w:date="2022-04-11T09:58:00Z"/>
        </w:trPr>
        <w:tc>
          <w:tcPr>
            <w:tcW w:w="3383" w:type="dxa"/>
            <w:tcBorders>
              <w:top w:val="single" w:sz="4" w:space="0" w:color="auto"/>
              <w:left w:val="single" w:sz="4" w:space="0" w:color="auto"/>
              <w:bottom w:val="single" w:sz="4" w:space="0" w:color="auto"/>
              <w:right w:val="single" w:sz="4" w:space="0" w:color="auto"/>
            </w:tcBorders>
            <w:vAlign w:val="center"/>
            <w:hideMark/>
          </w:tcPr>
          <w:p w14:paraId="031794A1"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ins w:id="1250" w:author="John Mettrop" w:date="2022-04-11T09:58:00Z"/>
                <w:rFonts w:ascii="Times New Roman" w:eastAsia="Times New Roman" w:hAnsi="Times New Roman" w:cs="Times New Roman"/>
                <w:color w:val="000000"/>
                <w:sz w:val="20"/>
                <w:szCs w:val="20"/>
                <w:lang w:val="en-GB" w:eastAsia="ja-JP"/>
              </w:rPr>
            </w:pPr>
            <w:ins w:id="1251" w:author="John Mettrop" w:date="2022-04-11T09:58:00Z">
              <w:r w:rsidRPr="00D942DF">
                <w:rPr>
                  <w:rFonts w:ascii="Times New Roman" w:eastAsia="Times New Roman" w:hAnsi="Times New Roman" w:cs="Times New Roman"/>
                  <w:color w:val="000000"/>
                  <w:sz w:val="20"/>
                  <w:szCs w:val="20"/>
                  <w:lang w:val="en-GB" w:eastAsia="ja-JP"/>
                </w:rPr>
                <w:t>Vertical beamwidth</w:t>
              </w:r>
            </w:ins>
          </w:p>
        </w:tc>
        <w:tc>
          <w:tcPr>
            <w:tcW w:w="1714" w:type="dxa"/>
            <w:tcBorders>
              <w:top w:val="single" w:sz="4" w:space="0" w:color="auto"/>
              <w:left w:val="single" w:sz="4" w:space="0" w:color="auto"/>
              <w:bottom w:val="single" w:sz="4" w:space="0" w:color="auto"/>
              <w:right w:val="single" w:sz="4" w:space="0" w:color="auto"/>
            </w:tcBorders>
            <w:hideMark/>
          </w:tcPr>
          <w:p w14:paraId="3AAD8CA7"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252" w:author="John Mettrop" w:date="2022-04-11T09:58:00Z"/>
                <w:rFonts w:ascii="Times New Roman" w:eastAsia="Times New Roman" w:hAnsi="Times New Roman" w:cs="Times New Roman"/>
                <w:color w:val="000000"/>
                <w:sz w:val="20"/>
                <w:szCs w:val="20"/>
                <w:lang w:val="en-GB" w:eastAsia="ja-JP"/>
              </w:rPr>
            </w:pPr>
            <w:ins w:id="1253" w:author="John Mettrop" w:date="2022-04-11T09:58:00Z">
              <w:r w:rsidRPr="00D942DF">
                <w:rPr>
                  <w:rFonts w:ascii="Times New Roman" w:eastAsia="Times New Roman" w:hAnsi="Times New Roman" w:cs="Times New Roman"/>
                  <w:color w:val="000000"/>
                  <w:sz w:val="20"/>
                  <w:szCs w:val="20"/>
                  <w:lang w:val="en-GB" w:eastAsia="ja-JP"/>
                </w:rPr>
                <w:t>Degrees</w:t>
              </w:r>
            </w:ins>
          </w:p>
        </w:tc>
        <w:tc>
          <w:tcPr>
            <w:tcW w:w="4019" w:type="dxa"/>
            <w:tcBorders>
              <w:top w:val="single" w:sz="4" w:space="0" w:color="auto"/>
              <w:left w:val="single" w:sz="4" w:space="0" w:color="auto"/>
              <w:bottom w:val="single" w:sz="4" w:space="0" w:color="auto"/>
              <w:right w:val="single" w:sz="4" w:space="0" w:color="auto"/>
            </w:tcBorders>
            <w:vAlign w:val="center"/>
            <w:hideMark/>
          </w:tcPr>
          <w:p w14:paraId="2EF9A3EF"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254" w:author="John Mettrop" w:date="2022-04-11T09:58:00Z"/>
                <w:rFonts w:ascii="Times New Roman" w:eastAsia="Times New Roman" w:hAnsi="Times New Roman" w:cs="Times New Roman"/>
                <w:color w:val="000000"/>
                <w:sz w:val="20"/>
                <w:szCs w:val="20"/>
                <w:lang w:val="en-GB" w:eastAsia="ja-JP"/>
              </w:rPr>
            </w:pPr>
            <w:ins w:id="1255" w:author="John Mettrop" w:date="2022-04-11T09:58:00Z">
              <w:r w:rsidRPr="00D942DF">
                <w:rPr>
                  <w:rFonts w:ascii="Times New Roman" w:eastAsia="Times New Roman" w:hAnsi="Times New Roman" w:cs="Times New Roman"/>
                  <w:color w:val="000000"/>
                  <w:sz w:val="20"/>
                  <w:szCs w:val="20"/>
                  <w:lang w:val="en-GB" w:eastAsia="ja-JP"/>
                </w:rPr>
                <w:t>24</w:t>
              </w:r>
            </w:ins>
          </w:p>
        </w:tc>
        <w:tc>
          <w:tcPr>
            <w:tcW w:w="3925" w:type="dxa"/>
            <w:tcBorders>
              <w:top w:val="single" w:sz="4" w:space="0" w:color="auto"/>
              <w:left w:val="single" w:sz="4" w:space="0" w:color="auto"/>
              <w:bottom w:val="single" w:sz="4" w:space="0" w:color="auto"/>
              <w:right w:val="single" w:sz="4" w:space="0" w:color="auto"/>
            </w:tcBorders>
            <w:vAlign w:val="center"/>
          </w:tcPr>
          <w:p w14:paraId="3A12DA52"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256" w:author="John Mettrop" w:date="2022-04-11T09:58:00Z"/>
                <w:rFonts w:ascii="Times New Roman" w:eastAsia="Times New Roman" w:hAnsi="Times New Roman" w:cs="Times New Roman"/>
                <w:color w:val="000000"/>
                <w:sz w:val="20"/>
                <w:szCs w:val="20"/>
                <w:lang w:val="en-GB" w:eastAsia="ja-JP"/>
              </w:rPr>
            </w:pPr>
            <w:ins w:id="1257" w:author="John Mettrop" w:date="2022-04-11T09:58:00Z">
              <w:r w:rsidRPr="00D942DF">
                <w:rPr>
                  <w:rFonts w:ascii="Times New Roman" w:eastAsia="Times New Roman" w:hAnsi="Times New Roman" w:cs="Times New Roman"/>
                  <w:color w:val="000000"/>
                  <w:sz w:val="20"/>
                  <w:szCs w:val="20"/>
                  <w:lang w:val="en-GB" w:eastAsia="ja-JP"/>
                </w:rPr>
                <w:t>28</w:t>
              </w:r>
            </w:ins>
          </w:p>
        </w:tc>
      </w:tr>
    </w:tbl>
    <w:p w14:paraId="5823B410" w14:textId="77777777" w:rsidR="00D942DF" w:rsidRPr="00D942DF" w:rsidRDefault="00D942DF" w:rsidP="00D942DF">
      <w:pPr>
        <w:spacing w:line="240" w:lineRule="auto"/>
        <w:jc w:val="left"/>
        <w:rPr>
          <w:ins w:id="1258" w:author="John Mettrop" w:date="2022-04-11T09:58:00Z"/>
          <w:rFonts w:ascii="Times New Roman" w:eastAsia="Times New Roman" w:hAnsi="Times New Roman" w:cs="Times New Roman"/>
          <w:sz w:val="24"/>
          <w:szCs w:val="18"/>
          <w:lang w:val="en-GB"/>
        </w:rPr>
      </w:pPr>
      <w:ins w:id="1259" w:author="John Mettrop" w:date="2022-04-11T09:58:00Z">
        <w:r w:rsidRPr="00D942DF">
          <w:rPr>
            <w:rFonts w:ascii="Times New Roman" w:eastAsia="Times New Roman" w:hAnsi="Times New Roman" w:cs="Times New Roman"/>
            <w:sz w:val="24"/>
            <w:szCs w:val="18"/>
            <w:lang w:val="en-GB"/>
          </w:rPr>
          <w:br w:type="page"/>
        </w:r>
      </w:ins>
    </w:p>
    <w:p w14:paraId="6CBFC00C" w14:textId="77777777" w:rsidR="00D942DF" w:rsidRPr="00D942DF" w:rsidRDefault="00D942DF" w:rsidP="00D942DF">
      <w:pPr>
        <w:keepNext/>
        <w:tabs>
          <w:tab w:val="left" w:pos="1134"/>
          <w:tab w:val="left" w:pos="1871"/>
          <w:tab w:val="left" w:pos="2268"/>
        </w:tabs>
        <w:overflowPunct w:val="0"/>
        <w:autoSpaceDE w:val="0"/>
        <w:autoSpaceDN w:val="0"/>
        <w:adjustRightInd w:val="0"/>
        <w:spacing w:before="560" w:after="120" w:line="240" w:lineRule="auto"/>
        <w:textAlignment w:val="baseline"/>
        <w:rPr>
          <w:ins w:id="1260" w:author="John Mettrop" w:date="2022-04-11T09:58:00Z"/>
          <w:rFonts w:ascii="Times New Roman" w:eastAsia="Times New Roman" w:hAnsi="Times New Roman" w:cs="Times New Roman"/>
          <w:i/>
          <w:caps/>
          <w:sz w:val="20"/>
          <w:szCs w:val="20"/>
          <w:lang w:val="en-GB"/>
        </w:rPr>
      </w:pPr>
      <w:ins w:id="1261" w:author="John Mettrop" w:date="2022-04-11T09:58:00Z">
        <w:r w:rsidRPr="00D942DF">
          <w:rPr>
            <w:rFonts w:ascii="Times New Roman" w:eastAsia="Times New Roman" w:hAnsi="Times New Roman" w:cs="Times New Roman"/>
            <w:caps/>
            <w:sz w:val="20"/>
            <w:szCs w:val="20"/>
            <w:lang w:val="en-GB"/>
          </w:rPr>
          <w:lastRenderedPageBreak/>
          <w:t xml:space="preserve">TABLE 1 </w:t>
        </w:r>
        <w:r w:rsidRPr="00D942DF">
          <w:rPr>
            <w:rFonts w:ascii="Times New Roman" w:eastAsia="Times New Roman" w:hAnsi="Times New Roman" w:cs="Times New Roman"/>
            <w:i/>
            <w:caps/>
            <w:sz w:val="20"/>
            <w:szCs w:val="20"/>
            <w:lang w:val="en-GB"/>
          </w:rPr>
          <w:t>(</w:t>
        </w:r>
        <w:r w:rsidRPr="00D942DF">
          <w:rPr>
            <w:rFonts w:ascii="Times New Roman" w:eastAsia="Times New Roman" w:hAnsi="Times New Roman" w:cs="Times New Roman"/>
            <w:i/>
            <w:sz w:val="20"/>
            <w:szCs w:val="20"/>
            <w:lang w:val="en-GB"/>
          </w:rPr>
          <w:t>end</w:t>
        </w:r>
        <w:r w:rsidRPr="00D942DF">
          <w:rPr>
            <w:rFonts w:ascii="Times New Roman" w:eastAsia="Times New Roman" w:hAnsi="Times New Roman" w:cs="Times New Roman"/>
            <w:i/>
            <w:caps/>
            <w:sz w:val="20"/>
            <w:szCs w:val="20"/>
            <w:lang w:val="en-GB"/>
          </w:rPr>
          <w:t>)</w:t>
        </w:r>
      </w:ins>
    </w:p>
    <w:tbl>
      <w:tblPr>
        <w:tblW w:w="1304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552"/>
        <w:gridCol w:w="1299"/>
        <w:gridCol w:w="3034"/>
        <w:gridCol w:w="3086"/>
        <w:gridCol w:w="3070"/>
      </w:tblGrid>
      <w:tr w:rsidR="00D942DF" w:rsidRPr="00D942DF" w14:paraId="2453135F" w14:textId="77777777" w:rsidTr="00D942DF">
        <w:trPr>
          <w:jc w:val="center"/>
          <w:ins w:id="1262" w:author="John Mettrop" w:date="2022-04-11T09:58:00Z"/>
        </w:trPr>
        <w:tc>
          <w:tcPr>
            <w:tcW w:w="2552"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14:paraId="13378CB7" w14:textId="77777777" w:rsidR="00D942DF" w:rsidRPr="00D942DF" w:rsidRDefault="00D942DF" w:rsidP="00D942DF">
            <w:pPr>
              <w:keepNext/>
              <w:tabs>
                <w:tab w:val="left" w:pos="1134"/>
                <w:tab w:val="left" w:pos="1871"/>
                <w:tab w:val="left" w:pos="2268"/>
              </w:tabs>
              <w:overflowPunct w:val="0"/>
              <w:autoSpaceDE w:val="0"/>
              <w:autoSpaceDN w:val="0"/>
              <w:adjustRightInd w:val="0"/>
              <w:spacing w:before="80" w:after="80" w:line="240" w:lineRule="auto"/>
              <w:textAlignment w:val="baseline"/>
              <w:rPr>
                <w:ins w:id="1263" w:author="John Mettrop" w:date="2022-04-11T09:58:00Z"/>
                <w:rFonts w:ascii="Times New Roman Bold" w:eastAsia="Times New Roman" w:hAnsi="Times New Roman Bold" w:cs="Times New Roman Bold"/>
                <w:b/>
                <w:sz w:val="20"/>
                <w:szCs w:val="20"/>
                <w:lang w:val="en-GB" w:eastAsia="ja-JP"/>
              </w:rPr>
            </w:pPr>
            <w:ins w:id="1264" w:author="John Mettrop" w:date="2022-04-11T09:58:00Z">
              <w:r w:rsidRPr="00D942DF">
                <w:rPr>
                  <w:rFonts w:ascii="Times New Roman Bold" w:eastAsia="Times New Roman" w:hAnsi="Times New Roman Bold" w:cs="Times New Roman Bold"/>
                  <w:b/>
                  <w:sz w:val="20"/>
                  <w:szCs w:val="20"/>
                  <w:lang w:val="en-GB" w:eastAsia="ja-JP"/>
                </w:rPr>
                <w:t>Parameter</w:t>
              </w:r>
            </w:ins>
          </w:p>
        </w:tc>
        <w:tc>
          <w:tcPr>
            <w:tcW w:w="1299"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14:paraId="551E01CD" w14:textId="77777777" w:rsidR="00D942DF" w:rsidRPr="00D942DF" w:rsidRDefault="00D942DF" w:rsidP="00D942DF">
            <w:pPr>
              <w:keepNext/>
              <w:tabs>
                <w:tab w:val="left" w:pos="1134"/>
                <w:tab w:val="left" w:pos="1871"/>
                <w:tab w:val="left" w:pos="2268"/>
              </w:tabs>
              <w:overflowPunct w:val="0"/>
              <w:autoSpaceDE w:val="0"/>
              <w:autoSpaceDN w:val="0"/>
              <w:adjustRightInd w:val="0"/>
              <w:spacing w:before="80" w:after="80" w:line="240" w:lineRule="auto"/>
              <w:textAlignment w:val="baseline"/>
              <w:rPr>
                <w:ins w:id="1265" w:author="John Mettrop" w:date="2022-04-11T09:58:00Z"/>
                <w:rFonts w:ascii="Times New Roman Bold" w:eastAsia="Times New Roman" w:hAnsi="Times New Roman Bold" w:cs="Times New Roman Bold"/>
                <w:b/>
                <w:sz w:val="20"/>
                <w:szCs w:val="20"/>
                <w:lang w:val="en-GB" w:eastAsia="ja-JP"/>
              </w:rPr>
            </w:pPr>
            <w:ins w:id="1266" w:author="John Mettrop" w:date="2022-04-11T09:58:00Z">
              <w:r w:rsidRPr="00D942DF">
                <w:rPr>
                  <w:rFonts w:ascii="Times New Roman Bold" w:eastAsia="Times New Roman" w:hAnsi="Times New Roman Bold" w:cs="Times New Roman Bold"/>
                  <w:b/>
                  <w:sz w:val="20"/>
                  <w:szCs w:val="20"/>
                  <w:lang w:val="en-GB" w:eastAsia="ja-JP"/>
                </w:rPr>
                <w:t>Units</w:t>
              </w:r>
            </w:ins>
          </w:p>
        </w:tc>
        <w:tc>
          <w:tcPr>
            <w:tcW w:w="3034" w:type="dxa"/>
            <w:tcBorders>
              <w:top w:val="single" w:sz="4" w:space="0" w:color="000000"/>
              <w:left w:val="single" w:sz="4" w:space="0" w:color="000000"/>
              <w:bottom w:val="single" w:sz="4" w:space="0" w:color="000000"/>
              <w:right w:val="single" w:sz="4" w:space="0" w:color="000000"/>
            </w:tcBorders>
            <w:shd w:val="clear" w:color="auto" w:fill="D9D9D9"/>
            <w:hideMark/>
          </w:tcPr>
          <w:p w14:paraId="7B37ED96" w14:textId="77777777" w:rsidR="00D942DF" w:rsidRPr="00D942DF" w:rsidRDefault="00D942DF" w:rsidP="00D942DF">
            <w:pPr>
              <w:keepNext/>
              <w:tabs>
                <w:tab w:val="left" w:pos="1134"/>
                <w:tab w:val="left" w:pos="1871"/>
                <w:tab w:val="left" w:pos="2268"/>
              </w:tabs>
              <w:overflowPunct w:val="0"/>
              <w:autoSpaceDE w:val="0"/>
              <w:autoSpaceDN w:val="0"/>
              <w:adjustRightInd w:val="0"/>
              <w:spacing w:before="80" w:after="80" w:line="240" w:lineRule="auto"/>
              <w:textAlignment w:val="baseline"/>
              <w:rPr>
                <w:ins w:id="1267" w:author="John Mettrop" w:date="2022-04-11T09:58:00Z"/>
                <w:rFonts w:ascii="Times New Roman Bold" w:eastAsia="Times New Roman" w:hAnsi="Times New Roman Bold" w:cs="Times New Roman Bold"/>
                <w:b/>
                <w:sz w:val="20"/>
                <w:szCs w:val="20"/>
                <w:lang w:val="en-GB" w:eastAsia="ja-JP"/>
              </w:rPr>
            </w:pPr>
            <w:ins w:id="1268" w:author="John Mettrop" w:date="2022-04-11T09:58:00Z">
              <w:r w:rsidRPr="00D942DF">
                <w:rPr>
                  <w:rFonts w:ascii="Times New Roman Bold" w:eastAsia="Times New Roman" w:hAnsi="Times New Roman Bold" w:cs="Times New Roman Bold"/>
                  <w:b/>
                  <w:sz w:val="20"/>
                  <w:szCs w:val="20"/>
                  <w:lang w:val="en-GB" w:eastAsia="ja-JP"/>
                </w:rPr>
                <w:t>System 8</w:t>
              </w:r>
              <w:r w:rsidRPr="00D942DF">
                <w:rPr>
                  <w:rFonts w:ascii="Times New Roman Bold" w:eastAsia="Times New Roman" w:hAnsi="Times New Roman Bold" w:cs="Times New Roman Bold"/>
                  <w:b/>
                  <w:sz w:val="20"/>
                  <w:szCs w:val="20"/>
                  <w:lang w:val="en-GB" w:eastAsia="ja-JP"/>
                </w:rPr>
                <w:br/>
                <w:t>Airborne</w:t>
              </w:r>
            </w:ins>
          </w:p>
        </w:tc>
        <w:tc>
          <w:tcPr>
            <w:tcW w:w="3086" w:type="dxa"/>
            <w:tcBorders>
              <w:top w:val="single" w:sz="4" w:space="0" w:color="000000"/>
              <w:left w:val="single" w:sz="4" w:space="0" w:color="000000"/>
              <w:bottom w:val="single" w:sz="4" w:space="0" w:color="000000"/>
              <w:right w:val="single" w:sz="4" w:space="0" w:color="000000"/>
            </w:tcBorders>
            <w:shd w:val="clear" w:color="auto" w:fill="D9D9D9"/>
            <w:hideMark/>
          </w:tcPr>
          <w:p w14:paraId="2BA284B6" w14:textId="77777777" w:rsidR="00D942DF" w:rsidRPr="00D942DF" w:rsidRDefault="00D942DF" w:rsidP="00D942DF">
            <w:pPr>
              <w:keepNext/>
              <w:tabs>
                <w:tab w:val="left" w:pos="1134"/>
                <w:tab w:val="left" w:pos="1871"/>
                <w:tab w:val="left" w:pos="2268"/>
              </w:tabs>
              <w:overflowPunct w:val="0"/>
              <w:autoSpaceDE w:val="0"/>
              <w:autoSpaceDN w:val="0"/>
              <w:adjustRightInd w:val="0"/>
              <w:spacing w:before="80" w:after="80" w:line="240" w:lineRule="auto"/>
              <w:textAlignment w:val="baseline"/>
              <w:rPr>
                <w:ins w:id="1269" w:author="John Mettrop" w:date="2022-04-11T09:58:00Z"/>
                <w:rFonts w:ascii="Times New Roman Bold" w:eastAsia="Times New Roman" w:hAnsi="Times New Roman Bold" w:cs="Times New Roman Bold"/>
                <w:b/>
                <w:sz w:val="20"/>
                <w:szCs w:val="20"/>
                <w:lang w:val="en-GB" w:eastAsia="ja-JP"/>
              </w:rPr>
            </w:pPr>
            <w:ins w:id="1270" w:author="John Mettrop" w:date="2022-04-11T09:58:00Z">
              <w:r w:rsidRPr="00D942DF">
                <w:rPr>
                  <w:rFonts w:ascii="Times New Roman Bold" w:eastAsia="Times New Roman" w:hAnsi="Times New Roman Bold" w:cs="Times New Roman Bold"/>
                  <w:b/>
                  <w:sz w:val="20"/>
                  <w:szCs w:val="20"/>
                  <w:lang w:val="en-GB" w:eastAsia="ja-JP"/>
                </w:rPr>
                <w:t>System 8</w:t>
              </w:r>
              <w:r w:rsidRPr="00D942DF">
                <w:rPr>
                  <w:rFonts w:ascii="Times New Roman Bold" w:eastAsia="Times New Roman" w:hAnsi="Times New Roman Bold" w:cs="Times New Roman Bold"/>
                  <w:b/>
                  <w:sz w:val="20"/>
                  <w:szCs w:val="20"/>
                  <w:lang w:val="en-GB" w:eastAsia="ja-JP"/>
                </w:rPr>
                <w:br/>
                <w:t>Ground</w:t>
              </w:r>
            </w:ins>
          </w:p>
        </w:tc>
        <w:tc>
          <w:tcPr>
            <w:tcW w:w="3070" w:type="dxa"/>
            <w:tcBorders>
              <w:top w:val="single" w:sz="4" w:space="0" w:color="000000"/>
              <w:left w:val="single" w:sz="4" w:space="0" w:color="000000"/>
              <w:bottom w:val="single" w:sz="4" w:space="0" w:color="000000"/>
              <w:right w:val="single" w:sz="4" w:space="0" w:color="auto"/>
            </w:tcBorders>
            <w:shd w:val="clear" w:color="auto" w:fill="D9D9D9"/>
            <w:hideMark/>
          </w:tcPr>
          <w:p w14:paraId="14C9FF47" w14:textId="77777777" w:rsidR="00D942DF" w:rsidRPr="00D942DF" w:rsidRDefault="00D942DF" w:rsidP="00D942DF">
            <w:pPr>
              <w:keepNext/>
              <w:tabs>
                <w:tab w:val="left" w:pos="1134"/>
                <w:tab w:val="left" w:pos="1871"/>
                <w:tab w:val="left" w:pos="2268"/>
              </w:tabs>
              <w:overflowPunct w:val="0"/>
              <w:autoSpaceDE w:val="0"/>
              <w:autoSpaceDN w:val="0"/>
              <w:adjustRightInd w:val="0"/>
              <w:spacing w:before="80" w:after="80" w:line="240" w:lineRule="auto"/>
              <w:textAlignment w:val="baseline"/>
              <w:rPr>
                <w:ins w:id="1271" w:author="John Mettrop" w:date="2022-04-11T09:58:00Z"/>
                <w:rFonts w:ascii="Times New Roman Bold" w:eastAsia="Times New Roman" w:hAnsi="Times New Roman Bold" w:cs="Times New Roman Bold"/>
                <w:b/>
                <w:sz w:val="20"/>
                <w:szCs w:val="20"/>
                <w:lang w:val="en-GB" w:eastAsia="ja-JP"/>
              </w:rPr>
            </w:pPr>
            <w:ins w:id="1272" w:author="John Mettrop" w:date="2022-04-11T09:58:00Z">
              <w:r w:rsidRPr="00D942DF">
                <w:rPr>
                  <w:rFonts w:ascii="Times New Roman Bold" w:eastAsia="Times New Roman" w:hAnsi="Times New Roman Bold" w:cs="Times New Roman Bold"/>
                  <w:b/>
                  <w:sz w:val="20"/>
                  <w:szCs w:val="20"/>
                  <w:lang w:val="en-GB" w:eastAsia="ja-JP"/>
                </w:rPr>
                <w:t>System 8</w:t>
              </w:r>
              <w:r w:rsidRPr="00D942DF">
                <w:rPr>
                  <w:rFonts w:ascii="Times New Roman Bold" w:eastAsia="Times New Roman" w:hAnsi="Times New Roman Bold" w:cs="Times New Roman Bold"/>
                  <w:b/>
                  <w:sz w:val="20"/>
                  <w:szCs w:val="20"/>
                  <w:lang w:val="en-GB" w:eastAsia="ja-JP"/>
                </w:rPr>
                <w:br/>
                <w:t>Shipborne</w:t>
              </w:r>
            </w:ins>
          </w:p>
        </w:tc>
      </w:tr>
      <w:tr w:rsidR="00D942DF" w:rsidRPr="00D942DF" w14:paraId="7E5F8F6B" w14:textId="77777777" w:rsidTr="00D942DF">
        <w:trPr>
          <w:jc w:val="center"/>
          <w:ins w:id="1273" w:author="John Mettrop" w:date="2022-04-11T09:58:00Z"/>
        </w:trPr>
        <w:tc>
          <w:tcPr>
            <w:tcW w:w="13041" w:type="dxa"/>
            <w:gridSpan w:val="5"/>
            <w:tcBorders>
              <w:top w:val="single" w:sz="4" w:space="0" w:color="000000"/>
              <w:left w:val="single" w:sz="4" w:space="0" w:color="000000"/>
              <w:bottom w:val="single" w:sz="4" w:space="0" w:color="000000"/>
              <w:right w:val="single" w:sz="4" w:space="0" w:color="auto"/>
            </w:tcBorders>
            <w:shd w:val="clear" w:color="auto" w:fill="D9D9D9"/>
            <w:hideMark/>
          </w:tcPr>
          <w:p w14:paraId="221AEF6B"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ins w:id="1274" w:author="John Mettrop" w:date="2022-04-11T09:58:00Z"/>
                <w:rFonts w:ascii="Times New Roman" w:eastAsia="Times New Roman" w:hAnsi="Times New Roman" w:cs="Times New Roman"/>
                <w:b/>
                <w:bCs/>
                <w:sz w:val="20"/>
                <w:szCs w:val="20"/>
                <w:lang w:val="en-GB" w:eastAsia="ja-JP"/>
              </w:rPr>
            </w:pPr>
            <w:ins w:id="1275" w:author="John Mettrop" w:date="2022-04-11T09:58:00Z">
              <w:r w:rsidRPr="00D942DF">
                <w:rPr>
                  <w:rFonts w:ascii="Times New Roman" w:eastAsia="Times New Roman" w:hAnsi="Times New Roman" w:cs="Times New Roman"/>
                  <w:b/>
                  <w:bCs/>
                  <w:sz w:val="20"/>
                  <w:szCs w:val="20"/>
                  <w:lang w:val="en-GB" w:eastAsia="ja-JP"/>
                </w:rPr>
                <w:t>Transmitter</w:t>
              </w:r>
            </w:ins>
          </w:p>
        </w:tc>
      </w:tr>
      <w:tr w:rsidR="00D942DF" w:rsidRPr="00D942DF" w14:paraId="0E92EF77" w14:textId="77777777" w:rsidTr="008B0EFF">
        <w:trPr>
          <w:jc w:val="center"/>
          <w:ins w:id="1276" w:author="John Mettrop" w:date="2022-04-11T09:58:00Z"/>
        </w:trPr>
        <w:tc>
          <w:tcPr>
            <w:tcW w:w="2552" w:type="dxa"/>
            <w:tcBorders>
              <w:top w:val="single" w:sz="4" w:space="0" w:color="000000"/>
              <w:left w:val="single" w:sz="4" w:space="0" w:color="000000"/>
              <w:bottom w:val="single" w:sz="4" w:space="0" w:color="000000"/>
              <w:right w:val="single" w:sz="4" w:space="0" w:color="000000"/>
            </w:tcBorders>
            <w:hideMark/>
          </w:tcPr>
          <w:p w14:paraId="330DFAE0"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ins w:id="1277" w:author="John Mettrop" w:date="2022-04-11T09:58:00Z"/>
                <w:rFonts w:ascii="Times New Roman" w:eastAsia="Times New Roman" w:hAnsi="Times New Roman" w:cs="Times New Roman"/>
                <w:sz w:val="20"/>
                <w:szCs w:val="20"/>
                <w:lang w:val="en-GB" w:eastAsia="ja-JP"/>
              </w:rPr>
            </w:pPr>
            <w:ins w:id="1278" w:author="John Mettrop" w:date="2022-04-11T09:58:00Z">
              <w:r w:rsidRPr="00D942DF">
                <w:rPr>
                  <w:rFonts w:ascii="Times New Roman" w:eastAsia="Times New Roman" w:hAnsi="Times New Roman" w:cs="Times New Roman"/>
                  <w:sz w:val="20"/>
                  <w:szCs w:val="20"/>
                  <w:lang w:val="en-GB" w:eastAsia="ja-JP"/>
                </w:rPr>
                <w:t>Tuning range</w:t>
              </w:r>
            </w:ins>
          </w:p>
        </w:tc>
        <w:tc>
          <w:tcPr>
            <w:tcW w:w="1299" w:type="dxa"/>
            <w:tcBorders>
              <w:top w:val="single" w:sz="4" w:space="0" w:color="000000"/>
              <w:left w:val="single" w:sz="4" w:space="0" w:color="000000"/>
              <w:bottom w:val="single" w:sz="4" w:space="0" w:color="000000"/>
              <w:right w:val="single" w:sz="4" w:space="0" w:color="000000"/>
            </w:tcBorders>
            <w:hideMark/>
          </w:tcPr>
          <w:p w14:paraId="3A5E38B8"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279" w:author="John Mettrop" w:date="2022-04-11T09:58:00Z"/>
                <w:rFonts w:ascii="Times New Roman" w:eastAsia="Times New Roman" w:hAnsi="Times New Roman" w:cs="Times New Roman"/>
                <w:sz w:val="20"/>
                <w:szCs w:val="20"/>
                <w:lang w:val="en-GB" w:eastAsia="ja-JP"/>
              </w:rPr>
            </w:pPr>
            <w:ins w:id="1280" w:author="John Mettrop" w:date="2022-04-11T09:58:00Z">
              <w:r w:rsidRPr="00D942DF">
                <w:rPr>
                  <w:rFonts w:ascii="Times New Roman" w:eastAsia="Times New Roman" w:hAnsi="Times New Roman" w:cs="Times New Roman"/>
                  <w:sz w:val="20"/>
                  <w:szCs w:val="20"/>
                  <w:lang w:val="en-GB" w:eastAsia="ja-JP"/>
                </w:rPr>
                <w:t>MHz</w:t>
              </w:r>
            </w:ins>
          </w:p>
        </w:tc>
        <w:tc>
          <w:tcPr>
            <w:tcW w:w="3034" w:type="dxa"/>
            <w:tcBorders>
              <w:top w:val="single" w:sz="4" w:space="0" w:color="000000"/>
              <w:left w:val="single" w:sz="4" w:space="0" w:color="000000"/>
              <w:bottom w:val="single" w:sz="4" w:space="0" w:color="000000"/>
              <w:right w:val="single" w:sz="4" w:space="0" w:color="000000"/>
            </w:tcBorders>
            <w:vAlign w:val="center"/>
            <w:hideMark/>
          </w:tcPr>
          <w:p w14:paraId="4BB2C069"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281" w:author="John Mettrop" w:date="2022-04-11T09:58:00Z"/>
                <w:rFonts w:ascii="Times New Roman" w:eastAsia="Times New Roman" w:hAnsi="Times New Roman" w:cs="Times New Roman"/>
                <w:sz w:val="20"/>
                <w:szCs w:val="20"/>
                <w:lang w:val="en-GB" w:eastAsia="ja-JP"/>
              </w:rPr>
            </w:pPr>
            <w:ins w:id="1282" w:author="John Mettrop" w:date="2022-04-11T09:58:00Z">
              <w:r w:rsidRPr="00D942DF">
                <w:rPr>
                  <w:rFonts w:ascii="Times New Roman" w:eastAsia="Times New Roman" w:hAnsi="Times New Roman" w:cs="Times New Roman"/>
                  <w:sz w:val="20"/>
                  <w:szCs w:val="20"/>
                  <w:lang w:val="en-GB" w:eastAsia="ja-JP"/>
                </w:rPr>
                <w:t>4 800-4 990</w:t>
              </w:r>
            </w:ins>
          </w:p>
        </w:tc>
        <w:tc>
          <w:tcPr>
            <w:tcW w:w="3086" w:type="dxa"/>
            <w:tcBorders>
              <w:top w:val="single" w:sz="4" w:space="0" w:color="000000"/>
              <w:left w:val="single" w:sz="4" w:space="0" w:color="000000"/>
              <w:bottom w:val="single" w:sz="4" w:space="0" w:color="000000"/>
              <w:right w:val="single" w:sz="4" w:space="0" w:color="000000"/>
            </w:tcBorders>
            <w:vAlign w:val="center"/>
            <w:hideMark/>
          </w:tcPr>
          <w:p w14:paraId="238C669F"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283" w:author="John Mettrop" w:date="2022-04-11T09:58:00Z"/>
                <w:rFonts w:ascii="Times New Roman" w:eastAsia="Times New Roman" w:hAnsi="Times New Roman" w:cs="Times New Roman"/>
                <w:sz w:val="20"/>
                <w:szCs w:val="20"/>
                <w:lang w:val="en-GB" w:eastAsia="ja-JP"/>
              </w:rPr>
            </w:pPr>
            <w:ins w:id="1284" w:author="John Mettrop" w:date="2022-04-11T09:58:00Z">
              <w:r w:rsidRPr="00D942DF">
                <w:rPr>
                  <w:rFonts w:ascii="Times New Roman" w:eastAsia="Times New Roman" w:hAnsi="Times New Roman" w:cs="Times New Roman"/>
                  <w:sz w:val="20"/>
                  <w:szCs w:val="20"/>
                  <w:lang w:val="en-GB" w:eastAsia="ja-JP"/>
                </w:rPr>
                <w:t>4 800-4 990</w:t>
              </w:r>
            </w:ins>
          </w:p>
        </w:tc>
        <w:tc>
          <w:tcPr>
            <w:tcW w:w="3070" w:type="dxa"/>
            <w:tcBorders>
              <w:top w:val="single" w:sz="4" w:space="0" w:color="000000"/>
              <w:left w:val="single" w:sz="4" w:space="0" w:color="000000"/>
              <w:bottom w:val="single" w:sz="4" w:space="0" w:color="000000"/>
              <w:right w:val="single" w:sz="4" w:space="0" w:color="auto"/>
            </w:tcBorders>
            <w:vAlign w:val="center"/>
            <w:hideMark/>
          </w:tcPr>
          <w:p w14:paraId="5C499982"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285" w:author="John Mettrop" w:date="2022-04-11T09:58:00Z"/>
                <w:rFonts w:ascii="Times New Roman" w:eastAsia="Times New Roman" w:hAnsi="Times New Roman" w:cs="Times New Roman"/>
                <w:sz w:val="20"/>
                <w:szCs w:val="20"/>
                <w:lang w:val="en-GB" w:eastAsia="ja-JP"/>
              </w:rPr>
            </w:pPr>
            <w:ins w:id="1286" w:author="John Mettrop" w:date="2022-04-11T09:58:00Z">
              <w:r w:rsidRPr="00D942DF">
                <w:rPr>
                  <w:rFonts w:ascii="Times New Roman" w:eastAsia="Times New Roman" w:hAnsi="Times New Roman" w:cs="Times New Roman"/>
                  <w:sz w:val="20"/>
                  <w:szCs w:val="20"/>
                  <w:lang w:val="en-GB" w:eastAsia="ja-JP"/>
                </w:rPr>
                <w:t>4 800-4 990</w:t>
              </w:r>
            </w:ins>
          </w:p>
        </w:tc>
      </w:tr>
      <w:tr w:rsidR="00D942DF" w:rsidRPr="00D942DF" w14:paraId="3B04BF07" w14:textId="77777777" w:rsidTr="008B0EFF">
        <w:trPr>
          <w:jc w:val="center"/>
          <w:ins w:id="1287" w:author="John Mettrop" w:date="2022-04-11T09:58:00Z"/>
        </w:trPr>
        <w:tc>
          <w:tcPr>
            <w:tcW w:w="2552" w:type="dxa"/>
            <w:tcBorders>
              <w:top w:val="single" w:sz="4" w:space="0" w:color="000000"/>
              <w:left w:val="single" w:sz="4" w:space="0" w:color="000000"/>
              <w:bottom w:val="single" w:sz="4" w:space="0" w:color="000000"/>
              <w:right w:val="single" w:sz="4" w:space="0" w:color="000000"/>
            </w:tcBorders>
            <w:hideMark/>
          </w:tcPr>
          <w:p w14:paraId="35F95689"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ins w:id="1288" w:author="John Mettrop" w:date="2022-04-11T09:58:00Z"/>
                <w:rFonts w:ascii="Times New Roman" w:eastAsia="Times New Roman" w:hAnsi="Times New Roman" w:cs="Times New Roman"/>
                <w:sz w:val="20"/>
                <w:szCs w:val="20"/>
                <w:lang w:val="en-GB" w:eastAsia="ja-JP"/>
              </w:rPr>
            </w:pPr>
            <w:ins w:id="1289" w:author="John Mettrop" w:date="2022-04-11T09:58:00Z">
              <w:r w:rsidRPr="00D942DF">
                <w:rPr>
                  <w:rFonts w:ascii="Times New Roman" w:eastAsia="Times New Roman" w:hAnsi="Times New Roman" w:cs="Times New Roman"/>
                  <w:sz w:val="20"/>
                  <w:szCs w:val="20"/>
                  <w:lang w:val="en-GB" w:eastAsia="ja-JP"/>
                </w:rPr>
                <w:t>Power output</w:t>
              </w:r>
            </w:ins>
          </w:p>
        </w:tc>
        <w:tc>
          <w:tcPr>
            <w:tcW w:w="1299" w:type="dxa"/>
            <w:tcBorders>
              <w:top w:val="single" w:sz="4" w:space="0" w:color="000000"/>
              <w:left w:val="single" w:sz="4" w:space="0" w:color="000000"/>
              <w:bottom w:val="single" w:sz="4" w:space="0" w:color="000000"/>
              <w:right w:val="single" w:sz="4" w:space="0" w:color="000000"/>
            </w:tcBorders>
            <w:hideMark/>
          </w:tcPr>
          <w:p w14:paraId="3979A95A"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290" w:author="John Mettrop" w:date="2022-04-11T09:58:00Z"/>
                <w:rFonts w:ascii="Times New Roman" w:eastAsia="Times New Roman" w:hAnsi="Times New Roman" w:cs="Times New Roman"/>
                <w:sz w:val="20"/>
                <w:szCs w:val="20"/>
                <w:lang w:val="en-GB" w:eastAsia="ja-JP"/>
              </w:rPr>
            </w:pPr>
            <w:ins w:id="1291" w:author="John Mettrop" w:date="2022-04-11T09:58:00Z">
              <w:r w:rsidRPr="00D942DF">
                <w:rPr>
                  <w:rFonts w:ascii="Times New Roman" w:eastAsia="Times New Roman" w:hAnsi="Times New Roman" w:cs="Times New Roman"/>
                  <w:sz w:val="20"/>
                  <w:szCs w:val="20"/>
                  <w:lang w:val="en-GB" w:eastAsia="ja-JP"/>
                </w:rPr>
                <w:t>dBm</w:t>
              </w:r>
            </w:ins>
          </w:p>
        </w:tc>
        <w:tc>
          <w:tcPr>
            <w:tcW w:w="3034" w:type="dxa"/>
            <w:tcBorders>
              <w:top w:val="single" w:sz="4" w:space="0" w:color="000000"/>
              <w:left w:val="single" w:sz="4" w:space="0" w:color="000000"/>
              <w:bottom w:val="single" w:sz="4" w:space="0" w:color="000000"/>
              <w:right w:val="single" w:sz="4" w:space="0" w:color="000000"/>
            </w:tcBorders>
            <w:vAlign w:val="center"/>
            <w:hideMark/>
          </w:tcPr>
          <w:p w14:paraId="0B62A489"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292" w:author="John Mettrop" w:date="2022-04-11T09:58:00Z"/>
                <w:rFonts w:ascii="Times New Roman" w:eastAsia="Times New Roman" w:hAnsi="Times New Roman" w:cs="Times New Roman"/>
                <w:sz w:val="20"/>
                <w:szCs w:val="20"/>
                <w:lang w:val="en-GB" w:eastAsia="ja-JP"/>
              </w:rPr>
            </w:pPr>
            <w:ins w:id="1293" w:author="John Mettrop" w:date="2022-04-11T09:58:00Z">
              <w:r w:rsidRPr="00D942DF">
                <w:rPr>
                  <w:rFonts w:ascii="Times New Roman" w:eastAsia="Times New Roman" w:hAnsi="Times New Roman" w:cs="Times New Roman"/>
                  <w:sz w:val="20"/>
                  <w:szCs w:val="20"/>
                  <w:lang w:val="en-GB" w:eastAsia="ja-JP"/>
                </w:rPr>
                <w:t>26</w:t>
              </w:r>
            </w:ins>
          </w:p>
        </w:tc>
        <w:tc>
          <w:tcPr>
            <w:tcW w:w="3086" w:type="dxa"/>
            <w:tcBorders>
              <w:top w:val="single" w:sz="4" w:space="0" w:color="000000"/>
              <w:left w:val="single" w:sz="4" w:space="0" w:color="000000"/>
              <w:bottom w:val="single" w:sz="4" w:space="0" w:color="000000"/>
              <w:right w:val="single" w:sz="4" w:space="0" w:color="000000"/>
            </w:tcBorders>
            <w:vAlign w:val="center"/>
            <w:hideMark/>
          </w:tcPr>
          <w:p w14:paraId="624ED025"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294" w:author="John Mettrop" w:date="2022-04-11T09:58:00Z"/>
                <w:rFonts w:ascii="Times New Roman" w:eastAsia="Times New Roman" w:hAnsi="Times New Roman" w:cs="Times New Roman"/>
                <w:sz w:val="20"/>
                <w:szCs w:val="20"/>
                <w:lang w:val="en-GB" w:eastAsia="ja-JP"/>
              </w:rPr>
            </w:pPr>
            <w:ins w:id="1295" w:author="John Mettrop" w:date="2022-04-11T09:58:00Z">
              <w:r w:rsidRPr="00D942DF">
                <w:rPr>
                  <w:rFonts w:ascii="Times New Roman" w:eastAsia="Times New Roman" w:hAnsi="Times New Roman" w:cs="Times New Roman"/>
                  <w:sz w:val="20"/>
                  <w:szCs w:val="20"/>
                  <w:lang w:val="en-GB" w:eastAsia="ja-JP"/>
                </w:rPr>
                <w:t>46</w:t>
              </w:r>
            </w:ins>
          </w:p>
        </w:tc>
        <w:tc>
          <w:tcPr>
            <w:tcW w:w="3070" w:type="dxa"/>
            <w:tcBorders>
              <w:top w:val="single" w:sz="4" w:space="0" w:color="000000"/>
              <w:left w:val="single" w:sz="4" w:space="0" w:color="000000"/>
              <w:bottom w:val="single" w:sz="4" w:space="0" w:color="000000"/>
              <w:right w:val="single" w:sz="4" w:space="0" w:color="auto"/>
            </w:tcBorders>
            <w:vAlign w:val="center"/>
            <w:hideMark/>
          </w:tcPr>
          <w:p w14:paraId="0493F403"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296" w:author="John Mettrop" w:date="2022-04-11T09:58:00Z"/>
                <w:rFonts w:ascii="Times New Roman" w:eastAsia="Times New Roman" w:hAnsi="Times New Roman" w:cs="Times New Roman"/>
                <w:sz w:val="20"/>
                <w:szCs w:val="20"/>
                <w:lang w:val="en-GB" w:eastAsia="ja-JP"/>
              </w:rPr>
            </w:pPr>
            <w:ins w:id="1297" w:author="John Mettrop" w:date="2022-04-11T09:58:00Z">
              <w:r w:rsidRPr="00D942DF">
                <w:rPr>
                  <w:rFonts w:ascii="Times New Roman" w:eastAsia="Times New Roman" w:hAnsi="Times New Roman" w:cs="Times New Roman"/>
                  <w:sz w:val="20"/>
                  <w:szCs w:val="20"/>
                  <w:lang w:val="en-GB" w:eastAsia="ja-JP"/>
                </w:rPr>
                <w:t>46</w:t>
              </w:r>
            </w:ins>
          </w:p>
        </w:tc>
      </w:tr>
      <w:tr w:rsidR="00D942DF" w:rsidRPr="00D942DF" w14:paraId="12BA1429" w14:textId="77777777" w:rsidTr="008B0EFF">
        <w:trPr>
          <w:jc w:val="center"/>
          <w:ins w:id="1298" w:author="John Mettrop" w:date="2022-04-11T09:58:00Z"/>
        </w:trPr>
        <w:tc>
          <w:tcPr>
            <w:tcW w:w="2552" w:type="dxa"/>
            <w:tcBorders>
              <w:top w:val="single" w:sz="4" w:space="0" w:color="000000"/>
              <w:left w:val="single" w:sz="4" w:space="0" w:color="000000"/>
              <w:bottom w:val="single" w:sz="4" w:space="0" w:color="000000"/>
              <w:right w:val="single" w:sz="4" w:space="0" w:color="000000"/>
            </w:tcBorders>
            <w:hideMark/>
          </w:tcPr>
          <w:p w14:paraId="40214244"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ins w:id="1299" w:author="John Mettrop" w:date="2022-04-11T09:58:00Z"/>
                <w:rFonts w:ascii="Times New Roman" w:eastAsia="Times New Roman" w:hAnsi="Times New Roman" w:cs="Times New Roman"/>
                <w:sz w:val="20"/>
                <w:szCs w:val="20"/>
                <w:lang w:val="en-GB" w:eastAsia="ja-JP"/>
              </w:rPr>
            </w:pPr>
            <w:ins w:id="1300" w:author="John Mettrop" w:date="2022-04-11T09:58:00Z">
              <w:r w:rsidRPr="00D942DF">
                <w:rPr>
                  <w:rFonts w:ascii="Times New Roman" w:eastAsia="Times New Roman" w:hAnsi="Times New Roman" w:cs="Times New Roman"/>
                  <w:sz w:val="20"/>
                  <w:szCs w:val="20"/>
                  <w:lang w:val="en-GB" w:eastAsia="ja-JP"/>
                </w:rPr>
                <w:t>Bandwidth (3 dB)</w:t>
              </w:r>
            </w:ins>
          </w:p>
        </w:tc>
        <w:tc>
          <w:tcPr>
            <w:tcW w:w="1299" w:type="dxa"/>
            <w:tcBorders>
              <w:top w:val="single" w:sz="4" w:space="0" w:color="000000"/>
              <w:left w:val="single" w:sz="4" w:space="0" w:color="000000"/>
              <w:bottom w:val="single" w:sz="4" w:space="0" w:color="000000"/>
              <w:right w:val="single" w:sz="4" w:space="0" w:color="000000"/>
            </w:tcBorders>
            <w:hideMark/>
          </w:tcPr>
          <w:p w14:paraId="56F7F28F"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301" w:author="John Mettrop" w:date="2022-04-11T09:58:00Z"/>
                <w:rFonts w:ascii="Times New Roman" w:eastAsia="Times New Roman" w:hAnsi="Times New Roman" w:cs="Times New Roman"/>
                <w:sz w:val="20"/>
                <w:szCs w:val="20"/>
                <w:lang w:val="en-GB" w:eastAsia="ja-JP"/>
              </w:rPr>
            </w:pPr>
            <w:ins w:id="1302" w:author="John Mettrop" w:date="2022-04-11T09:58:00Z">
              <w:r w:rsidRPr="00D942DF">
                <w:rPr>
                  <w:rFonts w:ascii="Times New Roman" w:eastAsia="Times New Roman" w:hAnsi="Times New Roman" w:cs="Times New Roman"/>
                  <w:sz w:val="20"/>
                  <w:szCs w:val="20"/>
                  <w:lang w:val="en-GB" w:eastAsia="ja-JP"/>
                </w:rPr>
                <w:t>MHz</w:t>
              </w:r>
            </w:ins>
          </w:p>
        </w:tc>
        <w:tc>
          <w:tcPr>
            <w:tcW w:w="3034" w:type="dxa"/>
            <w:tcBorders>
              <w:top w:val="single" w:sz="4" w:space="0" w:color="000000"/>
              <w:left w:val="single" w:sz="4" w:space="0" w:color="000000"/>
              <w:bottom w:val="single" w:sz="4" w:space="0" w:color="000000"/>
              <w:right w:val="single" w:sz="4" w:space="0" w:color="000000"/>
            </w:tcBorders>
            <w:vAlign w:val="center"/>
            <w:hideMark/>
          </w:tcPr>
          <w:p w14:paraId="01213936"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303" w:author="John Mettrop" w:date="2022-04-11T09:58:00Z"/>
                <w:rFonts w:ascii="Times New Roman" w:eastAsia="Times New Roman" w:hAnsi="Times New Roman" w:cs="Times New Roman"/>
                <w:sz w:val="20"/>
                <w:szCs w:val="20"/>
                <w:lang w:val="en-GB" w:eastAsia="ja-JP"/>
              </w:rPr>
            </w:pPr>
            <w:ins w:id="1304" w:author="John Mettrop" w:date="2022-04-11T09:58:00Z">
              <w:r w:rsidRPr="00D942DF">
                <w:rPr>
                  <w:rFonts w:ascii="Times New Roman" w:eastAsia="Times New Roman" w:hAnsi="Times New Roman" w:cs="Times New Roman"/>
                  <w:sz w:val="20"/>
                  <w:szCs w:val="20"/>
                  <w:lang w:val="en-GB" w:eastAsia="ja-JP"/>
                </w:rPr>
                <w:t>40/50/60/80/100</w:t>
              </w:r>
              <w:r w:rsidRPr="00D942DF">
                <w:rPr>
                  <w:rFonts w:ascii="Times New Roman" w:eastAsia="Times New Roman" w:hAnsi="Times New Roman" w:cs="Times New Roman"/>
                  <w:sz w:val="20"/>
                  <w:szCs w:val="20"/>
                  <w:lang w:val="en-GB" w:eastAsia="ja-JP"/>
                </w:rPr>
                <w:br/>
                <w:t>(software configurable)</w:t>
              </w:r>
            </w:ins>
          </w:p>
        </w:tc>
        <w:tc>
          <w:tcPr>
            <w:tcW w:w="3086" w:type="dxa"/>
            <w:tcBorders>
              <w:top w:val="single" w:sz="4" w:space="0" w:color="000000"/>
              <w:left w:val="single" w:sz="4" w:space="0" w:color="000000"/>
              <w:bottom w:val="single" w:sz="4" w:space="0" w:color="000000"/>
              <w:right w:val="single" w:sz="4" w:space="0" w:color="000000"/>
            </w:tcBorders>
            <w:vAlign w:val="center"/>
            <w:hideMark/>
          </w:tcPr>
          <w:p w14:paraId="729C7740"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305" w:author="John Mettrop" w:date="2022-04-11T09:58:00Z"/>
                <w:rFonts w:ascii="Times New Roman" w:eastAsia="Times New Roman" w:hAnsi="Times New Roman" w:cs="Times New Roman"/>
                <w:sz w:val="20"/>
                <w:szCs w:val="20"/>
                <w:lang w:val="en-GB" w:eastAsia="ja-JP"/>
              </w:rPr>
            </w:pPr>
            <w:ins w:id="1306" w:author="John Mettrop" w:date="2022-04-11T09:58:00Z">
              <w:r w:rsidRPr="00D942DF">
                <w:rPr>
                  <w:rFonts w:ascii="Times New Roman" w:eastAsia="Times New Roman" w:hAnsi="Times New Roman" w:cs="Times New Roman"/>
                  <w:sz w:val="20"/>
                  <w:szCs w:val="20"/>
                  <w:lang w:val="en-GB" w:eastAsia="ja-JP"/>
                </w:rPr>
                <w:t>40/50/60/80/100</w:t>
              </w:r>
              <w:r w:rsidRPr="00D942DF">
                <w:rPr>
                  <w:rFonts w:ascii="Times New Roman" w:eastAsia="Times New Roman" w:hAnsi="Times New Roman" w:cs="Times New Roman"/>
                  <w:sz w:val="20"/>
                  <w:szCs w:val="20"/>
                  <w:lang w:val="en-GB" w:eastAsia="ja-JP"/>
                </w:rPr>
                <w:br/>
                <w:t>(software configurable)</w:t>
              </w:r>
            </w:ins>
          </w:p>
        </w:tc>
        <w:tc>
          <w:tcPr>
            <w:tcW w:w="3070" w:type="dxa"/>
            <w:tcBorders>
              <w:top w:val="single" w:sz="4" w:space="0" w:color="000000"/>
              <w:left w:val="single" w:sz="4" w:space="0" w:color="000000"/>
              <w:bottom w:val="single" w:sz="4" w:space="0" w:color="000000"/>
              <w:right w:val="single" w:sz="4" w:space="0" w:color="auto"/>
            </w:tcBorders>
            <w:vAlign w:val="center"/>
            <w:hideMark/>
          </w:tcPr>
          <w:p w14:paraId="7797B9A6"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307" w:author="John Mettrop" w:date="2022-04-11T09:58:00Z"/>
                <w:rFonts w:ascii="Times New Roman" w:eastAsia="Times New Roman" w:hAnsi="Times New Roman" w:cs="Times New Roman"/>
                <w:sz w:val="20"/>
                <w:szCs w:val="20"/>
                <w:lang w:val="en-GB" w:eastAsia="ja-JP"/>
              </w:rPr>
            </w:pPr>
            <w:ins w:id="1308" w:author="John Mettrop" w:date="2022-04-11T09:58:00Z">
              <w:r w:rsidRPr="00D942DF">
                <w:rPr>
                  <w:rFonts w:ascii="Times New Roman" w:eastAsia="Times New Roman" w:hAnsi="Times New Roman" w:cs="Times New Roman"/>
                  <w:sz w:val="20"/>
                  <w:szCs w:val="20"/>
                  <w:lang w:val="en-GB" w:eastAsia="ja-JP"/>
                </w:rPr>
                <w:t>40/50/60/80/100</w:t>
              </w:r>
              <w:r w:rsidRPr="00D942DF">
                <w:rPr>
                  <w:rFonts w:ascii="Times New Roman" w:eastAsia="Times New Roman" w:hAnsi="Times New Roman" w:cs="Times New Roman"/>
                  <w:sz w:val="20"/>
                  <w:szCs w:val="20"/>
                  <w:lang w:val="en-GB" w:eastAsia="ja-JP"/>
                </w:rPr>
                <w:br/>
                <w:t>(software configurable)</w:t>
              </w:r>
            </w:ins>
          </w:p>
        </w:tc>
      </w:tr>
      <w:tr w:rsidR="00D942DF" w:rsidRPr="00D942DF" w14:paraId="16F38225" w14:textId="77777777" w:rsidTr="008B0EFF">
        <w:trPr>
          <w:jc w:val="center"/>
          <w:ins w:id="1309" w:author="John Mettrop" w:date="2022-04-11T09:58:00Z"/>
        </w:trPr>
        <w:tc>
          <w:tcPr>
            <w:tcW w:w="2552" w:type="dxa"/>
            <w:tcBorders>
              <w:top w:val="single" w:sz="4" w:space="0" w:color="000000"/>
              <w:left w:val="single" w:sz="4" w:space="0" w:color="000000"/>
              <w:bottom w:val="single" w:sz="4" w:space="0" w:color="000000"/>
              <w:right w:val="single" w:sz="4" w:space="0" w:color="000000"/>
            </w:tcBorders>
          </w:tcPr>
          <w:p w14:paraId="07A4304E" w14:textId="06361537" w:rsidR="00D942DF" w:rsidRPr="00372BCA"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ins w:id="1310" w:author="John Mettrop" w:date="2022-04-11T09:58:00Z"/>
                <w:rFonts w:ascii="Times New Roman" w:eastAsia="Times New Roman" w:hAnsi="Times New Roman" w:cs="Times New Roman"/>
                <w:sz w:val="20"/>
                <w:szCs w:val="20"/>
                <w:highlight w:val="yellow"/>
                <w:lang w:val="en-GB" w:eastAsia="ja-JP"/>
                <w:rPrChange w:id="1311" w:author="USA" w:date="2022-05-11T19:26:00Z">
                  <w:rPr>
                    <w:ins w:id="1312" w:author="John Mettrop" w:date="2022-04-11T09:58:00Z"/>
                    <w:rFonts w:ascii="Times New Roman" w:eastAsia="Times New Roman" w:hAnsi="Times New Roman" w:cs="Times New Roman"/>
                    <w:sz w:val="20"/>
                    <w:szCs w:val="20"/>
                    <w:lang w:val="en-GB" w:eastAsia="ja-JP"/>
                  </w:rPr>
                </w:rPrChange>
              </w:rPr>
            </w:pPr>
            <w:ins w:id="1313" w:author="John Mettrop" w:date="2022-04-11T09:58:00Z">
              <w:del w:id="1314" w:author="USA" w:date="2022-05-11T19:26:00Z">
                <w:r w:rsidRPr="00372BCA" w:rsidDel="00372BCA">
                  <w:rPr>
                    <w:rFonts w:ascii="Times New Roman" w:eastAsia="Times New Roman" w:hAnsi="Times New Roman" w:cs="Times New Roman"/>
                    <w:color w:val="2C2D2E"/>
                    <w:sz w:val="20"/>
                    <w:szCs w:val="20"/>
                    <w:highlight w:val="yellow"/>
                    <w:shd w:val="clear" w:color="auto" w:fill="FFFFFF"/>
                    <w:lang w:val="en-GB"/>
                    <w:rPrChange w:id="1315" w:author="USA" w:date="2022-05-11T19:26:00Z">
                      <w:rPr>
                        <w:rFonts w:ascii="Times New Roman" w:eastAsia="Times New Roman" w:hAnsi="Times New Roman" w:cs="Times New Roman"/>
                        <w:color w:val="2C2D2E"/>
                        <w:sz w:val="20"/>
                        <w:szCs w:val="20"/>
                        <w:shd w:val="clear" w:color="auto" w:fill="FFFFFF"/>
                        <w:lang w:val="en-GB"/>
                      </w:rPr>
                    </w:rPrChange>
                  </w:rPr>
                  <w:delText xml:space="preserve">[Number of channels operated simultaneously </w:delText>
                </w:r>
              </w:del>
            </w:ins>
          </w:p>
        </w:tc>
        <w:tc>
          <w:tcPr>
            <w:tcW w:w="1299" w:type="dxa"/>
            <w:tcBorders>
              <w:top w:val="single" w:sz="4" w:space="0" w:color="000000"/>
              <w:left w:val="single" w:sz="4" w:space="0" w:color="000000"/>
              <w:bottom w:val="single" w:sz="4" w:space="0" w:color="000000"/>
              <w:right w:val="single" w:sz="4" w:space="0" w:color="000000"/>
            </w:tcBorders>
          </w:tcPr>
          <w:p w14:paraId="40DDD7C8" w14:textId="77777777" w:rsidR="00D942DF" w:rsidRPr="00372BCA"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316" w:author="John Mettrop" w:date="2022-04-11T09:58:00Z"/>
                <w:rFonts w:ascii="Times New Roman" w:eastAsia="Times New Roman" w:hAnsi="Times New Roman" w:cs="Times New Roman"/>
                <w:sz w:val="20"/>
                <w:szCs w:val="20"/>
                <w:highlight w:val="yellow"/>
                <w:lang w:val="en-GB" w:eastAsia="ja-JP"/>
                <w:rPrChange w:id="1317" w:author="USA" w:date="2022-05-11T19:26:00Z">
                  <w:rPr>
                    <w:ins w:id="1318" w:author="John Mettrop" w:date="2022-04-11T09:58:00Z"/>
                    <w:rFonts w:ascii="Times New Roman" w:eastAsia="Times New Roman" w:hAnsi="Times New Roman" w:cs="Times New Roman"/>
                    <w:sz w:val="20"/>
                    <w:szCs w:val="20"/>
                    <w:lang w:val="en-GB" w:eastAsia="ja-JP"/>
                  </w:rPr>
                </w:rPrChange>
              </w:rPr>
            </w:pPr>
          </w:p>
        </w:tc>
        <w:tc>
          <w:tcPr>
            <w:tcW w:w="3034" w:type="dxa"/>
            <w:tcBorders>
              <w:top w:val="single" w:sz="4" w:space="0" w:color="000000"/>
              <w:left w:val="single" w:sz="4" w:space="0" w:color="000000"/>
              <w:bottom w:val="single" w:sz="4" w:space="0" w:color="000000"/>
              <w:right w:val="single" w:sz="4" w:space="0" w:color="000000"/>
            </w:tcBorders>
            <w:vAlign w:val="center"/>
          </w:tcPr>
          <w:p w14:paraId="19ABFD62" w14:textId="727B7B4C" w:rsidR="00D942DF" w:rsidRPr="00372BCA"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319" w:author="John Mettrop" w:date="2022-04-11T09:58:00Z"/>
                <w:rFonts w:ascii="Times New Roman" w:eastAsia="Times New Roman" w:hAnsi="Times New Roman" w:cs="Times New Roman"/>
                <w:sz w:val="20"/>
                <w:szCs w:val="20"/>
                <w:highlight w:val="yellow"/>
                <w:lang w:val="en-GB" w:eastAsia="ja-JP"/>
                <w:rPrChange w:id="1320" w:author="USA" w:date="2022-05-11T19:26:00Z">
                  <w:rPr>
                    <w:ins w:id="1321" w:author="John Mettrop" w:date="2022-04-11T09:58:00Z"/>
                    <w:rFonts w:ascii="Times New Roman" w:eastAsia="Times New Roman" w:hAnsi="Times New Roman" w:cs="Times New Roman"/>
                    <w:sz w:val="20"/>
                    <w:szCs w:val="20"/>
                    <w:lang w:val="en-GB" w:eastAsia="ja-JP"/>
                  </w:rPr>
                </w:rPrChange>
              </w:rPr>
            </w:pPr>
            <w:ins w:id="1322" w:author="John Mettrop" w:date="2022-04-11T09:58:00Z">
              <w:del w:id="1323" w:author="USA" w:date="2022-05-11T19:26:00Z">
                <w:r w:rsidRPr="00372BCA" w:rsidDel="00372BCA">
                  <w:rPr>
                    <w:rFonts w:ascii="Times New Roman" w:eastAsia="Times New Roman" w:hAnsi="Times New Roman" w:cs="Times New Roman"/>
                    <w:sz w:val="20"/>
                    <w:szCs w:val="20"/>
                    <w:highlight w:val="yellow"/>
                    <w:lang w:val="en-GB" w:eastAsia="ja-JP"/>
                    <w:rPrChange w:id="1324" w:author="USA" w:date="2022-05-11T19:26:00Z">
                      <w:rPr>
                        <w:rFonts w:ascii="Times New Roman" w:eastAsia="Times New Roman" w:hAnsi="Times New Roman" w:cs="Times New Roman"/>
                        <w:sz w:val="20"/>
                        <w:szCs w:val="20"/>
                        <w:lang w:val="en-GB" w:eastAsia="ja-JP"/>
                      </w:rPr>
                    </w:rPrChange>
                  </w:rPr>
                  <w:delText>1</w:delText>
                </w:r>
              </w:del>
            </w:ins>
          </w:p>
        </w:tc>
        <w:tc>
          <w:tcPr>
            <w:tcW w:w="3086" w:type="dxa"/>
            <w:tcBorders>
              <w:top w:val="single" w:sz="4" w:space="0" w:color="000000"/>
              <w:left w:val="single" w:sz="4" w:space="0" w:color="000000"/>
              <w:bottom w:val="single" w:sz="4" w:space="0" w:color="000000"/>
              <w:right w:val="single" w:sz="4" w:space="0" w:color="000000"/>
            </w:tcBorders>
            <w:vAlign w:val="center"/>
          </w:tcPr>
          <w:p w14:paraId="76245763" w14:textId="3713178E" w:rsidR="00D942DF" w:rsidRPr="00372BCA"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325" w:author="John Mettrop" w:date="2022-04-11T09:58:00Z"/>
                <w:rFonts w:ascii="Times New Roman" w:eastAsia="Times New Roman" w:hAnsi="Times New Roman" w:cs="Times New Roman"/>
                <w:sz w:val="20"/>
                <w:szCs w:val="20"/>
                <w:highlight w:val="yellow"/>
                <w:lang w:val="en-GB" w:eastAsia="ja-JP"/>
                <w:rPrChange w:id="1326" w:author="USA" w:date="2022-05-11T19:26:00Z">
                  <w:rPr>
                    <w:ins w:id="1327" w:author="John Mettrop" w:date="2022-04-11T09:58:00Z"/>
                    <w:rFonts w:ascii="Times New Roman" w:eastAsia="Times New Roman" w:hAnsi="Times New Roman" w:cs="Times New Roman"/>
                    <w:sz w:val="20"/>
                    <w:szCs w:val="20"/>
                    <w:lang w:val="en-GB" w:eastAsia="ja-JP"/>
                  </w:rPr>
                </w:rPrChange>
              </w:rPr>
            </w:pPr>
            <w:ins w:id="1328" w:author="John Mettrop" w:date="2022-04-11T09:58:00Z">
              <w:del w:id="1329" w:author="USA" w:date="2022-05-11T19:26:00Z">
                <w:r w:rsidRPr="00372BCA" w:rsidDel="00372BCA">
                  <w:rPr>
                    <w:rFonts w:ascii="Times New Roman" w:eastAsia="Times New Roman" w:hAnsi="Times New Roman" w:cs="Times New Roman"/>
                    <w:sz w:val="20"/>
                    <w:szCs w:val="20"/>
                    <w:highlight w:val="yellow"/>
                    <w:lang w:val="en-GB" w:eastAsia="ja-JP"/>
                    <w:rPrChange w:id="1330" w:author="USA" w:date="2022-05-11T19:26:00Z">
                      <w:rPr>
                        <w:rFonts w:ascii="Times New Roman" w:eastAsia="Times New Roman" w:hAnsi="Times New Roman" w:cs="Times New Roman"/>
                        <w:sz w:val="20"/>
                        <w:szCs w:val="20"/>
                        <w:lang w:val="en-GB" w:eastAsia="ja-JP"/>
                      </w:rPr>
                    </w:rPrChange>
                  </w:rPr>
                  <w:delText>1</w:delText>
                </w:r>
              </w:del>
            </w:ins>
          </w:p>
        </w:tc>
        <w:tc>
          <w:tcPr>
            <w:tcW w:w="3070" w:type="dxa"/>
            <w:tcBorders>
              <w:top w:val="single" w:sz="4" w:space="0" w:color="000000"/>
              <w:left w:val="single" w:sz="4" w:space="0" w:color="000000"/>
              <w:bottom w:val="single" w:sz="4" w:space="0" w:color="000000"/>
              <w:right w:val="single" w:sz="4" w:space="0" w:color="auto"/>
            </w:tcBorders>
            <w:vAlign w:val="center"/>
          </w:tcPr>
          <w:p w14:paraId="6B397968" w14:textId="317D82E3" w:rsidR="00D942DF" w:rsidRPr="00372BCA"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331" w:author="John Mettrop" w:date="2022-04-11T09:58:00Z"/>
                <w:rFonts w:ascii="Times New Roman" w:eastAsia="Times New Roman" w:hAnsi="Times New Roman" w:cs="Times New Roman"/>
                <w:sz w:val="20"/>
                <w:szCs w:val="20"/>
                <w:highlight w:val="yellow"/>
                <w:lang w:val="en-GB" w:eastAsia="ja-JP"/>
                <w:rPrChange w:id="1332" w:author="USA" w:date="2022-05-11T19:26:00Z">
                  <w:rPr>
                    <w:ins w:id="1333" w:author="John Mettrop" w:date="2022-04-11T09:58:00Z"/>
                    <w:rFonts w:ascii="Times New Roman" w:eastAsia="Times New Roman" w:hAnsi="Times New Roman" w:cs="Times New Roman"/>
                    <w:sz w:val="20"/>
                    <w:szCs w:val="20"/>
                    <w:lang w:val="en-GB" w:eastAsia="ja-JP"/>
                  </w:rPr>
                </w:rPrChange>
              </w:rPr>
            </w:pPr>
            <w:ins w:id="1334" w:author="John Mettrop" w:date="2022-04-11T09:58:00Z">
              <w:del w:id="1335" w:author="USA" w:date="2022-05-11T19:26:00Z">
                <w:r w:rsidRPr="00372BCA" w:rsidDel="00372BCA">
                  <w:rPr>
                    <w:rFonts w:ascii="Times New Roman" w:eastAsia="Times New Roman" w:hAnsi="Times New Roman" w:cs="Times New Roman"/>
                    <w:sz w:val="20"/>
                    <w:szCs w:val="20"/>
                    <w:highlight w:val="yellow"/>
                    <w:lang w:val="en-GB" w:eastAsia="ja-JP"/>
                    <w:rPrChange w:id="1336" w:author="USA" w:date="2022-05-11T19:26:00Z">
                      <w:rPr>
                        <w:rFonts w:ascii="Times New Roman" w:eastAsia="Times New Roman" w:hAnsi="Times New Roman" w:cs="Times New Roman"/>
                        <w:sz w:val="20"/>
                        <w:szCs w:val="20"/>
                        <w:lang w:val="en-GB" w:eastAsia="ja-JP"/>
                      </w:rPr>
                    </w:rPrChange>
                  </w:rPr>
                  <w:delText>1]</w:delText>
                </w:r>
              </w:del>
            </w:ins>
          </w:p>
        </w:tc>
      </w:tr>
      <w:tr w:rsidR="00D942DF" w:rsidRPr="00D942DF" w14:paraId="723AC981" w14:textId="77777777" w:rsidTr="00D942DF">
        <w:trPr>
          <w:jc w:val="center"/>
          <w:ins w:id="1337" w:author="John Mettrop" w:date="2022-04-11T09:58:00Z"/>
        </w:trPr>
        <w:tc>
          <w:tcPr>
            <w:tcW w:w="13041" w:type="dxa"/>
            <w:gridSpan w:val="5"/>
            <w:tcBorders>
              <w:top w:val="single" w:sz="4" w:space="0" w:color="000000"/>
              <w:left w:val="single" w:sz="4" w:space="0" w:color="000000"/>
              <w:bottom w:val="single" w:sz="4" w:space="0" w:color="000000"/>
              <w:right w:val="single" w:sz="4" w:space="0" w:color="auto"/>
            </w:tcBorders>
            <w:shd w:val="clear" w:color="auto" w:fill="D9D9D9"/>
            <w:hideMark/>
          </w:tcPr>
          <w:p w14:paraId="16D4868F"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ins w:id="1338" w:author="John Mettrop" w:date="2022-04-11T09:58:00Z"/>
                <w:rFonts w:ascii="Times New Roman" w:eastAsia="Times New Roman" w:hAnsi="Times New Roman" w:cs="Times New Roman"/>
                <w:b/>
                <w:bCs/>
                <w:sz w:val="20"/>
                <w:szCs w:val="20"/>
                <w:lang w:val="en-GB" w:eastAsia="ja-JP"/>
              </w:rPr>
            </w:pPr>
            <w:ins w:id="1339" w:author="John Mettrop" w:date="2022-04-11T09:58:00Z">
              <w:r w:rsidRPr="00D942DF">
                <w:rPr>
                  <w:rFonts w:ascii="Times New Roman" w:eastAsia="Times New Roman" w:hAnsi="Times New Roman" w:cs="Times New Roman"/>
                  <w:b/>
                  <w:bCs/>
                  <w:sz w:val="20"/>
                  <w:szCs w:val="20"/>
                  <w:lang w:val="en-GB" w:eastAsia="ja-JP"/>
                </w:rPr>
                <w:t>Receiver</w:t>
              </w:r>
              <w:r w:rsidRPr="00D942DF">
                <w:rPr>
                  <w:rFonts w:ascii="Times New Roman" w:eastAsia="Calibri" w:hAnsi="Times New Roman" w:cs="Times New Roman"/>
                  <w:sz w:val="20"/>
                  <w:szCs w:val="20"/>
                  <w:vertAlign w:val="superscript"/>
                  <w:lang w:val="en-GB" w:eastAsia="ja-JP"/>
                </w:rPr>
                <w:t>(</w:t>
              </w:r>
            </w:ins>
            <w:ins w:id="1340" w:author="John Mettrop" w:date="2022-04-11T10:20:00Z">
              <w:r w:rsidRPr="00D942DF">
                <w:rPr>
                  <w:rFonts w:ascii="Times New Roman" w:eastAsia="Calibri" w:hAnsi="Times New Roman" w:cs="Times New Roman"/>
                  <w:sz w:val="20"/>
                  <w:szCs w:val="20"/>
                  <w:vertAlign w:val="superscript"/>
                  <w:lang w:val="en-GB" w:eastAsia="ja-JP"/>
                </w:rPr>
                <w:t>4</w:t>
              </w:r>
            </w:ins>
            <w:ins w:id="1341" w:author="John Mettrop" w:date="2022-04-11T09:58:00Z">
              <w:r w:rsidRPr="00D942DF">
                <w:rPr>
                  <w:rFonts w:ascii="Times New Roman" w:eastAsia="Calibri" w:hAnsi="Times New Roman" w:cs="Times New Roman"/>
                  <w:sz w:val="20"/>
                  <w:szCs w:val="20"/>
                  <w:vertAlign w:val="superscript"/>
                  <w:lang w:val="en-GB" w:eastAsia="ja-JP"/>
                </w:rPr>
                <w:t>)</w:t>
              </w:r>
            </w:ins>
          </w:p>
        </w:tc>
      </w:tr>
      <w:tr w:rsidR="00D942DF" w:rsidRPr="00D942DF" w14:paraId="46F4650F" w14:textId="77777777" w:rsidTr="008B0EFF">
        <w:trPr>
          <w:jc w:val="center"/>
          <w:ins w:id="1342" w:author="John Mettrop" w:date="2022-04-11T09:58:00Z"/>
        </w:trPr>
        <w:tc>
          <w:tcPr>
            <w:tcW w:w="2552" w:type="dxa"/>
            <w:tcBorders>
              <w:top w:val="single" w:sz="4" w:space="0" w:color="000000"/>
              <w:left w:val="single" w:sz="4" w:space="0" w:color="000000"/>
              <w:bottom w:val="single" w:sz="4" w:space="0" w:color="000000"/>
              <w:right w:val="single" w:sz="4" w:space="0" w:color="000000"/>
            </w:tcBorders>
            <w:hideMark/>
          </w:tcPr>
          <w:p w14:paraId="5451447C"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ins w:id="1343" w:author="John Mettrop" w:date="2022-04-11T09:58:00Z"/>
                <w:rFonts w:ascii="Times New Roman" w:eastAsia="Times New Roman" w:hAnsi="Times New Roman" w:cs="Times New Roman"/>
                <w:sz w:val="20"/>
                <w:szCs w:val="20"/>
                <w:lang w:val="en-GB" w:eastAsia="ja-JP"/>
              </w:rPr>
            </w:pPr>
            <w:ins w:id="1344" w:author="John Mettrop" w:date="2022-04-11T09:58:00Z">
              <w:r w:rsidRPr="00D942DF">
                <w:rPr>
                  <w:rFonts w:ascii="Times New Roman" w:eastAsia="Times New Roman" w:hAnsi="Times New Roman" w:cs="Times New Roman"/>
                  <w:sz w:val="20"/>
                  <w:szCs w:val="20"/>
                  <w:lang w:val="en-GB" w:eastAsia="ja-JP"/>
                </w:rPr>
                <w:t>Tuning range</w:t>
              </w:r>
            </w:ins>
          </w:p>
        </w:tc>
        <w:tc>
          <w:tcPr>
            <w:tcW w:w="1299" w:type="dxa"/>
            <w:tcBorders>
              <w:top w:val="single" w:sz="4" w:space="0" w:color="000000"/>
              <w:left w:val="single" w:sz="4" w:space="0" w:color="000000"/>
              <w:bottom w:val="single" w:sz="4" w:space="0" w:color="000000"/>
              <w:right w:val="single" w:sz="4" w:space="0" w:color="000000"/>
            </w:tcBorders>
            <w:hideMark/>
          </w:tcPr>
          <w:p w14:paraId="4CBD352B"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345" w:author="John Mettrop" w:date="2022-04-11T09:58:00Z"/>
                <w:rFonts w:ascii="Times New Roman" w:eastAsia="Times New Roman" w:hAnsi="Times New Roman" w:cs="Times New Roman"/>
                <w:sz w:val="20"/>
                <w:szCs w:val="20"/>
                <w:lang w:val="en-GB" w:eastAsia="ja-JP"/>
              </w:rPr>
            </w:pPr>
            <w:ins w:id="1346" w:author="John Mettrop" w:date="2022-04-11T09:58:00Z">
              <w:r w:rsidRPr="00D942DF">
                <w:rPr>
                  <w:rFonts w:ascii="Times New Roman" w:eastAsia="Times New Roman" w:hAnsi="Times New Roman" w:cs="Times New Roman"/>
                  <w:sz w:val="20"/>
                  <w:szCs w:val="20"/>
                  <w:lang w:val="en-GB" w:eastAsia="ja-JP"/>
                </w:rPr>
                <w:t>MHz</w:t>
              </w:r>
            </w:ins>
          </w:p>
        </w:tc>
        <w:tc>
          <w:tcPr>
            <w:tcW w:w="3034" w:type="dxa"/>
            <w:tcBorders>
              <w:top w:val="single" w:sz="4" w:space="0" w:color="000000"/>
              <w:left w:val="single" w:sz="4" w:space="0" w:color="000000"/>
              <w:bottom w:val="single" w:sz="4" w:space="0" w:color="000000"/>
              <w:right w:val="single" w:sz="4" w:space="0" w:color="000000"/>
            </w:tcBorders>
            <w:vAlign w:val="center"/>
            <w:hideMark/>
          </w:tcPr>
          <w:p w14:paraId="11AD9096"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347" w:author="John Mettrop" w:date="2022-04-11T09:58:00Z"/>
                <w:rFonts w:ascii="Times New Roman" w:eastAsia="Times New Roman" w:hAnsi="Times New Roman" w:cs="Times New Roman"/>
                <w:sz w:val="20"/>
                <w:szCs w:val="20"/>
                <w:lang w:val="en-GB" w:eastAsia="ja-JP"/>
              </w:rPr>
            </w:pPr>
            <w:ins w:id="1348" w:author="John Mettrop" w:date="2022-04-11T09:58:00Z">
              <w:r w:rsidRPr="00D942DF">
                <w:rPr>
                  <w:rFonts w:ascii="Times New Roman" w:eastAsia="Times New Roman" w:hAnsi="Times New Roman" w:cs="Times New Roman"/>
                  <w:sz w:val="20"/>
                  <w:szCs w:val="20"/>
                  <w:lang w:val="en-GB" w:eastAsia="ja-JP"/>
                </w:rPr>
                <w:t>4 800-4 990</w:t>
              </w:r>
            </w:ins>
          </w:p>
        </w:tc>
        <w:tc>
          <w:tcPr>
            <w:tcW w:w="3086" w:type="dxa"/>
            <w:tcBorders>
              <w:top w:val="single" w:sz="4" w:space="0" w:color="000000"/>
              <w:left w:val="single" w:sz="4" w:space="0" w:color="000000"/>
              <w:bottom w:val="single" w:sz="4" w:space="0" w:color="000000"/>
              <w:right w:val="single" w:sz="4" w:space="0" w:color="000000"/>
            </w:tcBorders>
            <w:vAlign w:val="center"/>
            <w:hideMark/>
          </w:tcPr>
          <w:p w14:paraId="4A90756D"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349" w:author="John Mettrop" w:date="2022-04-11T09:58:00Z"/>
                <w:rFonts w:ascii="Times New Roman" w:eastAsia="Times New Roman" w:hAnsi="Times New Roman" w:cs="Times New Roman"/>
                <w:sz w:val="20"/>
                <w:szCs w:val="20"/>
                <w:lang w:val="en-GB" w:eastAsia="ja-JP"/>
              </w:rPr>
            </w:pPr>
            <w:ins w:id="1350" w:author="John Mettrop" w:date="2022-04-11T09:58:00Z">
              <w:r w:rsidRPr="00D942DF">
                <w:rPr>
                  <w:rFonts w:ascii="Times New Roman" w:eastAsia="Times New Roman" w:hAnsi="Times New Roman" w:cs="Times New Roman"/>
                  <w:sz w:val="20"/>
                  <w:szCs w:val="20"/>
                  <w:lang w:val="en-GB" w:eastAsia="ja-JP"/>
                </w:rPr>
                <w:t>4 800-4 990</w:t>
              </w:r>
            </w:ins>
          </w:p>
        </w:tc>
        <w:tc>
          <w:tcPr>
            <w:tcW w:w="3070" w:type="dxa"/>
            <w:tcBorders>
              <w:top w:val="single" w:sz="4" w:space="0" w:color="000000"/>
              <w:left w:val="single" w:sz="4" w:space="0" w:color="000000"/>
              <w:bottom w:val="single" w:sz="4" w:space="0" w:color="000000"/>
              <w:right w:val="single" w:sz="4" w:space="0" w:color="auto"/>
            </w:tcBorders>
            <w:vAlign w:val="center"/>
            <w:hideMark/>
          </w:tcPr>
          <w:p w14:paraId="22F5B383"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351" w:author="John Mettrop" w:date="2022-04-11T09:58:00Z"/>
                <w:rFonts w:ascii="Times New Roman" w:eastAsia="Times New Roman" w:hAnsi="Times New Roman" w:cs="Times New Roman"/>
                <w:sz w:val="20"/>
                <w:szCs w:val="20"/>
                <w:lang w:val="en-GB" w:eastAsia="ja-JP"/>
              </w:rPr>
            </w:pPr>
            <w:ins w:id="1352" w:author="John Mettrop" w:date="2022-04-11T09:58:00Z">
              <w:r w:rsidRPr="00D942DF">
                <w:rPr>
                  <w:rFonts w:ascii="Times New Roman" w:eastAsia="Times New Roman" w:hAnsi="Times New Roman" w:cs="Times New Roman"/>
                  <w:sz w:val="20"/>
                  <w:szCs w:val="20"/>
                  <w:lang w:val="en-GB" w:eastAsia="ja-JP"/>
                </w:rPr>
                <w:t>4 800-4 990</w:t>
              </w:r>
            </w:ins>
          </w:p>
        </w:tc>
      </w:tr>
      <w:tr w:rsidR="00D942DF" w:rsidRPr="00D942DF" w14:paraId="370CE871" w14:textId="77777777" w:rsidTr="008B0EFF">
        <w:trPr>
          <w:jc w:val="center"/>
          <w:ins w:id="1353" w:author="John Mettrop" w:date="2022-04-11T09:58:00Z"/>
        </w:trPr>
        <w:tc>
          <w:tcPr>
            <w:tcW w:w="2552" w:type="dxa"/>
            <w:tcBorders>
              <w:top w:val="single" w:sz="4" w:space="0" w:color="000000"/>
              <w:left w:val="single" w:sz="4" w:space="0" w:color="000000"/>
              <w:bottom w:val="single" w:sz="4" w:space="0" w:color="000000"/>
              <w:right w:val="single" w:sz="4" w:space="0" w:color="000000"/>
            </w:tcBorders>
            <w:hideMark/>
          </w:tcPr>
          <w:p w14:paraId="28D5BA55"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ins w:id="1354" w:author="John Mettrop" w:date="2022-04-11T09:58:00Z"/>
                <w:rFonts w:ascii="Times New Roman" w:eastAsia="Times New Roman" w:hAnsi="Times New Roman" w:cs="Times New Roman"/>
                <w:sz w:val="20"/>
                <w:szCs w:val="20"/>
                <w:lang w:val="en-GB" w:eastAsia="ja-JP"/>
              </w:rPr>
            </w:pPr>
            <w:ins w:id="1355" w:author="John Mettrop" w:date="2022-04-11T09:58:00Z">
              <w:r w:rsidRPr="00D942DF">
                <w:rPr>
                  <w:rFonts w:ascii="Times New Roman" w:eastAsia="Times New Roman" w:hAnsi="Times New Roman" w:cs="Times New Roman"/>
                  <w:sz w:val="20"/>
                  <w:szCs w:val="20"/>
                  <w:lang w:val="en-GB" w:eastAsia="ja-JP"/>
                </w:rPr>
                <w:t>Selectivity (3 dB)</w:t>
              </w:r>
            </w:ins>
          </w:p>
        </w:tc>
        <w:tc>
          <w:tcPr>
            <w:tcW w:w="1299" w:type="dxa"/>
            <w:tcBorders>
              <w:top w:val="single" w:sz="4" w:space="0" w:color="000000"/>
              <w:left w:val="single" w:sz="4" w:space="0" w:color="000000"/>
              <w:bottom w:val="single" w:sz="4" w:space="0" w:color="000000"/>
              <w:right w:val="single" w:sz="4" w:space="0" w:color="000000"/>
            </w:tcBorders>
            <w:hideMark/>
          </w:tcPr>
          <w:p w14:paraId="2A5A061A"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356" w:author="John Mettrop" w:date="2022-04-11T09:58:00Z"/>
                <w:rFonts w:ascii="Times New Roman" w:eastAsia="Times New Roman" w:hAnsi="Times New Roman" w:cs="Times New Roman"/>
                <w:sz w:val="20"/>
                <w:szCs w:val="20"/>
                <w:lang w:val="en-GB" w:eastAsia="ja-JP"/>
              </w:rPr>
            </w:pPr>
            <w:ins w:id="1357" w:author="John Mettrop" w:date="2022-04-11T09:58:00Z">
              <w:r w:rsidRPr="00D942DF">
                <w:rPr>
                  <w:rFonts w:ascii="Times New Roman" w:eastAsia="Times New Roman" w:hAnsi="Times New Roman" w:cs="Times New Roman"/>
                  <w:sz w:val="20"/>
                  <w:szCs w:val="20"/>
                  <w:lang w:val="en-GB" w:eastAsia="ja-JP"/>
                </w:rPr>
                <w:t>MHz</w:t>
              </w:r>
            </w:ins>
          </w:p>
        </w:tc>
        <w:tc>
          <w:tcPr>
            <w:tcW w:w="3034" w:type="dxa"/>
            <w:tcBorders>
              <w:top w:val="single" w:sz="4" w:space="0" w:color="000000"/>
              <w:left w:val="single" w:sz="4" w:space="0" w:color="000000"/>
              <w:bottom w:val="single" w:sz="4" w:space="0" w:color="000000"/>
              <w:right w:val="single" w:sz="4" w:space="0" w:color="000000"/>
            </w:tcBorders>
            <w:vAlign w:val="center"/>
            <w:hideMark/>
          </w:tcPr>
          <w:p w14:paraId="5AA8E843"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358" w:author="John Mettrop" w:date="2022-04-11T09:58:00Z"/>
                <w:rFonts w:ascii="Times New Roman" w:eastAsia="Times New Roman" w:hAnsi="Times New Roman" w:cs="Times New Roman"/>
                <w:sz w:val="20"/>
                <w:szCs w:val="20"/>
                <w:lang w:val="en-GB" w:eastAsia="ja-JP"/>
              </w:rPr>
            </w:pPr>
            <w:ins w:id="1359" w:author="John Mettrop" w:date="2022-04-11T09:58:00Z">
              <w:r w:rsidRPr="00D942DF">
                <w:rPr>
                  <w:rFonts w:ascii="Times New Roman" w:eastAsia="Times New Roman" w:hAnsi="Times New Roman" w:cs="Times New Roman"/>
                  <w:sz w:val="20"/>
                  <w:szCs w:val="20"/>
                  <w:lang w:val="en-GB" w:eastAsia="ja-JP"/>
                </w:rPr>
                <w:t>40/50/60/80/100</w:t>
              </w:r>
            </w:ins>
          </w:p>
        </w:tc>
        <w:tc>
          <w:tcPr>
            <w:tcW w:w="3086" w:type="dxa"/>
            <w:tcBorders>
              <w:top w:val="single" w:sz="4" w:space="0" w:color="000000"/>
              <w:left w:val="single" w:sz="4" w:space="0" w:color="000000"/>
              <w:bottom w:val="single" w:sz="4" w:space="0" w:color="000000"/>
              <w:right w:val="single" w:sz="4" w:space="0" w:color="000000"/>
            </w:tcBorders>
            <w:vAlign w:val="center"/>
            <w:hideMark/>
          </w:tcPr>
          <w:p w14:paraId="1CE343DC"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360" w:author="John Mettrop" w:date="2022-04-11T09:58:00Z"/>
                <w:rFonts w:ascii="Times New Roman" w:eastAsia="Times New Roman" w:hAnsi="Times New Roman" w:cs="Times New Roman"/>
                <w:sz w:val="20"/>
                <w:szCs w:val="20"/>
                <w:lang w:val="en-GB" w:eastAsia="ja-JP"/>
              </w:rPr>
            </w:pPr>
            <w:ins w:id="1361" w:author="John Mettrop" w:date="2022-04-11T09:58:00Z">
              <w:r w:rsidRPr="00D942DF">
                <w:rPr>
                  <w:rFonts w:ascii="Times New Roman" w:eastAsia="Times New Roman" w:hAnsi="Times New Roman" w:cs="Times New Roman"/>
                  <w:sz w:val="20"/>
                  <w:szCs w:val="20"/>
                  <w:lang w:val="en-GB" w:eastAsia="ja-JP"/>
                </w:rPr>
                <w:t>40/50/60/80/100</w:t>
              </w:r>
            </w:ins>
          </w:p>
        </w:tc>
        <w:tc>
          <w:tcPr>
            <w:tcW w:w="3070" w:type="dxa"/>
            <w:tcBorders>
              <w:top w:val="single" w:sz="4" w:space="0" w:color="000000"/>
              <w:left w:val="single" w:sz="4" w:space="0" w:color="000000"/>
              <w:bottom w:val="single" w:sz="4" w:space="0" w:color="000000"/>
              <w:right w:val="single" w:sz="4" w:space="0" w:color="auto"/>
            </w:tcBorders>
            <w:vAlign w:val="center"/>
            <w:hideMark/>
          </w:tcPr>
          <w:p w14:paraId="55AF0984"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362" w:author="John Mettrop" w:date="2022-04-11T09:58:00Z"/>
                <w:rFonts w:ascii="Times New Roman" w:eastAsia="Times New Roman" w:hAnsi="Times New Roman" w:cs="Times New Roman"/>
                <w:sz w:val="20"/>
                <w:szCs w:val="20"/>
                <w:lang w:val="en-GB" w:eastAsia="ja-JP"/>
              </w:rPr>
            </w:pPr>
            <w:ins w:id="1363" w:author="John Mettrop" w:date="2022-04-11T09:58:00Z">
              <w:r w:rsidRPr="00D942DF">
                <w:rPr>
                  <w:rFonts w:ascii="Times New Roman" w:eastAsia="Times New Roman" w:hAnsi="Times New Roman" w:cs="Times New Roman"/>
                  <w:sz w:val="20"/>
                  <w:szCs w:val="20"/>
                  <w:lang w:val="en-GB" w:eastAsia="ja-JP"/>
                </w:rPr>
                <w:t>40/50/60/80/100</w:t>
              </w:r>
            </w:ins>
          </w:p>
        </w:tc>
      </w:tr>
      <w:tr w:rsidR="00D942DF" w:rsidRPr="00D942DF" w14:paraId="46DA0578" w14:textId="77777777" w:rsidTr="008B0EFF">
        <w:trPr>
          <w:jc w:val="center"/>
          <w:ins w:id="1364" w:author="John Mettrop" w:date="2022-04-11T09:58:00Z"/>
        </w:trPr>
        <w:tc>
          <w:tcPr>
            <w:tcW w:w="2552" w:type="dxa"/>
            <w:tcBorders>
              <w:top w:val="single" w:sz="4" w:space="0" w:color="000000"/>
              <w:left w:val="single" w:sz="4" w:space="0" w:color="000000"/>
              <w:bottom w:val="single" w:sz="4" w:space="0" w:color="000000"/>
              <w:right w:val="single" w:sz="4" w:space="0" w:color="000000"/>
            </w:tcBorders>
            <w:hideMark/>
          </w:tcPr>
          <w:p w14:paraId="053E0894"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ins w:id="1365" w:author="John Mettrop" w:date="2022-04-11T09:58:00Z"/>
                <w:rFonts w:ascii="Times New Roman" w:eastAsia="Times New Roman" w:hAnsi="Times New Roman" w:cs="Times New Roman"/>
                <w:sz w:val="20"/>
                <w:szCs w:val="20"/>
                <w:lang w:val="en-GB" w:eastAsia="ja-JP"/>
              </w:rPr>
            </w:pPr>
            <w:ins w:id="1366" w:author="John Mettrop" w:date="2022-04-11T09:58:00Z">
              <w:r w:rsidRPr="00D942DF">
                <w:rPr>
                  <w:rFonts w:ascii="Times New Roman" w:eastAsia="Times New Roman" w:hAnsi="Times New Roman" w:cs="Times New Roman"/>
                  <w:sz w:val="20"/>
                  <w:szCs w:val="20"/>
                  <w:lang w:val="en-GB" w:eastAsia="ja-JP"/>
                </w:rPr>
                <w:t>Noise figure</w:t>
              </w:r>
            </w:ins>
          </w:p>
        </w:tc>
        <w:tc>
          <w:tcPr>
            <w:tcW w:w="1299" w:type="dxa"/>
            <w:tcBorders>
              <w:top w:val="single" w:sz="4" w:space="0" w:color="000000"/>
              <w:left w:val="single" w:sz="4" w:space="0" w:color="000000"/>
              <w:bottom w:val="single" w:sz="4" w:space="0" w:color="000000"/>
              <w:right w:val="single" w:sz="4" w:space="0" w:color="000000"/>
            </w:tcBorders>
            <w:hideMark/>
          </w:tcPr>
          <w:p w14:paraId="37DBBADB"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367" w:author="John Mettrop" w:date="2022-04-11T09:58:00Z"/>
                <w:rFonts w:ascii="Times New Roman" w:eastAsia="Times New Roman" w:hAnsi="Times New Roman" w:cs="Times New Roman"/>
                <w:sz w:val="20"/>
                <w:szCs w:val="20"/>
                <w:lang w:val="en-GB" w:eastAsia="ja-JP"/>
              </w:rPr>
            </w:pPr>
            <w:ins w:id="1368" w:author="John Mettrop" w:date="2022-04-11T09:58:00Z">
              <w:r w:rsidRPr="00D942DF">
                <w:rPr>
                  <w:rFonts w:ascii="Times New Roman" w:eastAsia="Times New Roman" w:hAnsi="Times New Roman" w:cs="Times New Roman"/>
                  <w:sz w:val="20"/>
                  <w:szCs w:val="20"/>
                  <w:lang w:val="en-GB" w:eastAsia="ja-JP"/>
                </w:rPr>
                <w:t>dB</w:t>
              </w:r>
            </w:ins>
          </w:p>
        </w:tc>
        <w:tc>
          <w:tcPr>
            <w:tcW w:w="3034" w:type="dxa"/>
            <w:tcBorders>
              <w:top w:val="single" w:sz="4" w:space="0" w:color="000000"/>
              <w:left w:val="single" w:sz="4" w:space="0" w:color="000000"/>
              <w:bottom w:val="single" w:sz="4" w:space="0" w:color="000000"/>
              <w:right w:val="single" w:sz="4" w:space="0" w:color="000000"/>
            </w:tcBorders>
            <w:vAlign w:val="center"/>
            <w:hideMark/>
          </w:tcPr>
          <w:p w14:paraId="039C3A08"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369" w:author="John Mettrop" w:date="2022-04-11T09:58:00Z"/>
                <w:rFonts w:ascii="Times New Roman" w:eastAsia="Times New Roman" w:hAnsi="Times New Roman" w:cs="Times New Roman"/>
                <w:sz w:val="20"/>
                <w:szCs w:val="20"/>
                <w:lang w:val="en-GB" w:eastAsia="ja-JP"/>
              </w:rPr>
            </w:pPr>
            <w:ins w:id="1370" w:author="John Mettrop" w:date="2022-04-11T09:58:00Z">
              <w:r w:rsidRPr="00D942DF">
                <w:rPr>
                  <w:rFonts w:ascii="Times New Roman" w:eastAsia="Times New Roman" w:hAnsi="Times New Roman" w:cs="Times New Roman"/>
                  <w:sz w:val="20"/>
                  <w:szCs w:val="20"/>
                  <w:lang w:val="en-GB" w:eastAsia="ja-JP"/>
                </w:rPr>
                <w:t>9</w:t>
              </w:r>
            </w:ins>
          </w:p>
        </w:tc>
        <w:tc>
          <w:tcPr>
            <w:tcW w:w="3086" w:type="dxa"/>
            <w:tcBorders>
              <w:top w:val="single" w:sz="4" w:space="0" w:color="000000"/>
              <w:left w:val="single" w:sz="4" w:space="0" w:color="000000"/>
              <w:bottom w:val="single" w:sz="4" w:space="0" w:color="000000"/>
              <w:right w:val="single" w:sz="4" w:space="0" w:color="000000"/>
            </w:tcBorders>
            <w:vAlign w:val="center"/>
            <w:hideMark/>
          </w:tcPr>
          <w:p w14:paraId="1B6AE98C"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371" w:author="John Mettrop" w:date="2022-04-11T09:58:00Z"/>
                <w:rFonts w:ascii="Times New Roman" w:eastAsia="Times New Roman" w:hAnsi="Times New Roman" w:cs="Times New Roman"/>
                <w:sz w:val="20"/>
                <w:szCs w:val="20"/>
                <w:lang w:val="en-GB" w:eastAsia="ja-JP"/>
              </w:rPr>
            </w:pPr>
            <w:ins w:id="1372" w:author="John Mettrop" w:date="2022-04-11T09:58:00Z">
              <w:r w:rsidRPr="00D942DF">
                <w:rPr>
                  <w:rFonts w:ascii="Times New Roman" w:eastAsia="Times New Roman" w:hAnsi="Times New Roman" w:cs="Times New Roman"/>
                  <w:sz w:val="20"/>
                  <w:szCs w:val="20"/>
                  <w:lang w:val="en-GB" w:eastAsia="ja-JP"/>
                </w:rPr>
                <w:t>5</w:t>
              </w:r>
            </w:ins>
          </w:p>
        </w:tc>
        <w:tc>
          <w:tcPr>
            <w:tcW w:w="3070" w:type="dxa"/>
            <w:tcBorders>
              <w:top w:val="single" w:sz="4" w:space="0" w:color="000000"/>
              <w:left w:val="single" w:sz="4" w:space="0" w:color="000000"/>
              <w:bottom w:val="single" w:sz="4" w:space="0" w:color="000000"/>
              <w:right w:val="single" w:sz="4" w:space="0" w:color="auto"/>
            </w:tcBorders>
            <w:vAlign w:val="center"/>
            <w:hideMark/>
          </w:tcPr>
          <w:p w14:paraId="6F8E72E1"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373" w:author="John Mettrop" w:date="2022-04-11T09:58:00Z"/>
                <w:rFonts w:ascii="Times New Roman" w:eastAsia="Times New Roman" w:hAnsi="Times New Roman" w:cs="Times New Roman"/>
                <w:sz w:val="20"/>
                <w:szCs w:val="20"/>
                <w:lang w:val="en-GB" w:eastAsia="ja-JP"/>
              </w:rPr>
            </w:pPr>
            <w:ins w:id="1374" w:author="John Mettrop" w:date="2022-04-11T09:58:00Z">
              <w:r w:rsidRPr="00D942DF">
                <w:rPr>
                  <w:rFonts w:ascii="Times New Roman" w:eastAsia="Times New Roman" w:hAnsi="Times New Roman" w:cs="Times New Roman"/>
                  <w:sz w:val="20"/>
                  <w:szCs w:val="20"/>
                  <w:lang w:val="en-GB" w:eastAsia="ja-JP"/>
                </w:rPr>
                <w:t>5</w:t>
              </w:r>
            </w:ins>
          </w:p>
        </w:tc>
      </w:tr>
      <w:tr w:rsidR="00D942DF" w:rsidRPr="00D942DF" w14:paraId="168230FF" w14:textId="77777777" w:rsidTr="008B0EFF">
        <w:trPr>
          <w:jc w:val="center"/>
          <w:ins w:id="1375" w:author="John Mettrop" w:date="2022-04-11T09:58:00Z"/>
        </w:trPr>
        <w:tc>
          <w:tcPr>
            <w:tcW w:w="2552" w:type="dxa"/>
            <w:tcBorders>
              <w:top w:val="single" w:sz="4" w:space="0" w:color="000000"/>
              <w:left w:val="single" w:sz="4" w:space="0" w:color="000000"/>
              <w:bottom w:val="single" w:sz="4" w:space="0" w:color="000000"/>
              <w:right w:val="single" w:sz="4" w:space="0" w:color="000000"/>
            </w:tcBorders>
            <w:hideMark/>
          </w:tcPr>
          <w:p w14:paraId="35109D71"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ins w:id="1376" w:author="John Mettrop" w:date="2022-04-11T09:58:00Z"/>
                <w:rFonts w:ascii="Times New Roman" w:eastAsia="Times New Roman" w:hAnsi="Times New Roman" w:cs="Times New Roman"/>
                <w:sz w:val="20"/>
                <w:szCs w:val="20"/>
                <w:lang w:val="en-GB" w:eastAsia="ja-JP"/>
              </w:rPr>
            </w:pPr>
            <w:ins w:id="1377" w:author="John Mettrop" w:date="2022-04-11T09:58:00Z">
              <w:r w:rsidRPr="00D942DF">
                <w:rPr>
                  <w:rFonts w:ascii="Times New Roman" w:eastAsia="Times New Roman" w:hAnsi="Times New Roman" w:cs="Times New Roman"/>
                  <w:sz w:val="20"/>
                  <w:szCs w:val="20"/>
                  <w:lang w:val="en-GB" w:eastAsia="ja-JP"/>
                </w:rPr>
                <w:t>Thermal noise level</w:t>
              </w:r>
            </w:ins>
          </w:p>
        </w:tc>
        <w:tc>
          <w:tcPr>
            <w:tcW w:w="1299" w:type="dxa"/>
            <w:tcBorders>
              <w:top w:val="single" w:sz="4" w:space="0" w:color="000000"/>
              <w:left w:val="single" w:sz="4" w:space="0" w:color="000000"/>
              <w:bottom w:val="single" w:sz="4" w:space="0" w:color="000000"/>
              <w:right w:val="single" w:sz="4" w:space="0" w:color="000000"/>
            </w:tcBorders>
            <w:hideMark/>
          </w:tcPr>
          <w:p w14:paraId="5974D184"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378" w:author="John Mettrop" w:date="2022-04-11T09:58:00Z"/>
                <w:rFonts w:ascii="Times New Roman" w:eastAsia="Times New Roman" w:hAnsi="Times New Roman" w:cs="Times New Roman"/>
                <w:sz w:val="20"/>
                <w:szCs w:val="20"/>
                <w:lang w:val="en-GB" w:eastAsia="ja-JP"/>
              </w:rPr>
            </w:pPr>
            <w:ins w:id="1379" w:author="John Mettrop" w:date="2022-04-11T09:58:00Z">
              <w:r w:rsidRPr="00D942DF">
                <w:rPr>
                  <w:rFonts w:ascii="Times New Roman" w:eastAsia="Times New Roman" w:hAnsi="Times New Roman" w:cs="Times New Roman"/>
                  <w:sz w:val="20"/>
                  <w:szCs w:val="20"/>
                  <w:lang w:val="en-GB" w:eastAsia="ja-JP"/>
                </w:rPr>
                <w:t>dBm</w:t>
              </w:r>
            </w:ins>
          </w:p>
        </w:tc>
        <w:tc>
          <w:tcPr>
            <w:tcW w:w="3034" w:type="dxa"/>
            <w:tcBorders>
              <w:top w:val="single" w:sz="4" w:space="0" w:color="000000"/>
              <w:left w:val="single" w:sz="4" w:space="0" w:color="000000"/>
              <w:bottom w:val="single" w:sz="4" w:space="0" w:color="000000"/>
              <w:right w:val="single" w:sz="4" w:space="0" w:color="000000"/>
            </w:tcBorders>
            <w:vAlign w:val="center"/>
            <w:hideMark/>
          </w:tcPr>
          <w:p w14:paraId="71968A25"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380" w:author="John Mettrop" w:date="2022-04-11T09:58:00Z"/>
                <w:rFonts w:ascii="Times New Roman" w:eastAsia="Times New Roman" w:hAnsi="Times New Roman" w:cs="Times New Roman"/>
                <w:sz w:val="20"/>
                <w:szCs w:val="20"/>
                <w:lang w:val="en-GB" w:eastAsia="ja-JP"/>
              </w:rPr>
            </w:pPr>
            <w:ins w:id="1381" w:author="John Mettrop" w:date="2022-04-11T09:58:00Z">
              <w:r w:rsidRPr="00D942DF">
                <w:rPr>
                  <w:rFonts w:ascii="Times New Roman" w:eastAsia="Times New Roman" w:hAnsi="Times New Roman" w:cs="Times New Roman"/>
                  <w:sz w:val="20"/>
                  <w:szCs w:val="20"/>
                  <w:lang w:val="en-GB" w:eastAsia="ja-JP"/>
                </w:rPr>
                <w:t>−89 … -85</w:t>
              </w:r>
            </w:ins>
          </w:p>
        </w:tc>
        <w:tc>
          <w:tcPr>
            <w:tcW w:w="3086" w:type="dxa"/>
            <w:tcBorders>
              <w:top w:val="single" w:sz="4" w:space="0" w:color="000000"/>
              <w:left w:val="single" w:sz="4" w:space="0" w:color="000000"/>
              <w:bottom w:val="single" w:sz="4" w:space="0" w:color="000000"/>
              <w:right w:val="single" w:sz="4" w:space="0" w:color="000000"/>
            </w:tcBorders>
            <w:vAlign w:val="center"/>
            <w:hideMark/>
          </w:tcPr>
          <w:p w14:paraId="373E9B70"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382" w:author="John Mettrop" w:date="2022-04-11T09:58:00Z"/>
                <w:rFonts w:ascii="Times New Roman" w:eastAsia="Times New Roman" w:hAnsi="Times New Roman" w:cs="Times New Roman"/>
                <w:sz w:val="20"/>
                <w:szCs w:val="20"/>
                <w:lang w:val="en-GB" w:eastAsia="ja-JP"/>
              </w:rPr>
            </w:pPr>
            <w:ins w:id="1383" w:author="John Mettrop" w:date="2022-04-11T09:58:00Z">
              <w:r w:rsidRPr="00D942DF">
                <w:rPr>
                  <w:rFonts w:ascii="Times New Roman" w:eastAsia="Times New Roman" w:hAnsi="Times New Roman" w:cs="Times New Roman"/>
                  <w:sz w:val="20"/>
                  <w:szCs w:val="20"/>
                  <w:lang w:val="en-GB" w:eastAsia="ja-JP"/>
                </w:rPr>
                <w:t>−93 … -89</w:t>
              </w:r>
            </w:ins>
          </w:p>
        </w:tc>
        <w:tc>
          <w:tcPr>
            <w:tcW w:w="3070" w:type="dxa"/>
            <w:tcBorders>
              <w:top w:val="single" w:sz="4" w:space="0" w:color="000000"/>
              <w:left w:val="single" w:sz="4" w:space="0" w:color="000000"/>
              <w:bottom w:val="single" w:sz="4" w:space="0" w:color="000000"/>
              <w:right w:val="single" w:sz="4" w:space="0" w:color="auto"/>
            </w:tcBorders>
            <w:vAlign w:val="center"/>
            <w:hideMark/>
          </w:tcPr>
          <w:p w14:paraId="77DDE409"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384" w:author="John Mettrop" w:date="2022-04-11T09:58:00Z"/>
                <w:rFonts w:ascii="Times New Roman" w:eastAsia="Times New Roman" w:hAnsi="Times New Roman" w:cs="Times New Roman"/>
                <w:sz w:val="20"/>
                <w:szCs w:val="20"/>
                <w:lang w:val="en-GB" w:eastAsia="ja-JP"/>
              </w:rPr>
            </w:pPr>
            <w:ins w:id="1385" w:author="John Mettrop" w:date="2022-04-11T09:58:00Z">
              <w:r w:rsidRPr="00D942DF">
                <w:rPr>
                  <w:rFonts w:ascii="Times New Roman" w:eastAsia="Times New Roman" w:hAnsi="Times New Roman" w:cs="Times New Roman"/>
                  <w:sz w:val="20"/>
                  <w:szCs w:val="20"/>
                  <w:lang w:val="en-GB" w:eastAsia="ja-JP"/>
                </w:rPr>
                <w:t>−93 … -89</w:t>
              </w:r>
            </w:ins>
          </w:p>
        </w:tc>
      </w:tr>
      <w:tr w:rsidR="00D942DF" w:rsidRPr="00D942DF" w14:paraId="26D6C67B" w14:textId="77777777" w:rsidTr="00D942DF">
        <w:trPr>
          <w:jc w:val="center"/>
          <w:ins w:id="1386" w:author="John Mettrop" w:date="2022-04-11T09:58:00Z"/>
        </w:trPr>
        <w:tc>
          <w:tcPr>
            <w:tcW w:w="13041" w:type="dxa"/>
            <w:gridSpan w:val="5"/>
            <w:tcBorders>
              <w:top w:val="single" w:sz="4" w:space="0" w:color="000000"/>
              <w:left w:val="single" w:sz="4" w:space="0" w:color="000000"/>
              <w:bottom w:val="single" w:sz="4" w:space="0" w:color="000000"/>
              <w:right w:val="single" w:sz="4" w:space="0" w:color="auto"/>
            </w:tcBorders>
            <w:shd w:val="clear" w:color="auto" w:fill="D9D9D9"/>
            <w:hideMark/>
          </w:tcPr>
          <w:p w14:paraId="1B9E66B4"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ins w:id="1387" w:author="John Mettrop" w:date="2022-04-11T09:58:00Z"/>
                <w:rFonts w:ascii="Times New Roman" w:eastAsia="Times New Roman" w:hAnsi="Times New Roman" w:cs="Times New Roman"/>
                <w:b/>
                <w:bCs/>
                <w:sz w:val="20"/>
                <w:szCs w:val="20"/>
                <w:lang w:val="en-GB" w:eastAsia="ja-JP"/>
              </w:rPr>
            </w:pPr>
            <w:ins w:id="1388" w:author="John Mettrop" w:date="2022-04-11T09:58:00Z">
              <w:r w:rsidRPr="00D942DF">
                <w:rPr>
                  <w:rFonts w:ascii="Times New Roman" w:eastAsia="Times New Roman" w:hAnsi="Times New Roman" w:cs="Times New Roman"/>
                  <w:b/>
                  <w:bCs/>
                  <w:sz w:val="20"/>
                  <w:szCs w:val="20"/>
                  <w:lang w:val="en-GB" w:eastAsia="ja-JP"/>
                </w:rPr>
                <w:t>Antenna</w:t>
              </w:r>
              <w:r w:rsidRPr="00D942DF">
                <w:rPr>
                  <w:rFonts w:ascii="Times New Roman" w:eastAsia="Calibri" w:hAnsi="Times New Roman" w:cs="Times New Roman"/>
                  <w:sz w:val="20"/>
                  <w:szCs w:val="20"/>
                  <w:vertAlign w:val="superscript"/>
                  <w:lang w:val="en-GB" w:eastAsia="ja-JP"/>
                </w:rPr>
                <w:t>(</w:t>
              </w:r>
            </w:ins>
            <w:ins w:id="1389" w:author="John Mettrop" w:date="2022-04-11T10:20:00Z">
              <w:r w:rsidRPr="00D942DF">
                <w:rPr>
                  <w:rFonts w:ascii="Times New Roman" w:eastAsia="Calibri" w:hAnsi="Times New Roman" w:cs="Times New Roman"/>
                  <w:sz w:val="20"/>
                  <w:szCs w:val="20"/>
                  <w:vertAlign w:val="superscript"/>
                  <w:lang w:val="en-GB" w:eastAsia="ja-JP"/>
                </w:rPr>
                <w:t>4</w:t>
              </w:r>
            </w:ins>
            <w:ins w:id="1390" w:author="John Mettrop" w:date="2022-04-11T09:58:00Z">
              <w:r w:rsidRPr="00D942DF">
                <w:rPr>
                  <w:rFonts w:ascii="Times New Roman" w:eastAsia="Calibri" w:hAnsi="Times New Roman" w:cs="Times New Roman"/>
                  <w:sz w:val="20"/>
                  <w:szCs w:val="20"/>
                  <w:vertAlign w:val="superscript"/>
                  <w:lang w:val="en-GB" w:eastAsia="ja-JP"/>
                </w:rPr>
                <w:t>)</w:t>
              </w:r>
            </w:ins>
          </w:p>
        </w:tc>
      </w:tr>
      <w:tr w:rsidR="00D942DF" w:rsidRPr="00D942DF" w14:paraId="7185FFDD" w14:textId="77777777" w:rsidTr="008B0EFF">
        <w:trPr>
          <w:jc w:val="center"/>
          <w:ins w:id="1391" w:author="John Mettrop" w:date="2022-04-11T09:58:00Z"/>
        </w:trPr>
        <w:tc>
          <w:tcPr>
            <w:tcW w:w="2552" w:type="dxa"/>
            <w:tcBorders>
              <w:top w:val="single" w:sz="4" w:space="0" w:color="000000"/>
              <w:left w:val="single" w:sz="4" w:space="0" w:color="000000"/>
              <w:bottom w:val="single" w:sz="4" w:space="0" w:color="000000"/>
              <w:right w:val="single" w:sz="4" w:space="0" w:color="000000"/>
            </w:tcBorders>
            <w:vAlign w:val="center"/>
            <w:hideMark/>
          </w:tcPr>
          <w:p w14:paraId="18893447"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ins w:id="1392" w:author="John Mettrop" w:date="2022-04-11T09:58:00Z"/>
                <w:rFonts w:ascii="Times New Roman" w:eastAsia="Times New Roman" w:hAnsi="Times New Roman" w:cs="Times New Roman"/>
                <w:sz w:val="20"/>
                <w:szCs w:val="20"/>
                <w:lang w:val="en-GB" w:eastAsia="ja-JP"/>
              </w:rPr>
            </w:pPr>
            <w:ins w:id="1393" w:author="John Mettrop" w:date="2022-04-11T09:58:00Z">
              <w:r w:rsidRPr="00D942DF">
                <w:rPr>
                  <w:rFonts w:ascii="Times New Roman" w:eastAsia="Times New Roman" w:hAnsi="Times New Roman" w:cs="Times New Roman"/>
                  <w:sz w:val="20"/>
                  <w:szCs w:val="20"/>
                  <w:lang w:val="en-GB" w:eastAsia="ja-JP"/>
                </w:rPr>
                <w:t>Antenna type</w:t>
              </w:r>
            </w:ins>
          </w:p>
        </w:tc>
        <w:tc>
          <w:tcPr>
            <w:tcW w:w="1299" w:type="dxa"/>
            <w:tcBorders>
              <w:top w:val="single" w:sz="4" w:space="0" w:color="000000"/>
              <w:left w:val="single" w:sz="4" w:space="0" w:color="000000"/>
              <w:bottom w:val="single" w:sz="4" w:space="0" w:color="000000"/>
              <w:right w:val="single" w:sz="4" w:space="0" w:color="000000"/>
            </w:tcBorders>
          </w:tcPr>
          <w:p w14:paraId="62A7483B"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394" w:author="John Mettrop" w:date="2022-04-11T09:58:00Z"/>
                <w:rFonts w:ascii="Times New Roman" w:eastAsia="Times New Roman" w:hAnsi="Times New Roman" w:cs="Times New Roman"/>
                <w:sz w:val="20"/>
                <w:szCs w:val="20"/>
                <w:lang w:val="en-GB" w:eastAsia="ja-JP"/>
              </w:rPr>
            </w:pPr>
          </w:p>
        </w:tc>
        <w:tc>
          <w:tcPr>
            <w:tcW w:w="3034" w:type="dxa"/>
            <w:tcBorders>
              <w:top w:val="single" w:sz="4" w:space="0" w:color="000000"/>
              <w:left w:val="single" w:sz="4" w:space="0" w:color="000000"/>
              <w:bottom w:val="single" w:sz="4" w:space="0" w:color="000000"/>
              <w:right w:val="single" w:sz="4" w:space="0" w:color="000000"/>
            </w:tcBorders>
            <w:vAlign w:val="center"/>
            <w:hideMark/>
          </w:tcPr>
          <w:p w14:paraId="468AE15D"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395" w:author="John Mettrop" w:date="2022-04-11T09:58:00Z"/>
                <w:rFonts w:ascii="Times New Roman" w:eastAsia="Times New Roman" w:hAnsi="Times New Roman" w:cs="Times New Roman"/>
                <w:sz w:val="20"/>
                <w:szCs w:val="20"/>
                <w:lang w:val="en-GB" w:eastAsia="ja-JP"/>
              </w:rPr>
            </w:pPr>
            <w:ins w:id="1396" w:author="John Mettrop" w:date="2022-04-11T09:58:00Z">
              <w:r w:rsidRPr="00D942DF">
                <w:rPr>
                  <w:rFonts w:ascii="Times New Roman" w:eastAsia="Times New Roman" w:hAnsi="Times New Roman" w:cs="Times New Roman"/>
                  <w:sz w:val="20"/>
                  <w:szCs w:val="20"/>
                  <w:lang w:val="en-GB" w:eastAsia="ja-JP"/>
                </w:rPr>
                <w:t>Omnidirectional</w:t>
              </w:r>
            </w:ins>
          </w:p>
        </w:tc>
        <w:tc>
          <w:tcPr>
            <w:tcW w:w="3086" w:type="dxa"/>
            <w:tcBorders>
              <w:top w:val="single" w:sz="4" w:space="0" w:color="000000"/>
              <w:left w:val="single" w:sz="4" w:space="0" w:color="000000"/>
              <w:bottom w:val="single" w:sz="4" w:space="0" w:color="000000"/>
              <w:right w:val="single" w:sz="4" w:space="0" w:color="000000"/>
            </w:tcBorders>
            <w:vAlign w:val="center"/>
            <w:hideMark/>
          </w:tcPr>
          <w:p w14:paraId="58F49622"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397" w:author="John Mettrop" w:date="2022-04-11T09:58:00Z"/>
                <w:rFonts w:ascii="Times New Roman" w:eastAsia="Times New Roman" w:hAnsi="Times New Roman" w:cs="Times New Roman"/>
                <w:sz w:val="20"/>
                <w:szCs w:val="20"/>
                <w:lang w:val="en-GB" w:eastAsia="ja-JP"/>
              </w:rPr>
            </w:pPr>
            <w:ins w:id="1398" w:author="John Mettrop" w:date="2022-04-11T09:58:00Z">
              <w:r w:rsidRPr="00D942DF">
                <w:rPr>
                  <w:rFonts w:ascii="Times New Roman" w:eastAsia="Times New Roman" w:hAnsi="Times New Roman" w:cs="Times New Roman"/>
                  <w:sz w:val="20"/>
                  <w:szCs w:val="20"/>
                  <w:lang w:val="en-GB" w:eastAsia="ja-JP"/>
                </w:rPr>
                <w:t>Directional (steerable, MIMO)</w:t>
              </w:r>
            </w:ins>
          </w:p>
        </w:tc>
        <w:tc>
          <w:tcPr>
            <w:tcW w:w="3070" w:type="dxa"/>
            <w:tcBorders>
              <w:top w:val="single" w:sz="4" w:space="0" w:color="000000"/>
              <w:left w:val="single" w:sz="4" w:space="0" w:color="000000"/>
              <w:bottom w:val="single" w:sz="4" w:space="0" w:color="000000"/>
              <w:right w:val="single" w:sz="4" w:space="0" w:color="auto"/>
            </w:tcBorders>
            <w:vAlign w:val="center"/>
            <w:hideMark/>
          </w:tcPr>
          <w:p w14:paraId="3A307F07"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399" w:author="John Mettrop" w:date="2022-04-11T09:58:00Z"/>
                <w:rFonts w:ascii="Times New Roman" w:eastAsia="Times New Roman" w:hAnsi="Times New Roman" w:cs="Times New Roman"/>
                <w:sz w:val="20"/>
                <w:szCs w:val="20"/>
                <w:lang w:val="en-GB" w:eastAsia="ja-JP"/>
              </w:rPr>
            </w:pPr>
            <w:ins w:id="1400" w:author="John Mettrop" w:date="2022-04-11T09:58:00Z">
              <w:r w:rsidRPr="00D942DF">
                <w:rPr>
                  <w:rFonts w:ascii="Times New Roman" w:eastAsia="Times New Roman" w:hAnsi="Times New Roman" w:cs="Times New Roman"/>
                  <w:sz w:val="20"/>
                  <w:szCs w:val="20"/>
                  <w:lang w:val="en-GB" w:eastAsia="ja-JP"/>
                </w:rPr>
                <w:t>Directional (steerable, MIMO)</w:t>
              </w:r>
            </w:ins>
          </w:p>
        </w:tc>
      </w:tr>
      <w:tr w:rsidR="00D942DF" w:rsidRPr="00D942DF" w14:paraId="18CBF684" w14:textId="77777777" w:rsidTr="008B0EFF">
        <w:trPr>
          <w:jc w:val="center"/>
          <w:ins w:id="1401" w:author="John Mettrop" w:date="2022-04-11T09:58:00Z"/>
        </w:trPr>
        <w:tc>
          <w:tcPr>
            <w:tcW w:w="2552" w:type="dxa"/>
            <w:tcBorders>
              <w:top w:val="single" w:sz="4" w:space="0" w:color="000000"/>
              <w:left w:val="single" w:sz="4" w:space="0" w:color="000000"/>
              <w:bottom w:val="single" w:sz="4" w:space="0" w:color="000000"/>
              <w:right w:val="single" w:sz="4" w:space="0" w:color="000000"/>
            </w:tcBorders>
            <w:vAlign w:val="center"/>
            <w:hideMark/>
          </w:tcPr>
          <w:p w14:paraId="3CB5B6B3"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ins w:id="1402" w:author="John Mettrop" w:date="2022-04-11T09:58:00Z"/>
                <w:rFonts w:ascii="Times New Roman" w:eastAsia="Times New Roman" w:hAnsi="Times New Roman" w:cs="Times New Roman"/>
                <w:sz w:val="20"/>
                <w:szCs w:val="20"/>
                <w:lang w:val="en-GB" w:eastAsia="ja-JP"/>
              </w:rPr>
            </w:pPr>
            <w:ins w:id="1403" w:author="John Mettrop" w:date="2022-04-11T09:58:00Z">
              <w:r w:rsidRPr="00D942DF">
                <w:rPr>
                  <w:rFonts w:ascii="Times New Roman" w:eastAsia="Times New Roman" w:hAnsi="Times New Roman" w:cs="Times New Roman"/>
                  <w:sz w:val="20"/>
                  <w:szCs w:val="20"/>
                  <w:lang w:val="en-GB" w:eastAsia="ja-JP"/>
                </w:rPr>
                <w:t>Antenna gain</w:t>
              </w:r>
            </w:ins>
          </w:p>
        </w:tc>
        <w:tc>
          <w:tcPr>
            <w:tcW w:w="1299" w:type="dxa"/>
            <w:tcBorders>
              <w:top w:val="single" w:sz="4" w:space="0" w:color="000000"/>
              <w:left w:val="single" w:sz="4" w:space="0" w:color="000000"/>
              <w:bottom w:val="single" w:sz="4" w:space="0" w:color="000000"/>
              <w:right w:val="single" w:sz="4" w:space="0" w:color="000000"/>
            </w:tcBorders>
            <w:hideMark/>
          </w:tcPr>
          <w:p w14:paraId="222EBCC8"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404" w:author="John Mettrop" w:date="2022-04-11T09:58:00Z"/>
                <w:rFonts w:ascii="Times New Roman" w:eastAsia="Times New Roman" w:hAnsi="Times New Roman" w:cs="Times New Roman"/>
                <w:sz w:val="20"/>
                <w:szCs w:val="20"/>
                <w:lang w:val="en-GB" w:eastAsia="ja-JP"/>
              </w:rPr>
            </w:pPr>
            <w:proofErr w:type="spellStart"/>
            <w:ins w:id="1405" w:author="John Mettrop" w:date="2022-04-11T09:58:00Z">
              <w:r w:rsidRPr="00D942DF">
                <w:rPr>
                  <w:rFonts w:ascii="Times New Roman" w:eastAsia="Times New Roman" w:hAnsi="Times New Roman" w:cs="Times New Roman"/>
                  <w:sz w:val="20"/>
                  <w:szCs w:val="20"/>
                  <w:lang w:val="en-GB" w:eastAsia="ja-JP"/>
                </w:rPr>
                <w:t>dBi</w:t>
              </w:r>
              <w:proofErr w:type="spellEnd"/>
            </w:ins>
          </w:p>
        </w:tc>
        <w:tc>
          <w:tcPr>
            <w:tcW w:w="3034" w:type="dxa"/>
            <w:tcBorders>
              <w:top w:val="single" w:sz="4" w:space="0" w:color="000000"/>
              <w:left w:val="single" w:sz="4" w:space="0" w:color="000000"/>
              <w:bottom w:val="single" w:sz="4" w:space="0" w:color="000000"/>
              <w:right w:val="single" w:sz="4" w:space="0" w:color="000000"/>
            </w:tcBorders>
            <w:vAlign w:val="center"/>
            <w:hideMark/>
          </w:tcPr>
          <w:p w14:paraId="760D10A1"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406" w:author="John Mettrop" w:date="2022-04-11T09:58:00Z"/>
                <w:rFonts w:ascii="Times New Roman" w:eastAsia="Times New Roman" w:hAnsi="Times New Roman" w:cs="Times New Roman"/>
                <w:sz w:val="20"/>
                <w:szCs w:val="20"/>
                <w:lang w:val="en-GB"/>
              </w:rPr>
            </w:pPr>
            <w:ins w:id="1407" w:author="John Mettrop" w:date="2022-04-11T09:58:00Z">
              <w:r w:rsidRPr="00D942DF">
                <w:rPr>
                  <w:rFonts w:ascii="Times New Roman" w:eastAsia="Times New Roman" w:hAnsi="Times New Roman" w:cs="Times New Roman"/>
                  <w:sz w:val="20"/>
                  <w:szCs w:val="20"/>
                  <w:lang w:val="en-GB" w:eastAsia="ja-JP"/>
                </w:rPr>
                <w:t>0</w:t>
              </w:r>
            </w:ins>
          </w:p>
        </w:tc>
        <w:tc>
          <w:tcPr>
            <w:tcW w:w="3086" w:type="dxa"/>
            <w:tcBorders>
              <w:top w:val="single" w:sz="4" w:space="0" w:color="000000"/>
              <w:left w:val="single" w:sz="4" w:space="0" w:color="000000"/>
              <w:bottom w:val="single" w:sz="4" w:space="0" w:color="000000"/>
              <w:right w:val="single" w:sz="4" w:space="0" w:color="000000"/>
            </w:tcBorders>
            <w:vAlign w:val="center"/>
            <w:hideMark/>
          </w:tcPr>
          <w:p w14:paraId="6E43F7BB"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408" w:author="John Mettrop" w:date="2022-04-11T09:58:00Z"/>
                <w:rFonts w:ascii="Times New Roman" w:eastAsia="Times New Roman" w:hAnsi="Times New Roman" w:cs="Times New Roman"/>
                <w:sz w:val="20"/>
                <w:szCs w:val="20"/>
                <w:lang w:val="en-GB"/>
              </w:rPr>
            </w:pPr>
            <w:ins w:id="1409" w:author="John Mettrop" w:date="2022-04-11T09:58:00Z">
              <w:r w:rsidRPr="00D942DF">
                <w:rPr>
                  <w:rFonts w:ascii="Times New Roman" w:eastAsia="Times New Roman" w:hAnsi="Times New Roman" w:cs="Times New Roman"/>
                  <w:sz w:val="20"/>
                  <w:szCs w:val="20"/>
                  <w:lang w:val="en-GB" w:eastAsia="ja-JP"/>
                </w:rPr>
                <w:t>15</w:t>
              </w:r>
            </w:ins>
          </w:p>
        </w:tc>
        <w:tc>
          <w:tcPr>
            <w:tcW w:w="3070" w:type="dxa"/>
            <w:tcBorders>
              <w:top w:val="single" w:sz="4" w:space="0" w:color="000000"/>
              <w:left w:val="single" w:sz="4" w:space="0" w:color="000000"/>
              <w:bottom w:val="single" w:sz="4" w:space="0" w:color="000000"/>
              <w:right w:val="single" w:sz="4" w:space="0" w:color="auto"/>
            </w:tcBorders>
            <w:vAlign w:val="center"/>
            <w:hideMark/>
          </w:tcPr>
          <w:p w14:paraId="4083BBE4"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410" w:author="John Mettrop" w:date="2022-04-11T09:58:00Z"/>
                <w:rFonts w:ascii="Times New Roman" w:eastAsia="Times New Roman" w:hAnsi="Times New Roman" w:cs="Times New Roman"/>
                <w:sz w:val="20"/>
                <w:szCs w:val="20"/>
                <w:lang w:val="en-GB"/>
              </w:rPr>
            </w:pPr>
            <w:ins w:id="1411" w:author="John Mettrop" w:date="2022-04-11T09:58:00Z">
              <w:r w:rsidRPr="00D942DF">
                <w:rPr>
                  <w:rFonts w:ascii="Times New Roman" w:eastAsia="Times New Roman" w:hAnsi="Times New Roman" w:cs="Times New Roman"/>
                  <w:sz w:val="20"/>
                  <w:szCs w:val="20"/>
                  <w:lang w:val="en-GB" w:eastAsia="ja-JP"/>
                </w:rPr>
                <w:t>15</w:t>
              </w:r>
            </w:ins>
          </w:p>
        </w:tc>
      </w:tr>
      <w:tr w:rsidR="00D942DF" w:rsidRPr="00D942DF" w14:paraId="6EA729AF" w14:textId="77777777" w:rsidTr="008B0EFF">
        <w:trPr>
          <w:trHeight w:val="287"/>
          <w:jc w:val="center"/>
          <w:ins w:id="1412" w:author="John Mettrop" w:date="2022-04-11T09:58:00Z"/>
        </w:trPr>
        <w:tc>
          <w:tcPr>
            <w:tcW w:w="2552" w:type="dxa"/>
            <w:tcBorders>
              <w:top w:val="single" w:sz="4" w:space="0" w:color="000000"/>
              <w:left w:val="single" w:sz="4" w:space="0" w:color="000000"/>
              <w:bottom w:val="single" w:sz="4" w:space="0" w:color="000000"/>
              <w:right w:val="single" w:sz="4" w:space="0" w:color="000000"/>
            </w:tcBorders>
            <w:vAlign w:val="center"/>
            <w:hideMark/>
          </w:tcPr>
          <w:p w14:paraId="63BCF3E0"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ins w:id="1413" w:author="John Mettrop" w:date="2022-04-11T09:58:00Z"/>
                <w:rFonts w:ascii="Times New Roman" w:eastAsia="Times New Roman" w:hAnsi="Times New Roman" w:cs="Times New Roman"/>
                <w:sz w:val="20"/>
                <w:szCs w:val="20"/>
                <w:lang w:val="en-GB" w:eastAsia="ja-JP"/>
              </w:rPr>
            </w:pPr>
            <w:ins w:id="1414" w:author="John Mettrop" w:date="2022-04-11T09:58:00Z">
              <w:r w:rsidRPr="00D942DF">
                <w:rPr>
                  <w:rFonts w:ascii="Times New Roman" w:eastAsia="Times New Roman" w:hAnsi="Times New Roman" w:cs="Times New Roman"/>
                  <w:sz w:val="20"/>
                  <w:szCs w:val="20"/>
                  <w:lang w:val="en-GB" w:eastAsia="ja-JP"/>
                </w:rPr>
                <w:t>1</w:t>
              </w:r>
              <w:r w:rsidRPr="00D942DF">
                <w:rPr>
                  <w:rFonts w:ascii="Times New Roman" w:eastAsia="Times New Roman" w:hAnsi="Times New Roman" w:cs="Times New Roman"/>
                  <w:sz w:val="20"/>
                  <w:szCs w:val="20"/>
                  <w:vertAlign w:val="superscript"/>
                  <w:lang w:val="en-GB" w:eastAsia="ja-JP"/>
                </w:rPr>
                <w:t xml:space="preserve">st </w:t>
              </w:r>
              <w:r w:rsidRPr="00D942DF">
                <w:rPr>
                  <w:rFonts w:ascii="Times New Roman" w:eastAsia="Times New Roman" w:hAnsi="Times New Roman" w:cs="Times New Roman"/>
                  <w:sz w:val="20"/>
                  <w:szCs w:val="20"/>
                  <w:lang w:val="en-GB" w:eastAsia="ja-JP"/>
                </w:rPr>
                <w:t>sidelobe</w:t>
              </w:r>
            </w:ins>
          </w:p>
        </w:tc>
        <w:tc>
          <w:tcPr>
            <w:tcW w:w="1299" w:type="dxa"/>
            <w:tcBorders>
              <w:top w:val="single" w:sz="4" w:space="0" w:color="000000"/>
              <w:left w:val="single" w:sz="4" w:space="0" w:color="000000"/>
              <w:bottom w:val="single" w:sz="4" w:space="0" w:color="000000"/>
              <w:right w:val="single" w:sz="4" w:space="0" w:color="000000"/>
            </w:tcBorders>
            <w:hideMark/>
          </w:tcPr>
          <w:p w14:paraId="62E4D4FB"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415" w:author="John Mettrop" w:date="2022-04-11T09:58:00Z"/>
                <w:rFonts w:ascii="Times New Roman" w:eastAsia="Times New Roman" w:hAnsi="Times New Roman" w:cs="Times New Roman"/>
                <w:sz w:val="20"/>
                <w:szCs w:val="20"/>
                <w:lang w:val="en-GB" w:eastAsia="ja-JP"/>
              </w:rPr>
            </w:pPr>
            <w:proofErr w:type="spellStart"/>
            <w:ins w:id="1416" w:author="John Mettrop" w:date="2022-04-11T09:58:00Z">
              <w:r w:rsidRPr="00D942DF">
                <w:rPr>
                  <w:rFonts w:ascii="Times New Roman" w:eastAsia="Times New Roman" w:hAnsi="Times New Roman" w:cs="Times New Roman"/>
                  <w:sz w:val="20"/>
                  <w:szCs w:val="20"/>
                  <w:lang w:val="en-GB" w:eastAsia="ja-JP"/>
                </w:rPr>
                <w:t>dBi</w:t>
              </w:r>
              <w:proofErr w:type="spellEnd"/>
            </w:ins>
          </w:p>
        </w:tc>
        <w:tc>
          <w:tcPr>
            <w:tcW w:w="3034" w:type="dxa"/>
            <w:tcBorders>
              <w:top w:val="single" w:sz="4" w:space="0" w:color="000000"/>
              <w:left w:val="single" w:sz="4" w:space="0" w:color="000000"/>
              <w:bottom w:val="single" w:sz="4" w:space="0" w:color="000000"/>
              <w:right w:val="single" w:sz="4" w:space="0" w:color="000000"/>
            </w:tcBorders>
            <w:vAlign w:val="center"/>
            <w:hideMark/>
          </w:tcPr>
          <w:p w14:paraId="7FCB7DA4"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417" w:author="John Mettrop" w:date="2022-04-11T09:58:00Z"/>
                <w:rFonts w:ascii="Times New Roman" w:eastAsia="Times New Roman" w:hAnsi="Times New Roman" w:cs="Times New Roman"/>
                <w:sz w:val="20"/>
                <w:szCs w:val="20"/>
                <w:lang w:val="en-GB" w:eastAsia="ja-JP"/>
              </w:rPr>
            </w:pPr>
            <w:ins w:id="1418" w:author="John Mettrop" w:date="2022-04-11T09:58:00Z">
              <w:r w:rsidRPr="00D942DF">
                <w:rPr>
                  <w:rFonts w:ascii="Times New Roman" w:eastAsia="Times New Roman" w:hAnsi="Times New Roman" w:cs="Times New Roman"/>
                  <w:sz w:val="20"/>
                  <w:szCs w:val="20"/>
                  <w:lang w:val="en-GB" w:eastAsia="ja-JP"/>
                </w:rPr>
                <w:t>N/A</w:t>
              </w:r>
            </w:ins>
          </w:p>
        </w:tc>
        <w:tc>
          <w:tcPr>
            <w:tcW w:w="3086" w:type="dxa"/>
            <w:tcBorders>
              <w:top w:val="single" w:sz="4" w:space="0" w:color="000000"/>
              <w:left w:val="single" w:sz="4" w:space="0" w:color="000000"/>
              <w:bottom w:val="single" w:sz="4" w:space="0" w:color="000000"/>
              <w:right w:val="single" w:sz="4" w:space="0" w:color="000000"/>
            </w:tcBorders>
            <w:vAlign w:val="center"/>
            <w:hideMark/>
          </w:tcPr>
          <w:p w14:paraId="3CA00253"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419" w:author="John Mettrop" w:date="2022-04-11T09:58:00Z"/>
                <w:rFonts w:ascii="Times New Roman" w:eastAsia="Times New Roman" w:hAnsi="Times New Roman" w:cs="Times New Roman"/>
                <w:sz w:val="20"/>
                <w:szCs w:val="20"/>
                <w:lang w:val="en-GB" w:eastAsia="ja-JP"/>
              </w:rPr>
            </w:pPr>
            <w:ins w:id="1420" w:author="John Mettrop" w:date="2022-04-11T09:58:00Z">
              <w:r w:rsidRPr="00D942DF">
                <w:rPr>
                  <w:rFonts w:ascii="Times New Roman" w:eastAsia="Times New Roman" w:hAnsi="Times New Roman" w:cs="Times New Roman"/>
                  <w:sz w:val="20"/>
                  <w:szCs w:val="20"/>
                  <w:lang w:val="en-GB" w:eastAsia="ja-JP"/>
                </w:rPr>
                <w:t>N/A</w:t>
              </w:r>
            </w:ins>
          </w:p>
        </w:tc>
        <w:tc>
          <w:tcPr>
            <w:tcW w:w="3070" w:type="dxa"/>
            <w:tcBorders>
              <w:top w:val="single" w:sz="4" w:space="0" w:color="000000"/>
              <w:left w:val="single" w:sz="4" w:space="0" w:color="000000"/>
              <w:bottom w:val="single" w:sz="4" w:space="0" w:color="000000"/>
              <w:right w:val="single" w:sz="4" w:space="0" w:color="auto"/>
            </w:tcBorders>
            <w:vAlign w:val="center"/>
            <w:hideMark/>
          </w:tcPr>
          <w:p w14:paraId="61860CD5"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421" w:author="John Mettrop" w:date="2022-04-11T09:58:00Z"/>
                <w:rFonts w:ascii="Times New Roman" w:eastAsia="Times New Roman" w:hAnsi="Times New Roman" w:cs="Times New Roman"/>
                <w:sz w:val="20"/>
                <w:szCs w:val="20"/>
                <w:lang w:val="en-GB"/>
              </w:rPr>
            </w:pPr>
            <w:ins w:id="1422" w:author="John Mettrop" w:date="2022-04-11T09:58:00Z">
              <w:r w:rsidRPr="00D942DF">
                <w:rPr>
                  <w:rFonts w:ascii="Times New Roman" w:eastAsia="Times New Roman" w:hAnsi="Times New Roman" w:cs="Times New Roman"/>
                  <w:sz w:val="20"/>
                  <w:szCs w:val="20"/>
                  <w:lang w:val="en-GB" w:eastAsia="ja-JP"/>
                </w:rPr>
                <w:t>N/A</w:t>
              </w:r>
            </w:ins>
          </w:p>
        </w:tc>
      </w:tr>
      <w:tr w:rsidR="00D942DF" w:rsidRPr="00D942DF" w14:paraId="02046F8B" w14:textId="77777777" w:rsidTr="008B0EFF">
        <w:trPr>
          <w:jc w:val="center"/>
          <w:ins w:id="1423" w:author="John Mettrop" w:date="2022-04-11T09:58:00Z"/>
        </w:trPr>
        <w:tc>
          <w:tcPr>
            <w:tcW w:w="2552" w:type="dxa"/>
            <w:tcBorders>
              <w:top w:val="single" w:sz="4" w:space="0" w:color="000000"/>
              <w:left w:val="single" w:sz="4" w:space="0" w:color="000000"/>
              <w:bottom w:val="single" w:sz="4" w:space="0" w:color="000000"/>
              <w:right w:val="single" w:sz="4" w:space="0" w:color="000000"/>
            </w:tcBorders>
            <w:vAlign w:val="center"/>
            <w:hideMark/>
          </w:tcPr>
          <w:p w14:paraId="1DF70467"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ins w:id="1424" w:author="John Mettrop" w:date="2022-04-11T09:58:00Z"/>
                <w:rFonts w:ascii="Times New Roman" w:eastAsia="Times New Roman" w:hAnsi="Times New Roman" w:cs="Times New Roman"/>
                <w:sz w:val="20"/>
                <w:szCs w:val="20"/>
                <w:lang w:val="en-GB" w:eastAsia="ja-JP"/>
              </w:rPr>
            </w:pPr>
            <w:ins w:id="1425" w:author="John Mettrop" w:date="2022-04-11T09:58:00Z">
              <w:r w:rsidRPr="00D942DF">
                <w:rPr>
                  <w:rFonts w:ascii="Times New Roman" w:eastAsia="Times New Roman" w:hAnsi="Times New Roman" w:cs="Times New Roman"/>
                  <w:sz w:val="20"/>
                  <w:szCs w:val="20"/>
                  <w:lang w:val="en-GB" w:eastAsia="ja-JP"/>
                </w:rPr>
                <w:t>Polarization</w:t>
              </w:r>
            </w:ins>
          </w:p>
        </w:tc>
        <w:tc>
          <w:tcPr>
            <w:tcW w:w="1299" w:type="dxa"/>
            <w:tcBorders>
              <w:top w:val="single" w:sz="4" w:space="0" w:color="000000"/>
              <w:left w:val="single" w:sz="4" w:space="0" w:color="000000"/>
              <w:bottom w:val="single" w:sz="4" w:space="0" w:color="000000"/>
              <w:right w:val="single" w:sz="4" w:space="0" w:color="000000"/>
            </w:tcBorders>
          </w:tcPr>
          <w:p w14:paraId="2870B790"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426" w:author="John Mettrop" w:date="2022-04-11T09:58:00Z"/>
                <w:rFonts w:ascii="Times New Roman" w:eastAsia="Times New Roman" w:hAnsi="Times New Roman" w:cs="Times New Roman"/>
                <w:sz w:val="20"/>
                <w:szCs w:val="20"/>
                <w:lang w:val="en-GB" w:eastAsia="ja-JP"/>
              </w:rPr>
            </w:pPr>
          </w:p>
        </w:tc>
        <w:tc>
          <w:tcPr>
            <w:tcW w:w="3034" w:type="dxa"/>
            <w:tcBorders>
              <w:top w:val="single" w:sz="4" w:space="0" w:color="000000"/>
              <w:left w:val="single" w:sz="4" w:space="0" w:color="000000"/>
              <w:bottom w:val="single" w:sz="4" w:space="0" w:color="000000"/>
              <w:right w:val="single" w:sz="4" w:space="0" w:color="000000"/>
            </w:tcBorders>
            <w:vAlign w:val="center"/>
            <w:hideMark/>
          </w:tcPr>
          <w:p w14:paraId="073EE87B"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427" w:author="John Mettrop" w:date="2022-04-11T09:58:00Z"/>
                <w:rFonts w:ascii="Times New Roman" w:eastAsia="Times New Roman" w:hAnsi="Times New Roman" w:cs="Times New Roman"/>
                <w:sz w:val="20"/>
                <w:szCs w:val="20"/>
                <w:lang w:val="en-GB" w:eastAsia="ja-JP"/>
              </w:rPr>
            </w:pPr>
            <w:ins w:id="1428" w:author="John Mettrop" w:date="2022-04-11T09:58:00Z">
              <w:r w:rsidRPr="00D942DF">
                <w:rPr>
                  <w:rFonts w:ascii="Times New Roman" w:eastAsia="Times New Roman" w:hAnsi="Times New Roman" w:cs="Times New Roman"/>
                  <w:sz w:val="20"/>
                  <w:szCs w:val="20"/>
                  <w:lang w:val="en-GB" w:eastAsia="ja-JP"/>
                </w:rPr>
                <w:t>Vertical</w:t>
              </w:r>
            </w:ins>
          </w:p>
        </w:tc>
        <w:tc>
          <w:tcPr>
            <w:tcW w:w="3086" w:type="dxa"/>
            <w:tcBorders>
              <w:top w:val="single" w:sz="4" w:space="0" w:color="000000"/>
              <w:left w:val="single" w:sz="4" w:space="0" w:color="000000"/>
              <w:bottom w:val="single" w:sz="4" w:space="0" w:color="000000"/>
              <w:right w:val="single" w:sz="4" w:space="0" w:color="000000"/>
            </w:tcBorders>
            <w:vAlign w:val="center"/>
            <w:hideMark/>
          </w:tcPr>
          <w:p w14:paraId="13697002"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429" w:author="John Mettrop" w:date="2022-04-11T09:58:00Z"/>
                <w:rFonts w:ascii="Times New Roman" w:eastAsia="Times New Roman" w:hAnsi="Times New Roman" w:cs="Times New Roman"/>
                <w:sz w:val="20"/>
                <w:szCs w:val="20"/>
                <w:lang w:val="en-GB" w:eastAsia="ja-JP"/>
              </w:rPr>
            </w:pPr>
            <w:ins w:id="1430" w:author="John Mettrop" w:date="2022-04-11T09:58:00Z">
              <w:r w:rsidRPr="00D942DF">
                <w:rPr>
                  <w:rFonts w:ascii="Times New Roman" w:eastAsia="Times New Roman" w:hAnsi="Times New Roman" w:cs="Times New Roman"/>
                  <w:sz w:val="20"/>
                  <w:szCs w:val="20"/>
                  <w:lang w:val="en-GB" w:eastAsia="ja-JP"/>
                </w:rPr>
                <w:t>Vertical</w:t>
              </w:r>
            </w:ins>
          </w:p>
        </w:tc>
        <w:tc>
          <w:tcPr>
            <w:tcW w:w="3070" w:type="dxa"/>
            <w:tcBorders>
              <w:top w:val="single" w:sz="4" w:space="0" w:color="000000"/>
              <w:left w:val="single" w:sz="4" w:space="0" w:color="000000"/>
              <w:bottom w:val="single" w:sz="4" w:space="0" w:color="000000"/>
              <w:right w:val="single" w:sz="4" w:space="0" w:color="auto"/>
            </w:tcBorders>
            <w:vAlign w:val="center"/>
            <w:hideMark/>
          </w:tcPr>
          <w:p w14:paraId="4EFAAE7A"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431" w:author="John Mettrop" w:date="2022-04-11T09:58:00Z"/>
                <w:rFonts w:ascii="Times New Roman" w:eastAsia="Times New Roman" w:hAnsi="Times New Roman" w:cs="Times New Roman"/>
                <w:sz w:val="20"/>
                <w:szCs w:val="20"/>
                <w:lang w:val="en-GB" w:eastAsia="ja-JP"/>
              </w:rPr>
            </w:pPr>
            <w:ins w:id="1432" w:author="John Mettrop" w:date="2022-04-11T09:58:00Z">
              <w:r w:rsidRPr="00D942DF">
                <w:rPr>
                  <w:rFonts w:ascii="Times New Roman" w:eastAsia="Times New Roman" w:hAnsi="Times New Roman" w:cs="Times New Roman"/>
                  <w:sz w:val="20"/>
                  <w:szCs w:val="20"/>
                  <w:lang w:val="en-GB" w:eastAsia="ja-JP"/>
                </w:rPr>
                <w:t>Vertical</w:t>
              </w:r>
            </w:ins>
          </w:p>
        </w:tc>
      </w:tr>
      <w:tr w:rsidR="00D942DF" w:rsidRPr="00D942DF" w14:paraId="54FC52B0" w14:textId="77777777" w:rsidTr="008B0EFF">
        <w:trPr>
          <w:jc w:val="center"/>
          <w:ins w:id="1433" w:author="John Mettrop" w:date="2022-04-11T09:58:00Z"/>
        </w:trPr>
        <w:tc>
          <w:tcPr>
            <w:tcW w:w="2552" w:type="dxa"/>
            <w:tcBorders>
              <w:top w:val="single" w:sz="4" w:space="0" w:color="000000"/>
              <w:left w:val="single" w:sz="4" w:space="0" w:color="000000"/>
              <w:bottom w:val="single" w:sz="4" w:space="0" w:color="000000"/>
              <w:right w:val="single" w:sz="4" w:space="0" w:color="000000"/>
            </w:tcBorders>
            <w:vAlign w:val="center"/>
            <w:hideMark/>
          </w:tcPr>
          <w:p w14:paraId="7F37C637"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ins w:id="1434" w:author="John Mettrop" w:date="2022-04-11T09:58:00Z"/>
                <w:rFonts w:ascii="Times New Roman" w:eastAsia="Times New Roman" w:hAnsi="Times New Roman" w:cs="Times New Roman"/>
                <w:sz w:val="20"/>
                <w:szCs w:val="20"/>
                <w:lang w:val="en-GB" w:eastAsia="ja-JP"/>
              </w:rPr>
            </w:pPr>
            <w:ins w:id="1435" w:author="John Mettrop" w:date="2022-04-11T09:58:00Z">
              <w:r w:rsidRPr="00D942DF">
                <w:rPr>
                  <w:rFonts w:ascii="Times New Roman" w:eastAsia="Times New Roman" w:hAnsi="Times New Roman" w:cs="Times New Roman"/>
                  <w:sz w:val="20"/>
                  <w:szCs w:val="20"/>
                  <w:lang w:val="en-GB" w:eastAsia="ja-JP"/>
                </w:rPr>
                <w:t>Antenna pattern</w:t>
              </w:r>
            </w:ins>
          </w:p>
        </w:tc>
        <w:tc>
          <w:tcPr>
            <w:tcW w:w="1299" w:type="dxa"/>
            <w:tcBorders>
              <w:top w:val="single" w:sz="4" w:space="0" w:color="000000"/>
              <w:left w:val="single" w:sz="4" w:space="0" w:color="000000"/>
              <w:bottom w:val="single" w:sz="4" w:space="0" w:color="000000"/>
              <w:right w:val="single" w:sz="4" w:space="0" w:color="000000"/>
            </w:tcBorders>
          </w:tcPr>
          <w:p w14:paraId="19BC17F5"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436" w:author="John Mettrop" w:date="2022-04-11T09:58:00Z"/>
                <w:rFonts w:ascii="Times New Roman" w:eastAsia="Times New Roman" w:hAnsi="Times New Roman" w:cs="Times New Roman"/>
                <w:sz w:val="20"/>
                <w:szCs w:val="20"/>
                <w:lang w:val="en-GB" w:eastAsia="ja-JP"/>
              </w:rPr>
            </w:pPr>
          </w:p>
        </w:tc>
        <w:tc>
          <w:tcPr>
            <w:tcW w:w="3034" w:type="dxa"/>
            <w:tcBorders>
              <w:top w:val="single" w:sz="4" w:space="0" w:color="000000"/>
              <w:left w:val="single" w:sz="4" w:space="0" w:color="000000"/>
              <w:bottom w:val="single" w:sz="4" w:space="0" w:color="000000"/>
              <w:right w:val="single" w:sz="4" w:space="0" w:color="000000"/>
            </w:tcBorders>
            <w:vAlign w:val="center"/>
            <w:hideMark/>
          </w:tcPr>
          <w:p w14:paraId="5FEFD2AA"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437" w:author="John Mettrop" w:date="2022-04-11T09:58:00Z"/>
                <w:rFonts w:ascii="Times New Roman" w:eastAsia="Times New Roman" w:hAnsi="Times New Roman" w:cs="Times New Roman"/>
                <w:sz w:val="20"/>
                <w:szCs w:val="20"/>
                <w:lang w:val="en-GB" w:eastAsia="ja-JP"/>
              </w:rPr>
            </w:pPr>
            <w:ins w:id="1438" w:author="John Mettrop" w:date="2022-04-11T09:58:00Z">
              <w:r w:rsidRPr="00D942DF">
                <w:rPr>
                  <w:rFonts w:ascii="Times New Roman" w:eastAsia="Times New Roman" w:hAnsi="Times New Roman" w:cs="Times New Roman"/>
                  <w:sz w:val="20"/>
                  <w:szCs w:val="20"/>
                  <w:lang w:val="en-GB" w:eastAsia="ja-JP"/>
                </w:rPr>
                <w:t>N/A</w:t>
              </w:r>
            </w:ins>
          </w:p>
        </w:tc>
        <w:tc>
          <w:tcPr>
            <w:tcW w:w="3086" w:type="dxa"/>
            <w:tcBorders>
              <w:top w:val="single" w:sz="4" w:space="0" w:color="000000"/>
              <w:left w:val="single" w:sz="4" w:space="0" w:color="000000"/>
              <w:bottom w:val="single" w:sz="4" w:space="0" w:color="000000"/>
              <w:right w:val="single" w:sz="4" w:space="0" w:color="000000"/>
            </w:tcBorders>
            <w:vAlign w:val="center"/>
            <w:hideMark/>
          </w:tcPr>
          <w:p w14:paraId="0E71BA99"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439" w:author="John Mettrop" w:date="2022-04-11T09:58:00Z"/>
                <w:rFonts w:ascii="Times New Roman" w:eastAsia="Times New Roman" w:hAnsi="Times New Roman" w:cs="Times New Roman"/>
                <w:sz w:val="20"/>
                <w:szCs w:val="20"/>
                <w:lang w:val="en-GB" w:eastAsia="ja-JP"/>
              </w:rPr>
            </w:pPr>
            <w:ins w:id="1440" w:author="John Mettrop" w:date="2022-04-11T09:58:00Z">
              <w:r w:rsidRPr="00D942DF">
                <w:rPr>
                  <w:rFonts w:ascii="Times New Roman" w:eastAsia="Times New Roman" w:hAnsi="Times New Roman" w:cs="Times New Roman"/>
                  <w:sz w:val="20"/>
                  <w:szCs w:val="20"/>
                  <w:lang w:val="en-GB" w:eastAsia="ja-JP"/>
                </w:rPr>
                <w:t>Rec. ITU-R F.1336</w:t>
              </w:r>
            </w:ins>
          </w:p>
        </w:tc>
        <w:tc>
          <w:tcPr>
            <w:tcW w:w="3070" w:type="dxa"/>
            <w:tcBorders>
              <w:top w:val="single" w:sz="4" w:space="0" w:color="000000"/>
              <w:left w:val="single" w:sz="4" w:space="0" w:color="000000"/>
              <w:bottom w:val="single" w:sz="4" w:space="0" w:color="000000"/>
              <w:right w:val="single" w:sz="4" w:space="0" w:color="000000"/>
            </w:tcBorders>
            <w:vAlign w:val="center"/>
            <w:hideMark/>
          </w:tcPr>
          <w:p w14:paraId="3C103635"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441" w:author="John Mettrop" w:date="2022-04-11T09:58:00Z"/>
                <w:rFonts w:ascii="Times New Roman" w:eastAsia="Times New Roman" w:hAnsi="Times New Roman" w:cs="Times New Roman"/>
                <w:sz w:val="20"/>
                <w:szCs w:val="20"/>
                <w:lang w:val="en-GB" w:eastAsia="ja-JP"/>
              </w:rPr>
            </w:pPr>
            <w:ins w:id="1442" w:author="John Mettrop" w:date="2022-04-11T09:58:00Z">
              <w:r w:rsidRPr="00D942DF">
                <w:rPr>
                  <w:rFonts w:ascii="Times New Roman" w:eastAsia="Times New Roman" w:hAnsi="Times New Roman" w:cs="Times New Roman"/>
                  <w:sz w:val="20"/>
                  <w:szCs w:val="20"/>
                  <w:lang w:val="en-GB" w:eastAsia="ja-JP"/>
                </w:rPr>
                <w:t>Rec. ITU-R F.1336</w:t>
              </w:r>
            </w:ins>
          </w:p>
        </w:tc>
      </w:tr>
      <w:tr w:rsidR="00D942DF" w:rsidRPr="00D942DF" w14:paraId="7AF767B3" w14:textId="77777777" w:rsidTr="008B0EFF">
        <w:trPr>
          <w:jc w:val="center"/>
          <w:ins w:id="1443" w:author="John Mettrop" w:date="2022-04-11T09:58:00Z"/>
        </w:trPr>
        <w:tc>
          <w:tcPr>
            <w:tcW w:w="2552" w:type="dxa"/>
            <w:tcBorders>
              <w:top w:val="single" w:sz="4" w:space="0" w:color="000000"/>
              <w:left w:val="single" w:sz="4" w:space="0" w:color="000000"/>
              <w:bottom w:val="single" w:sz="4" w:space="0" w:color="000000"/>
              <w:right w:val="single" w:sz="4" w:space="0" w:color="000000"/>
            </w:tcBorders>
            <w:vAlign w:val="center"/>
            <w:hideMark/>
          </w:tcPr>
          <w:p w14:paraId="6EFD160E"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ins w:id="1444" w:author="John Mettrop" w:date="2022-04-11T09:58:00Z"/>
                <w:rFonts w:ascii="Times New Roman" w:eastAsia="Times New Roman" w:hAnsi="Times New Roman" w:cs="Times New Roman"/>
                <w:sz w:val="20"/>
                <w:szCs w:val="20"/>
                <w:lang w:val="en-GB" w:eastAsia="ja-JP"/>
              </w:rPr>
            </w:pPr>
            <w:ins w:id="1445" w:author="John Mettrop" w:date="2022-04-11T09:58:00Z">
              <w:r w:rsidRPr="00D942DF">
                <w:rPr>
                  <w:rFonts w:ascii="Times New Roman" w:eastAsia="Times New Roman" w:hAnsi="Times New Roman" w:cs="Times New Roman"/>
                  <w:sz w:val="20"/>
                  <w:szCs w:val="20"/>
                  <w:lang w:val="en-GB" w:eastAsia="ja-JP"/>
                </w:rPr>
                <w:t>Horizontal beamwidth</w:t>
              </w:r>
            </w:ins>
          </w:p>
        </w:tc>
        <w:tc>
          <w:tcPr>
            <w:tcW w:w="1299" w:type="dxa"/>
            <w:tcBorders>
              <w:top w:val="single" w:sz="4" w:space="0" w:color="000000"/>
              <w:left w:val="single" w:sz="4" w:space="0" w:color="000000"/>
              <w:bottom w:val="single" w:sz="4" w:space="0" w:color="000000"/>
              <w:right w:val="single" w:sz="4" w:space="0" w:color="000000"/>
            </w:tcBorders>
            <w:hideMark/>
          </w:tcPr>
          <w:p w14:paraId="7E441B68"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446" w:author="John Mettrop" w:date="2022-04-11T09:58:00Z"/>
                <w:rFonts w:ascii="Times New Roman" w:eastAsia="Times New Roman" w:hAnsi="Times New Roman" w:cs="Times New Roman"/>
                <w:sz w:val="20"/>
                <w:szCs w:val="20"/>
                <w:lang w:val="en-GB" w:eastAsia="ja-JP"/>
              </w:rPr>
            </w:pPr>
            <w:ins w:id="1447" w:author="John Mettrop" w:date="2022-04-11T09:58:00Z">
              <w:r w:rsidRPr="00D942DF">
                <w:rPr>
                  <w:rFonts w:ascii="Times New Roman" w:eastAsia="Times New Roman" w:hAnsi="Times New Roman" w:cs="Times New Roman"/>
                  <w:sz w:val="20"/>
                  <w:szCs w:val="20"/>
                  <w:lang w:val="en-GB" w:eastAsia="ja-JP"/>
                </w:rPr>
                <w:t>Degrees</w:t>
              </w:r>
            </w:ins>
          </w:p>
        </w:tc>
        <w:tc>
          <w:tcPr>
            <w:tcW w:w="3034" w:type="dxa"/>
            <w:tcBorders>
              <w:top w:val="single" w:sz="4" w:space="0" w:color="000000"/>
              <w:left w:val="single" w:sz="4" w:space="0" w:color="000000"/>
              <w:bottom w:val="single" w:sz="4" w:space="0" w:color="000000"/>
              <w:right w:val="single" w:sz="4" w:space="0" w:color="000000"/>
            </w:tcBorders>
            <w:vAlign w:val="center"/>
            <w:hideMark/>
          </w:tcPr>
          <w:p w14:paraId="15DC5C98"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448" w:author="John Mettrop" w:date="2022-04-11T09:58:00Z"/>
                <w:rFonts w:ascii="Times New Roman" w:eastAsia="Times New Roman" w:hAnsi="Times New Roman" w:cs="Times New Roman"/>
                <w:sz w:val="20"/>
                <w:szCs w:val="20"/>
                <w:lang w:val="en-GB" w:eastAsia="ja-JP"/>
              </w:rPr>
            </w:pPr>
            <w:ins w:id="1449" w:author="John Mettrop" w:date="2022-04-11T09:58:00Z">
              <w:r w:rsidRPr="00D942DF">
                <w:rPr>
                  <w:rFonts w:ascii="Times New Roman" w:eastAsia="Times New Roman" w:hAnsi="Times New Roman" w:cs="Times New Roman"/>
                  <w:sz w:val="20"/>
                  <w:szCs w:val="20"/>
                  <w:lang w:val="en-GB" w:eastAsia="ja-JP"/>
                </w:rPr>
                <w:t>360</w:t>
              </w:r>
            </w:ins>
          </w:p>
        </w:tc>
        <w:tc>
          <w:tcPr>
            <w:tcW w:w="3086" w:type="dxa"/>
            <w:tcBorders>
              <w:top w:val="single" w:sz="4" w:space="0" w:color="000000"/>
              <w:left w:val="single" w:sz="4" w:space="0" w:color="000000"/>
              <w:bottom w:val="single" w:sz="4" w:space="0" w:color="000000"/>
              <w:right w:val="single" w:sz="4" w:space="0" w:color="000000"/>
            </w:tcBorders>
            <w:vAlign w:val="center"/>
            <w:hideMark/>
          </w:tcPr>
          <w:p w14:paraId="41D8F7C7"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450" w:author="John Mettrop" w:date="2022-04-11T09:58:00Z"/>
                <w:rFonts w:ascii="Times New Roman" w:eastAsia="Times New Roman" w:hAnsi="Times New Roman" w:cs="Times New Roman"/>
                <w:sz w:val="20"/>
                <w:szCs w:val="20"/>
                <w:lang w:val="en-GB" w:eastAsia="ja-JP"/>
              </w:rPr>
            </w:pPr>
            <w:ins w:id="1451" w:author="John Mettrop" w:date="2022-04-11T09:58:00Z">
              <w:r w:rsidRPr="00D942DF">
                <w:rPr>
                  <w:rFonts w:ascii="Times New Roman" w:eastAsia="Times New Roman" w:hAnsi="Times New Roman" w:cs="Times New Roman"/>
                  <w:sz w:val="20"/>
                  <w:szCs w:val="20"/>
                  <w:lang w:val="en-GB" w:eastAsia="ja-JP"/>
                </w:rPr>
                <w:t>65</w:t>
              </w:r>
            </w:ins>
          </w:p>
        </w:tc>
        <w:tc>
          <w:tcPr>
            <w:tcW w:w="3070" w:type="dxa"/>
            <w:tcBorders>
              <w:top w:val="single" w:sz="4" w:space="0" w:color="000000"/>
              <w:left w:val="single" w:sz="4" w:space="0" w:color="000000"/>
              <w:bottom w:val="single" w:sz="4" w:space="0" w:color="000000"/>
              <w:right w:val="single" w:sz="4" w:space="0" w:color="000000"/>
            </w:tcBorders>
            <w:vAlign w:val="center"/>
            <w:hideMark/>
          </w:tcPr>
          <w:p w14:paraId="3BA66EDA"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452" w:author="John Mettrop" w:date="2022-04-11T09:58:00Z"/>
                <w:rFonts w:ascii="Times New Roman" w:eastAsia="Times New Roman" w:hAnsi="Times New Roman" w:cs="Times New Roman"/>
                <w:sz w:val="20"/>
                <w:szCs w:val="20"/>
                <w:lang w:val="en-GB" w:eastAsia="ja-JP"/>
              </w:rPr>
            </w:pPr>
            <w:ins w:id="1453" w:author="John Mettrop" w:date="2022-04-11T09:58:00Z">
              <w:r w:rsidRPr="00D942DF">
                <w:rPr>
                  <w:rFonts w:ascii="Times New Roman" w:eastAsia="Times New Roman" w:hAnsi="Times New Roman" w:cs="Times New Roman"/>
                  <w:sz w:val="20"/>
                  <w:szCs w:val="20"/>
                  <w:lang w:val="en-GB" w:eastAsia="ja-JP"/>
                </w:rPr>
                <w:t>65</w:t>
              </w:r>
            </w:ins>
          </w:p>
        </w:tc>
      </w:tr>
      <w:tr w:rsidR="00D942DF" w:rsidRPr="00D942DF" w14:paraId="03881F49" w14:textId="77777777" w:rsidTr="008B0EFF">
        <w:trPr>
          <w:jc w:val="center"/>
          <w:ins w:id="1454" w:author="John Mettrop" w:date="2022-04-11T09:58:00Z"/>
        </w:trPr>
        <w:tc>
          <w:tcPr>
            <w:tcW w:w="2552" w:type="dxa"/>
            <w:tcBorders>
              <w:top w:val="single" w:sz="4" w:space="0" w:color="000000"/>
              <w:left w:val="single" w:sz="4" w:space="0" w:color="000000"/>
              <w:bottom w:val="single" w:sz="4" w:space="0" w:color="000000"/>
              <w:right w:val="single" w:sz="4" w:space="0" w:color="000000"/>
            </w:tcBorders>
            <w:vAlign w:val="center"/>
            <w:hideMark/>
          </w:tcPr>
          <w:p w14:paraId="00523B50"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ins w:id="1455" w:author="John Mettrop" w:date="2022-04-11T09:58:00Z"/>
                <w:rFonts w:ascii="Times New Roman" w:eastAsia="Times New Roman" w:hAnsi="Times New Roman" w:cs="Times New Roman"/>
                <w:sz w:val="20"/>
                <w:szCs w:val="20"/>
                <w:lang w:val="en-GB" w:eastAsia="ja-JP"/>
              </w:rPr>
            </w:pPr>
            <w:ins w:id="1456" w:author="John Mettrop" w:date="2022-04-11T09:58:00Z">
              <w:r w:rsidRPr="00D942DF">
                <w:rPr>
                  <w:rFonts w:ascii="Times New Roman" w:eastAsia="Times New Roman" w:hAnsi="Times New Roman" w:cs="Times New Roman"/>
                  <w:sz w:val="20"/>
                  <w:szCs w:val="20"/>
                  <w:lang w:val="en-GB" w:eastAsia="ja-JP"/>
                </w:rPr>
                <w:t>Vertical beamwidth</w:t>
              </w:r>
            </w:ins>
          </w:p>
        </w:tc>
        <w:tc>
          <w:tcPr>
            <w:tcW w:w="1299" w:type="dxa"/>
            <w:tcBorders>
              <w:top w:val="single" w:sz="4" w:space="0" w:color="000000"/>
              <w:left w:val="single" w:sz="4" w:space="0" w:color="000000"/>
              <w:bottom w:val="single" w:sz="4" w:space="0" w:color="000000"/>
              <w:right w:val="single" w:sz="4" w:space="0" w:color="000000"/>
            </w:tcBorders>
            <w:hideMark/>
          </w:tcPr>
          <w:p w14:paraId="6DBA1426"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457" w:author="John Mettrop" w:date="2022-04-11T09:58:00Z"/>
                <w:rFonts w:ascii="Times New Roman" w:eastAsia="Times New Roman" w:hAnsi="Times New Roman" w:cs="Times New Roman"/>
                <w:sz w:val="20"/>
                <w:szCs w:val="20"/>
                <w:lang w:val="en-GB" w:eastAsia="ja-JP"/>
              </w:rPr>
            </w:pPr>
            <w:ins w:id="1458" w:author="John Mettrop" w:date="2022-04-11T09:58:00Z">
              <w:r w:rsidRPr="00D942DF">
                <w:rPr>
                  <w:rFonts w:ascii="Times New Roman" w:eastAsia="Times New Roman" w:hAnsi="Times New Roman" w:cs="Times New Roman"/>
                  <w:sz w:val="20"/>
                  <w:szCs w:val="20"/>
                  <w:lang w:val="en-GB" w:eastAsia="ja-JP"/>
                </w:rPr>
                <w:t>Degrees</w:t>
              </w:r>
            </w:ins>
          </w:p>
        </w:tc>
        <w:tc>
          <w:tcPr>
            <w:tcW w:w="3034" w:type="dxa"/>
            <w:tcBorders>
              <w:top w:val="single" w:sz="4" w:space="0" w:color="000000"/>
              <w:left w:val="single" w:sz="4" w:space="0" w:color="000000"/>
              <w:bottom w:val="single" w:sz="4" w:space="0" w:color="000000"/>
              <w:right w:val="single" w:sz="4" w:space="0" w:color="000000"/>
            </w:tcBorders>
            <w:vAlign w:val="center"/>
            <w:hideMark/>
          </w:tcPr>
          <w:p w14:paraId="16A3D677"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459" w:author="John Mettrop" w:date="2022-04-11T09:58:00Z"/>
                <w:rFonts w:ascii="Times New Roman" w:eastAsia="Times New Roman" w:hAnsi="Times New Roman" w:cs="Times New Roman"/>
                <w:sz w:val="20"/>
                <w:szCs w:val="20"/>
                <w:lang w:val="en-GB" w:eastAsia="ja-JP"/>
              </w:rPr>
            </w:pPr>
            <w:ins w:id="1460" w:author="John Mettrop" w:date="2022-04-11T09:58:00Z">
              <w:r w:rsidRPr="00D942DF">
                <w:rPr>
                  <w:rFonts w:ascii="Times New Roman" w:eastAsia="Times New Roman" w:hAnsi="Times New Roman" w:cs="Times New Roman"/>
                  <w:sz w:val="20"/>
                  <w:szCs w:val="20"/>
                  <w:lang w:val="en-GB" w:eastAsia="ja-JP"/>
                </w:rPr>
                <w:t>90</w:t>
              </w:r>
            </w:ins>
          </w:p>
        </w:tc>
        <w:tc>
          <w:tcPr>
            <w:tcW w:w="3086" w:type="dxa"/>
            <w:tcBorders>
              <w:top w:val="single" w:sz="4" w:space="0" w:color="000000"/>
              <w:left w:val="single" w:sz="4" w:space="0" w:color="000000"/>
              <w:bottom w:val="single" w:sz="4" w:space="0" w:color="000000"/>
              <w:right w:val="single" w:sz="4" w:space="0" w:color="000000"/>
            </w:tcBorders>
            <w:vAlign w:val="center"/>
            <w:hideMark/>
          </w:tcPr>
          <w:p w14:paraId="2667613C"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461" w:author="John Mettrop" w:date="2022-04-11T09:58:00Z"/>
                <w:rFonts w:ascii="Times New Roman" w:eastAsia="Times New Roman" w:hAnsi="Times New Roman" w:cs="Times New Roman"/>
                <w:sz w:val="20"/>
                <w:szCs w:val="20"/>
                <w:lang w:val="en-GB" w:eastAsia="ja-JP"/>
              </w:rPr>
            </w:pPr>
            <w:ins w:id="1462" w:author="John Mettrop" w:date="2022-04-11T09:58:00Z">
              <w:r w:rsidRPr="00D942DF">
                <w:rPr>
                  <w:rFonts w:ascii="Times New Roman" w:eastAsia="Times New Roman" w:hAnsi="Times New Roman" w:cs="Times New Roman"/>
                  <w:sz w:val="20"/>
                  <w:szCs w:val="20"/>
                  <w:lang w:val="en-GB" w:eastAsia="ja-JP"/>
                </w:rPr>
                <w:t>90</w:t>
              </w:r>
            </w:ins>
          </w:p>
        </w:tc>
        <w:tc>
          <w:tcPr>
            <w:tcW w:w="3070" w:type="dxa"/>
            <w:tcBorders>
              <w:top w:val="single" w:sz="4" w:space="0" w:color="000000"/>
              <w:left w:val="single" w:sz="4" w:space="0" w:color="000000"/>
              <w:bottom w:val="single" w:sz="4" w:space="0" w:color="000000"/>
              <w:right w:val="single" w:sz="4" w:space="0" w:color="000000"/>
            </w:tcBorders>
            <w:vAlign w:val="center"/>
            <w:hideMark/>
          </w:tcPr>
          <w:p w14:paraId="6709F1A4"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463" w:author="John Mettrop" w:date="2022-04-11T09:58:00Z"/>
                <w:rFonts w:ascii="Times New Roman" w:eastAsia="Times New Roman" w:hAnsi="Times New Roman" w:cs="Times New Roman"/>
                <w:sz w:val="20"/>
                <w:szCs w:val="20"/>
                <w:lang w:val="en-GB" w:eastAsia="ja-JP"/>
              </w:rPr>
            </w:pPr>
            <w:ins w:id="1464" w:author="John Mettrop" w:date="2022-04-11T09:58:00Z">
              <w:r w:rsidRPr="00D942DF">
                <w:rPr>
                  <w:rFonts w:ascii="Times New Roman" w:eastAsia="Times New Roman" w:hAnsi="Times New Roman" w:cs="Times New Roman"/>
                  <w:sz w:val="20"/>
                  <w:szCs w:val="20"/>
                  <w:lang w:val="en-GB" w:eastAsia="ja-JP"/>
                </w:rPr>
                <w:t>90</w:t>
              </w:r>
            </w:ins>
          </w:p>
        </w:tc>
      </w:tr>
    </w:tbl>
    <w:p w14:paraId="1824ECEB" w14:textId="77777777" w:rsidR="00D942DF" w:rsidRPr="00D942DF" w:rsidRDefault="00D942DF" w:rsidP="00D942D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80" w:line="240" w:lineRule="auto"/>
        <w:ind w:left="-85" w:right="-85"/>
        <w:jc w:val="both"/>
        <w:textAlignment w:val="baseline"/>
        <w:rPr>
          <w:rFonts w:ascii="Times New Roman" w:eastAsia="Batang" w:hAnsi="Times New Roman" w:cs="Times New Roman"/>
          <w:szCs w:val="20"/>
          <w:lang w:val="en-GB" w:eastAsia="ja-JP"/>
          <w:rPrChange w:id="1465" w:author="John Mettrop" w:date="2022-04-08T21:08:00Z">
            <w:rPr>
              <w:lang w:eastAsia="ja-JP"/>
            </w:rPr>
          </w:rPrChange>
        </w:rPr>
      </w:pPr>
      <w:r w:rsidRPr="00D942DF">
        <w:rPr>
          <w:rFonts w:ascii="Times New Roman" w:eastAsia="Batang" w:hAnsi="Times New Roman" w:cs="Times New Roman"/>
          <w:szCs w:val="20"/>
          <w:lang w:val="en-GB" w:eastAsia="ja-JP"/>
          <w:rPrChange w:id="1466" w:author="John Mettrop" w:date="2022-04-08T21:08:00Z">
            <w:rPr>
              <w:lang w:eastAsia="ja-JP"/>
            </w:rPr>
          </w:rPrChange>
        </w:rPr>
        <w:t>Notes:</w:t>
      </w:r>
    </w:p>
    <w:p w14:paraId="5BA1AC17" w14:textId="77777777" w:rsidR="00D942DF" w:rsidRPr="00D942DF" w:rsidRDefault="00D942DF" w:rsidP="00D942D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80" w:line="240" w:lineRule="auto"/>
        <w:ind w:left="-85" w:right="-85"/>
        <w:jc w:val="both"/>
        <w:textAlignment w:val="baseline"/>
        <w:rPr>
          <w:rFonts w:ascii="Times New Roman" w:eastAsia="Batang" w:hAnsi="Times New Roman" w:cs="Times New Roman"/>
          <w:sz w:val="18"/>
          <w:szCs w:val="20"/>
          <w:lang w:val="en-GB"/>
          <w:rPrChange w:id="1467" w:author="John Mettrop" w:date="2022-04-08T21:08:00Z">
            <w:rPr>
              <w:sz w:val="18"/>
            </w:rPr>
          </w:rPrChange>
        </w:rPr>
      </w:pPr>
      <w:r w:rsidRPr="00D942DF">
        <w:rPr>
          <w:rFonts w:ascii="Times New Roman" w:eastAsia="Batang" w:hAnsi="Times New Roman" w:cs="Times New Roman"/>
          <w:sz w:val="18"/>
          <w:szCs w:val="20"/>
          <w:vertAlign w:val="superscript"/>
          <w:lang w:val="en-GB"/>
          <w:rPrChange w:id="1468" w:author="John Mettrop" w:date="2022-04-08T21:08:00Z">
            <w:rPr>
              <w:sz w:val="18"/>
              <w:vertAlign w:val="superscript"/>
            </w:rPr>
          </w:rPrChange>
        </w:rPr>
        <w:t>(1)</w:t>
      </w:r>
      <w:r w:rsidRPr="00D942DF">
        <w:rPr>
          <w:rFonts w:ascii="Times New Roman" w:eastAsia="Batang" w:hAnsi="Times New Roman" w:cs="Times New Roman"/>
          <w:sz w:val="18"/>
          <w:szCs w:val="20"/>
          <w:lang w:val="en-GB"/>
          <w:rPrChange w:id="1469" w:author="John Mettrop" w:date="2022-04-08T21:08:00Z">
            <w:rPr>
              <w:sz w:val="18"/>
            </w:rPr>
          </w:rPrChange>
        </w:rPr>
        <w:tab/>
        <w:t xml:space="preserve">RR No. </w:t>
      </w:r>
      <w:r w:rsidRPr="00D942DF">
        <w:rPr>
          <w:rFonts w:ascii="Times New Roman" w:eastAsia="Batang" w:hAnsi="Times New Roman" w:cs="Times New Roman"/>
          <w:b/>
          <w:bCs/>
          <w:sz w:val="18"/>
          <w:szCs w:val="20"/>
          <w:lang w:val="en-GB"/>
          <w:rPrChange w:id="1470" w:author="John Mettrop" w:date="2022-04-08T21:08:00Z">
            <w:rPr>
              <w:b/>
              <w:bCs/>
              <w:sz w:val="18"/>
            </w:rPr>
          </w:rPrChange>
        </w:rPr>
        <w:t>5.442</w:t>
      </w:r>
      <w:r w:rsidRPr="00D942DF">
        <w:rPr>
          <w:rFonts w:ascii="Times New Roman" w:eastAsia="Batang" w:hAnsi="Times New Roman" w:cs="Times New Roman"/>
          <w:sz w:val="18"/>
          <w:szCs w:val="20"/>
          <w:lang w:val="en-GB"/>
          <w:rPrChange w:id="1471" w:author="John Mettrop" w:date="2022-04-08T21:08:00Z">
            <w:rPr>
              <w:sz w:val="18"/>
            </w:rPr>
          </w:rPrChange>
        </w:rPr>
        <w:t xml:space="preserve"> applies.</w:t>
      </w:r>
    </w:p>
    <w:p w14:paraId="6453DB73" w14:textId="77777777" w:rsidR="00D942DF" w:rsidRPr="00D942DF" w:rsidRDefault="00D942DF" w:rsidP="00D942D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80" w:line="240" w:lineRule="auto"/>
        <w:ind w:left="-85" w:right="-85"/>
        <w:jc w:val="both"/>
        <w:textAlignment w:val="baseline"/>
        <w:rPr>
          <w:rFonts w:ascii="Times New Roman" w:eastAsia="Batang" w:hAnsi="Times New Roman" w:cs="Times New Roman"/>
          <w:sz w:val="18"/>
          <w:szCs w:val="20"/>
          <w:lang w:val="en-GB" w:eastAsia="ja-JP"/>
          <w:rPrChange w:id="1472" w:author="John Mettrop" w:date="2022-04-08T21:08:00Z">
            <w:rPr>
              <w:sz w:val="18"/>
              <w:lang w:eastAsia="ja-JP"/>
            </w:rPr>
          </w:rPrChange>
        </w:rPr>
      </w:pPr>
      <w:r w:rsidRPr="00D942DF">
        <w:rPr>
          <w:rFonts w:ascii="Times New Roman" w:eastAsia="Batang" w:hAnsi="Times New Roman" w:cs="Times New Roman"/>
          <w:sz w:val="18"/>
          <w:szCs w:val="20"/>
          <w:vertAlign w:val="superscript"/>
          <w:lang w:val="en-GB" w:eastAsia="ja-JP"/>
          <w:rPrChange w:id="1473" w:author="John Mettrop" w:date="2022-04-08T21:08:00Z">
            <w:rPr>
              <w:sz w:val="18"/>
              <w:vertAlign w:val="superscript"/>
              <w:lang w:eastAsia="ja-JP"/>
            </w:rPr>
          </w:rPrChange>
        </w:rPr>
        <w:t>(2)</w:t>
      </w:r>
      <w:r w:rsidRPr="00D942DF">
        <w:rPr>
          <w:rFonts w:ascii="Times New Roman" w:eastAsia="Batang" w:hAnsi="Times New Roman" w:cs="Times New Roman"/>
          <w:sz w:val="18"/>
          <w:szCs w:val="20"/>
          <w:lang w:val="en-GB" w:eastAsia="ja-JP"/>
          <w:rPrChange w:id="1474" w:author="John Mettrop" w:date="2022-04-08T21:08:00Z">
            <w:rPr>
              <w:sz w:val="18"/>
              <w:lang w:eastAsia="ja-JP"/>
            </w:rPr>
          </w:rPrChange>
        </w:rPr>
        <w:tab/>
        <w:t>N/A – Not applicable.</w:t>
      </w:r>
    </w:p>
    <w:p w14:paraId="0016B69A" w14:textId="77777777" w:rsidR="00D942DF" w:rsidRPr="00D942DF" w:rsidRDefault="00D942DF" w:rsidP="00D942D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80" w:line="240" w:lineRule="auto"/>
        <w:ind w:left="-85" w:right="-85"/>
        <w:jc w:val="both"/>
        <w:textAlignment w:val="baseline"/>
        <w:rPr>
          <w:ins w:id="1475" w:author="John Mettrop" w:date="2022-04-11T09:44:00Z"/>
          <w:rFonts w:ascii="Times New Roman" w:eastAsia="Batang" w:hAnsi="Times New Roman" w:cs="Times New Roman"/>
          <w:sz w:val="20"/>
          <w:szCs w:val="20"/>
          <w:lang w:val="en-GB" w:eastAsia="ja-JP"/>
        </w:rPr>
      </w:pPr>
      <w:r w:rsidRPr="00D942DF">
        <w:rPr>
          <w:rFonts w:ascii="Times New Roman" w:eastAsia="Batang" w:hAnsi="Times New Roman" w:cs="Times New Roman"/>
          <w:sz w:val="20"/>
          <w:szCs w:val="20"/>
          <w:vertAlign w:val="superscript"/>
          <w:lang w:val="en-GB"/>
          <w:rPrChange w:id="1476" w:author="John Mettrop" w:date="2022-04-08T21:08:00Z">
            <w:rPr>
              <w:sz w:val="20"/>
              <w:vertAlign w:val="superscript"/>
            </w:rPr>
          </w:rPrChange>
        </w:rPr>
        <w:t>(3)</w:t>
      </w:r>
      <w:r w:rsidRPr="00D942DF">
        <w:rPr>
          <w:rFonts w:ascii="Times New Roman" w:eastAsia="Batang" w:hAnsi="Times New Roman" w:cs="Times New Roman"/>
          <w:sz w:val="20"/>
          <w:szCs w:val="20"/>
          <w:lang w:val="en-GB"/>
          <w:rPrChange w:id="1477" w:author="John Mettrop" w:date="2022-04-08T21:08:00Z">
            <w:rPr>
              <w:sz w:val="20"/>
            </w:rPr>
          </w:rPrChange>
        </w:rPr>
        <w:tab/>
      </w:r>
      <w:r w:rsidRPr="00D942DF">
        <w:rPr>
          <w:rFonts w:ascii="Times New Roman" w:eastAsia="Batang" w:hAnsi="Times New Roman" w:cs="Times New Roman"/>
          <w:sz w:val="20"/>
          <w:szCs w:val="20"/>
          <w:lang w:val="en-GB" w:eastAsia="ja-JP"/>
          <w:rPrChange w:id="1478" w:author="John Mettrop" w:date="2022-04-08T21:08:00Z">
            <w:rPr>
              <w:sz w:val="20"/>
              <w:lang w:val="pt-BR" w:eastAsia="ja-JP"/>
            </w:rPr>
          </w:rPrChange>
        </w:rPr>
        <w:t>Refer to Recommendation ITU-R M.1851.</w:t>
      </w:r>
    </w:p>
    <w:p w14:paraId="0267F409" w14:textId="77777777" w:rsidR="00D942DF" w:rsidRPr="00D942DF" w:rsidRDefault="00D942DF" w:rsidP="00D942DF">
      <w:pPr>
        <w:tabs>
          <w:tab w:val="left" w:pos="0"/>
          <w:tab w:val="left" w:pos="1134"/>
          <w:tab w:val="left" w:pos="1871"/>
          <w:tab w:val="left" w:pos="2268"/>
        </w:tabs>
        <w:overflowPunct w:val="0"/>
        <w:autoSpaceDE w:val="0"/>
        <w:autoSpaceDN w:val="0"/>
        <w:adjustRightInd w:val="0"/>
        <w:spacing w:before="80" w:line="240" w:lineRule="auto"/>
        <w:jc w:val="left"/>
        <w:textAlignment w:val="baseline"/>
        <w:rPr>
          <w:ins w:id="1479" w:author="John Mettrop" w:date="2022-04-11T09:45:00Z"/>
          <w:rFonts w:ascii="Times New Roman" w:eastAsia="Times New Roman" w:hAnsi="Times New Roman" w:cs="Times New Roman"/>
          <w:szCs w:val="20"/>
          <w:lang w:val="en-GB"/>
        </w:rPr>
      </w:pPr>
      <w:ins w:id="1480" w:author="John Mettrop" w:date="2022-04-11T09:44:00Z">
        <w:r w:rsidRPr="00D942DF">
          <w:rPr>
            <w:rFonts w:ascii="Times New Roman" w:eastAsia="Calibri" w:hAnsi="Times New Roman" w:cs="Times New Roman"/>
            <w:sz w:val="20"/>
            <w:szCs w:val="20"/>
            <w:vertAlign w:val="superscript"/>
            <w:lang w:val="en-GB" w:eastAsia="ja-JP"/>
            <w:rPrChange w:id="1481" w:author="John Mettrop" w:date="2022-04-11T09:45:00Z">
              <w:rPr>
                <w:rFonts w:eastAsia="Calibri"/>
                <w:highlight w:val="yellow"/>
                <w:vertAlign w:val="superscript"/>
                <w:lang w:eastAsia="ja-JP"/>
              </w:rPr>
            </w:rPrChange>
          </w:rPr>
          <w:t>(</w:t>
        </w:r>
      </w:ins>
      <w:ins w:id="1482" w:author="John Mettrop" w:date="2022-04-11T09:45:00Z">
        <w:r w:rsidRPr="00D942DF">
          <w:rPr>
            <w:rFonts w:ascii="Times New Roman" w:eastAsia="Calibri" w:hAnsi="Times New Roman" w:cs="Times New Roman"/>
            <w:sz w:val="20"/>
            <w:szCs w:val="20"/>
            <w:vertAlign w:val="superscript"/>
            <w:lang w:val="en-GB" w:eastAsia="ja-JP"/>
          </w:rPr>
          <w:t>4</w:t>
        </w:r>
      </w:ins>
      <w:ins w:id="1483" w:author="John Mettrop" w:date="2022-04-11T09:44:00Z">
        <w:r w:rsidRPr="00D942DF">
          <w:rPr>
            <w:rFonts w:ascii="Times New Roman" w:eastAsia="Calibri" w:hAnsi="Times New Roman" w:cs="Times New Roman"/>
            <w:sz w:val="20"/>
            <w:szCs w:val="20"/>
            <w:vertAlign w:val="superscript"/>
            <w:lang w:val="en-GB" w:eastAsia="ja-JP"/>
            <w:rPrChange w:id="1484" w:author="John Mettrop" w:date="2022-04-11T09:45:00Z">
              <w:rPr>
                <w:rFonts w:eastAsia="Calibri"/>
                <w:highlight w:val="yellow"/>
                <w:vertAlign w:val="superscript"/>
                <w:lang w:eastAsia="ja-JP"/>
              </w:rPr>
            </w:rPrChange>
          </w:rPr>
          <w:t>)</w:t>
        </w:r>
      </w:ins>
      <w:ins w:id="1485" w:author="John Mettrop" w:date="2022-04-11T09:47:00Z">
        <w:r w:rsidRPr="00D942DF">
          <w:rPr>
            <w:rFonts w:ascii="Times New Roman" w:eastAsia="Calibri" w:hAnsi="Times New Roman" w:cs="Times New Roman"/>
            <w:sz w:val="20"/>
            <w:szCs w:val="20"/>
            <w:vertAlign w:val="superscript"/>
            <w:lang w:val="en-GB" w:eastAsia="ja-JP"/>
          </w:rPr>
          <w:t xml:space="preserve"> </w:t>
        </w:r>
        <w:r w:rsidRPr="00D942DF">
          <w:rPr>
            <w:rFonts w:ascii="Times New Roman" w:eastAsia="Times New Roman" w:hAnsi="Times New Roman" w:cs="Times New Roman"/>
            <w:color w:val="FF0000"/>
            <w:sz w:val="20"/>
            <w:szCs w:val="20"/>
            <w:lang w:val="en-GB"/>
          </w:rPr>
          <w:t xml:space="preserve"> </w:t>
        </w:r>
      </w:ins>
      <w:ins w:id="1486" w:author="John Mettrop" w:date="2022-04-11T09:44:00Z">
        <w:r w:rsidRPr="00D942DF">
          <w:rPr>
            <w:rFonts w:ascii="Times New Roman" w:eastAsia="Times New Roman" w:hAnsi="Times New Roman" w:cs="Times New Roman"/>
            <w:color w:val="FF0000"/>
            <w:sz w:val="20"/>
            <w:szCs w:val="20"/>
            <w:lang w:val="en-GB"/>
            <w:rPrChange w:id="1487" w:author="John Mettrop" w:date="2022-04-11T09:45:00Z">
              <w:rPr>
                <w:color w:val="FF0000"/>
                <w:highlight w:val="yellow"/>
              </w:rPr>
            </w:rPrChange>
          </w:rPr>
          <w:t xml:space="preserve"> </w:t>
        </w:r>
        <w:r w:rsidRPr="00D942DF">
          <w:rPr>
            <w:rFonts w:ascii="Times New Roman" w:eastAsia="Times New Roman" w:hAnsi="Times New Roman" w:cs="Times New Roman"/>
            <w:sz w:val="20"/>
            <w:szCs w:val="20"/>
            <w:lang w:val="en-GB"/>
            <w:rPrChange w:id="1488" w:author="John Mettrop" w:date="2022-04-11T09:45:00Z">
              <w:rPr>
                <w:highlight w:val="yellow"/>
              </w:rPr>
            </w:rPrChange>
          </w:rPr>
          <w:t xml:space="preserve">The feeder loss associated with these systems is [0 to 3] </w:t>
        </w:r>
        <w:proofErr w:type="spellStart"/>
        <w:r w:rsidRPr="00D942DF">
          <w:rPr>
            <w:rFonts w:ascii="Times New Roman" w:eastAsia="Times New Roman" w:hAnsi="Times New Roman" w:cs="Times New Roman"/>
            <w:sz w:val="20"/>
            <w:szCs w:val="20"/>
            <w:lang w:val="en-GB"/>
            <w:rPrChange w:id="1489" w:author="John Mettrop" w:date="2022-04-11T09:45:00Z">
              <w:rPr>
                <w:highlight w:val="yellow"/>
              </w:rPr>
            </w:rPrChange>
          </w:rPr>
          <w:t>dB</w:t>
        </w:r>
        <w:r w:rsidRPr="00D942DF">
          <w:rPr>
            <w:rFonts w:ascii="Times New Roman" w:eastAsia="Times New Roman" w:hAnsi="Times New Roman" w:cs="Times New Roman"/>
            <w:szCs w:val="20"/>
            <w:lang w:val="en-GB"/>
            <w:rPrChange w:id="1490" w:author="Vladislav Sorokin" w:date="2022-04-05T21:13:00Z">
              <w:rPr>
                <w:highlight w:val="yellow"/>
              </w:rPr>
            </w:rPrChange>
          </w:rPr>
          <w:t>.</w:t>
        </w:r>
      </w:ins>
      <w:proofErr w:type="spellEnd"/>
    </w:p>
    <w:p w14:paraId="6909B8B0" w14:textId="77777777" w:rsidR="00D942DF" w:rsidRPr="00D942DF" w:rsidRDefault="00D942DF" w:rsidP="00D942DF">
      <w:pPr>
        <w:tabs>
          <w:tab w:val="left" w:pos="567"/>
          <w:tab w:val="left" w:pos="851"/>
          <w:tab w:val="left" w:pos="1134"/>
          <w:tab w:val="left" w:pos="1871"/>
          <w:tab w:val="left" w:pos="2268"/>
        </w:tabs>
        <w:overflowPunct w:val="0"/>
        <w:autoSpaceDE w:val="0"/>
        <w:autoSpaceDN w:val="0"/>
        <w:adjustRightInd w:val="0"/>
        <w:spacing w:before="40" w:after="40" w:line="240" w:lineRule="auto"/>
        <w:jc w:val="left"/>
        <w:textAlignment w:val="baseline"/>
        <w:rPr>
          <w:ins w:id="1491" w:author="John Mettrop" w:date="2022-04-11T09:45:00Z"/>
          <w:rFonts w:ascii="Times New Roman" w:eastAsia="Times New Roman" w:hAnsi="Times New Roman" w:cs="Times New Roman"/>
          <w:sz w:val="20"/>
          <w:szCs w:val="20"/>
          <w:lang w:val="en-GB" w:eastAsia="ja-JP"/>
          <w:rPrChange w:id="1492" w:author="John Mettrop" w:date="2022-04-11T09:45:00Z">
            <w:rPr>
              <w:ins w:id="1493" w:author="John Mettrop" w:date="2022-04-11T09:45:00Z"/>
              <w:lang w:eastAsia="ja-JP"/>
            </w:rPr>
          </w:rPrChange>
        </w:rPr>
      </w:pPr>
      <w:ins w:id="1494" w:author="John Mettrop" w:date="2022-04-11T09:45:00Z">
        <w:r w:rsidRPr="00D942DF">
          <w:rPr>
            <w:rFonts w:ascii="Times New Roman" w:eastAsia="Times New Roman" w:hAnsi="Times New Roman" w:cs="Times New Roman"/>
            <w:sz w:val="20"/>
            <w:szCs w:val="20"/>
            <w:vertAlign w:val="superscript"/>
            <w:lang w:val="en-GB" w:eastAsia="ja-JP"/>
          </w:rPr>
          <w:lastRenderedPageBreak/>
          <w:t>(5</w:t>
        </w:r>
        <w:r w:rsidRPr="00D942DF">
          <w:rPr>
            <w:rFonts w:ascii="Times New Roman" w:eastAsia="Times New Roman" w:hAnsi="Times New Roman" w:cs="Times New Roman"/>
            <w:sz w:val="20"/>
            <w:szCs w:val="20"/>
            <w:vertAlign w:val="superscript"/>
            <w:lang w:val="en-GB" w:eastAsia="ja-JP"/>
            <w:rPrChange w:id="1495" w:author="John Mettrop" w:date="2022-04-11T09:45:00Z">
              <w:rPr>
                <w:vertAlign w:val="superscript"/>
                <w:lang w:eastAsia="ja-JP"/>
              </w:rPr>
            </w:rPrChange>
          </w:rPr>
          <w:t>)</w:t>
        </w:r>
        <w:r w:rsidRPr="00D942DF">
          <w:rPr>
            <w:rFonts w:ascii="Times New Roman" w:eastAsia="Times New Roman" w:hAnsi="Times New Roman" w:cs="Times New Roman"/>
            <w:sz w:val="20"/>
            <w:szCs w:val="20"/>
            <w:lang w:val="en-GB" w:eastAsia="ja-JP"/>
            <w:rPrChange w:id="1496" w:author="John Mettrop" w:date="2022-04-11T09:45:00Z">
              <w:rPr>
                <w:lang w:eastAsia="ja-JP"/>
              </w:rPr>
            </w:rPrChange>
          </w:rPr>
          <w:t xml:space="preserve"> </w:t>
        </w:r>
        <w:r w:rsidRPr="00D942DF">
          <w:rPr>
            <w:rFonts w:ascii="Times New Roman" w:eastAsia="Times New Roman" w:hAnsi="Times New Roman" w:cs="Times New Roman"/>
            <w:sz w:val="20"/>
            <w:szCs w:val="20"/>
            <w:lang w:val="en-GB" w:eastAsia="ja-JP"/>
            <w:rPrChange w:id="1497" w:author="John Mettrop" w:date="2022-04-11T09:45:00Z">
              <w:rPr>
                <w:lang w:eastAsia="ja-JP"/>
              </w:rPr>
            </w:rPrChange>
          </w:rPr>
          <w:tab/>
        </w:r>
        <w:r w:rsidRPr="00D942DF">
          <w:rPr>
            <w:rFonts w:ascii="Times New Roman" w:eastAsia="Times New Roman" w:hAnsi="Times New Roman" w:cs="Times New Roman"/>
            <w:spacing w:val="-4"/>
            <w:sz w:val="20"/>
            <w:szCs w:val="20"/>
            <w:lang w:val="en-GB" w:eastAsia="ja-JP"/>
            <w:rPrChange w:id="1498" w:author="John Mettrop" w:date="2022-04-11T09:45:00Z">
              <w:rPr>
                <w:spacing w:val="-4"/>
                <w:lang w:eastAsia="ja-JP"/>
              </w:rPr>
            </w:rPrChange>
          </w:rPr>
          <w:t xml:space="preserve">For antenna gain 19 </w:t>
        </w:r>
        <w:proofErr w:type="spellStart"/>
        <w:r w:rsidRPr="00D942DF">
          <w:rPr>
            <w:rFonts w:ascii="Times New Roman" w:eastAsia="Times New Roman" w:hAnsi="Times New Roman" w:cs="Times New Roman"/>
            <w:spacing w:val="-4"/>
            <w:sz w:val="20"/>
            <w:szCs w:val="20"/>
            <w:lang w:val="en-GB" w:eastAsia="ja-JP"/>
            <w:rPrChange w:id="1499" w:author="John Mettrop" w:date="2022-04-11T09:45:00Z">
              <w:rPr>
                <w:spacing w:val="-4"/>
                <w:lang w:eastAsia="ja-JP"/>
              </w:rPr>
            </w:rPrChange>
          </w:rPr>
          <w:t>dBi</w:t>
        </w:r>
        <w:proofErr w:type="spellEnd"/>
        <w:r w:rsidRPr="00D942DF">
          <w:rPr>
            <w:rFonts w:ascii="Times New Roman" w:eastAsia="Times New Roman" w:hAnsi="Times New Roman" w:cs="Times New Roman"/>
            <w:spacing w:val="-4"/>
            <w:sz w:val="20"/>
            <w:szCs w:val="20"/>
            <w:lang w:val="en-GB" w:eastAsia="ja-JP"/>
            <w:rPrChange w:id="1500" w:author="John Mettrop" w:date="2022-04-11T09:45:00Z">
              <w:rPr>
                <w:spacing w:val="-4"/>
                <w:lang w:eastAsia="ja-JP"/>
              </w:rPr>
            </w:rPrChange>
          </w:rPr>
          <w:t>:</w:t>
        </w:r>
      </w:ins>
      <m:oMath>
        <m:r>
          <w:ins w:id="1501" w:author="John Mettrop" w:date="2022-04-11T09:45:00Z">
            <w:rPr>
              <w:rFonts w:ascii="Cambria Math" w:eastAsia="Times New Roman" w:hAnsi="Cambria Math" w:cs="Times New Roman"/>
              <w:spacing w:val="-4"/>
              <w:sz w:val="20"/>
              <w:szCs w:val="20"/>
              <w:lang w:val="en-GB"/>
              <w:rPrChange w:id="1502" w:author="John Mettrop" w:date="2022-04-11T09:45:00Z">
                <w:rPr>
                  <w:rFonts w:ascii="Cambria Math" w:hAnsi="Cambria Math"/>
                  <w:spacing w:val="-4"/>
                </w:rPr>
              </w:rPrChange>
            </w:rPr>
            <m:t xml:space="preserve"> </m:t>
          </w:ins>
        </m:r>
        <m:r>
          <w:ins w:id="1503" w:author="John Mettrop" w:date="2022-04-11T09:45:00Z">
            <m:rPr>
              <m:sty m:val="p"/>
            </m:rPr>
            <w:rPr>
              <w:rFonts w:ascii="Cambria Math" w:eastAsia="Times New Roman" w:hAnsi="Cambria Math" w:cs="Times New Roman"/>
              <w:spacing w:val="-4"/>
              <w:sz w:val="20"/>
              <w:szCs w:val="20"/>
              <w:lang w:val="en-GB" w:eastAsia="ja-JP"/>
              <w:rPrChange w:id="1504" w:author="John Mettrop" w:date="2022-04-11T09:45:00Z">
                <w:rPr>
                  <w:rFonts w:ascii="Cambria Math" w:hAnsi="Cambria Math"/>
                  <w:spacing w:val="-4"/>
                  <w:lang w:eastAsia="ja-JP"/>
                </w:rPr>
              </w:rPrChange>
            </w:rPr>
            <m:t>G</m:t>
          </w:ins>
        </m:r>
        <m:d>
          <m:dPr>
            <m:ctrlPr>
              <w:ins w:id="1505" w:author="John Mettrop" w:date="2022-04-11T09:45:00Z">
                <w:rPr>
                  <w:rFonts w:ascii="Cambria Math" w:eastAsia="Times New Roman" w:hAnsi="Cambria Math" w:cs="Times New Roman"/>
                  <w:spacing w:val="-4"/>
                  <w:sz w:val="20"/>
                  <w:szCs w:val="20"/>
                  <w:lang w:val="en-GB" w:eastAsia="ja-JP"/>
                </w:rPr>
              </w:ins>
            </m:ctrlPr>
          </m:dPr>
          <m:e>
            <m:r>
              <w:ins w:id="1506" w:author="John Mettrop" w:date="2022-04-11T09:45:00Z">
                <m:rPr>
                  <m:sty m:val="p"/>
                </m:rPr>
                <w:rPr>
                  <w:rFonts w:ascii="Cambria Math" w:eastAsia="Times New Roman" w:hAnsi="Cambria Math" w:cs="Times New Roman"/>
                  <w:spacing w:val="-4"/>
                  <w:sz w:val="20"/>
                  <w:szCs w:val="20"/>
                  <w:lang w:val="en-GB" w:eastAsia="ja-JP"/>
                  <w:rPrChange w:id="1507" w:author="John Mettrop" w:date="2022-04-11T09:45:00Z">
                    <w:rPr>
                      <w:rFonts w:ascii="Cambria Math" w:hAnsi="Cambria Math"/>
                      <w:spacing w:val="-4"/>
                      <w:lang w:eastAsia="ja-JP"/>
                    </w:rPr>
                  </w:rPrChange>
                </w:rPr>
                <m:t>ψ</m:t>
              </w:ins>
            </m:r>
          </m:e>
        </m:d>
        <m:r>
          <w:ins w:id="1508" w:author="John Mettrop" w:date="2022-04-11T09:45:00Z">
            <m:rPr>
              <m:sty m:val="p"/>
            </m:rPr>
            <w:rPr>
              <w:rFonts w:ascii="Cambria Math" w:eastAsia="Times New Roman" w:hAnsi="Cambria Math" w:cs="Times New Roman"/>
              <w:spacing w:val="-4"/>
              <w:sz w:val="20"/>
              <w:szCs w:val="20"/>
              <w:lang w:val="en-GB" w:eastAsia="ja-JP"/>
              <w:rPrChange w:id="1509" w:author="John Mettrop" w:date="2022-04-11T09:45:00Z">
                <w:rPr>
                  <w:rFonts w:ascii="Cambria Math" w:hAnsi="Cambria Math"/>
                  <w:spacing w:val="-4"/>
                  <w:lang w:eastAsia="ja-JP"/>
                </w:rPr>
              </w:rPrChange>
            </w:rPr>
            <m:t xml:space="preserve">= </m:t>
          </w:ins>
        </m:r>
        <m:r>
          <w:ins w:id="1510" w:author="John Mettrop" w:date="2022-04-11T09:45:00Z">
            <w:rPr>
              <w:rFonts w:ascii="Cambria Math" w:eastAsia="Times New Roman" w:hAnsi="Cambria Math" w:cs="Times New Roman"/>
              <w:spacing w:val="-4"/>
              <w:sz w:val="20"/>
              <w:szCs w:val="20"/>
              <w:lang w:val="en-GB"/>
              <w:rPrChange w:id="1511" w:author="John Mettrop" w:date="2022-04-11T09:45:00Z">
                <w:rPr>
                  <w:rFonts w:ascii="Cambria Math" w:hAnsi="Cambria Math"/>
                  <w:spacing w:val="-4"/>
                </w:rPr>
              </w:rPrChange>
            </w:rPr>
            <m:t>20.</m:t>
          </w:ins>
        </m:r>
        <m:func>
          <m:funcPr>
            <m:ctrlPr>
              <w:ins w:id="1512" w:author="John Mettrop" w:date="2022-04-11T09:45:00Z">
                <w:rPr>
                  <w:rFonts w:ascii="Cambria Math" w:eastAsia="Times New Roman" w:hAnsi="Cambria Math" w:cs="Times New Roman"/>
                  <w:i/>
                  <w:spacing w:val="-4"/>
                  <w:sz w:val="20"/>
                  <w:szCs w:val="20"/>
                  <w:lang w:val="en-GB"/>
                </w:rPr>
              </w:ins>
            </m:ctrlPr>
          </m:funcPr>
          <m:fName>
            <m:sSub>
              <m:sSubPr>
                <m:ctrlPr>
                  <w:ins w:id="1513" w:author="John Mettrop" w:date="2022-04-11T09:45:00Z">
                    <w:rPr>
                      <w:rFonts w:ascii="Cambria Math" w:eastAsia="Times New Roman" w:hAnsi="Cambria Math" w:cs="Times New Roman"/>
                      <w:i/>
                      <w:spacing w:val="-4"/>
                      <w:sz w:val="20"/>
                      <w:szCs w:val="20"/>
                      <w:lang w:val="en-GB"/>
                    </w:rPr>
                  </w:ins>
                </m:ctrlPr>
              </m:sSubPr>
              <m:e>
                <m:r>
                  <w:ins w:id="1514" w:author="John Mettrop" w:date="2022-04-11T09:45:00Z">
                    <m:rPr>
                      <m:sty m:val="p"/>
                    </m:rPr>
                    <w:rPr>
                      <w:rFonts w:ascii="Cambria Math" w:eastAsia="Times New Roman" w:hAnsi="Cambria Math" w:cs="Times New Roman"/>
                      <w:spacing w:val="-4"/>
                      <w:sz w:val="20"/>
                      <w:szCs w:val="20"/>
                      <w:lang w:val="en-GB"/>
                      <w:rPrChange w:id="1515" w:author="John Mettrop" w:date="2022-04-11T09:45:00Z">
                        <w:rPr>
                          <w:rFonts w:ascii="Cambria Math" w:hAnsi="Cambria Math"/>
                          <w:spacing w:val="-4"/>
                        </w:rPr>
                      </w:rPrChange>
                    </w:rPr>
                    <m:t>log</m:t>
                  </w:ins>
                </m:r>
              </m:e>
              <m:sub>
                <m:r>
                  <w:ins w:id="1516" w:author="John Mettrop" w:date="2022-04-11T09:45:00Z">
                    <w:rPr>
                      <w:rFonts w:ascii="Cambria Math" w:eastAsia="Times New Roman" w:hAnsi="Cambria Math" w:cs="Times New Roman"/>
                      <w:spacing w:val="-4"/>
                      <w:sz w:val="20"/>
                      <w:szCs w:val="20"/>
                      <w:lang w:val="en-GB"/>
                      <w:rPrChange w:id="1517" w:author="John Mettrop" w:date="2022-04-11T09:45:00Z">
                        <w:rPr>
                          <w:rFonts w:ascii="Cambria Math" w:hAnsi="Cambria Math"/>
                          <w:spacing w:val="-4"/>
                        </w:rPr>
                      </w:rPrChange>
                    </w:rPr>
                    <m:t>10</m:t>
                  </w:ins>
                </m:r>
              </m:sub>
            </m:sSub>
          </m:fName>
          <m:e>
            <m:d>
              <m:dPr>
                <m:ctrlPr>
                  <w:ins w:id="1518" w:author="John Mettrop" w:date="2022-04-11T09:45:00Z">
                    <w:rPr>
                      <w:rFonts w:ascii="Cambria Math" w:eastAsia="Times New Roman" w:hAnsi="Cambria Math" w:cs="Times New Roman"/>
                      <w:i/>
                      <w:spacing w:val="-4"/>
                      <w:sz w:val="20"/>
                      <w:szCs w:val="20"/>
                      <w:lang w:val="en-GB"/>
                    </w:rPr>
                  </w:ins>
                </m:ctrlPr>
              </m:dPr>
              <m:e>
                <m:d>
                  <m:dPr>
                    <m:begChr m:val="|"/>
                    <m:endChr m:val="|"/>
                    <m:ctrlPr>
                      <w:ins w:id="1519" w:author="John Mettrop" w:date="2022-04-11T09:45:00Z">
                        <w:rPr>
                          <w:rFonts w:ascii="Cambria Math" w:eastAsia="Times New Roman" w:hAnsi="Cambria Math" w:cs="Times New Roman"/>
                          <w:i/>
                          <w:spacing w:val="-4"/>
                          <w:sz w:val="20"/>
                          <w:szCs w:val="20"/>
                          <w:lang w:val="en-GB"/>
                        </w:rPr>
                      </w:ins>
                    </m:ctrlPr>
                  </m:dPr>
                  <m:e>
                    <m:r>
                      <w:ins w:id="1520" w:author="John Mettrop" w:date="2022-04-11T09:45:00Z">
                        <w:rPr>
                          <w:rFonts w:ascii="Cambria Math" w:eastAsia="Times New Roman" w:hAnsi="Cambria Math" w:cs="Times New Roman"/>
                          <w:spacing w:val="-4"/>
                          <w:sz w:val="20"/>
                          <w:szCs w:val="20"/>
                          <w:lang w:val="en-GB"/>
                          <w:rPrChange w:id="1521" w:author="John Mettrop" w:date="2022-04-11T09:45:00Z">
                            <w:rPr>
                              <w:rFonts w:ascii="Cambria Math" w:hAnsi="Cambria Math"/>
                              <w:spacing w:val="-4"/>
                            </w:rPr>
                          </w:rPrChange>
                        </w:rPr>
                        <m:t>sinc</m:t>
                      </w:ins>
                    </m:r>
                    <m:d>
                      <m:dPr>
                        <m:ctrlPr>
                          <w:ins w:id="1522" w:author="John Mettrop" w:date="2022-04-11T09:45:00Z">
                            <w:rPr>
                              <w:rFonts w:ascii="Cambria Math" w:eastAsia="Times New Roman" w:hAnsi="Cambria Math" w:cs="Times New Roman"/>
                              <w:i/>
                              <w:spacing w:val="-4"/>
                              <w:sz w:val="20"/>
                              <w:szCs w:val="20"/>
                              <w:lang w:val="en-GB"/>
                            </w:rPr>
                          </w:ins>
                        </m:ctrlPr>
                      </m:dPr>
                      <m:e>
                        <m:r>
                          <w:ins w:id="1523" w:author="John Mettrop" w:date="2022-04-11T09:45:00Z">
                            <w:rPr>
                              <w:rFonts w:ascii="Cambria Math" w:eastAsia="Times New Roman" w:hAnsi="Cambria Math" w:cs="Times New Roman"/>
                              <w:spacing w:val="-4"/>
                              <w:sz w:val="20"/>
                              <w:szCs w:val="20"/>
                              <w:lang w:val="en-GB"/>
                              <w:rPrChange w:id="1524" w:author="John Mettrop" w:date="2022-04-11T09:45:00Z">
                                <w:rPr>
                                  <w:rFonts w:ascii="Cambria Math" w:hAnsi="Cambria Math"/>
                                  <w:spacing w:val="-4"/>
                                </w:rPr>
                              </w:rPrChange>
                            </w:rPr>
                            <m:t>3.19π</m:t>
                          </w:ins>
                        </m:r>
                        <m:func>
                          <m:funcPr>
                            <m:ctrlPr>
                              <w:ins w:id="1525" w:author="John Mettrop" w:date="2022-04-11T09:45:00Z">
                                <w:rPr>
                                  <w:rFonts w:ascii="Cambria Math" w:eastAsia="Times New Roman" w:hAnsi="Cambria Math" w:cs="Times New Roman"/>
                                  <w:i/>
                                  <w:spacing w:val="-4"/>
                                  <w:sz w:val="20"/>
                                  <w:szCs w:val="20"/>
                                  <w:lang w:val="en-GB"/>
                                </w:rPr>
                              </w:ins>
                            </m:ctrlPr>
                          </m:funcPr>
                          <m:fName>
                            <m:r>
                              <w:ins w:id="1526" w:author="John Mettrop" w:date="2022-04-11T09:45:00Z">
                                <m:rPr>
                                  <m:sty m:val="p"/>
                                </m:rPr>
                                <w:rPr>
                                  <w:rFonts w:ascii="Cambria Math" w:eastAsia="Times New Roman" w:hAnsi="Cambria Math" w:cs="Times New Roman"/>
                                  <w:spacing w:val="-4"/>
                                  <w:sz w:val="20"/>
                                  <w:szCs w:val="20"/>
                                  <w:lang w:val="en-GB"/>
                                  <w:rPrChange w:id="1527" w:author="John Mettrop" w:date="2022-04-11T09:45:00Z">
                                    <w:rPr>
                                      <w:rFonts w:ascii="Cambria Math" w:hAnsi="Cambria Math"/>
                                      <w:spacing w:val="-4"/>
                                    </w:rPr>
                                  </w:rPrChange>
                                </w:rPr>
                                <m:t>sin</m:t>
                              </w:ins>
                            </m:r>
                          </m:fName>
                          <m:e>
                            <m:d>
                              <m:dPr>
                                <m:ctrlPr>
                                  <w:ins w:id="1528" w:author="John Mettrop" w:date="2022-04-11T09:45:00Z">
                                    <w:rPr>
                                      <w:rFonts w:ascii="Cambria Math" w:eastAsia="Times New Roman" w:hAnsi="Cambria Math" w:cs="Times New Roman"/>
                                      <w:i/>
                                      <w:spacing w:val="-4"/>
                                      <w:sz w:val="20"/>
                                      <w:szCs w:val="20"/>
                                      <w:lang w:val="en-GB"/>
                                    </w:rPr>
                                  </w:ins>
                                </m:ctrlPr>
                              </m:dPr>
                              <m:e>
                                <m:r>
                                  <w:ins w:id="1529" w:author="John Mettrop" w:date="2022-04-11T09:45:00Z">
                                    <w:rPr>
                                      <w:rFonts w:ascii="Cambria Math" w:eastAsia="Times New Roman" w:hAnsi="Cambria Math" w:cs="Times New Roman"/>
                                      <w:spacing w:val="-4"/>
                                      <w:sz w:val="20"/>
                                      <w:szCs w:val="20"/>
                                      <w:lang w:val="en-GB"/>
                                      <w:rPrChange w:id="1530" w:author="John Mettrop" w:date="2022-04-11T09:45:00Z">
                                        <w:rPr>
                                          <w:rFonts w:ascii="Cambria Math" w:hAnsi="Cambria Math"/>
                                          <w:spacing w:val="-4"/>
                                        </w:rPr>
                                      </w:rPrChange>
                                    </w:rPr>
                                    <m:t>ψ</m:t>
                                  </w:ins>
                                </m:r>
                              </m:e>
                            </m:d>
                          </m:e>
                        </m:func>
                      </m:e>
                    </m:d>
                  </m:e>
                </m:d>
              </m:e>
            </m:d>
            <m:r>
              <w:ins w:id="1531" w:author="John Mettrop" w:date="2022-04-11T09:45:00Z">
                <w:rPr>
                  <w:rFonts w:ascii="Cambria Math" w:eastAsia="Times New Roman" w:hAnsi="Cambria Math" w:cs="Times New Roman"/>
                  <w:spacing w:val="-4"/>
                  <w:sz w:val="20"/>
                  <w:szCs w:val="20"/>
                  <w:lang w:val="en-GB"/>
                  <w:rPrChange w:id="1532" w:author="John Mettrop" w:date="2022-04-11T09:45:00Z">
                    <w:rPr>
                      <w:rFonts w:ascii="Cambria Math" w:hAnsi="Cambria Math"/>
                      <w:spacing w:val="-4"/>
                    </w:rPr>
                  </w:rPrChange>
                </w:rPr>
                <m:t>+19.0</m:t>
              </w:ins>
            </m:r>
          </m:e>
        </m:func>
        <m:r>
          <w:ins w:id="1533" w:author="John Mettrop" w:date="2022-04-11T09:45:00Z">
            <m:rPr>
              <m:sty m:val="p"/>
            </m:rPr>
            <w:rPr>
              <w:rFonts w:ascii="Cambria Math" w:eastAsia="Times New Roman" w:hAnsi="Cambria Math" w:cs="Times New Roman"/>
              <w:spacing w:val="-4"/>
              <w:sz w:val="20"/>
              <w:szCs w:val="20"/>
              <w:lang w:val="en-GB" w:eastAsia="ja-JP"/>
              <w:rPrChange w:id="1534" w:author="John Mettrop" w:date="2022-04-11T09:45:00Z">
                <w:rPr>
                  <w:rFonts w:ascii="Cambria Math" w:hAnsi="Cambria Math"/>
                  <w:spacing w:val="-4"/>
                  <w:lang w:eastAsia="ja-JP"/>
                </w:rPr>
              </w:rPrChange>
            </w:rPr>
            <m:t xml:space="preserve"> ∀ψ∈</m:t>
          </w:ins>
        </m:r>
        <m:d>
          <m:dPr>
            <m:begChr m:val="["/>
            <m:endChr m:val="]"/>
            <m:ctrlPr>
              <w:ins w:id="1535" w:author="John Mettrop" w:date="2022-04-11T09:45:00Z">
                <w:rPr>
                  <w:rFonts w:ascii="Cambria Math" w:eastAsia="Times New Roman" w:hAnsi="Cambria Math" w:cs="Times New Roman"/>
                  <w:spacing w:val="-4"/>
                  <w:sz w:val="20"/>
                  <w:szCs w:val="20"/>
                  <w:lang w:val="en-GB" w:eastAsia="ja-JP"/>
                </w:rPr>
              </w:ins>
            </m:ctrlPr>
          </m:dPr>
          <m:e>
            <m:r>
              <w:ins w:id="1536" w:author="John Mettrop" w:date="2022-04-11T09:45:00Z">
                <m:rPr>
                  <m:sty m:val="p"/>
                </m:rPr>
                <w:rPr>
                  <w:rFonts w:ascii="Cambria Math" w:eastAsia="Times New Roman" w:hAnsi="Cambria Math" w:cs="Times New Roman"/>
                  <w:spacing w:val="-4"/>
                  <w:sz w:val="20"/>
                  <w:szCs w:val="20"/>
                  <w:lang w:val="en-GB" w:eastAsia="ja-JP"/>
                  <w:rPrChange w:id="1537" w:author="John Mettrop" w:date="2022-04-11T09:45:00Z">
                    <w:rPr>
                      <w:rFonts w:ascii="Cambria Math" w:hAnsi="Cambria Math"/>
                      <w:spacing w:val="-4"/>
                      <w:lang w:eastAsia="ja-JP"/>
                    </w:rPr>
                  </w:rPrChange>
                </w:rPr>
                <m:t>-68.43°,68.43°</m:t>
              </w:ins>
            </m:r>
          </m:e>
        </m:d>
      </m:oMath>
      <w:ins w:id="1538" w:author="John Mettrop" w:date="2022-04-11T09:45:00Z">
        <w:r w:rsidRPr="00D942DF">
          <w:rPr>
            <w:rFonts w:ascii="Times New Roman" w:eastAsia="Times New Roman" w:hAnsi="Times New Roman" w:cs="Times New Roman"/>
            <w:spacing w:val="-4"/>
            <w:sz w:val="20"/>
            <w:szCs w:val="20"/>
            <w:lang w:val="en-GB" w:eastAsia="ja-JP"/>
            <w:rPrChange w:id="1539" w:author="John Mettrop" w:date="2022-04-11T09:45:00Z">
              <w:rPr>
                <w:spacing w:val="-4"/>
                <w:lang w:eastAsia="ja-JP"/>
              </w:rPr>
            </w:rPrChange>
          </w:rPr>
          <w:t xml:space="preserve"> and </w:t>
        </w:r>
      </w:ins>
      <m:oMath>
        <m:r>
          <w:ins w:id="1540" w:author="John Mettrop" w:date="2022-04-11T09:45:00Z">
            <m:rPr>
              <m:sty m:val="p"/>
            </m:rPr>
            <w:rPr>
              <w:rFonts w:ascii="Cambria Math" w:eastAsia="Times New Roman" w:hAnsi="Cambria Math" w:cs="Times New Roman"/>
              <w:spacing w:val="-4"/>
              <w:sz w:val="20"/>
              <w:szCs w:val="20"/>
              <w:lang w:val="en-GB" w:eastAsia="ja-JP"/>
              <w:rPrChange w:id="1541" w:author="John Mettrop" w:date="2022-04-11T09:45:00Z">
                <w:rPr>
                  <w:rFonts w:ascii="Cambria Math" w:hAnsi="Cambria Math"/>
                  <w:spacing w:val="-4"/>
                  <w:lang w:eastAsia="ja-JP"/>
                </w:rPr>
              </w:rPrChange>
            </w:rPr>
            <m:t>G</m:t>
          </w:ins>
        </m:r>
        <m:d>
          <m:dPr>
            <m:ctrlPr>
              <w:ins w:id="1542" w:author="John Mettrop" w:date="2022-04-11T09:45:00Z">
                <w:rPr>
                  <w:rFonts w:ascii="Cambria Math" w:eastAsia="Times New Roman" w:hAnsi="Cambria Math" w:cs="Times New Roman"/>
                  <w:spacing w:val="-4"/>
                  <w:sz w:val="20"/>
                  <w:szCs w:val="20"/>
                  <w:lang w:val="en-GB" w:eastAsia="ja-JP"/>
                </w:rPr>
              </w:ins>
            </m:ctrlPr>
          </m:dPr>
          <m:e>
            <m:r>
              <w:ins w:id="1543" w:author="John Mettrop" w:date="2022-04-11T09:45:00Z">
                <m:rPr>
                  <m:sty m:val="p"/>
                </m:rPr>
                <w:rPr>
                  <w:rFonts w:ascii="Cambria Math" w:eastAsia="Times New Roman" w:hAnsi="Cambria Math" w:cs="Times New Roman"/>
                  <w:spacing w:val="-4"/>
                  <w:sz w:val="20"/>
                  <w:szCs w:val="20"/>
                  <w:lang w:val="en-GB" w:eastAsia="ja-JP"/>
                  <w:rPrChange w:id="1544" w:author="John Mettrop" w:date="2022-04-11T09:45:00Z">
                    <w:rPr>
                      <w:rFonts w:ascii="Cambria Math" w:hAnsi="Cambria Math"/>
                      <w:spacing w:val="-4"/>
                      <w:lang w:eastAsia="ja-JP"/>
                    </w:rPr>
                  </w:rPrChange>
                </w:rPr>
                <m:t>ψ</m:t>
              </w:ins>
            </m:r>
          </m:e>
        </m:d>
        <m:r>
          <w:ins w:id="1545" w:author="John Mettrop" w:date="2022-04-11T09:45:00Z">
            <m:rPr>
              <m:sty m:val="p"/>
            </m:rPr>
            <w:rPr>
              <w:rFonts w:ascii="Cambria Math" w:eastAsia="Times New Roman" w:hAnsi="Cambria Math" w:cs="Times New Roman"/>
              <w:spacing w:val="-4"/>
              <w:sz w:val="20"/>
              <w:szCs w:val="20"/>
              <w:lang w:val="en-GB" w:eastAsia="ja-JP"/>
              <w:rPrChange w:id="1546" w:author="John Mettrop" w:date="2022-04-11T09:45:00Z">
                <w:rPr>
                  <w:rFonts w:ascii="Cambria Math" w:hAnsi="Cambria Math"/>
                  <w:spacing w:val="-4"/>
                  <w:lang w:eastAsia="ja-JP"/>
                </w:rPr>
              </w:rPrChange>
            </w:rPr>
            <m:t>=-20</m:t>
          </w:ins>
        </m:r>
      </m:oMath>
      <w:ins w:id="1547" w:author="John Mettrop" w:date="2022-04-11T09:45:00Z">
        <w:r w:rsidRPr="00D942DF">
          <w:rPr>
            <w:rFonts w:ascii="Times New Roman" w:eastAsia="Times New Roman" w:hAnsi="Times New Roman" w:cs="Times New Roman"/>
            <w:spacing w:val="-4"/>
            <w:sz w:val="20"/>
            <w:szCs w:val="20"/>
            <w:lang w:val="en-GB" w:eastAsia="ja-JP"/>
            <w:rPrChange w:id="1548" w:author="John Mettrop" w:date="2022-04-11T09:45:00Z">
              <w:rPr>
                <w:spacing w:val="-4"/>
                <w:lang w:eastAsia="ja-JP"/>
              </w:rPr>
            </w:rPrChange>
          </w:rPr>
          <w:t xml:space="preserve"> otherwise. Here, </w:t>
        </w:r>
      </w:ins>
      <m:oMath>
        <m:r>
          <w:ins w:id="1549" w:author="John Mettrop" w:date="2022-04-11T09:45:00Z">
            <m:rPr>
              <m:sty m:val="p"/>
            </m:rPr>
            <w:rPr>
              <w:rFonts w:ascii="Cambria Math" w:eastAsia="Times New Roman" w:hAnsi="Cambria Math" w:cs="Times New Roman"/>
              <w:spacing w:val="-4"/>
              <w:sz w:val="20"/>
              <w:szCs w:val="20"/>
              <w:lang w:val="en-GB" w:eastAsia="ja-JP"/>
              <w:rPrChange w:id="1550" w:author="John Mettrop" w:date="2022-04-11T09:45:00Z">
                <w:rPr>
                  <w:rFonts w:ascii="Cambria Math" w:hAnsi="Cambria Math"/>
                  <w:spacing w:val="-4"/>
                  <w:lang w:eastAsia="ja-JP"/>
                </w:rPr>
              </w:rPrChange>
            </w:rPr>
            <m:t>sinc</m:t>
          </w:ins>
        </m:r>
        <m:d>
          <m:dPr>
            <m:ctrlPr>
              <w:ins w:id="1551" w:author="John Mettrop" w:date="2022-04-11T09:45:00Z">
                <w:rPr>
                  <w:rFonts w:ascii="Cambria Math" w:eastAsia="Times New Roman" w:hAnsi="Cambria Math" w:cs="Times New Roman"/>
                  <w:spacing w:val="-4"/>
                  <w:sz w:val="20"/>
                  <w:szCs w:val="20"/>
                  <w:lang w:val="en-GB" w:eastAsia="ja-JP"/>
                </w:rPr>
              </w:ins>
            </m:ctrlPr>
          </m:dPr>
          <m:e>
            <m:r>
              <w:ins w:id="1552" w:author="John Mettrop" w:date="2022-04-11T09:45:00Z">
                <m:rPr>
                  <m:sty m:val="p"/>
                </m:rPr>
                <w:rPr>
                  <w:rFonts w:ascii="Cambria Math" w:eastAsia="Times New Roman" w:hAnsi="Cambria Math" w:cs="Times New Roman"/>
                  <w:spacing w:val="-4"/>
                  <w:sz w:val="20"/>
                  <w:szCs w:val="20"/>
                  <w:lang w:val="en-GB" w:eastAsia="ja-JP"/>
                  <w:rPrChange w:id="1553" w:author="John Mettrop" w:date="2022-04-11T09:45:00Z">
                    <w:rPr>
                      <w:rFonts w:ascii="Cambria Math" w:hAnsi="Cambria Math"/>
                      <w:spacing w:val="-4"/>
                      <w:lang w:eastAsia="ja-JP"/>
                    </w:rPr>
                  </w:rPrChange>
                </w:rPr>
                <m:t>x</m:t>
              </w:ins>
            </m:r>
          </m:e>
        </m:d>
        <m:r>
          <w:ins w:id="1554" w:author="John Mettrop" w:date="2022-04-11T09:45:00Z">
            <m:rPr>
              <m:sty m:val="p"/>
            </m:rPr>
            <w:rPr>
              <w:rFonts w:ascii="Cambria Math" w:eastAsia="Times New Roman" w:hAnsi="Cambria Math" w:cs="Times New Roman"/>
              <w:spacing w:val="-4"/>
              <w:sz w:val="20"/>
              <w:szCs w:val="20"/>
              <w:lang w:val="en-GB" w:eastAsia="ja-JP"/>
              <w:rPrChange w:id="1555" w:author="John Mettrop" w:date="2022-04-11T09:45:00Z">
                <w:rPr>
                  <w:rFonts w:ascii="Cambria Math" w:hAnsi="Cambria Math"/>
                  <w:spacing w:val="-4"/>
                  <w:lang w:eastAsia="ja-JP"/>
                </w:rPr>
              </w:rPrChange>
            </w:rPr>
            <m:t>=</m:t>
          </w:ins>
        </m:r>
        <m:f>
          <m:fPr>
            <m:ctrlPr>
              <w:ins w:id="1556" w:author="John Mettrop" w:date="2022-04-11T09:45:00Z">
                <w:rPr>
                  <w:rFonts w:ascii="Cambria Math" w:eastAsia="Times New Roman" w:hAnsi="Cambria Math" w:cs="Times New Roman"/>
                  <w:spacing w:val="-4"/>
                  <w:sz w:val="20"/>
                  <w:szCs w:val="20"/>
                  <w:lang w:val="en-GB" w:eastAsia="ja-JP"/>
                </w:rPr>
              </w:ins>
            </m:ctrlPr>
          </m:fPr>
          <m:num>
            <m:func>
              <m:funcPr>
                <m:ctrlPr>
                  <w:ins w:id="1557" w:author="John Mettrop" w:date="2022-04-11T09:45:00Z">
                    <w:rPr>
                      <w:rFonts w:ascii="Cambria Math" w:eastAsia="Times New Roman" w:hAnsi="Cambria Math" w:cs="Times New Roman"/>
                      <w:spacing w:val="-4"/>
                      <w:sz w:val="20"/>
                      <w:szCs w:val="20"/>
                      <w:lang w:val="en-GB" w:eastAsia="ja-JP"/>
                    </w:rPr>
                  </w:ins>
                </m:ctrlPr>
              </m:funcPr>
              <m:fName>
                <m:r>
                  <w:ins w:id="1558" w:author="John Mettrop" w:date="2022-04-11T09:45:00Z">
                    <m:rPr>
                      <m:sty m:val="p"/>
                    </m:rPr>
                    <w:rPr>
                      <w:rFonts w:ascii="Cambria Math" w:eastAsia="Times New Roman" w:hAnsi="Cambria Math" w:cs="Times New Roman"/>
                      <w:spacing w:val="-4"/>
                      <w:sz w:val="20"/>
                      <w:szCs w:val="20"/>
                      <w:lang w:val="en-GB" w:eastAsia="ja-JP"/>
                      <w:rPrChange w:id="1559" w:author="John Mettrop" w:date="2022-04-11T09:45:00Z">
                        <w:rPr>
                          <w:rFonts w:ascii="Cambria Math" w:hAnsi="Cambria Math"/>
                          <w:spacing w:val="-4"/>
                          <w:lang w:eastAsia="ja-JP"/>
                        </w:rPr>
                      </w:rPrChange>
                    </w:rPr>
                    <m:t>sin</m:t>
                  </w:ins>
                </m:r>
              </m:fName>
              <m:e>
                <m:d>
                  <m:dPr>
                    <m:ctrlPr>
                      <w:ins w:id="1560" w:author="John Mettrop" w:date="2022-04-11T09:45:00Z">
                        <w:rPr>
                          <w:rFonts w:ascii="Cambria Math" w:eastAsia="Times New Roman" w:hAnsi="Cambria Math" w:cs="Times New Roman"/>
                          <w:spacing w:val="-4"/>
                          <w:sz w:val="20"/>
                          <w:szCs w:val="20"/>
                          <w:lang w:val="en-GB" w:eastAsia="ja-JP"/>
                        </w:rPr>
                      </w:ins>
                    </m:ctrlPr>
                  </m:dPr>
                  <m:e>
                    <m:r>
                      <w:ins w:id="1561" w:author="John Mettrop" w:date="2022-04-11T09:45:00Z">
                        <m:rPr>
                          <m:sty m:val="p"/>
                        </m:rPr>
                        <w:rPr>
                          <w:rFonts w:ascii="Cambria Math" w:eastAsia="Times New Roman" w:hAnsi="Cambria Math" w:cs="Times New Roman"/>
                          <w:spacing w:val="-4"/>
                          <w:sz w:val="20"/>
                          <w:szCs w:val="20"/>
                          <w:lang w:val="en-GB" w:eastAsia="ja-JP"/>
                          <w:rPrChange w:id="1562" w:author="John Mettrop" w:date="2022-04-11T09:45:00Z">
                            <w:rPr>
                              <w:rFonts w:ascii="Cambria Math" w:hAnsi="Cambria Math"/>
                              <w:spacing w:val="-4"/>
                              <w:lang w:eastAsia="ja-JP"/>
                            </w:rPr>
                          </w:rPrChange>
                        </w:rPr>
                        <m:t>x</m:t>
                      </w:ins>
                    </m:r>
                  </m:e>
                </m:d>
              </m:e>
            </m:func>
          </m:num>
          <m:den>
            <m:r>
              <w:ins w:id="1563" w:author="John Mettrop" w:date="2022-04-11T09:45:00Z">
                <m:rPr>
                  <m:sty m:val="p"/>
                </m:rPr>
                <w:rPr>
                  <w:rFonts w:ascii="Cambria Math" w:eastAsia="Times New Roman" w:hAnsi="Cambria Math" w:cs="Times New Roman"/>
                  <w:spacing w:val="-4"/>
                  <w:sz w:val="20"/>
                  <w:szCs w:val="20"/>
                  <w:lang w:val="en-GB" w:eastAsia="ja-JP"/>
                  <w:rPrChange w:id="1564" w:author="John Mettrop" w:date="2022-04-11T09:45:00Z">
                    <w:rPr>
                      <w:rFonts w:ascii="Cambria Math" w:hAnsi="Cambria Math"/>
                      <w:spacing w:val="-4"/>
                      <w:lang w:eastAsia="ja-JP"/>
                    </w:rPr>
                  </w:rPrChange>
                </w:rPr>
                <m:t>x</m:t>
              </w:ins>
            </m:r>
          </m:den>
        </m:f>
        <m:r>
          <w:ins w:id="1565" w:author="John Mettrop" w:date="2022-04-11T09:45:00Z">
            <m:rPr>
              <m:sty m:val="p"/>
            </m:rPr>
            <w:rPr>
              <w:rFonts w:ascii="Cambria Math" w:eastAsia="Times New Roman" w:hAnsi="Cambria Math" w:cs="Times New Roman"/>
              <w:spacing w:val="-4"/>
              <w:sz w:val="20"/>
              <w:szCs w:val="20"/>
              <w:lang w:val="en-GB" w:eastAsia="ja-JP"/>
              <w:rPrChange w:id="1566" w:author="John Mettrop" w:date="2022-04-11T09:45:00Z">
                <w:rPr>
                  <w:rFonts w:ascii="Cambria Math" w:hAnsi="Cambria Math"/>
                  <w:spacing w:val="-4"/>
                  <w:lang w:eastAsia="ja-JP"/>
                </w:rPr>
              </w:rPrChange>
            </w:rPr>
            <m:t xml:space="preserve"> ∀ x≠0</m:t>
          </w:ins>
        </m:r>
      </m:oMath>
      <w:ins w:id="1567" w:author="John Mettrop" w:date="2022-04-11T09:45:00Z">
        <w:r w:rsidRPr="00D942DF">
          <w:rPr>
            <w:rFonts w:ascii="Times New Roman" w:eastAsia="Times New Roman" w:hAnsi="Times New Roman" w:cs="Times New Roman"/>
            <w:spacing w:val="-4"/>
            <w:sz w:val="20"/>
            <w:szCs w:val="20"/>
            <w:lang w:val="en-GB" w:eastAsia="ja-JP"/>
            <w:rPrChange w:id="1568" w:author="John Mettrop" w:date="2022-04-11T09:45:00Z">
              <w:rPr>
                <w:spacing w:val="-4"/>
                <w:lang w:eastAsia="ja-JP"/>
              </w:rPr>
            </w:rPrChange>
          </w:rPr>
          <w:t xml:space="preserve"> (x in radians) and </w:t>
        </w:r>
      </w:ins>
      <m:oMath>
        <m:r>
          <w:ins w:id="1569" w:author="John Mettrop" w:date="2022-04-11T09:45:00Z">
            <m:rPr>
              <m:sty m:val="p"/>
            </m:rPr>
            <w:rPr>
              <w:rFonts w:ascii="Cambria Math" w:eastAsia="Times New Roman" w:hAnsi="Cambria Math" w:cs="Times New Roman"/>
              <w:spacing w:val="-4"/>
              <w:sz w:val="20"/>
              <w:szCs w:val="20"/>
              <w:lang w:val="en-GB" w:eastAsia="ja-JP"/>
              <w:rPrChange w:id="1570" w:author="John Mettrop" w:date="2022-04-11T09:45:00Z">
                <w:rPr>
                  <w:rFonts w:ascii="Cambria Math" w:hAnsi="Cambria Math"/>
                  <w:spacing w:val="-4"/>
                  <w:lang w:eastAsia="ja-JP"/>
                </w:rPr>
              </w:rPrChange>
            </w:rPr>
            <m:t>sinc</m:t>
          </w:ins>
        </m:r>
        <m:d>
          <m:dPr>
            <m:ctrlPr>
              <w:ins w:id="1571" w:author="John Mettrop" w:date="2022-04-11T09:45:00Z">
                <w:rPr>
                  <w:rFonts w:ascii="Cambria Math" w:eastAsia="Times New Roman" w:hAnsi="Cambria Math" w:cs="Times New Roman"/>
                  <w:spacing w:val="-4"/>
                  <w:sz w:val="20"/>
                  <w:szCs w:val="20"/>
                  <w:lang w:val="en-GB" w:eastAsia="ja-JP"/>
                </w:rPr>
              </w:ins>
            </m:ctrlPr>
          </m:dPr>
          <m:e>
            <m:r>
              <w:ins w:id="1572" w:author="John Mettrop" w:date="2022-04-11T09:45:00Z">
                <m:rPr>
                  <m:sty m:val="p"/>
                </m:rPr>
                <w:rPr>
                  <w:rFonts w:ascii="Cambria Math" w:eastAsia="Times New Roman" w:hAnsi="Cambria Math" w:cs="Times New Roman"/>
                  <w:spacing w:val="-4"/>
                  <w:sz w:val="20"/>
                  <w:szCs w:val="20"/>
                  <w:lang w:val="en-GB" w:eastAsia="ja-JP"/>
                  <w:rPrChange w:id="1573" w:author="John Mettrop" w:date="2022-04-11T09:45:00Z">
                    <w:rPr>
                      <w:rFonts w:ascii="Cambria Math" w:hAnsi="Cambria Math"/>
                      <w:spacing w:val="-4"/>
                      <w:lang w:eastAsia="ja-JP"/>
                    </w:rPr>
                  </w:rPrChange>
                </w:rPr>
                <m:t>0</m:t>
              </w:ins>
            </m:r>
          </m:e>
        </m:d>
        <m:r>
          <w:ins w:id="1574" w:author="John Mettrop" w:date="2022-04-11T09:45:00Z">
            <m:rPr>
              <m:sty m:val="p"/>
            </m:rPr>
            <w:rPr>
              <w:rFonts w:ascii="Cambria Math" w:eastAsia="Times New Roman" w:hAnsi="Cambria Math" w:cs="Times New Roman"/>
              <w:spacing w:val="-4"/>
              <w:sz w:val="20"/>
              <w:szCs w:val="20"/>
              <w:lang w:val="en-GB" w:eastAsia="ja-JP"/>
              <w:rPrChange w:id="1575" w:author="John Mettrop" w:date="2022-04-11T09:45:00Z">
                <w:rPr>
                  <w:rFonts w:ascii="Cambria Math" w:hAnsi="Cambria Math"/>
                  <w:spacing w:val="-4"/>
                  <w:lang w:eastAsia="ja-JP"/>
                </w:rPr>
              </w:rPrChange>
            </w:rPr>
            <m:t>=1</m:t>
          </w:ins>
        </m:r>
      </m:oMath>
      <w:ins w:id="1576" w:author="John Mettrop" w:date="2022-04-11T09:45:00Z">
        <w:r w:rsidRPr="00D942DF">
          <w:rPr>
            <w:rFonts w:ascii="Times New Roman" w:eastAsia="Times New Roman" w:hAnsi="Times New Roman" w:cs="Times New Roman"/>
            <w:spacing w:val="-4"/>
            <w:sz w:val="20"/>
            <w:szCs w:val="20"/>
            <w:lang w:val="en-GB" w:eastAsia="ja-JP"/>
            <w:rPrChange w:id="1577" w:author="John Mettrop" w:date="2022-04-11T09:45:00Z">
              <w:rPr>
                <w:spacing w:val="-4"/>
                <w:lang w:eastAsia="ja-JP"/>
              </w:rPr>
            </w:rPrChange>
          </w:rPr>
          <w:t>.</w:t>
        </w:r>
        <w:r w:rsidRPr="00D942DF">
          <w:rPr>
            <w:rFonts w:ascii="Times New Roman" w:eastAsia="Times New Roman" w:hAnsi="Times New Roman" w:cs="Times New Roman"/>
            <w:sz w:val="20"/>
            <w:szCs w:val="20"/>
            <w:lang w:val="en-GB" w:eastAsia="ja-JP"/>
            <w:rPrChange w:id="1578" w:author="John Mettrop" w:date="2022-04-11T09:45:00Z">
              <w:rPr>
                <w:lang w:eastAsia="ja-JP"/>
              </w:rPr>
            </w:rPrChange>
          </w:rPr>
          <w:t xml:space="preserve"> </w:t>
        </w:r>
      </w:ins>
    </w:p>
    <w:p w14:paraId="34FF2102" w14:textId="77777777" w:rsidR="00D942DF" w:rsidRPr="00D942DF" w:rsidRDefault="00D942DF" w:rsidP="00D942DF">
      <w:pPr>
        <w:tabs>
          <w:tab w:val="left" w:pos="284"/>
          <w:tab w:val="left" w:pos="567"/>
          <w:tab w:val="left" w:pos="851"/>
          <w:tab w:val="left" w:pos="1134"/>
          <w:tab w:val="left" w:pos="1871"/>
          <w:tab w:val="left" w:pos="2268"/>
        </w:tabs>
        <w:overflowPunct w:val="0"/>
        <w:autoSpaceDE w:val="0"/>
        <w:autoSpaceDN w:val="0"/>
        <w:adjustRightInd w:val="0"/>
        <w:spacing w:before="40" w:after="40" w:line="240" w:lineRule="auto"/>
        <w:jc w:val="left"/>
        <w:textAlignment w:val="baseline"/>
        <w:rPr>
          <w:ins w:id="1579" w:author="John Mettrop" w:date="2022-04-11T09:45:00Z"/>
          <w:rFonts w:ascii="Times New Roman" w:eastAsia="Times New Roman" w:hAnsi="Times New Roman" w:cs="Times New Roman"/>
          <w:sz w:val="20"/>
          <w:szCs w:val="20"/>
          <w:lang w:val="en-GB" w:eastAsia="ja-JP"/>
          <w:rPrChange w:id="1580" w:author="John Mettrop" w:date="2022-04-11T09:45:00Z">
            <w:rPr>
              <w:ins w:id="1581" w:author="John Mettrop" w:date="2022-04-11T09:45:00Z"/>
              <w:lang w:eastAsia="ja-JP"/>
            </w:rPr>
          </w:rPrChange>
        </w:rPr>
      </w:pPr>
      <w:ins w:id="1582" w:author="John Mettrop" w:date="2022-04-11T09:47:00Z">
        <w:r w:rsidRPr="00D942DF">
          <w:rPr>
            <w:rFonts w:ascii="Times New Roman" w:eastAsia="Times New Roman" w:hAnsi="Times New Roman" w:cs="Times New Roman"/>
            <w:sz w:val="20"/>
            <w:szCs w:val="20"/>
            <w:vertAlign w:val="superscript"/>
            <w:lang w:val="en-GB" w:eastAsia="ja-JP"/>
          </w:rPr>
          <w:t>(6</w:t>
        </w:r>
      </w:ins>
      <w:ins w:id="1583" w:author="John Mettrop" w:date="2022-04-11T09:45:00Z">
        <w:r w:rsidRPr="00D942DF">
          <w:rPr>
            <w:rFonts w:ascii="Times New Roman" w:eastAsia="Times New Roman" w:hAnsi="Times New Roman" w:cs="Times New Roman"/>
            <w:sz w:val="20"/>
            <w:szCs w:val="20"/>
            <w:vertAlign w:val="superscript"/>
            <w:lang w:val="en-GB" w:eastAsia="ja-JP"/>
            <w:rPrChange w:id="1584" w:author="John Mettrop" w:date="2022-04-11T09:45:00Z">
              <w:rPr>
                <w:vertAlign w:val="superscript"/>
                <w:lang w:eastAsia="ja-JP"/>
              </w:rPr>
            </w:rPrChange>
          </w:rPr>
          <w:t>)</w:t>
        </w:r>
        <w:r w:rsidRPr="00D942DF">
          <w:rPr>
            <w:rFonts w:ascii="Times New Roman" w:eastAsia="Times New Roman" w:hAnsi="Times New Roman" w:cs="Times New Roman"/>
            <w:sz w:val="20"/>
            <w:szCs w:val="20"/>
            <w:lang w:val="en-GB" w:eastAsia="ja-JP"/>
            <w:rPrChange w:id="1585" w:author="John Mettrop" w:date="2022-04-11T09:45:00Z">
              <w:rPr>
                <w:lang w:eastAsia="ja-JP"/>
              </w:rPr>
            </w:rPrChange>
          </w:rPr>
          <w:t xml:space="preserve"> </w:t>
        </w:r>
        <w:r w:rsidRPr="00D942DF">
          <w:rPr>
            <w:rFonts w:ascii="Times New Roman" w:eastAsia="Times New Roman" w:hAnsi="Times New Roman" w:cs="Times New Roman"/>
            <w:sz w:val="20"/>
            <w:szCs w:val="20"/>
            <w:lang w:val="en-GB" w:eastAsia="ja-JP"/>
            <w:rPrChange w:id="1586" w:author="John Mettrop" w:date="2022-04-11T09:45:00Z">
              <w:rPr>
                <w:lang w:eastAsia="ja-JP"/>
              </w:rPr>
            </w:rPrChange>
          </w:rPr>
          <w:tab/>
          <w:t xml:space="preserve">For antenna gain 31 </w:t>
        </w:r>
        <w:proofErr w:type="spellStart"/>
        <w:r w:rsidRPr="00D942DF">
          <w:rPr>
            <w:rFonts w:ascii="Times New Roman" w:eastAsia="Times New Roman" w:hAnsi="Times New Roman" w:cs="Times New Roman"/>
            <w:sz w:val="20"/>
            <w:szCs w:val="20"/>
            <w:lang w:val="en-GB" w:eastAsia="ja-JP"/>
            <w:rPrChange w:id="1587" w:author="John Mettrop" w:date="2022-04-11T09:45:00Z">
              <w:rPr>
                <w:lang w:eastAsia="ja-JP"/>
              </w:rPr>
            </w:rPrChange>
          </w:rPr>
          <w:t>dBi</w:t>
        </w:r>
        <w:proofErr w:type="spellEnd"/>
        <w:r w:rsidRPr="00D942DF">
          <w:rPr>
            <w:rFonts w:ascii="Times New Roman" w:eastAsia="Times New Roman" w:hAnsi="Times New Roman" w:cs="Times New Roman"/>
            <w:sz w:val="20"/>
            <w:szCs w:val="20"/>
            <w:lang w:val="en-GB" w:eastAsia="ja-JP"/>
            <w:rPrChange w:id="1588" w:author="John Mettrop" w:date="2022-04-11T09:45:00Z">
              <w:rPr>
                <w:lang w:eastAsia="ja-JP"/>
              </w:rPr>
            </w:rPrChange>
          </w:rPr>
          <w:t>:</w:t>
        </w:r>
        <w:r w:rsidRPr="00D942DF">
          <w:rPr>
            <w:rFonts w:ascii="Times New Roman" w:eastAsia="Times New Roman" w:hAnsi="Times New Roman" w:cs="Times New Roman"/>
            <w:sz w:val="20"/>
            <w:szCs w:val="20"/>
            <w:lang w:val="en-GB"/>
            <w:rPrChange w:id="1589" w:author="John Mettrop" w:date="2022-04-11T09:45:00Z">
              <w:rPr/>
            </w:rPrChange>
          </w:rPr>
          <w:t xml:space="preserve"> </w:t>
        </w:r>
        <w:proofErr w:type="spellStart"/>
        <w:r w:rsidRPr="00D942DF">
          <w:rPr>
            <w:rFonts w:ascii="Times New Roman" w:eastAsia="Times New Roman" w:hAnsi="Times New Roman" w:cs="Times New Roman"/>
            <w:sz w:val="20"/>
            <w:szCs w:val="20"/>
            <w:lang w:val="en-GB" w:eastAsia="ja-JP"/>
            <w:rPrChange w:id="1590" w:author="John Mettrop" w:date="2022-04-11T09:45:00Z">
              <w:rPr>
                <w:lang w:eastAsia="ja-JP"/>
              </w:rPr>
            </w:rPrChange>
          </w:rPr>
          <w:t>Gψ</w:t>
        </w:r>
        <w:proofErr w:type="spellEnd"/>
        <w:r w:rsidRPr="00D942DF">
          <w:rPr>
            <w:rFonts w:ascii="Times New Roman" w:eastAsia="Times New Roman" w:hAnsi="Times New Roman" w:cs="Times New Roman"/>
            <w:sz w:val="20"/>
            <w:szCs w:val="20"/>
            <w:lang w:val="en-GB" w:eastAsia="ja-JP"/>
            <w:rPrChange w:id="1591" w:author="John Mettrop" w:date="2022-04-11T09:45:00Z">
              <w:rPr>
                <w:lang w:eastAsia="ja-JP"/>
              </w:rPr>
            </w:rPrChange>
          </w:rPr>
          <w:t xml:space="preserve">= </w:t>
        </w:r>
        <w:r w:rsidRPr="00D942DF">
          <w:rPr>
            <w:rFonts w:ascii="Times New Roman" w:eastAsia="Times New Roman" w:hAnsi="Times New Roman" w:cs="Times New Roman"/>
            <w:sz w:val="20"/>
            <w:szCs w:val="20"/>
            <w:lang w:val="en-GB"/>
            <w:rPrChange w:id="1592" w:author="John Mettrop" w:date="2022-04-11T09:45:00Z">
              <w:rPr/>
            </w:rPrChange>
          </w:rPr>
          <w:t>20.log10</w:t>
        </w:r>
        <w:r w:rsidRPr="00D942DF">
          <w:rPr>
            <w:rFonts w:ascii="Cambria Math" w:eastAsia="Times New Roman" w:hAnsi="Cambria Math" w:cs="Cambria Math"/>
            <w:sz w:val="20"/>
            <w:szCs w:val="20"/>
            <w:lang w:val="en-GB"/>
            <w:rPrChange w:id="1593" w:author="John Mettrop" w:date="2022-04-11T09:45:00Z">
              <w:rPr>
                <w:rFonts w:ascii="Cambria Math" w:hAnsi="Cambria Math" w:cs="Cambria Math"/>
              </w:rPr>
            </w:rPrChange>
          </w:rPr>
          <w:t>𝑠𝑖𝑛𝑐</w:t>
        </w:r>
        <w:r w:rsidRPr="00D942DF">
          <w:rPr>
            <w:rFonts w:ascii="Times New Roman" w:eastAsia="Times New Roman" w:hAnsi="Times New Roman" w:cs="Times New Roman"/>
            <w:sz w:val="20"/>
            <w:szCs w:val="20"/>
            <w:lang w:val="en-GB"/>
            <w:rPrChange w:id="1594" w:author="John Mettrop" w:date="2022-04-11T09:45:00Z">
              <w:rPr/>
            </w:rPrChange>
          </w:rPr>
          <w:t>15.5</w:t>
        </w:r>
        <w:r w:rsidRPr="00D942DF">
          <w:rPr>
            <w:rFonts w:ascii="Cambria Math" w:eastAsia="Times New Roman" w:hAnsi="Cambria Math" w:cs="Cambria Math"/>
            <w:sz w:val="20"/>
            <w:szCs w:val="20"/>
            <w:lang w:val="en-GB"/>
            <w:rPrChange w:id="1595" w:author="John Mettrop" w:date="2022-04-11T09:45:00Z">
              <w:rPr>
                <w:rFonts w:ascii="Cambria Math" w:hAnsi="Cambria Math" w:cs="Cambria Math"/>
              </w:rPr>
            </w:rPrChange>
          </w:rPr>
          <w:t>𝜋</w:t>
        </w:r>
        <w:r w:rsidRPr="00D942DF">
          <w:rPr>
            <w:rFonts w:ascii="Times New Roman" w:eastAsia="Times New Roman" w:hAnsi="Times New Roman" w:cs="Times New Roman"/>
            <w:sz w:val="20"/>
            <w:szCs w:val="20"/>
            <w:lang w:val="en-GB"/>
            <w:rPrChange w:id="1596" w:author="John Mettrop" w:date="2022-04-11T09:45:00Z">
              <w:rPr/>
            </w:rPrChange>
          </w:rPr>
          <w:t>sin</w:t>
        </w:r>
        <w:r w:rsidRPr="00D942DF">
          <w:rPr>
            <w:rFonts w:ascii="Cambria Math" w:eastAsia="Times New Roman" w:hAnsi="Cambria Math" w:cs="Cambria Math"/>
            <w:sz w:val="20"/>
            <w:szCs w:val="20"/>
            <w:lang w:val="en-GB"/>
            <w:rPrChange w:id="1597" w:author="John Mettrop" w:date="2022-04-11T09:45:00Z">
              <w:rPr>
                <w:rFonts w:ascii="Cambria Math" w:hAnsi="Cambria Math" w:cs="Cambria Math"/>
              </w:rPr>
            </w:rPrChange>
          </w:rPr>
          <w:t>𝜓</w:t>
        </w:r>
        <w:r w:rsidRPr="00D942DF">
          <w:rPr>
            <w:rFonts w:ascii="Times New Roman" w:eastAsia="Times New Roman" w:hAnsi="Times New Roman" w:cs="Times New Roman"/>
            <w:sz w:val="20"/>
            <w:szCs w:val="20"/>
            <w:lang w:val="en-GB"/>
            <w:rPrChange w:id="1598" w:author="John Mettrop" w:date="2022-04-11T09:45:00Z">
              <w:rPr/>
            </w:rPrChange>
          </w:rPr>
          <w:t>+31.0</w:t>
        </w:r>
        <w:r w:rsidRPr="00D942DF">
          <w:rPr>
            <w:rFonts w:ascii="Times New Roman" w:eastAsia="Times New Roman" w:hAnsi="Times New Roman" w:cs="Times New Roman"/>
            <w:sz w:val="20"/>
            <w:szCs w:val="20"/>
            <w:lang w:val="en-GB" w:eastAsia="ja-JP"/>
            <w:rPrChange w:id="1599" w:author="John Mettrop" w:date="2022-04-11T09:45:00Z">
              <w:rPr>
                <w:lang w:eastAsia="ja-JP"/>
              </w:rPr>
            </w:rPrChange>
          </w:rPr>
          <w:t xml:space="preserve"> </w:t>
        </w:r>
        <w:r w:rsidRPr="00D942DF">
          <w:rPr>
            <w:rFonts w:ascii="Cambria Math" w:eastAsia="Times New Roman" w:hAnsi="Cambria Math" w:cs="Cambria Math"/>
            <w:sz w:val="20"/>
            <w:szCs w:val="20"/>
            <w:lang w:val="en-GB" w:eastAsia="ja-JP"/>
            <w:rPrChange w:id="1600" w:author="John Mettrop" w:date="2022-04-11T09:45:00Z">
              <w:rPr>
                <w:rFonts w:ascii="Cambria Math" w:hAnsi="Cambria Math" w:cs="Cambria Math"/>
                <w:lang w:eastAsia="ja-JP"/>
              </w:rPr>
            </w:rPrChange>
          </w:rPr>
          <w:t>∀</w:t>
        </w:r>
        <w:r w:rsidRPr="00D942DF">
          <w:rPr>
            <w:rFonts w:ascii="Times New Roman" w:eastAsia="Times New Roman" w:hAnsi="Times New Roman" w:cs="Times New Roman"/>
            <w:sz w:val="20"/>
            <w:szCs w:val="20"/>
            <w:lang w:val="en-GB" w:eastAsia="ja-JP"/>
            <w:rPrChange w:id="1601" w:author="John Mettrop" w:date="2022-04-11T09:45:00Z">
              <w:rPr>
                <w:lang w:eastAsia="ja-JP"/>
              </w:rPr>
            </w:rPrChange>
          </w:rPr>
          <w:t>ψ</w:t>
        </w:r>
        <w:r w:rsidRPr="00D942DF">
          <w:rPr>
            <w:rFonts w:ascii="Cambria Math" w:eastAsia="Times New Roman" w:hAnsi="Cambria Math" w:cs="Cambria Math"/>
            <w:sz w:val="20"/>
            <w:szCs w:val="20"/>
            <w:lang w:val="en-GB" w:eastAsia="ja-JP"/>
            <w:rPrChange w:id="1602" w:author="John Mettrop" w:date="2022-04-11T09:45:00Z">
              <w:rPr>
                <w:rFonts w:ascii="Cambria Math" w:hAnsi="Cambria Math" w:cs="Cambria Math"/>
                <w:lang w:eastAsia="ja-JP"/>
              </w:rPr>
            </w:rPrChange>
          </w:rPr>
          <w:t>∈</w:t>
        </w:r>
        <w:r w:rsidRPr="00D942DF">
          <w:rPr>
            <w:rFonts w:ascii="Times New Roman" w:eastAsia="Times New Roman" w:hAnsi="Times New Roman" w:cs="Times New Roman"/>
            <w:sz w:val="20"/>
            <w:szCs w:val="20"/>
            <w:lang w:val="en-GB" w:eastAsia="ja-JP"/>
            <w:rPrChange w:id="1603" w:author="John Mettrop" w:date="2022-04-11T09:45:00Z">
              <w:rPr>
                <w:lang w:eastAsia="ja-JP"/>
              </w:rPr>
            </w:rPrChange>
          </w:rPr>
          <w:t xml:space="preserve">−64.25°,64.25° and </w:t>
        </w:r>
      </w:ins>
      <m:oMath>
        <m:r>
          <w:ins w:id="1604" w:author="John Mettrop" w:date="2022-04-11T09:45:00Z">
            <m:rPr>
              <m:sty m:val="p"/>
            </m:rPr>
            <w:rPr>
              <w:rFonts w:ascii="Cambria Math" w:eastAsia="Times New Roman" w:hAnsi="Cambria Math" w:cs="Times New Roman"/>
              <w:sz w:val="20"/>
              <w:szCs w:val="20"/>
              <w:lang w:val="en-GB" w:eastAsia="ja-JP"/>
              <w:rPrChange w:id="1605" w:author="John Mettrop" w:date="2022-04-11T09:45:00Z">
                <w:rPr>
                  <w:rFonts w:ascii="Cambria Math" w:hAnsi="Cambria Math"/>
                  <w:lang w:eastAsia="ja-JP"/>
                </w:rPr>
              </w:rPrChange>
            </w:rPr>
            <m:t>G</m:t>
          </w:ins>
        </m:r>
        <m:d>
          <m:dPr>
            <m:ctrlPr>
              <w:ins w:id="1606" w:author="John Mettrop" w:date="2022-04-11T09:45:00Z">
                <w:rPr>
                  <w:rFonts w:ascii="Cambria Math" w:eastAsia="Times New Roman" w:hAnsi="Cambria Math" w:cs="Times New Roman"/>
                  <w:sz w:val="20"/>
                  <w:szCs w:val="20"/>
                  <w:lang w:val="en-GB" w:eastAsia="ja-JP"/>
                </w:rPr>
              </w:ins>
            </m:ctrlPr>
          </m:dPr>
          <m:e>
            <m:r>
              <w:ins w:id="1607" w:author="John Mettrop" w:date="2022-04-11T09:45:00Z">
                <m:rPr>
                  <m:sty m:val="p"/>
                </m:rPr>
                <w:rPr>
                  <w:rFonts w:ascii="Cambria Math" w:eastAsia="Times New Roman" w:hAnsi="Cambria Math" w:cs="Times New Roman"/>
                  <w:sz w:val="20"/>
                  <w:szCs w:val="20"/>
                  <w:lang w:val="en-GB" w:eastAsia="ja-JP"/>
                  <w:rPrChange w:id="1608" w:author="John Mettrop" w:date="2022-04-11T09:45:00Z">
                    <w:rPr>
                      <w:rFonts w:ascii="Cambria Math" w:hAnsi="Cambria Math"/>
                      <w:lang w:eastAsia="ja-JP"/>
                    </w:rPr>
                  </w:rPrChange>
                </w:rPr>
                <m:t>ψ</m:t>
              </w:ins>
            </m:r>
          </m:e>
        </m:d>
        <m:r>
          <w:ins w:id="1609" w:author="John Mettrop" w:date="2022-04-11T09:45:00Z">
            <m:rPr>
              <m:sty m:val="p"/>
            </m:rPr>
            <w:rPr>
              <w:rFonts w:ascii="Cambria Math" w:eastAsia="Times New Roman" w:hAnsi="Cambria Math" w:cs="Times New Roman"/>
              <w:sz w:val="20"/>
              <w:szCs w:val="20"/>
              <w:lang w:val="en-GB" w:eastAsia="ja-JP"/>
              <w:rPrChange w:id="1610" w:author="John Mettrop" w:date="2022-04-11T09:45:00Z">
                <w:rPr>
                  <w:rFonts w:ascii="Cambria Math" w:hAnsi="Cambria Math"/>
                  <w:lang w:eastAsia="ja-JP"/>
                </w:rPr>
              </w:rPrChange>
            </w:rPr>
            <m:t>=-20</m:t>
          </w:ins>
        </m:r>
      </m:oMath>
      <w:ins w:id="1611" w:author="John Mettrop" w:date="2022-04-11T09:45:00Z">
        <w:r w:rsidRPr="00D942DF">
          <w:rPr>
            <w:rFonts w:ascii="Times New Roman" w:eastAsia="Times New Roman" w:hAnsi="Times New Roman" w:cs="Times New Roman"/>
            <w:sz w:val="20"/>
            <w:szCs w:val="20"/>
            <w:lang w:val="en-GB" w:eastAsia="ja-JP"/>
            <w:rPrChange w:id="1612" w:author="John Mettrop" w:date="2022-04-11T09:45:00Z">
              <w:rPr>
                <w:lang w:eastAsia="ja-JP"/>
              </w:rPr>
            </w:rPrChange>
          </w:rPr>
          <w:t xml:space="preserve"> otherwise. Here, </w:t>
        </w:r>
      </w:ins>
      <m:oMath>
        <m:r>
          <w:ins w:id="1613" w:author="John Mettrop" w:date="2022-04-11T09:45:00Z">
            <m:rPr>
              <m:sty m:val="p"/>
            </m:rPr>
            <w:rPr>
              <w:rFonts w:ascii="Cambria Math" w:eastAsia="Times New Roman" w:hAnsi="Cambria Math" w:cs="Times New Roman"/>
              <w:sz w:val="20"/>
              <w:szCs w:val="20"/>
              <w:lang w:val="en-GB" w:eastAsia="ja-JP"/>
              <w:rPrChange w:id="1614" w:author="John Mettrop" w:date="2022-04-11T09:45:00Z">
                <w:rPr>
                  <w:rFonts w:ascii="Cambria Math" w:hAnsi="Cambria Math"/>
                  <w:lang w:eastAsia="ja-JP"/>
                </w:rPr>
              </w:rPrChange>
            </w:rPr>
            <m:t>sinc</m:t>
          </w:ins>
        </m:r>
        <m:d>
          <m:dPr>
            <m:ctrlPr>
              <w:ins w:id="1615" w:author="John Mettrop" w:date="2022-04-11T09:45:00Z">
                <w:rPr>
                  <w:rFonts w:ascii="Cambria Math" w:eastAsia="Times New Roman" w:hAnsi="Cambria Math" w:cs="Times New Roman"/>
                  <w:sz w:val="20"/>
                  <w:szCs w:val="20"/>
                  <w:lang w:val="en-GB" w:eastAsia="ja-JP"/>
                </w:rPr>
              </w:ins>
            </m:ctrlPr>
          </m:dPr>
          <m:e>
            <m:r>
              <w:ins w:id="1616" w:author="John Mettrop" w:date="2022-04-11T09:45:00Z">
                <m:rPr>
                  <m:sty m:val="p"/>
                </m:rPr>
                <w:rPr>
                  <w:rFonts w:ascii="Cambria Math" w:eastAsia="Times New Roman" w:hAnsi="Cambria Math" w:cs="Times New Roman"/>
                  <w:sz w:val="20"/>
                  <w:szCs w:val="20"/>
                  <w:lang w:val="en-GB" w:eastAsia="ja-JP"/>
                  <w:rPrChange w:id="1617" w:author="John Mettrop" w:date="2022-04-11T09:45:00Z">
                    <w:rPr>
                      <w:rFonts w:ascii="Cambria Math" w:hAnsi="Cambria Math"/>
                      <w:lang w:eastAsia="ja-JP"/>
                    </w:rPr>
                  </w:rPrChange>
                </w:rPr>
                <m:t>x</m:t>
              </w:ins>
            </m:r>
          </m:e>
        </m:d>
        <m:r>
          <w:ins w:id="1618" w:author="John Mettrop" w:date="2022-04-11T09:45:00Z">
            <m:rPr>
              <m:sty m:val="p"/>
            </m:rPr>
            <w:rPr>
              <w:rFonts w:ascii="Cambria Math" w:eastAsia="Times New Roman" w:hAnsi="Cambria Math" w:cs="Times New Roman"/>
              <w:sz w:val="20"/>
              <w:szCs w:val="20"/>
              <w:lang w:val="en-GB" w:eastAsia="ja-JP"/>
              <w:rPrChange w:id="1619" w:author="John Mettrop" w:date="2022-04-11T09:45:00Z">
                <w:rPr>
                  <w:rFonts w:ascii="Cambria Math" w:hAnsi="Cambria Math"/>
                  <w:lang w:eastAsia="ja-JP"/>
                </w:rPr>
              </w:rPrChange>
            </w:rPr>
            <m:t>=</m:t>
          </w:ins>
        </m:r>
        <m:f>
          <m:fPr>
            <m:ctrlPr>
              <w:ins w:id="1620" w:author="John Mettrop" w:date="2022-04-11T09:45:00Z">
                <w:rPr>
                  <w:rFonts w:ascii="Cambria Math" w:eastAsia="Times New Roman" w:hAnsi="Cambria Math" w:cs="Times New Roman"/>
                  <w:sz w:val="20"/>
                  <w:szCs w:val="20"/>
                  <w:lang w:val="en-GB" w:eastAsia="ja-JP"/>
                </w:rPr>
              </w:ins>
            </m:ctrlPr>
          </m:fPr>
          <m:num>
            <m:func>
              <m:funcPr>
                <m:ctrlPr>
                  <w:ins w:id="1621" w:author="John Mettrop" w:date="2022-04-11T09:45:00Z">
                    <w:rPr>
                      <w:rFonts w:ascii="Cambria Math" w:eastAsia="Times New Roman" w:hAnsi="Cambria Math" w:cs="Times New Roman"/>
                      <w:sz w:val="20"/>
                      <w:szCs w:val="20"/>
                      <w:lang w:val="en-GB" w:eastAsia="ja-JP"/>
                    </w:rPr>
                  </w:ins>
                </m:ctrlPr>
              </m:funcPr>
              <m:fName>
                <m:r>
                  <w:ins w:id="1622" w:author="John Mettrop" w:date="2022-04-11T09:45:00Z">
                    <m:rPr>
                      <m:sty m:val="p"/>
                    </m:rPr>
                    <w:rPr>
                      <w:rFonts w:ascii="Cambria Math" w:eastAsia="Times New Roman" w:hAnsi="Cambria Math" w:cs="Times New Roman"/>
                      <w:sz w:val="20"/>
                      <w:szCs w:val="20"/>
                      <w:lang w:val="en-GB" w:eastAsia="ja-JP"/>
                      <w:rPrChange w:id="1623" w:author="John Mettrop" w:date="2022-04-11T09:45:00Z">
                        <w:rPr>
                          <w:rFonts w:ascii="Cambria Math" w:hAnsi="Cambria Math"/>
                          <w:lang w:eastAsia="ja-JP"/>
                        </w:rPr>
                      </w:rPrChange>
                    </w:rPr>
                    <m:t>sin</m:t>
                  </w:ins>
                </m:r>
              </m:fName>
              <m:e>
                <m:d>
                  <m:dPr>
                    <m:ctrlPr>
                      <w:ins w:id="1624" w:author="John Mettrop" w:date="2022-04-11T09:45:00Z">
                        <w:rPr>
                          <w:rFonts w:ascii="Cambria Math" w:eastAsia="Times New Roman" w:hAnsi="Cambria Math" w:cs="Times New Roman"/>
                          <w:sz w:val="20"/>
                          <w:szCs w:val="20"/>
                          <w:lang w:val="en-GB" w:eastAsia="ja-JP"/>
                        </w:rPr>
                      </w:ins>
                    </m:ctrlPr>
                  </m:dPr>
                  <m:e>
                    <m:r>
                      <w:ins w:id="1625" w:author="John Mettrop" w:date="2022-04-11T09:45:00Z">
                        <m:rPr>
                          <m:sty m:val="p"/>
                        </m:rPr>
                        <w:rPr>
                          <w:rFonts w:ascii="Cambria Math" w:eastAsia="Times New Roman" w:hAnsi="Cambria Math" w:cs="Times New Roman"/>
                          <w:sz w:val="20"/>
                          <w:szCs w:val="20"/>
                          <w:lang w:val="en-GB" w:eastAsia="ja-JP"/>
                          <w:rPrChange w:id="1626" w:author="John Mettrop" w:date="2022-04-11T09:45:00Z">
                            <w:rPr>
                              <w:rFonts w:ascii="Cambria Math" w:hAnsi="Cambria Math"/>
                              <w:lang w:eastAsia="ja-JP"/>
                            </w:rPr>
                          </w:rPrChange>
                        </w:rPr>
                        <m:t>x</m:t>
                      </w:ins>
                    </m:r>
                  </m:e>
                </m:d>
              </m:e>
            </m:func>
          </m:num>
          <m:den>
            <m:r>
              <w:ins w:id="1627" w:author="John Mettrop" w:date="2022-04-11T09:45:00Z">
                <m:rPr>
                  <m:sty m:val="p"/>
                </m:rPr>
                <w:rPr>
                  <w:rFonts w:ascii="Cambria Math" w:eastAsia="Times New Roman" w:hAnsi="Cambria Math" w:cs="Times New Roman"/>
                  <w:sz w:val="20"/>
                  <w:szCs w:val="20"/>
                  <w:lang w:val="en-GB" w:eastAsia="ja-JP"/>
                  <w:rPrChange w:id="1628" w:author="John Mettrop" w:date="2022-04-11T09:45:00Z">
                    <w:rPr>
                      <w:rFonts w:ascii="Cambria Math" w:hAnsi="Cambria Math"/>
                      <w:lang w:eastAsia="ja-JP"/>
                    </w:rPr>
                  </w:rPrChange>
                </w:rPr>
                <m:t>x</m:t>
              </w:ins>
            </m:r>
          </m:den>
        </m:f>
        <m:r>
          <w:ins w:id="1629" w:author="John Mettrop" w:date="2022-04-11T09:45:00Z">
            <m:rPr>
              <m:sty m:val="p"/>
            </m:rPr>
            <w:rPr>
              <w:rFonts w:ascii="Cambria Math" w:eastAsia="Times New Roman" w:hAnsi="Cambria Math" w:cs="Times New Roman"/>
              <w:sz w:val="20"/>
              <w:szCs w:val="20"/>
              <w:lang w:val="en-GB" w:eastAsia="ja-JP"/>
              <w:rPrChange w:id="1630" w:author="John Mettrop" w:date="2022-04-11T09:45:00Z">
                <w:rPr>
                  <w:rFonts w:ascii="Cambria Math" w:hAnsi="Cambria Math"/>
                  <w:lang w:eastAsia="ja-JP"/>
                </w:rPr>
              </w:rPrChange>
            </w:rPr>
            <m:t xml:space="preserve"> ∀ x≠0</m:t>
          </w:ins>
        </m:r>
      </m:oMath>
      <w:ins w:id="1631" w:author="John Mettrop" w:date="2022-04-11T09:45:00Z">
        <w:r w:rsidRPr="00D942DF">
          <w:rPr>
            <w:rFonts w:ascii="Times New Roman" w:eastAsia="Times New Roman" w:hAnsi="Times New Roman" w:cs="Times New Roman"/>
            <w:sz w:val="20"/>
            <w:szCs w:val="20"/>
            <w:lang w:val="en-GB" w:eastAsia="ja-JP"/>
            <w:rPrChange w:id="1632" w:author="John Mettrop" w:date="2022-04-11T09:45:00Z">
              <w:rPr>
                <w:lang w:eastAsia="ja-JP"/>
              </w:rPr>
            </w:rPrChange>
          </w:rPr>
          <w:t xml:space="preserve"> (x in radians) and </w:t>
        </w:r>
      </w:ins>
      <m:oMath>
        <m:r>
          <w:ins w:id="1633" w:author="John Mettrop" w:date="2022-04-11T09:45:00Z">
            <m:rPr>
              <m:sty m:val="p"/>
            </m:rPr>
            <w:rPr>
              <w:rFonts w:ascii="Cambria Math" w:eastAsia="Times New Roman" w:hAnsi="Cambria Math" w:cs="Times New Roman"/>
              <w:sz w:val="20"/>
              <w:szCs w:val="20"/>
              <w:lang w:val="en-GB" w:eastAsia="ja-JP"/>
              <w:rPrChange w:id="1634" w:author="John Mettrop" w:date="2022-04-11T09:45:00Z">
                <w:rPr>
                  <w:rFonts w:ascii="Cambria Math" w:hAnsi="Cambria Math"/>
                  <w:lang w:eastAsia="ja-JP"/>
                </w:rPr>
              </w:rPrChange>
            </w:rPr>
            <m:t>sinc</m:t>
          </w:ins>
        </m:r>
        <m:d>
          <m:dPr>
            <m:ctrlPr>
              <w:ins w:id="1635" w:author="John Mettrop" w:date="2022-04-11T09:45:00Z">
                <w:rPr>
                  <w:rFonts w:ascii="Cambria Math" w:eastAsia="Times New Roman" w:hAnsi="Cambria Math" w:cs="Times New Roman"/>
                  <w:sz w:val="20"/>
                  <w:szCs w:val="20"/>
                  <w:lang w:val="en-GB" w:eastAsia="ja-JP"/>
                </w:rPr>
              </w:ins>
            </m:ctrlPr>
          </m:dPr>
          <m:e>
            <m:r>
              <w:ins w:id="1636" w:author="John Mettrop" w:date="2022-04-11T09:45:00Z">
                <m:rPr>
                  <m:sty m:val="p"/>
                </m:rPr>
                <w:rPr>
                  <w:rFonts w:ascii="Cambria Math" w:eastAsia="Times New Roman" w:hAnsi="Cambria Math" w:cs="Times New Roman"/>
                  <w:sz w:val="20"/>
                  <w:szCs w:val="20"/>
                  <w:lang w:val="en-GB" w:eastAsia="ja-JP"/>
                  <w:rPrChange w:id="1637" w:author="John Mettrop" w:date="2022-04-11T09:45:00Z">
                    <w:rPr>
                      <w:rFonts w:ascii="Cambria Math" w:hAnsi="Cambria Math"/>
                      <w:lang w:eastAsia="ja-JP"/>
                    </w:rPr>
                  </w:rPrChange>
                </w:rPr>
                <m:t>0</m:t>
              </w:ins>
            </m:r>
          </m:e>
        </m:d>
        <m:r>
          <w:ins w:id="1638" w:author="John Mettrop" w:date="2022-04-11T09:45:00Z">
            <m:rPr>
              <m:sty m:val="p"/>
            </m:rPr>
            <w:rPr>
              <w:rFonts w:ascii="Cambria Math" w:eastAsia="Times New Roman" w:hAnsi="Cambria Math" w:cs="Times New Roman"/>
              <w:sz w:val="20"/>
              <w:szCs w:val="20"/>
              <w:lang w:val="en-GB" w:eastAsia="ja-JP"/>
              <w:rPrChange w:id="1639" w:author="John Mettrop" w:date="2022-04-11T09:45:00Z">
                <w:rPr>
                  <w:rFonts w:ascii="Cambria Math" w:hAnsi="Cambria Math"/>
                  <w:lang w:eastAsia="ja-JP"/>
                </w:rPr>
              </w:rPrChange>
            </w:rPr>
            <m:t>=1</m:t>
          </w:ins>
        </m:r>
      </m:oMath>
      <w:ins w:id="1640" w:author="John Mettrop" w:date="2022-04-11T09:45:00Z">
        <w:r w:rsidRPr="00D942DF">
          <w:rPr>
            <w:rFonts w:ascii="Times New Roman" w:eastAsia="Times New Roman" w:hAnsi="Times New Roman" w:cs="Times New Roman"/>
            <w:sz w:val="20"/>
            <w:szCs w:val="20"/>
            <w:lang w:val="en-GB" w:eastAsia="ja-JP"/>
            <w:rPrChange w:id="1641" w:author="John Mettrop" w:date="2022-04-11T09:45:00Z">
              <w:rPr>
                <w:lang w:eastAsia="ja-JP"/>
              </w:rPr>
            </w:rPrChange>
          </w:rPr>
          <w:t xml:space="preserve">. </w:t>
        </w:r>
      </w:ins>
    </w:p>
    <w:p w14:paraId="3AA20EA9" w14:textId="77777777" w:rsidR="00D942DF" w:rsidRPr="00D942DF" w:rsidRDefault="00D942DF">
      <w:pPr>
        <w:tabs>
          <w:tab w:val="left" w:pos="284"/>
          <w:tab w:val="left" w:pos="567"/>
          <w:tab w:val="left" w:pos="851"/>
          <w:tab w:val="left" w:pos="1134"/>
          <w:tab w:val="left" w:pos="1871"/>
          <w:tab w:val="left" w:pos="2268"/>
        </w:tabs>
        <w:overflowPunct w:val="0"/>
        <w:autoSpaceDE w:val="0"/>
        <w:autoSpaceDN w:val="0"/>
        <w:adjustRightInd w:val="0"/>
        <w:spacing w:before="40" w:after="40" w:line="240" w:lineRule="auto"/>
        <w:jc w:val="left"/>
        <w:textAlignment w:val="baseline"/>
        <w:rPr>
          <w:rFonts w:eastAsia="Times New Roman"/>
          <w:sz w:val="18"/>
          <w:lang w:val="en-GB" w:eastAsia="ja-JP"/>
          <w:rPrChange w:id="1642" w:author="John Mettrop" w:date="2022-04-11T09:44:00Z">
            <w:rPr>
              <w:sz w:val="20"/>
              <w:lang w:val="pt-BR" w:eastAsia="ja-JP"/>
            </w:rPr>
          </w:rPrChange>
        </w:rPr>
        <w:pPrChange w:id="1643" w:author="John Mettrop" w:date="2022-04-11T09:44:00Z">
          <w:pPr>
            <w:pStyle w:val="TableLegendNote"/>
          </w:pPr>
        </w:pPrChange>
      </w:pPr>
    </w:p>
    <w:p w14:paraId="7619476D" w14:textId="77777777" w:rsidR="00D942DF" w:rsidRPr="00D942DF" w:rsidRDefault="00D942DF" w:rsidP="00D942D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80" w:line="240" w:lineRule="auto"/>
        <w:ind w:left="-85" w:right="-85"/>
        <w:jc w:val="both"/>
        <w:textAlignment w:val="baseline"/>
        <w:rPr>
          <w:rFonts w:ascii="Times New Roman" w:eastAsia="Batang" w:hAnsi="Times New Roman" w:cs="Times New Roman"/>
          <w:sz w:val="18"/>
          <w:szCs w:val="20"/>
          <w:lang w:val="en-GB"/>
          <w:rPrChange w:id="1644" w:author="John Mettrop" w:date="2022-04-08T21:08:00Z">
            <w:rPr>
              <w:sz w:val="18"/>
            </w:rPr>
          </w:rPrChange>
        </w:rPr>
      </w:pPr>
      <w:r w:rsidRPr="00D942DF">
        <w:rPr>
          <w:rFonts w:ascii="Times New Roman" w:eastAsia="Batang" w:hAnsi="Times New Roman" w:cs="Times New Roman"/>
          <w:sz w:val="18"/>
          <w:szCs w:val="20"/>
          <w:lang w:val="en-GB"/>
          <w:rPrChange w:id="1645" w:author="John Mettrop" w:date="2022-04-08T21:08:00Z">
            <w:rPr>
              <w:sz w:val="18"/>
            </w:rPr>
          </w:rPrChange>
        </w:rPr>
        <w:t xml:space="preserve">In the Table “-“ means range of values, and “/” means discrete values. </w:t>
      </w:r>
    </w:p>
    <w:p w14:paraId="42D61F3A" w14:textId="77777777" w:rsidR="00D942DF" w:rsidRPr="00D942DF" w:rsidRDefault="00D942DF" w:rsidP="00D942DF">
      <w:pPr>
        <w:tabs>
          <w:tab w:val="left" w:pos="284"/>
          <w:tab w:val="left" w:pos="567"/>
          <w:tab w:val="left" w:pos="851"/>
          <w:tab w:val="left" w:pos="1134"/>
          <w:tab w:val="left" w:pos="1871"/>
          <w:tab w:val="left" w:pos="2268"/>
        </w:tabs>
        <w:overflowPunct w:val="0"/>
        <w:autoSpaceDE w:val="0"/>
        <w:autoSpaceDN w:val="0"/>
        <w:adjustRightInd w:val="0"/>
        <w:spacing w:before="40" w:after="40" w:line="240" w:lineRule="auto"/>
        <w:jc w:val="left"/>
        <w:textAlignment w:val="baseline"/>
        <w:rPr>
          <w:ins w:id="1646" w:author="John Mettrop" w:date="2022-04-11T09:53:00Z"/>
          <w:rFonts w:ascii="Times New Roman" w:eastAsia="Times New Roman" w:hAnsi="Times New Roman" w:cs="Times New Roman"/>
          <w:i/>
          <w:color w:val="FF0000"/>
          <w:sz w:val="20"/>
          <w:szCs w:val="20"/>
          <w:lang w:val="en-GB" w:eastAsia="ja-JP"/>
        </w:rPr>
      </w:pPr>
      <w:ins w:id="1647" w:author="John Mettrop" w:date="2022-04-11T09:53:00Z">
        <w:r w:rsidRPr="00D942DF">
          <w:rPr>
            <w:rFonts w:ascii="Times New Roman" w:eastAsia="Times New Roman" w:hAnsi="Times New Roman" w:cs="Times New Roman"/>
            <w:i/>
            <w:color w:val="FF0000"/>
            <w:sz w:val="20"/>
            <w:szCs w:val="20"/>
            <w:lang w:val="en-GB" w:eastAsia="ja-JP"/>
          </w:rPr>
          <w:t>[Editor’s notes:</w:t>
        </w:r>
      </w:ins>
    </w:p>
    <w:p w14:paraId="2B78CD03" w14:textId="77777777" w:rsidR="00D942DF" w:rsidRPr="00D942DF" w:rsidRDefault="00D942DF">
      <w:pPr>
        <w:numPr>
          <w:ilvl w:val="0"/>
          <w:numId w:val="18"/>
        </w:num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80" w:line="240" w:lineRule="auto"/>
        <w:ind w:right="-85"/>
        <w:jc w:val="both"/>
        <w:textAlignment w:val="baseline"/>
        <w:rPr>
          <w:ins w:id="1648" w:author="John Mettrop" w:date="2022-04-11T09:53:00Z"/>
          <w:color w:val="FF0000"/>
          <w:sz w:val="20"/>
        </w:rPr>
        <w:pPrChange w:id="1649" w:author="John Mettrop" w:date="2022-04-11T09:53:00Z">
          <w:pPr>
            <w:pStyle w:val="Tablelegend"/>
          </w:pPr>
        </w:pPrChange>
      </w:pPr>
      <w:ins w:id="1650" w:author="John Mettrop" w:date="2022-04-11T09:53:00Z">
        <w:r w:rsidRPr="00D942DF">
          <w:rPr>
            <w:rFonts w:ascii="Times New Roman" w:eastAsia="Times New Roman" w:hAnsi="Times New Roman" w:cs="Times New Roman"/>
            <w:i/>
            <w:color w:val="FF0000"/>
            <w:sz w:val="20"/>
            <w:szCs w:val="20"/>
            <w:lang w:val="en-GB" w:eastAsia="ja-JP"/>
          </w:rPr>
          <w:t xml:space="preserve"> The need of this equation should be confirmed. One possible solution is to keep using footnote (3) in case of uniform </w:t>
        </w:r>
      </w:ins>
      <w:ins w:id="1651" w:author="John Mettrop" w:date="2022-04-11T09:54:00Z">
        <w:r w:rsidRPr="00D942DF">
          <w:rPr>
            <w:rFonts w:ascii="Times New Roman" w:eastAsia="Times New Roman" w:hAnsi="Times New Roman" w:cs="Times New Roman"/>
            <w:i/>
            <w:color w:val="FF0000"/>
            <w:sz w:val="20"/>
            <w:szCs w:val="20"/>
            <w:lang w:val="en-GB" w:eastAsia="ja-JP"/>
          </w:rPr>
          <w:t>distribution</w:t>
        </w:r>
      </w:ins>
    </w:p>
    <w:p w14:paraId="545DB6DE" w14:textId="77777777" w:rsidR="00D942DF" w:rsidRPr="00D942DF" w:rsidRDefault="00D942DF">
      <w:pPr>
        <w:numPr>
          <w:ilvl w:val="0"/>
          <w:numId w:val="18"/>
        </w:numPr>
        <w:tabs>
          <w:tab w:val="left" w:pos="284"/>
          <w:tab w:val="left" w:pos="1134"/>
          <w:tab w:val="left" w:pos="1191"/>
          <w:tab w:val="left" w:pos="1588"/>
          <w:tab w:val="left" w:pos="1871"/>
          <w:tab w:val="left" w:pos="1985"/>
          <w:tab w:val="left" w:pos="2268"/>
        </w:tabs>
        <w:overflowPunct w:val="0"/>
        <w:autoSpaceDE w:val="0"/>
        <w:autoSpaceDN w:val="0"/>
        <w:adjustRightInd w:val="0"/>
        <w:spacing w:before="120" w:line="240" w:lineRule="auto"/>
        <w:contextualSpacing/>
        <w:jc w:val="both"/>
        <w:textAlignment w:val="baseline"/>
        <w:rPr>
          <w:ins w:id="1652" w:author="John Mettrop" w:date="2022-04-11T09:53:00Z"/>
          <w:rFonts w:ascii="Calibri" w:eastAsia="Calibri" w:hAnsi="Calibri" w:cs="Arial"/>
          <w:i/>
          <w:iCs/>
          <w:color w:val="FF0000"/>
          <w:sz w:val="20"/>
          <w:rPrChange w:id="1653" w:author="John Mettrop" w:date="2022-04-11T09:54:00Z">
            <w:rPr>
              <w:ins w:id="1654" w:author="John Mettrop" w:date="2022-04-11T09:53:00Z"/>
            </w:rPr>
          </w:rPrChange>
        </w:rPr>
        <w:pPrChange w:id="1655" w:author="John Mettrop" w:date="2022-04-11T09:54:00Z">
          <w:pPr>
            <w:tabs>
              <w:tab w:val="left" w:pos="284"/>
            </w:tabs>
          </w:pPr>
        </w:pPrChange>
      </w:pPr>
      <w:ins w:id="1656" w:author="John Mettrop" w:date="2022-04-11T09:53:00Z">
        <w:r w:rsidRPr="00D942DF">
          <w:rPr>
            <w:rFonts w:ascii="Calibri" w:eastAsia="Calibri" w:hAnsi="Calibri" w:cs="Arial"/>
            <w:i/>
            <w:iCs/>
            <w:color w:val="FF0000"/>
            <w:sz w:val="20"/>
            <w:lang w:val="en-GB"/>
            <w:rPrChange w:id="1657" w:author="John Mettrop" w:date="2022-04-11T09:54:00Z">
              <w:rPr>
                <w:rFonts w:ascii="Times New Roman" w:eastAsia="Times New Roman" w:hAnsi="Times New Roman" w:cs="Times New Roman"/>
                <w:sz w:val="24"/>
                <w:szCs w:val="20"/>
                <w:lang w:val="en-GB"/>
              </w:rPr>
            </w:rPrChange>
          </w:rPr>
          <w:t xml:space="preserve"> The noise figure in some parts of Table 1 needs to be further clarified]</w:t>
        </w:r>
      </w:ins>
    </w:p>
    <w:p w14:paraId="2A3D4721" w14:textId="77777777" w:rsidR="00D942DF" w:rsidRPr="00D942DF" w:rsidRDefault="00D942DF" w:rsidP="00D942DF">
      <w:pPr>
        <w:tabs>
          <w:tab w:val="left" w:pos="1134"/>
          <w:tab w:val="left" w:pos="1871"/>
          <w:tab w:val="left" w:pos="2268"/>
        </w:tabs>
        <w:overflowPunct w:val="0"/>
        <w:autoSpaceDE w:val="0"/>
        <w:autoSpaceDN w:val="0"/>
        <w:adjustRightInd w:val="0"/>
        <w:spacing w:before="120" w:line="240" w:lineRule="auto"/>
        <w:jc w:val="left"/>
        <w:textAlignment w:val="baseline"/>
        <w:rPr>
          <w:rFonts w:ascii="Times New Roman" w:eastAsia="Times New Roman" w:hAnsi="Times New Roman" w:cs="Times New Roman"/>
          <w:sz w:val="24"/>
          <w:szCs w:val="20"/>
          <w:lang w:val="en-GB"/>
          <w:rPrChange w:id="1658" w:author="John Mettrop" w:date="2022-04-08T21:08:00Z">
            <w:rPr/>
          </w:rPrChange>
        </w:rPr>
      </w:pPr>
    </w:p>
    <w:p w14:paraId="0BDE86B9" w14:textId="77777777" w:rsidR="00D942DF" w:rsidRPr="00D942DF" w:rsidRDefault="00D942DF" w:rsidP="00D942DF">
      <w:pPr>
        <w:tabs>
          <w:tab w:val="left" w:pos="1134"/>
          <w:tab w:val="left" w:pos="1871"/>
          <w:tab w:val="left" w:pos="2268"/>
        </w:tabs>
        <w:overflowPunct w:val="0"/>
        <w:autoSpaceDE w:val="0"/>
        <w:autoSpaceDN w:val="0"/>
        <w:adjustRightInd w:val="0"/>
        <w:spacing w:before="120" w:line="240" w:lineRule="auto"/>
        <w:jc w:val="left"/>
        <w:textAlignment w:val="baseline"/>
        <w:rPr>
          <w:ins w:id="1659" w:author="John Mettrop" w:date="2022-04-11T10:35:00Z"/>
          <w:rFonts w:ascii="Times New Roman" w:eastAsia="Times New Roman" w:hAnsi="Times New Roman" w:cs="Times New Roman"/>
          <w:b/>
          <w:sz w:val="28"/>
          <w:szCs w:val="20"/>
          <w:lang w:val="en-GB"/>
        </w:rPr>
        <w:sectPr w:rsidR="00D942DF" w:rsidRPr="00D942DF" w:rsidSect="00DC1EE4">
          <w:pgSz w:w="15840" w:h="12240" w:orient="landscape"/>
          <w:pgMar w:top="1440" w:right="1440" w:bottom="1440" w:left="1440" w:header="720" w:footer="720" w:gutter="0"/>
          <w:pgNumType w:fmt="numberInDash"/>
          <w:cols w:space="720"/>
        </w:sectPr>
      </w:pPr>
    </w:p>
    <w:p w14:paraId="72E3107D" w14:textId="77777777" w:rsidR="00D942DF" w:rsidRPr="00D942DF" w:rsidRDefault="00D942DF" w:rsidP="00D942DF">
      <w:pPr>
        <w:keepNext/>
        <w:keepLines/>
        <w:tabs>
          <w:tab w:val="left" w:pos="1134"/>
          <w:tab w:val="left" w:pos="1871"/>
          <w:tab w:val="left" w:pos="2268"/>
        </w:tabs>
        <w:overflowPunct w:val="0"/>
        <w:autoSpaceDE w:val="0"/>
        <w:autoSpaceDN w:val="0"/>
        <w:adjustRightInd w:val="0"/>
        <w:spacing w:before="240" w:after="280" w:line="240" w:lineRule="auto"/>
        <w:textAlignment w:val="baseline"/>
        <w:rPr>
          <w:ins w:id="1660" w:author="John Mettrop" w:date="2022-04-11T10:35:00Z"/>
          <w:rFonts w:ascii="Times New Roman Bold" w:eastAsia="Times New Roman" w:hAnsi="Times New Roman Bold" w:cs="Times New Roman"/>
          <w:b/>
          <w:sz w:val="28"/>
          <w:szCs w:val="20"/>
          <w:lang w:val="en-GB"/>
        </w:rPr>
      </w:pPr>
      <w:ins w:id="1661" w:author="John Mettrop" w:date="2022-04-11T10:35:00Z">
        <w:r w:rsidRPr="00D942DF">
          <w:rPr>
            <w:rFonts w:ascii="Times New Roman Bold" w:eastAsia="Times New Roman" w:hAnsi="Times New Roman Bold" w:cs="Times New Roman"/>
            <w:b/>
            <w:sz w:val="28"/>
            <w:szCs w:val="20"/>
            <w:lang w:val="en-GB"/>
          </w:rPr>
          <w:lastRenderedPageBreak/>
          <w:t>Annex 2</w:t>
        </w:r>
        <w:r w:rsidRPr="00D942DF">
          <w:rPr>
            <w:rFonts w:ascii="Times New Roman Bold" w:eastAsia="Times New Roman" w:hAnsi="Times New Roman Bold" w:cs="Times New Roman"/>
            <w:b/>
            <w:sz w:val="28"/>
            <w:szCs w:val="20"/>
            <w:lang w:val="en-GB"/>
          </w:rPr>
          <w:br/>
        </w:r>
        <w:r w:rsidRPr="00D942DF">
          <w:rPr>
            <w:rFonts w:ascii="Times New Roman Bold" w:eastAsia="Times New Roman" w:hAnsi="Times New Roman Bold" w:cs="Times New Roman"/>
            <w:b/>
            <w:sz w:val="28"/>
            <w:szCs w:val="20"/>
            <w:lang w:val="en-GB"/>
          </w:rPr>
          <w:br/>
          <w:t>Technical and operational characteristics and protection criteria for systems operating in the maritime mobile service</w:t>
        </w:r>
      </w:ins>
    </w:p>
    <w:p w14:paraId="0BFC8ED7" w14:textId="77777777" w:rsidR="00D942DF" w:rsidRPr="00D942DF" w:rsidRDefault="00D942DF" w:rsidP="00D942DF">
      <w:pPr>
        <w:keepNext/>
        <w:keepLines/>
        <w:tabs>
          <w:tab w:val="left" w:pos="1134"/>
          <w:tab w:val="left" w:pos="1871"/>
          <w:tab w:val="left" w:pos="2268"/>
        </w:tabs>
        <w:overflowPunct w:val="0"/>
        <w:autoSpaceDE w:val="0"/>
        <w:autoSpaceDN w:val="0"/>
        <w:adjustRightInd w:val="0"/>
        <w:spacing w:before="280" w:line="240" w:lineRule="auto"/>
        <w:ind w:left="1134" w:hanging="1134"/>
        <w:jc w:val="left"/>
        <w:textAlignment w:val="baseline"/>
        <w:outlineLvl w:val="0"/>
        <w:rPr>
          <w:ins w:id="1662" w:author="John Mettrop" w:date="2022-04-11T10:35:00Z"/>
          <w:rFonts w:ascii="Times New Roman" w:eastAsia="Times New Roman" w:hAnsi="Times New Roman" w:cs="Times New Roman"/>
          <w:b/>
          <w:sz w:val="28"/>
          <w:szCs w:val="20"/>
          <w:lang w:val="en-GB"/>
        </w:rPr>
      </w:pPr>
      <w:ins w:id="1663" w:author="John Mettrop" w:date="2022-04-11T10:35:00Z">
        <w:r w:rsidRPr="00D942DF">
          <w:rPr>
            <w:rFonts w:ascii="Times New Roman" w:eastAsia="Times New Roman" w:hAnsi="Times New Roman" w:cs="Times New Roman"/>
            <w:b/>
            <w:sz w:val="28"/>
            <w:szCs w:val="20"/>
            <w:lang w:val="en-GB"/>
          </w:rPr>
          <w:t>1</w:t>
        </w:r>
        <w:r w:rsidRPr="00D942DF">
          <w:rPr>
            <w:rFonts w:ascii="Times New Roman" w:eastAsia="Times New Roman" w:hAnsi="Times New Roman" w:cs="Times New Roman"/>
            <w:b/>
            <w:sz w:val="28"/>
            <w:szCs w:val="20"/>
            <w:lang w:val="en-GB"/>
          </w:rPr>
          <w:tab/>
          <w:t>Introduction</w:t>
        </w:r>
      </w:ins>
    </w:p>
    <w:p w14:paraId="7300724B" w14:textId="77777777" w:rsidR="00D942DF" w:rsidRPr="00D942DF" w:rsidRDefault="00D942DF" w:rsidP="00D942DF">
      <w:pPr>
        <w:tabs>
          <w:tab w:val="left" w:pos="1134"/>
          <w:tab w:val="left" w:pos="1871"/>
          <w:tab w:val="left" w:pos="2268"/>
        </w:tabs>
        <w:overflowPunct w:val="0"/>
        <w:autoSpaceDE w:val="0"/>
        <w:autoSpaceDN w:val="0"/>
        <w:adjustRightInd w:val="0"/>
        <w:spacing w:before="120" w:line="240" w:lineRule="auto"/>
        <w:jc w:val="both"/>
        <w:textAlignment w:val="baseline"/>
        <w:rPr>
          <w:ins w:id="1664" w:author="John Mettrop" w:date="2022-04-11T10:35:00Z"/>
          <w:rFonts w:ascii="Times New Roman" w:eastAsia="Times New Roman" w:hAnsi="Times New Roman" w:cs="Times New Roman"/>
          <w:sz w:val="24"/>
          <w:szCs w:val="20"/>
          <w:lang w:val="en-GB"/>
        </w:rPr>
      </w:pPr>
      <w:ins w:id="1665" w:author="John Mettrop" w:date="2022-04-11T10:35:00Z">
        <w:r w:rsidRPr="00D942DF">
          <w:rPr>
            <w:rFonts w:ascii="Times New Roman" w:eastAsia="Times New Roman" w:hAnsi="Times New Roman" w:cs="Times New Roman"/>
            <w:sz w:val="24"/>
            <w:szCs w:val="20"/>
            <w:lang w:val="en-GB"/>
          </w:rPr>
          <w:t xml:space="preserve">Systems and networks operating in the MMS are used for broadband </w:t>
        </w:r>
        <w:proofErr w:type="gramStart"/>
        <w:r w:rsidRPr="00D942DF">
          <w:rPr>
            <w:rFonts w:ascii="Times New Roman" w:eastAsia="Times New Roman" w:hAnsi="Times New Roman" w:cs="Times New Roman"/>
            <w:sz w:val="24"/>
            <w:szCs w:val="20"/>
            <w:lang w:val="en-GB"/>
          </w:rPr>
          <w:t>data-links</w:t>
        </w:r>
        <w:proofErr w:type="gramEnd"/>
        <w:r w:rsidRPr="00D942DF">
          <w:rPr>
            <w:rFonts w:ascii="Times New Roman" w:eastAsia="Times New Roman" w:hAnsi="Times New Roman" w:cs="Times New Roman"/>
            <w:sz w:val="24"/>
            <w:szCs w:val="20"/>
            <w:lang w:val="en-GB"/>
          </w:rPr>
          <w:t xml:space="preserve"> to support various applications, such as [remote sensing for earth sciences, land management, and energy distribution.]</w:t>
        </w:r>
      </w:ins>
    </w:p>
    <w:p w14:paraId="732D9D2E" w14:textId="7D4B33E0" w:rsidR="00D942DF" w:rsidRPr="00D942DF" w:rsidRDefault="00D942DF" w:rsidP="00D942DF">
      <w:pPr>
        <w:tabs>
          <w:tab w:val="left" w:pos="1134"/>
          <w:tab w:val="left" w:pos="1871"/>
          <w:tab w:val="left" w:pos="2268"/>
        </w:tabs>
        <w:overflowPunct w:val="0"/>
        <w:autoSpaceDE w:val="0"/>
        <w:autoSpaceDN w:val="0"/>
        <w:adjustRightInd w:val="0"/>
        <w:spacing w:before="60" w:line="240" w:lineRule="auto"/>
        <w:jc w:val="left"/>
        <w:textAlignment w:val="baseline"/>
        <w:rPr>
          <w:ins w:id="1666" w:author="John Mettrop" w:date="2022-04-11T10:35:00Z"/>
          <w:rFonts w:ascii="Times New Roman" w:eastAsia="Times New Roman" w:hAnsi="Times New Roman" w:cs="Times New Roman"/>
          <w:i/>
          <w:sz w:val="24"/>
          <w:szCs w:val="20"/>
          <w:lang w:val="en-GB"/>
        </w:rPr>
      </w:pPr>
      <w:ins w:id="1667" w:author="John Mettrop" w:date="2022-04-11T10:41:00Z">
        <w:del w:id="1668" w:author="USA" w:date="2022-05-11T19:27:00Z">
          <w:r w:rsidRPr="00372BCA" w:rsidDel="00372BCA">
            <w:rPr>
              <w:rFonts w:ascii="Times New Roman" w:eastAsia="Times New Roman" w:hAnsi="Times New Roman" w:cs="Times New Roman"/>
              <w:sz w:val="24"/>
              <w:szCs w:val="20"/>
              <w:highlight w:val="yellow"/>
              <w:lang w:val="en-GB"/>
              <w:rPrChange w:id="1669" w:author="USA" w:date="2022-05-11T19:27:00Z">
                <w:rPr>
                  <w:rFonts w:ascii="Times New Roman" w:eastAsia="Times New Roman" w:hAnsi="Times New Roman" w:cs="Times New Roman"/>
                  <w:sz w:val="24"/>
                  <w:szCs w:val="20"/>
                  <w:lang w:val="en-GB"/>
                </w:rPr>
              </w:rPrChange>
            </w:rPr>
            <w:delText>[</w:delText>
          </w:r>
        </w:del>
        <w:r w:rsidRPr="00D942DF">
          <w:rPr>
            <w:rFonts w:ascii="Times New Roman" w:eastAsia="Times New Roman" w:hAnsi="Times New Roman" w:cs="Times New Roman"/>
            <w:sz w:val="24"/>
            <w:szCs w:val="20"/>
            <w:lang w:val="en-GB"/>
          </w:rPr>
          <w:t>These maritime mobile systems operating throughout the 4 400</w:t>
        </w:r>
        <w:r w:rsidRPr="00D942DF">
          <w:rPr>
            <w:rFonts w:ascii="Times New Roman" w:eastAsia="Times New Roman" w:hAnsi="Times New Roman" w:cs="Times New Roman"/>
            <w:sz w:val="24"/>
            <w:szCs w:val="20"/>
            <w:lang w:val="en-GB"/>
          </w:rPr>
          <w:noBreakHyphen/>
          <w:t xml:space="preserve">4 990 MHz frequency range or portions thereof may also be used to support security, law enforcement, and humanitarian assistance efforts. </w:t>
        </w:r>
        <w:del w:id="1670" w:author="USA" w:date="2022-06-02T13:31:00Z">
          <w:r w:rsidRPr="00616D6E" w:rsidDel="00270A82">
            <w:rPr>
              <w:rFonts w:ascii="Times New Roman" w:eastAsia="Times New Roman" w:hAnsi="Times New Roman" w:cs="Times New Roman"/>
              <w:sz w:val="24"/>
              <w:szCs w:val="20"/>
              <w:highlight w:val="yellow"/>
              <w:lang w:val="en-GB"/>
              <w:rPrChange w:id="1671" w:author="USA" w:date="2022-06-15T16:42:00Z">
                <w:rPr>
                  <w:rFonts w:ascii="Times New Roman" w:eastAsia="Times New Roman" w:hAnsi="Times New Roman" w:cs="Times New Roman"/>
                  <w:sz w:val="24"/>
                  <w:szCs w:val="20"/>
                  <w:lang w:val="en-GB"/>
                </w:rPr>
              </w:rPrChange>
            </w:rPr>
            <w:delText>Sometimes t</w:delText>
          </w:r>
        </w:del>
      </w:ins>
      <w:ins w:id="1672" w:author="USA" w:date="2022-06-02T13:31:00Z">
        <w:r w:rsidR="00270A82" w:rsidRPr="00616D6E">
          <w:rPr>
            <w:rFonts w:ascii="Times New Roman" w:eastAsia="Times New Roman" w:hAnsi="Times New Roman" w:cs="Times New Roman"/>
            <w:sz w:val="24"/>
            <w:szCs w:val="20"/>
            <w:highlight w:val="yellow"/>
            <w:lang w:val="en-GB"/>
            <w:rPrChange w:id="1673" w:author="USA" w:date="2022-06-15T16:42:00Z">
              <w:rPr>
                <w:rFonts w:ascii="Times New Roman" w:eastAsia="Times New Roman" w:hAnsi="Times New Roman" w:cs="Times New Roman"/>
                <w:sz w:val="24"/>
                <w:szCs w:val="20"/>
                <w:lang w:val="en-GB"/>
              </w:rPr>
            </w:rPrChange>
          </w:rPr>
          <w:t>T</w:t>
        </w:r>
      </w:ins>
      <w:ins w:id="1674" w:author="John Mettrop" w:date="2022-04-11T10:41:00Z">
        <w:r w:rsidRPr="00D942DF">
          <w:rPr>
            <w:rFonts w:ascii="Times New Roman" w:eastAsia="Times New Roman" w:hAnsi="Times New Roman" w:cs="Times New Roman"/>
            <w:sz w:val="24"/>
            <w:szCs w:val="20"/>
            <w:lang w:val="en-GB"/>
          </w:rPr>
          <w:t xml:space="preserve">hese tasks are of </w:t>
        </w:r>
      </w:ins>
      <w:ins w:id="1675" w:author="USA" w:date="2022-06-02T13:31:00Z">
        <w:r w:rsidR="00270A82" w:rsidRPr="00616D6E">
          <w:rPr>
            <w:rFonts w:ascii="Times New Roman" w:eastAsia="Times New Roman" w:hAnsi="Times New Roman" w:cs="Times New Roman"/>
            <w:sz w:val="24"/>
            <w:szCs w:val="20"/>
            <w:highlight w:val="yellow"/>
            <w:lang w:val="en-GB"/>
            <w:rPrChange w:id="1676" w:author="USA" w:date="2022-06-15T16:42:00Z">
              <w:rPr>
                <w:rFonts w:ascii="Times New Roman" w:eastAsia="Times New Roman" w:hAnsi="Times New Roman" w:cs="Times New Roman"/>
                <w:sz w:val="24"/>
                <w:szCs w:val="20"/>
                <w:lang w:val="en-GB"/>
              </w:rPr>
            </w:rPrChange>
          </w:rPr>
          <w:t>an</w:t>
        </w:r>
        <w:r w:rsidR="00270A82">
          <w:rPr>
            <w:rFonts w:ascii="Times New Roman" w:eastAsia="Times New Roman" w:hAnsi="Times New Roman" w:cs="Times New Roman"/>
            <w:sz w:val="24"/>
            <w:szCs w:val="20"/>
            <w:lang w:val="en-GB"/>
          </w:rPr>
          <w:t xml:space="preserve"> </w:t>
        </w:r>
      </w:ins>
      <w:ins w:id="1677" w:author="John Mettrop" w:date="2022-04-11T10:41:00Z">
        <w:r w:rsidRPr="00D942DF">
          <w:rPr>
            <w:rFonts w:ascii="Times New Roman" w:eastAsia="Times New Roman" w:hAnsi="Times New Roman" w:cs="Times New Roman"/>
            <w:sz w:val="24"/>
            <w:szCs w:val="20"/>
            <w:lang w:val="en-GB"/>
          </w:rPr>
          <w:t>unpredictable nature and immediate operations can be required at any time, however some of these operations</w:t>
        </w:r>
        <w:r w:rsidRPr="00D942DF" w:rsidDel="000A2CEF">
          <w:rPr>
            <w:rFonts w:ascii="Times New Roman" w:eastAsia="Times New Roman" w:hAnsi="Times New Roman" w:cs="Times New Roman"/>
            <w:sz w:val="24"/>
            <w:szCs w:val="20"/>
            <w:lang w:val="en-GB"/>
          </w:rPr>
          <w:t xml:space="preserve"> </w:t>
        </w:r>
        <w:r w:rsidRPr="00D942DF">
          <w:rPr>
            <w:rFonts w:ascii="Times New Roman" w:eastAsia="Times New Roman" w:hAnsi="Times New Roman" w:cs="Times New Roman"/>
            <w:sz w:val="24"/>
            <w:szCs w:val="20"/>
            <w:lang w:val="en-GB"/>
          </w:rPr>
          <w:t xml:space="preserve">can be planned in advance. Additionally, some operations can also take place </w:t>
        </w:r>
        <w:del w:id="1678" w:author="USA" w:date="2022-05-12T11:02:00Z">
          <w:r w:rsidRPr="0001467E" w:rsidDel="0001467E">
            <w:rPr>
              <w:rFonts w:ascii="Times New Roman" w:eastAsia="Times New Roman" w:hAnsi="Times New Roman" w:cs="Times New Roman"/>
              <w:sz w:val="24"/>
              <w:szCs w:val="20"/>
              <w:highlight w:val="yellow"/>
              <w:lang w:val="en-GB"/>
              <w:rPrChange w:id="1679" w:author="USA" w:date="2022-05-12T11:02:00Z">
                <w:rPr>
                  <w:rFonts w:ascii="Times New Roman" w:eastAsia="Times New Roman" w:hAnsi="Times New Roman" w:cs="Times New Roman"/>
                  <w:sz w:val="24"/>
                  <w:szCs w:val="20"/>
                  <w:lang w:val="en-GB"/>
                </w:rPr>
              </w:rPrChange>
            </w:rPr>
            <w:delText>in international airspace and` waters (</w:delText>
          </w:r>
        </w:del>
        <w:r w:rsidRPr="00D942DF">
          <w:rPr>
            <w:rFonts w:ascii="Times New Roman" w:eastAsia="Times New Roman" w:hAnsi="Times New Roman" w:cs="Times New Roman"/>
            <w:sz w:val="24"/>
            <w:szCs w:val="20"/>
            <w:lang w:val="en-GB"/>
          </w:rPr>
          <w:t>outside national territories</w:t>
        </w:r>
        <w:del w:id="1680" w:author="USA" w:date="2022-05-12T11:02:00Z">
          <w:r w:rsidRPr="0001467E" w:rsidDel="0001467E">
            <w:rPr>
              <w:rFonts w:ascii="Times New Roman" w:eastAsia="Times New Roman" w:hAnsi="Times New Roman" w:cs="Times New Roman"/>
              <w:sz w:val="24"/>
              <w:szCs w:val="20"/>
              <w:highlight w:val="yellow"/>
              <w:lang w:val="en-GB"/>
              <w:rPrChange w:id="1681" w:author="USA" w:date="2022-05-12T11:03:00Z">
                <w:rPr>
                  <w:rFonts w:ascii="Times New Roman" w:eastAsia="Times New Roman" w:hAnsi="Times New Roman" w:cs="Times New Roman"/>
                  <w:sz w:val="24"/>
                  <w:szCs w:val="20"/>
                  <w:lang w:val="en-GB"/>
                </w:rPr>
              </w:rPrChange>
            </w:rPr>
            <w:delText>)</w:delText>
          </w:r>
        </w:del>
        <w:r w:rsidRPr="00D942DF">
          <w:rPr>
            <w:rFonts w:ascii="Times New Roman" w:eastAsia="Times New Roman" w:hAnsi="Times New Roman" w:cs="Times New Roman"/>
            <w:sz w:val="24"/>
            <w:szCs w:val="20"/>
            <w:lang w:val="en-GB"/>
          </w:rPr>
          <w:t xml:space="preserve"> (e.g. to fight against piracy, to escort ships, for deep sea rescue, for search and rescue/emergency operations at sea, etc</w:t>
        </w:r>
      </w:ins>
      <w:ins w:id="1682" w:author="USA" w:date="2022-06-02T13:31:00Z">
        <w:r w:rsidR="00270A82" w:rsidRPr="00616D6E">
          <w:rPr>
            <w:rFonts w:ascii="Times New Roman" w:eastAsia="Times New Roman" w:hAnsi="Times New Roman" w:cs="Times New Roman"/>
            <w:sz w:val="24"/>
            <w:szCs w:val="20"/>
            <w:highlight w:val="yellow"/>
            <w:lang w:val="en-GB"/>
            <w:rPrChange w:id="1683" w:author="USA" w:date="2022-06-15T16:43:00Z">
              <w:rPr>
                <w:rFonts w:ascii="Times New Roman" w:eastAsia="Times New Roman" w:hAnsi="Times New Roman" w:cs="Times New Roman"/>
                <w:sz w:val="24"/>
                <w:szCs w:val="20"/>
                <w:lang w:val="en-GB"/>
              </w:rPr>
            </w:rPrChange>
          </w:rPr>
          <w:t>.</w:t>
        </w:r>
      </w:ins>
      <w:ins w:id="1684" w:author="John Mettrop" w:date="2022-04-11T10:41:00Z">
        <w:r w:rsidRPr="00D942DF">
          <w:rPr>
            <w:rFonts w:ascii="Times New Roman" w:eastAsia="Times New Roman" w:hAnsi="Times New Roman" w:cs="Times New Roman"/>
            <w:sz w:val="24"/>
            <w:szCs w:val="20"/>
            <w:lang w:val="en-GB"/>
          </w:rPr>
          <w:t>). It should be noted however that these systems are not considered as safety-of-life systems.</w:t>
        </w:r>
        <w:del w:id="1685" w:author="USA" w:date="2022-05-11T19:27:00Z">
          <w:r w:rsidRPr="00372BCA" w:rsidDel="00372BCA">
            <w:rPr>
              <w:rFonts w:ascii="Times New Roman" w:eastAsia="Times New Roman" w:hAnsi="Times New Roman" w:cs="Times New Roman"/>
              <w:sz w:val="24"/>
              <w:szCs w:val="20"/>
              <w:highlight w:val="yellow"/>
              <w:lang w:val="en-GB"/>
              <w:rPrChange w:id="1686" w:author="USA" w:date="2022-05-11T19:27:00Z">
                <w:rPr>
                  <w:rFonts w:ascii="Times New Roman" w:eastAsia="Times New Roman" w:hAnsi="Times New Roman" w:cs="Times New Roman"/>
                  <w:sz w:val="24"/>
                  <w:szCs w:val="20"/>
                  <w:lang w:val="en-GB"/>
                </w:rPr>
              </w:rPrChange>
            </w:rPr>
            <w:delText>]</w:delText>
          </w:r>
        </w:del>
      </w:ins>
    </w:p>
    <w:p w14:paraId="37F3EA51" w14:textId="67598FCA" w:rsidR="00D942DF" w:rsidRPr="00D942DF" w:rsidDel="008C7B20" w:rsidRDefault="00D942DF" w:rsidP="00D942DF">
      <w:pPr>
        <w:tabs>
          <w:tab w:val="left" w:pos="1134"/>
          <w:tab w:val="left" w:pos="1871"/>
          <w:tab w:val="left" w:pos="2268"/>
        </w:tabs>
        <w:overflowPunct w:val="0"/>
        <w:autoSpaceDE w:val="0"/>
        <w:autoSpaceDN w:val="0"/>
        <w:adjustRightInd w:val="0"/>
        <w:spacing w:before="120" w:line="240" w:lineRule="auto"/>
        <w:jc w:val="left"/>
        <w:textAlignment w:val="baseline"/>
        <w:rPr>
          <w:ins w:id="1687" w:author="John Mettrop" w:date="2022-04-11T10:39:00Z"/>
          <w:del w:id="1688" w:author="USA" w:date="2022-06-01T16:16:00Z"/>
          <w:rFonts w:ascii="Times New Roman" w:eastAsia="Times New Roman" w:hAnsi="Times New Roman" w:cs="Times New Roman"/>
          <w:i/>
          <w:iCs/>
          <w:sz w:val="24"/>
          <w:szCs w:val="20"/>
          <w:lang w:val="en-GB"/>
        </w:rPr>
      </w:pPr>
      <w:ins w:id="1689" w:author="John Mettrop" w:date="2022-04-11T10:39:00Z">
        <w:del w:id="1690" w:author="USA" w:date="2022-06-01T16:16:00Z">
          <w:r w:rsidRPr="00616D6E" w:rsidDel="008C7B20">
            <w:rPr>
              <w:rFonts w:ascii="Times New Roman" w:eastAsia="Times New Roman" w:hAnsi="Times New Roman" w:cs="Times New Roman"/>
              <w:i/>
              <w:iCs/>
              <w:sz w:val="24"/>
              <w:szCs w:val="20"/>
              <w:highlight w:val="yellow"/>
              <w:lang w:val="en-GB"/>
              <w:rPrChange w:id="1691" w:author="USA" w:date="2022-06-15T16:43:00Z">
                <w:rPr>
                  <w:rFonts w:ascii="Times New Roman" w:eastAsia="Times New Roman" w:hAnsi="Times New Roman" w:cs="Times New Roman"/>
                  <w:i/>
                  <w:iCs/>
                  <w:sz w:val="24"/>
                  <w:szCs w:val="20"/>
                  <w:lang w:val="en-GB"/>
                </w:rPr>
              </w:rPrChange>
            </w:rPr>
            <w:delText>[Editor’s note : the above paragraph is a proposed merger of 3 alternatives submitted to the meeting in contributions 5B/497, 5B/503, B/506 but has not been agreed]</w:delText>
          </w:r>
        </w:del>
      </w:ins>
    </w:p>
    <w:p w14:paraId="237101F7" w14:textId="77777777" w:rsidR="00D942DF" w:rsidRPr="00D942DF" w:rsidRDefault="00D942DF" w:rsidP="00D942DF">
      <w:pPr>
        <w:overflowPunct w:val="0"/>
        <w:autoSpaceDE w:val="0"/>
        <w:autoSpaceDN w:val="0"/>
        <w:adjustRightInd w:val="0"/>
        <w:spacing w:line="240" w:lineRule="auto"/>
        <w:jc w:val="left"/>
        <w:textAlignment w:val="baseline"/>
        <w:rPr>
          <w:ins w:id="1692" w:author="John Mettrop" w:date="2022-04-11T10:35:00Z"/>
          <w:rFonts w:ascii="Times New Roman" w:eastAsia="Times New Roman" w:hAnsi="Times New Roman" w:cs="Times New Roman"/>
          <w:sz w:val="20"/>
          <w:szCs w:val="20"/>
          <w:lang w:val="en-GB" w:eastAsia="zh-CN"/>
        </w:rPr>
      </w:pPr>
    </w:p>
    <w:p w14:paraId="416520B8" w14:textId="77777777" w:rsidR="00D942DF" w:rsidRPr="00D942DF" w:rsidRDefault="00D942DF" w:rsidP="00D942DF">
      <w:pPr>
        <w:tabs>
          <w:tab w:val="left" w:pos="1134"/>
          <w:tab w:val="left" w:pos="1871"/>
          <w:tab w:val="left" w:pos="2268"/>
        </w:tabs>
        <w:overflowPunct w:val="0"/>
        <w:autoSpaceDE w:val="0"/>
        <w:autoSpaceDN w:val="0"/>
        <w:adjustRightInd w:val="0"/>
        <w:spacing w:before="120" w:line="240" w:lineRule="auto"/>
        <w:jc w:val="both"/>
        <w:textAlignment w:val="baseline"/>
        <w:rPr>
          <w:ins w:id="1693" w:author="John Mettrop" w:date="2022-04-11T10:35:00Z"/>
          <w:rFonts w:ascii="Times New Roman" w:eastAsia="Times New Roman" w:hAnsi="Times New Roman" w:cs="Times New Roman"/>
          <w:sz w:val="24"/>
          <w:szCs w:val="20"/>
          <w:lang w:val="en-GB"/>
        </w:rPr>
      </w:pPr>
      <w:ins w:id="1694" w:author="John Mettrop" w:date="2022-04-11T10:35:00Z">
        <w:r w:rsidRPr="00D942DF">
          <w:rPr>
            <w:rFonts w:ascii="Times New Roman" w:eastAsia="Times New Roman" w:hAnsi="Times New Roman" w:cs="Times New Roman"/>
            <w:sz w:val="24"/>
            <w:szCs w:val="20"/>
            <w:lang w:val="en-GB"/>
          </w:rPr>
          <w:t xml:space="preserve">It can be single link involving MMS stations (between </w:t>
        </w:r>
        <w:r w:rsidRPr="00D942DF">
          <w:rPr>
            <w:rFonts w:ascii="Times New Roman" w:eastAsia="Times New Roman" w:hAnsi="Times New Roman" w:cs="Times New Roman"/>
            <w:iCs/>
            <w:sz w:val="24"/>
            <w:szCs w:val="20"/>
            <w:lang w:val="en-GB"/>
          </w:rPr>
          <w:t>coast stations</w:t>
        </w:r>
        <w:r w:rsidRPr="00D942DF">
          <w:rPr>
            <w:rFonts w:ascii="Times New Roman" w:eastAsia="Times New Roman" w:hAnsi="Times New Roman" w:cs="Times New Roman"/>
            <w:sz w:val="24"/>
            <w:szCs w:val="20"/>
            <w:lang w:val="en-GB"/>
          </w:rPr>
          <w:t xml:space="preserve"> and </w:t>
        </w:r>
        <w:r w:rsidRPr="00D942DF">
          <w:rPr>
            <w:rFonts w:ascii="Times New Roman" w:eastAsia="Times New Roman" w:hAnsi="Times New Roman" w:cs="Times New Roman"/>
            <w:iCs/>
            <w:sz w:val="24"/>
            <w:szCs w:val="20"/>
            <w:lang w:val="en-GB"/>
          </w:rPr>
          <w:t>ship stations</w:t>
        </w:r>
        <w:r w:rsidRPr="00D942DF">
          <w:rPr>
            <w:rFonts w:ascii="Times New Roman" w:eastAsia="Times New Roman" w:hAnsi="Times New Roman" w:cs="Times New Roman"/>
            <w:sz w:val="24"/>
            <w:szCs w:val="20"/>
            <w:lang w:val="en-GB"/>
          </w:rPr>
          <w:t xml:space="preserve">, or between </w:t>
        </w:r>
        <w:r w:rsidRPr="00D942DF">
          <w:rPr>
            <w:rFonts w:ascii="Times New Roman" w:eastAsia="Times New Roman" w:hAnsi="Times New Roman" w:cs="Times New Roman"/>
            <w:iCs/>
            <w:sz w:val="24"/>
            <w:szCs w:val="20"/>
            <w:lang w:val="en-GB"/>
          </w:rPr>
          <w:t>ship stations)</w:t>
        </w:r>
        <w:r w:rsidRPr="00D942DF">
          <w:rPr>
            <w:rFonts w:ascii="Times New Roman" w:eastAsia="Times New Roman" w:hAnsi="Times New Roman" w:cs="Times New Roman"/>
            <w:sz w:val="24"/>
            <w:szCs w:val="20"/>
            <w:lang w:val="en-GB"/>
          </w:rPr>
          <w:t xml:space="preserve"> or a mesh networks involving several MMS stations.</w:t>
        </w:r>
      </w:ins>
    </w:p>
    <w:p w14:paraId="5FA51154" w14:textId="77777777" w:rsidR="00D942DF" w:rsidRPr="00D942DF" w:rsidRDefault="00D942DF" w:rsidP="00D942DF">
      <w:pPr>
        <w:keepNext/>
        <w:keepLines/>
        <w:tabs>
          <w:tab w:val="left" w:pos="1134"/>
          <w:tab w:val="left" w:pos="1871"/>
          <w:tab w:val="left" w:pos="2268"/>
        </w:tabs>
        <w:overflowPunct w:val="0"/>
        <w:autoSpaceDE w:val="0"/>
        <w:autoSpaceDN w:val="0"/>
        <w:adjustRightInd w:val="0"/>
        <w:spacing w:before="280" w:line="240" w:lineRule="auto"/>
        <w:ind w:left="1134" w:hanging="1134"/>
        <w:jc w:val="left"/>
        <w:textAlignment w:val="baseline"/>
        <w:outlineLvl w:val="0"/>
        <w:rPr>
          <w:ins w:id="1695" w:author="John Mettrop" w:date="2022-04-11T10:35:00Z"/>
          <w:rFonts w:ascii="Times New Roman" w:eastAsia="Times New Roman" w:hAnsi="Times New Roman" w:cs="Times New Roman"/>
          <w:b/>
          <w:sz w:val="28"/>
          <w:szCs w:val="20"/>
          <w:lang w:val="en-GB"/>
        </w:rPr>
      </w:pPr>
      <w:ins w:id="1696" w:author="John Mettrop" w:date="2022-04-11T10:35:00Z">
        <w:r w:rsidRPr="00D942DF">
          <w:rPr>
            <w:rFonts w:ascii="Times New Roman" w:eastAsia="Times New Roman" w:hAnsi="Times New Roman" w:cs="Times New Roman"/>
            <w:b/>
            <w:sz w:val="28"/>
            <w:szCs w:val="20"/>
            <w:lang w:val="en-GB"/>
          </w:rPr>
          <w:t>2</w:t>
        </w:r>
        <w:r w:rsidRPr="00D942DF">
          <w:rPr>
            <w:rFonts w:ascii="Times New Roman" w:eastAsia="Times New Roman" w:hAnsi="Times New Roman" w:cs="Times New Roman"/>
            <w:b/>
            <w:sz w:val="28"/>
            <w:szCs w:val="20"/>
            <w:lang w:val="en-GB"/>
          </w:rPr>
          <w:tab/>
          <w:t>Operational deployment</w:t>
        </w:r>
      </w:ins>
    </w:p>
    <w:p w14:paraId="5A969F3A" w14:textId="42909086" w:rsidR="00D942DF" w:rsidRPr="00D942DF" w:rsidRDefault="00D942DF" w:rsidP="00D942DF">
      <w:pPr>
        <w:tabs>
          <w:tab w:val="left" w:pos="1134"/>
          <w:tab w:val="left" w:pos="1871"/>
          <w:tab w:val="left" w:pos="2268"/>
        </w:tabs>
        <w:overflowPunct w:val="0"/>
        <w:autoSpaceDE w:val="0"/>
        <w:autoSpaceDN w:val="0"/>
        <w:adjustRightInd w:val="0"/>
        <w:spacing w:before="120" w:line="240" w:lineRule="auto"/>
        <w:jc w:val="both"/>
        <w:textAlignment w:val="baseline"/>
        <w:rPr>
          <w:ins w:id="1697" w:author="John Mettrop" w:date="2022-04-11T10:35:00Z"/>
          <w:rFonts w:ascii="Times New Roman" w:eastAsia="Times New Roman" w:hAnsi="Times New Roman" w:cs="Times New Roman"/>
          <w:sz w:val="24"/>
          <w:szCs w:val="20"/>
          <w:lang w:val="en-GB"/>
        </w:rPr>
      </w:pPr>
      <w:ins w:id="1698" w:author="John Mettrop" w:date="2022-04-11T10:35:00Z">
        <w:r w:rsidRPr="00D942DF">
          <w:rPr>
            <w:rFonts w:ascii="Times New Roman" w:eastAsia="Times New Roman" w:hAnsi="Times New Roman" w:cs="Times New Roman"/>
            <w:sz w:val="24"/>
            <w:szCs w:val="20"/>
            <w:lang w:val="en-GB" w:eastAsia="ja-JP"/>
          </w:rPr>
          <w:t xml:space="preserve">The maritime mobile systems listed in Table 2 uses maritime mobile service data links  to create a network between ship stations and coast stations to transfer data between nodes. These transmissions could include ship-to-ship, ship-to-coast, or coast-to-ship datalinks. This system can be deployed near a coast or </w:t>
        </w:r>
      </w:ins>
      <w:ins w:id="1699" w:author="USA" w:date="2022-05-12T11:03:00Z">
        <w:r w:rsidR="0001467E" w:rsidRPr="0001467E">
          <w:rPr>
            <w:rFonts w:ascii="Times New Roman" w:eastAsia="Times New Roman" w:hAnsi="Times New Roman" w:cs="Times New Roman"/>
            <w:sz w:val="24"/>
            <w:szCs w:val="20"/>
            <w:highlight w:val="yellow"/>
            <w:lang w:val="en-GB" w:eastAsia="zh-CN"/>
            <w:rPrChange w:id="1700" w:author="USA" w:date="2022-05-12T11:03:00Z">
              <w:rPr>
                <w:rFonts w:ascii="Times New Roman" w:eastAsia="Times New Roman" w:hAnsi="Times New Roman" w:cs="Times New Roman"/>
                <w:sz w:val="24"/>
                <w:szCs w:val="20"/>
                <w:lang w:val="en-GB" w:eastAsia="zh-CN"/>
              </w:rPr>
            </w:rPrChange>
          </w:rPr>
          <w:t>outside national</w:t>
        </w:r>
        <w:r w:rsidR="0001467E">
          <w:rPr>
            <w:rFonts w:ascii="Times New Roman" w:eastAsia="Times New Roman" w:hAnsi="Times New Roman" w:cs="Times New Roman"/>
            <w:sz w:val="24"/>
            <w:szCs w:val="20"/>
            <w:highlight w:val="yellow"/>
            <w:lang w:val="en-GB" w:eastAsia="zh-CN"/>
          </w:rPr>
          <w:t xml:space="preserve"> </w:t>
        </w:r>
      </w:ins>
      <w:ins w:id="1701" w:author="John Mettrop" w:date="2022-04-11T10:35:00Z">
        <w:del w:id="1702" w:author="USA" w:date="2022-05-12T11:03:00Z">
          <w:r w:rsidRPr="0001467E" w:rsidDel="0001467E">
            <w:rPr>
              <w:rFonts w:ascii="Times New Roman" w:eastAsia="Times New Roman" w:hAnsi="Times New Roman" w:cs="Times New Roman"/>
              <w:sz w:val="24"/>
              <w:szCs w:val="20"/>
              <w:highlight w:val="yellow"/>
              <w:lang w:val="en-GB" w:eastAsia="ja-JP"/>
              <w:rPrChange w:id="1703" w:author="USA" w:date="2022-05-12T11:03:00Z">
                <w:rPr>
                  <w:rFonts w:ascii="Times New Roman" w:eastAsia="Times New Roman" w:hAnsi="Times New Roman" w:cs="Times New Roman"/>
                  <w:sz w:val="24"/>
                  <w:szCs w:val="20"/>
                  <w:lang w:val="en-GB" w:eastAsia="ja-JP"/>
                </w:rPr>
              </w:rPrChange>
            </w:rPr>
            <w:delText>out in international</w:delText>
          </w:r>
          <w:r w:rsidRPr="00D942DF" w:rsidDel="0001467E">
            <w:rPr>
              <w:rFonts w:ascii="Times New Roman" w:eastAsia="Times New Roman" w:hAnsi="Times New Roman" w:cs="Times New Roman"/>
              <w:sz w:val="24"/>
              <w:szCs w:val="20"/>
              <w:lang w:val="en-GB" w:eastAsia="ja-JP"/>
            </w:rPr>
            <w:delText xml:space="preserve"> </w:delText>
          </w:r>
        </w:del>
        <w:r w:rsidRPr="00D942DF">
          <w:rPr>
            <w:rFonts w:ascii="Times New Roman" w:eastAsia="Times New Roman" w:hAnsi="Times New Roman" w:cs="Times New Roman"/>
            <w:sz w:val="24"/>
            <w:szCs w:val="20"/>
            <w:lang w:val="en-GB" w:eastAsia="ja-JP"/>
          </w:rPr>
          <w:t xml:space="preserve">waters. </w:t>
        </w:r>
        <w:r w:rsidRPr="00D942DF">
          <w:rPr>
            <w:rFonts w:ascii="Times New Roman" w:eastAsia="Times New Roman" w:hAnsi="Times New Roman" w:cs="Times New Roman"/>
            <w:sz w:val="24"/>
            <w:szCs w:val="20"/>
            <w:lang w:val="en-GB"/>
          </w:rPr>
          <w:t xml:space="preserve">The stations </w:t>
        </w:r>
      </w:ins>
      <w:ins w:id="1704" w:author="USA" w:date="2022-05-12T11:03:00Z">
        <w:r w:rsidR="0001467E" w:rsidRPr="0001467E">
          <w:rPr>
            <w:rFonts w:ascii="Times New Roman" w:eastAsia="Times New Roman" w:hAnsi="Times New Roman" w:cs="Times New Roman"/>
            <w:sz w:val="24"/>
            <w:szCs w:val="20"/>
            <w:highlight w:val="yellow"/>
            <w:lang w:val="en-GB" w:eastAsia="zh-CN"/>
            <w:rPrChange w:id="1705" w:author="USA" w:date="2022-05-12T11:03:00Z">
              <w:rPr>
                <w:rFonts w:ascii="Times New Roman" w:eastAsia="Times New Roman" w:hAnsi="Times New Roman" w:cs="Times New Roman"/>
                <w:sz w:val="24"/>
                <w:szCs w:val="20"/>
                <w:lang w:val="en-GB" w:eastAsia="zh-CN"/>
              </w:rPr>
            </w:rPrChange>
          </w:rPr>
          <w:t>outside national</w:t>
        </w:r>
      </w:ins>
      <w:ins w:id="1706" w:author="John Mettrop" w:date="2022-04-11T10:35:00Z">
        <w:del w:id="1707" w:author="USA" w:date="2022-05-12T11:03:00Z">
          <w:r w:rsidRPr="0001467E" w:rsidDel="0001467E">
            <w:rPr>
              <w:rFonts w:ascii="Times New Roman" w:eastAsia="Times New Roman" w:hAnsi="Times New Roman" w:cs="Times New Roman"/>
              <w:sz w:val="24"/>
              <w:szCs w:val="20"/>
              <w:highlight w:val="yellow"/>
              <w:lang w:val="en-GB"/>
              <w:rPrChange w:id="1708" w:author="USA" w:date="2022-05-12T11:03:00Z">
                <w:rPr>
                  <w:rFonts w:ascii="Times New Roman" w:eastAsia="Times New Roman" w:hAnsi="Times New Roman" w:cs="Times New Roman"/>
                  <w:sz w:val="24"/>
                  <w:szCs w:val="20"/>
                  <w:lang w:val="en-GB"/>
                </w:rPr>
              </w:rPrChange>
            </w:rPr>
            <w:delText>in international</w:delText>
          </w:r>
          <w:r w:rsidRPr="00D942DF" w:rsidDel="0001467E">
            <w:rPr>
              <w:rFonts w:ascii="Times New Roman" w:eastAsia="Times New Roman" w:hAnsi="Times New Roman" w:cs="Times New Roman"/>
              <w:sz w:val="24"/>
              <w:szCs w:val="20"/>
              <w:lang w:val="en-GB"/>
            </w:rPr>
            <w:delText xml:space="preserve"> </w:delText>
          </w:r>
        </w:del>
      </w:ins>
      <w:ins w:id="1709" w:author="USA" w:date="2022-06-01T16:16:00Z">
        <w:r w:rsidR="008C7B20">
          <w:rPr>
            <w:rFonts w:ascii="Times New Roman" w:eastAsia="Times New Roman" w:hAnsi="Times New Roman" w:cs="Times New Roman"/>
            <w:sz w:val="24"/>
            <w:szCs w:val="20"/>
            <w:lang w:val="en-GB"/>
          </w:rPr>
          <w:t xml:space="preserve"> </w:t>
        </w:r>
      </w:ins>
      <w:ins w:id="1710" w:author="John Mettrop" w:date="2022-04-11T10:35:00Z">
        <w:r w:rsidRPr="00D942DF">
          <w:rPr>
            <w:rFonts w:ascii="Times New Roman" w:eastAsia="Times New Roman" w:hAnsi="Times New Roman" w:cs="Times New Roman"/>
            <w:sz w:val="24"/>
            <w:szCs w:val="20"/>
            <w:lang w:val="en-GB"/>
          </w:rPr>
          <w:t>waters are only authorized by the administration of the flag state of ship.</w:t>
        </w:r>
      </w:ins>
    </w:p>
    <w:p w14:paraId="5F675A7F" w14:textId="77777777" w:rsidR="00D942DF" w:rsidRPr="00D942DF" w:rsidRDefault="00D942DF" w:rsidP="00D942DF">
      <w:pPr>
        <w:tabs>
          <w:tab w:val="left" w:pos="1134"/>
          <w:tab w:val="left" w:pos="1871"/>
          <w:tab w:val="left" w:pos="2268"/>
        </w:tabs>
        <w:overflowPunct w:val="0"/>
        <w:autoSpaceDE w:val="0"/>
        <w:autoSpaceDN w:val="0"/>
        <w:adjustRightInd w:val="0"/>
        <w:spacing w:before="120" w:line="240" w:lineRule="auto"/>
        <w:jc w:val="both"/>
        <w:textAlignment w:val="baseline"/>
        <w:rPr>
          <w:ins w:id="1711" w:author="John Mettrop" w:date="2022-04-11T10:35:00Z"/>
          <w:rFonts w:ascii="Times New Roman" w:eastAsia="Times New Roman" w:hAnsi="Times New Roman" w:cs="Times New Roman"/>
          <w:sz w:val="24"/>
          <w:szCs w:val="20"/>
          <w:lang w:val="en-GB" w:eastAsia="ja-JP"/>
        </w:rPr>
      </w:pPr>
      <w:ins w:id="1712" w:author="John Mettrop" w:date="2022-04-11T10:35:00Z">
        <w:r w:rsidRPr="00D942DF">
          <w:rPr>
            <w:rFonts w:ascii="Times New Roman" w:eastAsia="Times New Roman" w:hAnsi="Times New Roman" w:cs="Times New Roman"/>
            <w:sz w:val="24"/>
            <w:szCs w:val="20"/>
            <w:lang w:val="en-GB" w:eastAsia="ja-JP"/>
          </w:rPr>
          <w:t xml:space="preserve">The usage of this systems supports several operations, such as maritime search and rescue, disaster relief, and surveillance. These radio systems may be based on ship stations and coast stations to allow for datalinks required to transfer data such as imaging and video amongst the users of this mesh network. The mesh network allows for the ships to communicate with other vessels both near port and out in open waters with enough bandwidth capacity to facilitate multiple users over large areas. The links utilized are expected to extend to radio-line of sight only, however there may be multiple nodes and if the mesh network is used the deployment may cover an area larger (e.g. line-of-sight link) than any one individual desired link. </w:t>
        </w:r>
      </w:ins>
    </w:p>
    <w:p w14:paraId="1B079F98" w14:textId="0D8CD5A6" w:rsidR="00D942DF" w:rsidRPr="00D942DF" w:rsidRDefault="00D942DF" w:rsidP="00D942DF">
      <w:pPr>
        <w:tabs>
          <w:tab w:val="left" w:pos="1134"/>
          <w:tab w:val="left" w:pos="1871"/>
          <w:tab w:val="left" w:pos="2268"/>
        </w:tabs>
        <w:overflowPunct w:val="0"/>
        <w:autoSpaceDE w:val="0"/>
        <w:autoSpaceDN w:val="0"/>
        <w:adjustRightInd w:val="0"/>
        <w:spacing w:before="120" w:line="240" w:lineRule="auto"/>
        <w:jc w:val="both"/>
        <w:textAlignment w:val="baseline"/>
        <w:rPr>
          <w:ins w:id="1713" w:author="John Mettrop" w:date="2022-04-11T10:35:00Z"/>
          <w:rFonts w:ascii="Times New Roman" w:eastAsia="Times New Roman" w:hAnsi="Times New Roman" w:cs="Times New Roman"/>
          <w:sz w:val="24"/>
          <w:szCs w:val="20"/>
          <w:lang w:val="en-GB"/>
        </w:rPr>
      </w:pPr>
      <w:ins w:id="1714" w:author="John Mettrop" w:date="2022-04-11T10:35:00Z">
        <w:r w:rsidRPr="00D942DF">
          <w:rPr>
            <w:rFonts w:ascii="Times New Roman" w:eastAsia="Times New Roman" w:hAnsi="Times New Roman" w:cs="Times New Roman"/>
            <w:sz w:val="24"/>
            <w:szCs w:val="20"/>
            <w:lang w:val="en-GB"/>
          </w:rPr>
          <w:t>Depending on the area</w:t>
        </w:r>
        <w:r w:rsidRPr="00D942DF" w:rsidDel="000A2CEF">
          <w:rPr>
            <w:rFonts w:ascii="Times New Roman" w:eastAsia="Times New Roman" w:hAnsi="Times New Roman" w:cs="Times New Roman"/>
            <w:sz w:val="24"/>
            <w:szCs w:val="20"/>
            <w:lang w:val="en-GB"/>
          </w:rPr>
          <w:t xml:space="preserve"> </w:t>
        </w:r>
      </w:ins>
      <w:ins w:id="1715" w:author="USA" w:date="2022-05-12T11:04:00Z">
        <w:r w:rsidR="0001467E" w:rsidRPr="0001467E">
          <w:rPr>
            <w:rFonts w:ascii="Times New Roman" w:eastAsia="Times New Roman" w:hAnsi="Times New Roman" w:cs="Times New Roman"/>
            <w:sz w:val="24"/>
            <w:szCs w:val="20"/>
            <w:highlight w:val="yellow"/>
            <w:lang w:val="en-GB" w:eastAsia="zh-CN"/>
            <w:rPrChange w:id="1716" w:author="USA" w:date="2022-05-12T11:04:00Z">
              <w:rPr>
                <w:rFonts w:ascii="Times New Roman" w:eastAsia="Times New Roman" w:hAnsi="Times New Roman" w:cs="Times New Roman"/>
                <w:sz w:val="24"/>
                <w:szCs w:val="20"/>
                <w:lang w:val="en-GB" w:eastAsia="zh-CN"/>
              </w:rPr>
            </w:rPrChange>
          </w:rPr>
          <w:t>outside national</w:t>
        </w:r>
      </w:ins>
      <w:ins w:id="1717" w:author="John Mettrop" w:date="2022-04-11T10:35:00Z">
        <w:del w:id="1718" w:author="USA" w:date="2022-05-12T11:04:00Z">
          <w:r w:rsidRPr="0001467E" w:rsidDel="0001467E">
            <w:rPr>
              <w:rFonts w:ascii="Times New Roman" w:eastAsia="Times New Roman" w:hAnsi="Times New Roman" w:cs="Times New Roman"/>
              <w:sz w:val="24"/>
              <w:szCs w:val="20"/>
              <w:highlight w:val="yellow"/>
              <w:lang w:val="en-GB"/>
              <w:rPrChange w:id="1719" w:author="USA" w:date="2022-05-12T11:04:00Z">
                <w:rPr>
                  <w:rFonts w:ascii="Times New Roman" w:eastAsia="Times New Roman" w:hAnsi="Times New Roman" w:cs="Times New Roman"/>
                  <w:sz w:val="24"/>
                  <w:szCs w:val="20"/>
                  <w:lang w:val="en-GB"/>
                </w:rPr>
              </w:rPrChange>
            </w:rPr>
            <w:delText>in the international</w:delText>
          </w:r>
        </w:del>
      </w:ins>
      <w:ins w:id="1720" w:author="USA" w:date="2022-05-12T11:04:00Z">
        <w:r w:rsidR="0001467E">
          <w:rPr>
            <w:rFonts w:ascii="Times New Roman" w:eastAsia="Times New Roman" w:hAnsi="Times New Roman" w:cs="Times New Roman"/>
            <w:sz w:val="24"/>
            <w:szCs w:val="20"/>
            <w:lang w:val="en-GB"/>
          </w:rPr>
          <w:t xml:space="preserve"> </w:t>
        </w:r>
      </w:ins>
      <w:ins w:id="1721" w:author="John Mettrop" w:date="2022-04-11T10:35:00Z">
        <w:del w:id="1722" w:author="USA" w:date="2022-05-12T11:04:00Z">
          <w:r w:rsidRPr="00D942DF" w:rsidDel="0001467E">
            <w:rPr>
              <w:rFonts w:ascii="Times New Roman" w:eastAsia="Times New Roman" w:hAnsi="Times New Roman" w:cs="Times New Roman"/>
              <w:sz w:val="24"/>
              <w:szCs w:val="20"/>
              <w:lang w:val="en-GB"/>
            </w:rPr>
            <w:delText xml:space="preserve"> </w:delText>
          </w:r>
        </w:del>
        <w:r w:rsidRPr="00D942DF">
          <w:rPr>
            <w:rFonts w:ascii="Times New Roman" w:eastAsia="Times New Roman" w:hAnsi="Times New Roman" w:cs="Times New Roman"/>
            <w:sz w:val="24"/>
            <w:szCs w:val="20"/>
            <w:lang w:val="en-GB"/>
          </w:rPr>
          <w:t>airspace some of these operations</w:t>
        </w:r>
        <w:r w:rsidRPr="00D942DF" w:rsidDel="000A2CEF">
          <w:rPr>
            <w:rFonts w:ascii="Times New Roman" w:eastAsia="Times New Roman" w:hAnsi="Times New Roman" w:cs="Times New Roman"/>
            <w:sz w:val="24"/>
            <w:szCs w:val="20"/>
            <w:lang w:val="en-GB"/>
          </w:rPr>
          <w:t xml:space="preserve"> </w:t>
        </w:r>
        <w:r w:rsidRPr="00D942DF">
          <w:rPr>
            <w:rFonts w:ascii="Times New Roman" w:eastAsia="Times New Roman" w:hAnsi="Times New Roman" w:cs="Times New Roman"/>
            <w:sz w:val="24"/>
            <w:szCs w:val="20"/>
            <w:lang w:val="en-GB"/>
          </w:rPr>
          <w:t xml:space="preserve">can be planned in advance, whereas some other operations may take place  at an unpredictable time and location. </w:t>
        </w:r>
      </w:ins>
    </w:p>
    <w:p w14:paraId="0E823B73" w14:textId="2F10B1E1" w:rsidR="00D942DF" w:rsidRPr="00D942DF" w:rsidDel="005077C7" w:rsidRDefault="00D942DF" w:rsidP="00D942DF">
      <w:pPr>
        <w:tabs>
          <w:tab w:val="left" w:pos="1134"/>
          <w:tab w:val="left" w:pos="1871"/>
          <w:tab w:val="left" w:pos="2268"/>
        </w:tabs>
        <w:overflowPunct w:val="0"/>
        <w:autoSpaceDE w:val="0"/>
        <w:autoSpaceDN w:val="0"/>
        <w:adjustRightInd w:val="0"/>
        <w:spacing w:before="120" w:line="240" w:lineRule="auto"/>
        <w:jc w:val="both"/>
        <w:textAlignment w:val="baseline"/>
        <w:rPr>
          <w:ins w:id="1723" w:author="John Mettrop" w:date="2022-04-11T10:35:00Z"/>
          <w:del w:id="1724" w:author="USA" w:date="2022-05-11T19:27:00Z"/>
          <w:rFonts w:ascii="Times New Roman" w:eastAsia="Times New Roman" w:hAnsi="Times New Roman" w:cs="Times New Roman"/>
          <w:sz w:val="24"/>
          <w:szCs w:val="20"/>
          <w:lang w:val="en-GB"/>
        </w:rPr>
      </w:pPr>
      <w:ins w:id="1725" w:author="John Mettrop" w:date="2022-04-11T10:35:00Z">
        <w:del w:id="1726" w:author="USA" w:date="2022-05-11T19:27:00Z">
          <w:r w:rsidRPr="005077C7" w:rsidDel="005077C7">
            <w:rPr>
              <w:rFonts w:ascii="Times New Roman" w:eastAsia="Times New Roman" w:hAnsi="Times New Roman" w:cs="Times New Roman"/>
              <w:sz w:val="24"/>
              <w:szCs w:val="20"/>
              <w:highlight w:val="yellow"/>
              <w:lang w:val="en-GB"/>
              <w:rPrChange w:id="1727" w:author="USA" w:date="2022-05-11T19:28:00Z">
                <w:rPr>
                  <w:rFonts w:ascii="Times New Roman" w:eastAsia="Times New Roman" w:hAnsi="Times New Roman" w:cs="Times New Roman"/>
                  <w:sz w:val="24"/>
                  <w:szCs w:val="20"/>
                  <w:lang w:val="en-GB"/>
                </w:rPr>
              </w:rPrChange>
            </w:rPr>
            <w:lastRenderedPageBreak/>
            <w:delText>[Normally, activities of other states within the “exclusive economic zone” of a coastal State (up to 370 km from the baselines from which the breadth of the territorial see is measured), as defined in the United Nations Convention on the Law of the Sea, should follow a special regulatory regime which is established by the costal state. Therefore, states operating aircraft and ships with AMS and MMS systems onboard respectively within this zone shall have due regard to the rights and duties of this coastal State.]</w:delText>
          </w:r>
        </w:del>
      </w:ins>
    </w:p>
    <w:p w14:paraId="352F6B37" w14:textId="6381C1D4" w:rsidR="00D942DF" w:rsidRPr="005077C7" w:rsidDel="005077C7" w:rsidRDefault="00D942DF" w:rsidP="00D942DF">
      <w:pPr>
        <w:tabs>
          <w:tab w:val="left" w:pos="1134"/>
          <w:tab w:val="left" w:pos="1871"/>
          <w:tab w:val="left" w:pos="2268"/>
        </w:tabs>
        <w:overflowPunct w:val="0"/>
        <w:autoSpaceDE w:val="0"/>
        <w:autoSpaceDN w:val="0"/>
        <w:adjustRightInd w:val="0"/>
        <w:spacing w:before="60" w:line="240" w:lineRule="auto"/>
        <w:jc w:val="left"/>
        <w:textAlignment w:val="baseline"/>
        <w:rPr>
          <w:ins w:id="1728" w:author="John Mettrop" w:date="2022-04-11T10:35:00Z"/>
          <w:del w:id="1729" w:author="USA" w:date="2022-05-11T19:28:00Z"/>
          <w:rFonts w:ascii="Times New Roman" w:eastAsia="Times New Roman" w:hAnsi="Times New Roman" w:cs="Times New Roman"/>
          <w:i/>
          <w:sz w:val="24"/>
          <w:szCs w:val="20"/>
          <w:highlight w:val="yellow"/>
          <w:lang w:val="en-GB"/>
          <w:rPrChange w:id="1730" w:author="USA" w:date="2022-05-11T19:29:00Z">
            <w:rPr>
              <w:ins w:id="1731" w:author="John Mettrop" w:date="2022-04-11T10:35:00Z"/>
              <w:del w:id="1732" w:author="USA" w:date="2022-05-11T19:28:00Z"/>
              <w:rFonts w:ascii="Times New Roman" w:eastAsia="Times New Roman" w:hAnsi="Times New Roman" w:cs="Times New Roman"/>
              <w:i/>
              <w:sz w:val="24"/>
              <w:szCs w:val="20"/>
              <w:lang w:val="en-GB"/>
            </w:rPr>
          </w:rPrChange>
        </w:rPr>
      </w:pPr>
      <w:ins w:id="1733" w:author="John Mettrop" w:date="2022-04-11T10:49:00Z">
        <w:del w:id="1734" w:author="USA" w:date="2022-05-11T19:28:00Z">
          <w:r w:rsidRPr="005077C7" w:rsidDel="005077C7">
            <w:rPr>
              <w:rFonts w:ascii="Times New Roman" w:eastAsia="Times New Roman" w:hAnsi="Times New Roman" w:cs="Times New Roman"/>
              <w:i/>
              <w:sz w:val="24"/>
              <w:szCs w:val="20"/>
              <w:highlight w:val="yellow"/>
              <w:lang w:val="en-GB"/>
              <w:rPrChange w:id="1735" w:author="USA" w:date="2022-05-11T19:29:00Z">
                <w:rPr>
                  <w:rFonts w:ascii="Times New Roman" w:eastAsia="Times New Roman" w:hAnsi="Times New Roman" w:cs="Times New Roman"/>
                  <w:i/>
                  <w:sz w:val="24"/>
                  <w:szCs w:val="20"/>
                  <w:lang w:val="en-GB"/>
                </w:rPr>
              </w:rPrChange>
            </w:rPr>
            <w:delText xml:space="preserve">[Editor’s </w:delText>
          </w:r>
        </w:del>
      </w:ins>
      <w:ins w:id="1736" w:author="John Mettrop" w:date="2022-04-11T10:48:00Z">
        <w:del w:id="1737" w:author="USA" w:date="2022-05-11T19:28:00Z">
          <w:r w:rsidRPr="005077C7" w:rsidDel="005077C7">
            <w:rPr>
              <w:rFonts w:ascii="Times New Roman" w:eastAsia="Times New Roman" w:hAnsi="Times New Roman" w:cs="Times New Roman"/>
              <w:i/>
              <w:sz w:val="24"/>
              <w:szCs w:val="20"/>
              <w:highlight w:val="yellow"/>
              <w:lang w:val="en-GB"/>
              <w:rPrChange w:id="1738" w:author="USA" w:date="2022-05-11T19:29:00Z">
                <w:rPr>
                  <w:rFonts w:ascii="Times New Roman" w:eastAsia="Times New Roman" w:hAnsi="Times New Roman" w:cs="Times New Roman"/>
                  <w:i/>
                  <w:sz w:val="24"/>
                  <w:szCs w:val="20"/>
                  <w:lang w:val="en-GB"/>
                </w:rPr>
              </w:rPrChange>
            </w:rPr>
            <w:delText>Note: it is proposed not to copy the exact text from Article of the Radio regulations (in particular 51.3, 51.4, 51.5) but have a general description with regard to relevance of these articles to MMS systems in the band 4 400-4 990 MHz.</w:delText>
          </w:r>
        </w:del>
      </w:ins>
      <w:ins w:id="1739" w:author="John Mettrop" w:date="2022-04-11T10:49:00Z">
        <w:del w:id="1740" w:author="USA" w:date="2022-05-11T19:28:00Z">
          <w:r w:rsidRPr="005077C7" w:rsidDel="005077C7">
            <w:rPr>
              <w:rFonts w:ascii="Times New Roman" w:eastAsia="Times New Roman" w:hAnsi="Times New Roman" w:cs="Times New Roman"/>
              <w:i/>
              <w:sz w:val="24"/>
              <w:szCs w:val="20"/>
              <w:highlight w:val="yellow"/>
              <w:lang w:val="en-GB"/>
              <w:rPrChange w:id="1741" w:author="USA" w:date="2022-05-11T19:29:00Z">
                <w:rPr>
                  <w:rFonts w:ascii="Times New Roman" w:eastAsia="Times New Roman" w:hAnsi="Times New Roman" w:cs="Times New Roman"/>
                  <w:i/>
                  <w:sz w:val="24"/>
                  <w:szCs w:val="20"/>
                  <w:lang w:val="en-GB"/>
                </w:rPr>
              </w:rPrChange>
            </w:rPr>
            <w:delText>]</w:delText>
          </w:r>
        </w:del>
      </w:ins>
    </w:p>
    <w:p w14:paraId="7730FEE9" w14:textId="03F5D4F6" w:rsidR="00D942DF" w:rsidRPr="005077C7" w:rsidDel="005077C7" w:rsidRDefault="00D942DF" w:rsidP="00D942DF">
      <w:pPr>
        <w:overflowPunct w:val="0"/>
        <w:autoSpaceDE w:val="0"/>
        <w:autoSpaceDN w:val="0"/>
        <w:adjustRightInd w:val="0"/>
        <w:spacing w:line="240" w:lineRule="auto"/>
        <w:jc w:val="left"/>
        <w:textAlignment w:val="baseline"/>
        <w:rPr>
          <w:ins w:id="1742" w:author="John Mettrop" w:date="2022-04-11T10:35:00Z"/>
          <w:del w:id="1743" w:author="USA" w:date="2022-05-11T19:28:00Z"/>
          <w:rFonts w:ascii="Times New Roman" w:eastAsia="Times New Roman" w:hAnsi="Times New Roman" w:cs="Times New Roman"/>
          <w:sz w:val="20"/>
          <w:szCs w:val="20"/>
          <w:highlight w:val="yellow"/>
          <w:lang w:val="en-GB" w:eastAsia="zh-CN"/>
          <w:rPrChange w:id="1744" w:author="USA" w:date="2022-05-11T19:29:00Z">
            <w:rPr>
              <w:ins w:id="1745" w:author="John Mettrop" w:date="2022-04-11T10:35:00Z"/>
              <w:del w:id="1746" w:author="USA" w:date="2022-05-11T19:28:00Z"/>
              <w:rFonts w:ascii="Times New Roman" w:eastAsia="Times New Roman" w:hAnsi="Times New Roman" w:cs="Times New Roman"/>
              <w:sz w:val="20"/>
              <w:szCs w:val="20"/>
              <w:lang w:val="en-GB" w:eastAsia="zh-CN"/>
            </w:rPr>
          </w:rPrChange>
        </w:rPr>
      </w:pPr>
    </w:p>
    <w:p w14:paraId="2DB019FF" w14:textId="06B5DCCB" w:rsidR="00D942DF" w:rsidRPr="005077C7" w:rsidDel="005077C7" w:rsidRDefault="00D942DF" w:rsidP="00D942DF">
      <w:pPr>
        <w:tabs>
          <w:tab w:val="left" w:pos="1134"/>
          <w:tab w:val="left" w:pos="1871"/>
          <w:tab w:val="left" w:pos="2268"/>
        </w:tabs>
        <w:overflowPunct w:val="0"/>
        <w:autoSpaceDE w:val="0"/>
        <w:autoSpaceDN w:val="0"/>
        <w:adjustRightInd w:val="0"/>
        <w:spacing w:before="120" w:line="240" w:lineRule="auto"/>
        <w:jc w:val="left"/>
        <w:textAlignment w:val="baseline"/>
        <w:rPr>
          <w:ins w:id="1747" w:author="John Mettrop" w:date="2022-04-11T10:35:00Z"/>
          <w:del w:id="1748" w:author="USA" w:date="2022-05-11T19:28:00Z"/>
          <w:rFonts w:ascii="Times New Roman" w:eastAsia="Times New Roman" w:hAnsi="Times New Roman" w:cs="Times New Roman"/>
          <w:b/>
          <w:sz w:val="24"/>
          <w:szCs w:val="20"/>
          <w:highlight w:val="yellow"/>
          <w:lang w:val="en-GB"/>
          <w:rPrChange w:id="1749" w:author="USA" w:date="2022-05-11T19:29:00Z">
            <w:rPr>
              <w:ins w:id="1750" w:author="John Mettrop" w:date="2022-04-11T10:35:00Z"/>
              <w:del w:id="1751" w:author="USA" w:date="2022-05-11T19:28:00Z"/>
              <w:rFonts w:ascii="Times New Roman" w:eastAsia="Times New Roman" w:hAnsi="Times New Roman" w:cs="Times New Roman"/>
              <w:b/>
              <w:sz w:val="24"/>
              <w:szCs w:val="20"/>
              <w:lang w:val="en-GB"/>
            </w:rPr>
          </w:rPrChange>
        </w:rPr>
      </w:pPr>
      <w:ins w:id="1752" w:author="John Mettrop" w:date="2022-04-11T10:35:00Z">
        <w:del w:id="1753" w:author="USA" w:date="2022-05-11T19:28:00Z">
          <w:r w:rsidRPr="005077C7" w:rsidDel="005077C7">
            <w:rPr>
              <w:rFonts w:ascii="Times New Roman" w:eastAsia="Times New Roman" w:hAnsi="Times New Roman" w:cs="Times New Roman"/>
              <w:sz w:val="24"/>
              <w:szCs w:val="20"/>
              <w:highlight w:val="yellow"/>
              <w:lang w:val="en-GB"/>
              <w:rPrChange w:id="1754" w:author="USA" w:date="2022-05-11T19:29:00Z">
                <w:rPr>
                  <w:rFonts w:ascii="Times New Roman" w:eastAsia="Times New Roman" w:hAnsi="Times New Roman" w:cs="Times New Roman"/>
                  <w:sz w:val="24"/>
                  <w:szCs w:val="20"/>
                  <w:lang w:val="en-GB"/>
                </w:rPr>
              </w:rPrChange>
            </w:rPr>
            <w:delText xml:space="preserve">[As regards the </w:delText>
          </w:r>
          <w:bookmarkStart w:id="1755" w:name="_Toc327956690"/>
          <w:bookmarkStart w:id="1756" w:name="_Toc42842491"/>
          <w:r w:rsidRPr="005077C7" w:rsidDel="005077C7">
            <w:rPr>
              <w:rFonts w:ascii="Times New Roman" w:eastAsia="Times New Roman" w:hAnsi="Times New Roman" w:cs="Times New Roman"/>
              <w:sz w:val="24"/>
              <w:szCs w:val="20"/>
              <w:highlight w:val="yellow"/>
              <w:lang w:val="en-GB"/>
              <w:rPrChange w:id="1757" w:author="USA" w:date="2022-05-11T19:29:00Z">
                <w:rPr>
                  <w:rFonts w:ascii="Times New Roman" w:eastAsia="Times New Roman" w:hAnsi="Times New Roman" w:cs="Times New Roman"/>
                  <w:sz w:val="24"/>
                  <w:szCs w:val="20"/>
                  <w:lang w:val="en-GB"/>
                </w:rPr>
              </w:rPrChange>
            </w:rPr>
            <w:delText xml:space="preserve">conditions to be observed </w:delText>
          </w:r>
          <w:bookmarkEnd w:id="1755"/>
          <w:bookmarkEnd w:id="1756"/>
          <w:r w:rsidRPr="005077C7" w:rsidDel="005077C7">
            <w:rPr>
              <w:rFonts w:ascii="Times New Roman" w:eastAsia="Times New Roman" w:hAnsi="Times New Roman" w:cs="Times New Roman"/>
              <w:sz w:val="24"/>
              <w:szCs w:val="20"/>
              <w:highlight w:val="yellow"/>
              <w:lang w:val="en-GB"/>
              <w:rPrChange w:id="1758" w:author="USA" w:date="2022-05-11T19:29:00Z">
                <w:rPr>
                  <w:rFonts w:ascii="Times New Roman" w:eastAsia="Times New Roman" w:hAnsi="Times New Roman" w:cs="Times New Roman"/>
                  <w:sz w:val="24"/>
                  <w:szCs w:val="20"/>
                  <w:lang w:val="en-GB"/>
                </w:rPr>
              </w:rPrChange>
            </w:rPr>
            <w:delText xml:space="preserve">for operation of MMS systems, the following general principles (see RR Nos. </w:delText>
          </w:r>
          <w:r w:rsidRPr="005077C7" w:rsidDel="005077C7">
            <w:rPr>
              <w:rFonts w:ascii="Times New Roman" w:eastAsia="Times New Roman" w:hAnsi="Times New Roman" w:cs="Times New Roman"/>
              <w:b/>
              <w:sz w:val="24"/>
              <w:szCs w:val="20"/>
              <w:highlight w:val="yellow"/>
              <w:lang w:val="en-GB"/>
              <w:rPrChange w:id="1759" w:author="USA" w:date="2022-05-11T19:29:00Z">
                <w:rPr>
                  <w:rFonts w:ascii="Times New Roman" w:eastAsia="Times New Roman" w:hAnsi="Times New Roman" w:cs="Times New Roman"/>
                  <w:b/>
                  <w:sz w:val="24"/>
                  <w:szCs w:val="20"/>
                  <w:lang w:val="en-GB"/>
                </w:rPr>
              </w:rPrChange>
            </w:rPr>
            <w:delText>51.3</w:delText>
          </w:r>
          <w:r w:rsidRPr="005077C7" w:rsidDel="005077C7">
            <w:rPr>
              <w:rFonts w:ascii="Times New Roman" w:eastAsia="Times New Roman" w:hAnsi="Times New Roman" w:cs="Times New Roman"/>
              <w:sz w:val="24"/>
              <w:szCs w:val="20"/>
              <w:highlight w:val="yellow"/>
              <w:lang w:val="en-GB"/>
              <w:rPrChange w:id="1760" w:author="USA" w:date="2022-05-11T19:29:00Z">
                <w:rPr>
                  <w:rFonts w:ascii="Times New Roman" w:eastAsia="Times New Roman" w:hAnsi="Times New Roman" w:cs="Times New Roman"/>
                  <w:sz w:val="24"/>
                  <w:szCs w:val="20"/>
                  <w:lang w:val="en-GB"/>
                </w:rPr>
              </w:rPrChange>
            </w:rPr>
            <w:delText xml:space="preserve">, </w:delText>
          </w:r>
          <w:r w:rsidRPr="005077C7" w:rsidDel="005077C7">
            <w:rPr>
              <w:rFonts w:ascii="Times New Roman" w:eastAsia="Times New Roman" w:hAnsi="Times New Roman" w:cs="Times New Roman"/>
              <w:b/>
              <w:sz w:val="24"/>
              <w:szCs w:val="20"/>
              <w:highlight w:val="yellow"/>
              <w:lang w:val="en-GB"/>
              <w:rPrChange w:id="1761" w:author="USA" w:date="2022-05-11T19:29:00Z">
                <w:rPr>
                  <w:rFonts w:ascii="Times New Roman" w:eastAsia="Times New Roman" w:hAnsi="Times New Roman" w:cs="Times New Roman"/>
                  <w:b/>
                  <w:sz w:val="24"/>
                  <w:szCs w:val="20"/>
                  <w:lang w:val="en-GB"/>
                </w:rPr>
              </w:rPrChange>
            </w:rPr>
            <w:delText>51.4</w:delText>
          </w:r>
          <w:r w:rsidRPr="005077C7" w:rsidDel="005077C7">
            <w:rPr>
              <w:rFonts w:ascii="Times New Roman" w:eastAsia="Times New Roman" w:hAnsi="Times New Roman" w:cs="Times New Roman"/>
              <w:sz w:val="24"/>
              <w:szCs w:val="20"/>
              <w:highlight w:val="yellow"/>
              <w:lang w:val="en-GB"/>
              <w:rPrChange w:id="1762" w:author="USA" w:date="2022-05-11T19:29:00Z">
                <w:rPr>
                  <w:rFonts w:ascii="Times New Roman" w:eastAsia="Times New Roman" w:hAnsi="Times New Roman" w:cs="Times New Roman"/>
                  <w:sz w:val="24"/>
                  <w:szCs w:val="20"/>
                  <w:lang w:val="en-GB"/>
                </w:rPr>
              </w:rPrChange>
            </w:rPr>
            <w:delText xml:space="preserve"> and </w:delText>
          </w:r>
          <w:r w:rsidRPr="005077C7" w:rsidDel="005077C7">
            <w:rPr>
              <w:rFonts w:ascii="Times New Roman" w:eastAsia="Times New Roman" w:hAnsi="Times New Roman" w:cs="Times New Roman"/>
              <w:b/>
              <w:sz w:val="24"/>
              <w:szCs w:val="20"/>
              <w:highlight w:val="yellow"/>
              <w:lang w:val="en-GB"/>
              <w:rPrChange w:id="1763" w:author="USA" w:date="2022-05-11T19:29:00Z">
                <w:rPr>
                  <w:rFonts w:ascii="Times New Roman" w:eastAsia="Times New Roman" w:hAnsi="Times New Roman" w:cs="Times New Roman"/>
                  <w:b/>
                  <w:sz w:val="24"/>
                  <w:szCs w:val="20"/>
                  <w:lang w:val="en-GB"/>
                </w:rPr>
              </w:rPrChange>
            </w:rPr>
            <w:delText>51.5</w:delText>
          </w:r>
          <w:r w:rsidRPr="005077C7" w:rsidDel="005077C7">
            <w:rPr>
              <w:rFonts w:ascii="Times New Roman" w:eastAsia="Times New Roman" w:hAnsi="Times New Roman" w:cs="Times New Roman"/>
              <w:sz w:val="24"/>
              <w:szCs w:val="20"/>
              <w:highlight w:val="yellow"/>
              <w:lang w:val="en-GB"/>
              <w:rPrChange w:id="1764" w:author="USA" w:date="2022-05-11T19:29:00Z">
                <w:rPr>
                  <w:rFonts w:ascii="Times New Roman" w:eastAsia="Times New Roman" w:hAnsi="Times New Roman" w:cs="Times New Roman"/>
                  <w:sz w:val="24"/>
                  <w:szCs w:val="20"/>
                  <w:lang w:val="en-GB"/>
                </w:rPr>
              </w:rPrChange>
            </w:rPr>
            <w:delText xml:space="preserve"> for reference) apply: </w:delText>
          </w:r>
        </w:del>
      </w:ins>
    </w:p>
    <w:p w14:paraId="57E20E19" w14:textId="6728FC23" w:rsidR="00D942DF" w:rsidRPr="005077C7" w:rsidDel="005077C7" w:rsidRDefault="00D942DF" w:rsidP="00D942DF">
      <w:pPr>
        <w:tabs>
          <w:tab w:val="left" w:pos="1134"/>
          <w:tab w:val="left" w:pos="1871"/>
          <w:tab w:val="left" w:pos="2608"/>
          <w:tab w:val="left" w:pos="3345"/>
        </w:tabs>
        <w:overflowPunct w:val="0"/>
        <w:autoSpaceDE w:val="0"/>
        <w:autoSpaceDN w:val="0"/>
        <w:adjustRightInd w:val="0"/>
        <w:spacing w:before="80" w:line="240" w:lineRule="auto"/>
        <w:ind w:left="1134" w:hanging="1134"/>
        <w:jc w:val="both"/>
        <w:textAlignment w:val="baseline"/>
        <w:rPr>
          <w:ins w:id="1765" w:author="John Mettrop" w:date="2022-04-11T10:35:00Z"/>
          <w:del w:id="1766" w:author="USA" w:date="2022-05-11T19:28:00Z"/>
          <w:rFonts w:ascii="Times New Roman" w:eastAsia="Times New Roman" w:hAnsi="Times New Roman" w:cs="Times New Roman"/>
          <w:sz w:val="24"/>
          <w:szCs w:val="20"/>
          <w:highlight w:val="yellow"/>
          <w:lang w:val="en-GB"/>
          <w:rPrChange w:id="1767" w:author="USA" w:date="2022-05-11T19:29:00Z">
            <w:rPr>
              <w:ins w:id="1768" w:author="John Mettrop" w:date="2022-04-11T10:35:00Z"/>
              <w:del w:id="1769" w:author="USA" w:date="2022-05-11T19:28:00Z"/>
              <w:rFonts w:ascii="Times New Roman" w:eastAsia="Times New Roman" w:hAnsi="Times New Roman" w:cs="Times New Roman"/>
              <w:sz w:val="24"/>
              <w:szCs w:val="20"/>
              <w:lang w:val="en-GB"/>
            </w:rPr>
          </w:rPrChange>
        </w:rPr>
      </w:pPr>
      <w:ins w:id="1770" w:author="John Mettrop" w:date="2022-04-11T10:35:00Z">
        <w:del w:id="1771" w:author="USA" w:date="2022-05-11T19:28:00Z">
          <w:r w:rsidRPr="005077C7" w:rsidDel="005077C7">
            <w:rPr>
              <w:rFonts w:ascii="Times New Roman" w:eastAsia="Times New Roman" w:hAnsi="Times New Roman" w:cs="Times New Roman"/>
              <w:sz w:val="24"/>
              <w:szCs w:val="20"/>
              <w:highlight w:val="yellow"/>
              <w:lang w:val="en-GB"/>
              <w:rPrChange w:id="1772" w:author="USA" w:date="2022-05-11T19:29:00Z">
                <w:rPr>
                  <w:rFonts w:ascii="Times New Roman" w:eastAsia="Times New Roman" w:hAnsi="Times New Roman" w:cs="Times New Roman"/>
                  <w:sz w:val="24"/>
                  <w:szCs w:val="20"/>
                  <w:lang w:val="en-GB"/>
                </w:rPr>
              </w:rPrChange>
            </w:rPr>
            <w:delText>–</w:delText>
          </w:r>
          <w:r w:rsidRPr="005077C7" w:rsidDel="005077C7">
            <w:rPr>
              <w:rFonts w:ascii="Times New Roman" w:eastAsia="Times New Roman" w:hAnsi="Times New Roman" w:cs="Times New Roman"/>
              <w:sz w:val="24"/>
              <w:szCs w:val="20"/>
              <w:highlight w:val="yellow"/>
              <w:lang w:val="en-GB"/>
              <w:rPrChange w:id="1773" w:author="USA" w:date="2022-05-11T19:29:00Z">
                <w:rPr>
                  <w:rFonts w:ascii="Times New Roman" w:eastAsia="Times New Roman" w:hAnsi="Times New Roman" w:cs="Times New Roman"/>
                  <w:sz w:val="24"/>
                  <w:szCs w:val="20"/>
                  <w:lang w:val="en-GB"/>
                </w:rPr>
              </w:rPrChange>
            </w:rPr>
            <w:tab/>
            <w:delText>administrations shall take all practicable steps necessary to ensure that the operation of any electrical or electronic apparatus installed in ship stations does not cause harmful interference to the essential radio services of stations which are operating in accordance with the provisions of these Regulations;</w:delText>
          </w:r>
        </w:del>
      </w:ins>
    </w:p>
    <w:p w14:paraId="1643B358" w14:textId="6324BDE6" w:rsidR="00D942DF" w:rsidRPr="005077C7" w:rsidDel="005077C7" w:rsidRDefault="00D942DF" w:rsidP="00D942DF">
      <w:pPr>
        <w:tabs>
          <w:tab w:val="left" w:pos="1134"/>
          <w:tab w:val="left" w:pos="1871"/>
          <w:tab w:val="left" w:pos="2608"/>
          <w:tab w:val="left" w:pos="3345"/>
        </w:tabs>
        <w:overflowPunct w:val="0"/>
        <w:autoSpaceDE w:val="0"/>
        <w:autoSpaceDN w:val="0"/>
        <w:adjustRightInd w:val="0"/>
        <w:spacing w:before="80" w:line="240" w:lineRule="auto"/>
        <w:ind w:left="1134" w:hanging="1134"/>
        <w:jc w:val="both"/>
        <w:textAlignment w:val="baseline"/>
        <w:rPr>
          <w:ins w:id="1774" w:author="John Mettrop" w:date="2022-04-11T10:35:00Z"/>
          <w:del w:id="1775" w:author="USA" w:date="2022-05-11T19:28:00Z"/>
          <w:rFonts w:ascii="Times New Roman" w:eastAsia="Times New Roman" w:hAnsi="Times New Roman" w:cs="Times New Roman"/>
          <w:sz w:val="24"/>
          <w:szCs w:val="20"/>
          <w:highlight w:val="yellow"/>
          <w:lang w:val="en-GB"/>
          <w:rPrChange w:id="1776" w:author="USA" w:date="2022-05-11T19:29:00Z">
            <w:rPr>
              <w:ins w:id="1777" w:author="John Mettrop" w:date="2022-04-11T10:35:00Z"/>
              <w:del w:id="1778" w:author="USA" w:date="2022-05-11T19:28:00Z"/>
              <w:rFonts w:ascii="Times New Roman" w:eastAsia="Times New Roman" w:hAnsi="Times New Roman" w:cs="Times New Roman"/>
              <w:sz w:val="24"/>
              <w:szCs w:val="20"/>
              <w:lang w:val="en-GB"/>
            </w:rPr>
          </w:rPrChange>
        </w:rPr>
      </w:pPr>
      <w:ins w:id="1779" w:author="John Mettrop" w:date="2022-04-11T10:35:00Z">
        <w:del w:id="1780" w:author="USA" w:date="2022-05-11T19:28:00Z">
          <w:r w:rsidRPr="005077C7" w:rsidDel="005077C7">
            <w:rPr>
              <w:rFonts w:ascii="Times New Roman" w:eastAsia="Times New Roman" w:hAnsi="Times New Roman" w:cs="Times New Roman"/>
              <w:sz w:val="24"/>
              <w:szCs w:val="20"/>
              <w:highlight w:val="yellow"/>
              <w:lang w:val="en-GB"/>
              <w:rPrChange w:id="1781" w:author="USA" w:date="2022-05-11T19:29:00Z">
                <w:rPr>
                  <w:rFonts w:ascii="Times New Roman" w:eastAsia="Times New Roman" w:hAnsi="Times New Roman" w:cs="Times New Roman"/>
                  <w:sz w:val="24"/>
                  <w:szCs w:val="20"/>
                  <w:lang w:val="en-GB"/>
                </w:rPr>
              </w:rPrChange>
            </w:rPr>
            <w:delText>–</w:delText>
          </w:r>
          <w:r w:rsidRPr="005077C7" w:rsidDel="005077C7">
            <w:rPr>
              <w:rFonts w:ascii="Times New Roman" w:eastAsia="Times New Roman" w:hAnsi="Times New Roman" w:cs="Times New Roman"/>
              <w:sz w:val="24"/>
              <w:szCs w:val="20"/>
              <w:highlight w:val="yellow"/>
              <w:lang w:val="en-GB"/>
              <w:rPrChange w:id="1782" w:author="USA" w:date="2022-05-11T19:29:00Z">
                <w:rPr>
                  <w:rFonts w:ascii="Times New Roman" w:eastAsia="Times New Roman" w:hAnsi="Times New Roman" w:cs="Times New Roman"/>
                  <w:sz w:val="24"/>
                  <w:szCs w:val="20"/>
                  <w:lang w:val="en-GB"/>
                </w:rPr>
              </w:rPrChange>
            </w:rPr>
            <w:tab/>
            <w:delText>changes of frequency in the sending and receiving apparatus of any ship station shall be capable of being made as rapidly as possible;</w:delText>
          </w:r>
        </w:del>
      </w:ins>
    </w:p>
    <w:p w14:paraId="3E43FDC7" w14:textId="005CB0B2" w:rsidR="00D942DF" w:rsidRPr="00D942DF" w:rsidDel="005077C7" w:rsidRDefault="00D942DF" w:rsidP="00D942DF">
      <w:pPr>
        <w:tabs>
          <w:tab w:val="left" w:pos="1134"/>
          <w:tab w:val="left" w:pos="1871"/>
          <w:tab w:val="left" w:pos="2608"/>
          <w:tab w:val="left" w:pos="3345"/>
        </w:tabs>
        <w:overflowPunct w:val="0"/>
        <w:autoSpaceDE w:val="0"/>
        <w:autoSpaceDN w:val="0"/>
        <w:adjustRightInd w:val="0"/>
        <w:spacing w:before="80" w:line="240" w:lineRule="auto"/>
        <w:ind w:left="1134" w:hanging="1134"/>
        <w:jc w:val="both"/>
        <w:textAlignment w:val="baseline"/>
        <w:rPr>
          <w:ins w:id="1783" w:author="John Mettrop" w:date="2022-04-11T10:35:00Z"/>
          <w:del w:id="1784" w:author="USA" w:date="2022-05-11T19:28:00Z"/>
          <w:rFonts w:ascii="Times New Roman" w:eastAsia="Times New Roman" w:hAnsi="Times New Roman" w:cs="Times New Roman"/>
          <w:sz w:val="24"/>
          <w:szCs w:val="20"/>
          <w:lang w:val="en-GB"/>
        </w:rPr>
      </w:pPr>
      <w:ins w:id="1785" w:author="John Mettrop" w:date="2022-04-11T10:35:00Z">
        <w:del w:id="1786" w:author="USA" w:date="2022-05-11T19:28:00Z">
          <w:r w:rsidRPr="005077C7" w:rsidDel="005077C7">
            <w:rPr>
              <w:rFonts w:ascii="Times New Roman" w:eastAsia="Times New Roman" w:hAnsi="Times New Roman" w:cs="Times New Roman"/>
              <w:sz w:val="24"/>
              <w:szCs w:val="20"/>
              <w:highlight w:val="yellow"/>
              <w:lang w:val="en-GB"/>
              <w:rPrChange w:id="1787" w:author="USA" w:date="2022-05-11T19:29:00Z">
                <w:rPr>
                  <w:rFonts w:ascii="Times New Roman" w:eastAsia="Times New Roman" w:hAnsi="Times New Roman" w:cs="Times New Roman"/>
                  <w:sz w:val="24"/>
                  <w:szCs w:val="20"/>
                  <w:lang w:val="en-GB"/>
                </w:rPr>
              </w:rPrChange>
            </w:rPr>
            <w:delText>–</w:delText>
          </w:r>
          <w:r w:rsidRPr="005077C7" w:rsidDel="005077C7">
            <w:rPr>
              <w:rFonts w:ascii="Times New Roman" w:eastAsia="Times New Roman" w:hAnsi="Times New Roman" w:cs="Times New Roman"/>
              <w:sz w:val="24"/>
              <w:szCs w:val="20"/>
              <w:highlight w:val="yellow"/>
              <w:lang w:val="en-GB"/>
              <w:rPrChange w:id="1788" w:author="USA" w:date="2022-05-11T19:29:00Z">
                <w:rPr>
                  <w:rFonts w:ascii="Times New Roman" w:eastAsia="Times New Roman" w:hAnsi="Times New Roman" w:cs="Times New Roman"/>
                  <w:sz w:val="24"/>
                  <w:szCs w:val="20"/>
                  <w:lang w:val="en-GB"/>
                </w:rPr>
              </w:rPrChange>
            </w:rPr>
            <w:tab/>
            <w:delText>installations of any ship station shall be capable, once communication is established, of changing from transmission to reception and vice versa in as short a time as possible. ]</w:delText>
          </w:r>
        </w:del>
      </w:ins>
    </w:p>
    <w:p w14:paraId="516B87B8" w14:textId="454A62F1" w:rsidR="00D942DF" w:rsidRPr="005077C7" w:rsidDel="005077C7" w:rsidRDefault="00D942DF" w:rsidP="00D942DF">
      <w:pPr>
        <w:tabs>
          <w:tab w:val="left" w:pos="1134"/>
          <w:tab w:val="left" w:pos="1871"/>
          <w:tab w:val="left" w:pos="2268"/>
        </w:tabs>
        <w:overflowPunct w:val="0"/>
        <w:autoSpaceDE w:val="0"/>
        <w:autoSpaceDN w:val="0"/>
        <w:adjustRightInd w:val="0"/>
        <w:spacing w:before="120" w:line="240" w:lineRule="auto"/>
        <w:jc w:val="both"/>
        <w:textAlignment w:val="baseline"/>
        <w:rPr>
          <w:ins w:id="1789" w:author="John Mettrop" w:date="2022-04-11T10:35:00Z"/>
          <w:del w:id="1790" w:author="USA" w:date="2022-05-11T19:29:00Z"/>
          <w:rFonts w:ascii="Times New Roman" w:eastAsia="Times New Roman" w:hAnsi="Times New Roman" w:cs="Times New Roman"/>
          <w:i/>
          <w:color w:val="00000A"/>
          <w:sz w:val="24"/>
          <w:szCs w:val="20"/>
          <w:highlight w:val="yellow"/>
          <w:lang w:val="en-GB"/>
          <w:rPrChange w:id="1791" w:author="USA" w:date="2022-05-11T19:29:00Z">
            <w:rPr>
              <w:ins w:id="1792" w:author="John Mettrop" w:date="2022-04-11T10:35:00Z"/>
              <w:del w:id="1793" w:author="USA" w:date="2022-05-11T19:29:00Z"/>
              <w:rFonts w:ascii="Times New Roman" w:eastAsia="Times New Roman" w:hAnsi="Times New Roman" w:cs="Times New Roman"/>
              <w:i/>
              <w:color w:val="00000A"/>
              <w:sz w:val="24"/>
              <w:szCs w:val="20"/>
              <w:lang w:val="en-GB"/>
            </w:rPr>
          </w:rPrChange>
        </w:rPr>
      </w:pPr>
      <w:ins w:id="1794" w:author="John Mettrop" w:date="2022-04-11T10:35:00Z">
        <w:del w:id="1795" w:author="USA" w:date="2022-05-11T19:29:00Z">
          <w:r w:rsidRPr="005077C7" w:rsidDel="005077C7">
            <w:rPr>
              <w:rFonts w:ascii="Times New Roman" w:eastAsia="Times New Roman" w:hAnsi="Times New Roman" w:cs="Times New Roman"/>
              <w:i/>
              <w:color w:val="00000A"/>
              <w:sz w:val="24"/>
              <w:szCs w:val="20"/>
              <w:highlight w:val="yellow"/>
              <w:lang w:val="en-GB"/>
              <w:rPrChange w:id="1796" w:author="USA" w:date="2022-05-11T19:29:00Z">
                <w:rPr>
                  <w:rFonts w:ascii="Times New Roman" w:eastAsia="Times New Roman" w:hAnsi="Times New Roman" w:cs="Times New Roman"/>
                  <w:i/>
                  <w:color w:val="00000A"/>
                  <w:sz w:val="24"/>
                  <w:szCs w:val="20"/>
                  <w:lang w:val="en-GB"/>
                </w:rPr>
              </w:rPrChange>
            </w:rPr>
            <w:delText>[</w:delText>
          </w:r>
        </w:del>
      </w:ins>
      <w:ins w:id="1797" w:author="John Mettrop" w:date="2022-04-11T10:42:00Z">
        <w:del w:id="1798" w:author="USA" w:date="2022-05-11T19:29:00Z">
          <w:r w:rsidRPr="005077C7" w:rsidDel="005077C7">
            <w:rPr>
              <w:rFonts w:ascii="Times New Roman" w:eastAsia="Times New Roman" w:hAnsi="Times New Roman" w:cs="Times New Roman"/>
              <w:i/>
              <w:color w:val="00000A"/>
              <w:sz w:val="24"/>
              <w:szCs w:val="20"/>
              <w:highlight w:val="yellow"/>
              <w:lang w:val="en-GB"/>
              <w:rPrChange w:id="1799" w:author="USA" w:date="2022-05-11T19:29:00Z">
                <w:rPr>
                  <w:rFonts w:ascii="Times New Roman" w:eastAsia="Times New Roman" w:hAnsi="Times New Roman" w:cs="Times New Roman"/>
                  <w:i/>
                  <w:color w:val="00000A"/>
                  <w:sz w:val="24"/>
                  <w:szCs w:val="20"/>
                  <w:lang w:val="en-GB"/>
                </w:rPr>
              </w:rPrChange>
            </w:rPr>
            <w:delText>Editor’s n</w:delText>
          </w:r>
        </w:del>
      </w:ins>
      <w:ins w:id="1800" w:author="John Mettrop" w:date="2022-04-11T10:35:00Z">
        <w:del w:id="1801" w:author="USA" w:date="2022-05-11T19:29:00Z">
          <w:r w:rsidRPr="005077C7" w:rsidDel="005077C7">
            <w:rPr>
              <w:rFonts w:ascii="Times New Roman" w:eastAsia="Times New Roman" w:hAnsi="Times New Roman" w:cs="Times New Roman"/>
              <w:i/>
              <w:color w:val="00000A"/>
              <w:sz w:val="24"/>
              <w:szCs w:val="20"/>
              <w:highlight w:val="yellow"/>
              <w:lang w:val="en-GB"/>
              <w:rPrChange w:id="1802" w:author="USA" w:date="2022-05-11T19:29:00Z">
                <w:rPr>
                  <w:rFonts w:ascii="Times New Roman" w:eastAsia="Times New Roman" w:hAnsi="Times New Roman" w:cs="Times New Roman"/>
                  <w:i/>
                  <w:color w:val="00000A"/>
                  <w:sz w:val="24"/>
                  <w:szCs w:val="20"/>
                  <w:lang w:val="en-GB"/>
                </w:rPr>
              </w:rPrChange>
            </w:rPr>
            <w:delText>ote: in this section certain points should be considered further:</w:delText>
          </w:r>
        </w:del>
      </w:ins>
    </w:p>
    <w:p w14:paraId="2542822D" w14:textId="31D1A9AC" w:rsidR="00D942DF" w:rsidRPr="005077C7" w:rsidDel="005077C7" w:rsidRDefault="00D942DF" w:rsidP="00D942DF">
      <w:pPr>
        <w:tabs>
          <w:tab w:val="left" w:pos="1134"/>
          <w:tab w:val="left" w:pos="1871"/>
          <w:tab w:val="left" w:pos="2608"/>
          <w:tab w:val="left" w:pos="3345"/>
        </w:tabs>
        <w:overflowPunct w:val="0"/>
        <w:autoSpaceDE w:val="0"/>
        <w:autoSpaceDN w:val="0"/>
        <w:adjustRightInd w:val="0"/>
        <w:spacing w:before="80" w:line="240" w:lineRule="auto"/>
        <w:ind w:left="1134" w:hanging="1134"/>
        <w:jc w:val="both"/>
        <w:textAlignment w:val="baseline"/>
        <w:rPr>
          <w:ins w:id="1803" w:author="John Mettrop" w:date="2022-04-11T10:35:00Z"/>
          <w:del w:id="1804" w:author="USA" w:date="2022-05-11T19:29:00Z"/>
          <w:rFonts w:ascii="Times New Roman" w:eastAsia="Times New Roman" w:hAnsi="Times New Roman" w:cs="Times New Roman"/>
          <w:i/>
          <w:iCs/>
          <w:sz w:val="24"/>
          <w:szCs w:val="20"/>
          <w:highlight w:val="yellow"/>
          <w:lang w:val="en-GB"/>
          <w:rPrChange w:id="1805" w:author="USA" w:date="2022-05-11T19:29:00Z">
            <w:rPr>
              <w:ins w:id="1806" w:author="John Mettrop" w:date="2022-04-11T10:35:00Z"/>
              <w:del w:id="1807" w:author="USA" w:date="2022-05-11T19:29:00Z"/>
              <w:rFonts w:ascii="Times New Roman" w:eastAsia="Times New Roman" w:hAnsi="Times New Roman" w:cs="Times New Roman"/>
              <w:i/>
              <w:iCs/>
              <w:sz w:val="24"/>
              <w:szCs w:val="20"/>
              <w:lang w:val="en-GB"/>
            </w:rPr>
          </w:rPrChange>
        </w:rPr>
      </w:pPr>
      <w:ins w:id="1808" w:author="John Mettrop" w:date="2022-04-11T10:35:00Z">
        <w:del w:id="1809" w:author="USA" w:date="2022-05-11T19:29:00Z">
          <w:r w:rsidRPr="005077C7" w:rsidDel="005077C7">
            <w:rPr>
              <w:rFonts w:ascii="Times New Roman" w:eastAsia="Times New Roman" w:hAnsi="Times New Roman" w:cs="Times New Roman"/>
              <w:i/>
              <w:iCs/>
              <w:sz w:val="24"/>
              <w:szCs w:val="20"/>
              <w:highlight w:val="yellow"/>
              <w:lang w:val="en-GB"/>
              <w:rPrChange w:id="1810" w:author="USA" w:date="2022-05-11T19:29:00Z">
                <w:rPr>
                  <w:rFonts w:ascii="Times New Roman" w:eastAsia="Times New Roman" w:hAnsi="Times New Roman" w:cs="Times New Roman"/>
                  <w:i/>
                  <w:iCs/>
                  <w:sz w:val="24"/>
                  <w:szCs w:val="20"/>
                  <w:lang w:val="en-GB"/>
                </w:rPr>
              </w:rPrChange>
            </w:rPr>
            <w:delText>–</w:delText>
          </w:r>
          <w:r w:rsidRPr="005077C7" w:rsidDel="005077C7">
            <w:rPr>
              <w:rFonts w:ascii="Times New Roman" w:eastAsia="Times New Roman" w:hAnsi="Times New Roman" w:cs="Times New Roman"/>
              <w:i/>
              <w:iCs/>
              <w:sz w:val="24"/>
              <w:szCs w:val="20"/>
              <w:highlight w:val="yellow"/>
              <w:lang w:val="en-GB"/>
              <w:rPrChange w:id="1811" w:author="USA" w:date="2022-05-11T19:29:00Z">
                <w:rPr>
                  <w:rFonts w:ascii="Times New Roman" w:eastAsia="Times New Roman" w:hAnsi="Times New Roman" w:cs="Times New Roman"/>
                  <w:i/>
                  <w:iCs/>
                  <w:sz w:val="24"/>
                  <w:szCs w:val="20"/>
                  <w:lang w:val="en-GB"/>
                </w:rPr>
              </w:rPrChange>
            </w:rPr>
            <w:tab/>
            <w:delText>the tasks to be performed by MMS systems for all systems;</w:delText>
          </w:r>
        </w:del>
      </w:ins>
    </w:p>
    <w:p w14:paraId="0388B425" w14:textId="2FEE2DBA" w:rsidR="00D942DF" w:rsidRPr="005077C7" w:rsidDel="005077C7" w:rsidRDefault="00D942DF" w:rsidP="00D942DF">
      <w:pPr>
        <w:tabs>
          <w:tab w:val="left" w:pos="1134"/>
          <w:tab w:val="left" w:pos="1871"/>
          <w:tab w:val="left" w:pos="2608"/>
          <w:tab w:val="left" w:pos="3345"/>
        </w:tabs>
        <w:overflowPunct w:val="0"/>
        <w:autoSpaceDE w:val="0"/>
        <w:autoSpaceDN w:val="0"/>
        <w:adjustRightInd w:val="0"/>
        <w:spacing w:before="80" w:line="240" w:lineRule="auto"/>
        <w:ind w:left="1134" w:hanging="1134"/>
        <w:jc w:val="both"/>
        <w:textAlignment w:val="baseline"/>
        <w:rPr>
          <w:ins w:id="1812" w:author="John Mettrop" w:date="2022-04-11T10:35:00Z"/>
          <w:del w:id="1813" w:author="USA" w:date="2022-05-11T19:29:00Z"/>
          <w:rFonts w:ascii="Times New Roman" w:eastAsia="Times New Roman" w:hAnsi="Times New Roman" w:cs="Times New Roman"/>
          <w:i/>
          <w:iCs/>
          <w:sz w:val="24"/>
          <w:szCs w:val="20"/>
          <w:highlight w:val="yellow"/>
          <w:lang w:val="en-GB"/>
          <w:rPrChange w:id="1814" w:author="USA" w:date="2022-05-11T19:29:00Z">
            <w:rPr>
              <w:ins w:id="1815" w:author="John Mettrop" w:date="2022-04-11T10:35:00Z"/>
              <w:del w:id="1816" w:author="USA" w:date="2022-05-11T19:29:00Z"/>
              <w:rFonts w:ascii="Times New Roman" w:eastAsia="Times New Roman" w:hAnsi="Times New Roman" w:cs="Times New Roman"/>
              <w:i/>
              <w:iCs/>
              <w:sz w:val="24"/>
              <w:szCs w:val="20"/>
              <w:lang w:val="en-GB"/>
            </w:rPr>
          </w:rPrChange>
        </w:rPr>
      </w:pPr>
      <w:ins w:id="1817" w:author="John Mettrop" w:date="2022-04-11T10:35:00Z">
        <w:del w:id="1818" w:author="USA" w:date="2022-05-11T19:29:00Z">
          <w:r w:rsidRPr="005077C7" w:rsidDel="005077C7">
            <w:rPr>
              <w:rFonts w:ascii="Times New Roman" w:eastAsia="Times New Roman" w:hAnsi="Times New Roman" w:cs="Times New Roman"/>
              <w:i/>
              <w:iCs/>
              <w:sz w:val="24"/>
              <w:szCs w:val="20"/>
              <w:highlight w:val="yellow"/>
              <w:lang w:val="en-GB"/>
              <w:rPrChange w:id="1819" w:author="USA" w:date="2022-05-11T19:29:00Z">
                <w:rPr>
                  <w:rFonts w:ascii="Times New Roman" w:eastAsia="Times New Roman" w:hAnsi="Times New Roman" w:cs="Times New Roman"/>
                  <w:i/>
                  <w:iCs/>
                  <w:sz w:val="24"/>
                  <w:szCs w:val="20"/>
                  <w:lang w:val="en-GB"/>
                </w:rPr>
              </w:rPrChange>
            </w:rPr>
            <w:delText>–</w:delText>
          </w:r>
          <w:r w:rsidRPr="005077C7" w:rsidDel="005077C7">
            <w:rPr>
              <w:rFonts w:ascii="Times New Roman" w:eastAsia="Times New Roman" w:hAnsi="Times New Roman" w:cs="Times New Roman"/>
              <w:i/>
              <w:iCs/>
              <w:sz w:val="24"/>
              <w:szCs w:val="20"/>
              <w:highlight w:val="yellow"/>
              <w:lang w:val="en-GB"/>
              <w:rPrChange w:id="1820" w:author="USA" w:date="2022-05-11T19:29:00Z">
                <w:rPr>
                  <w:rFonts w:ascii="Times New Roman" w:eastAsia="Times New Roman" w:hAnsi="Times New Roman" w:cs="Times New Roman"/>
                  <w:i/>
                  <w:iCs/>
                  <w:sz w:val="24"/>
                  <w:szCs w:val="20"/>
                  <w:lang w:val="en-GB"/>
                </w:rPr>
              </w:rPrChange>
            </w:rPr>
            <w:tab/>
            <w:delText xml:space="preserve">the geographical area of use for systems; </w:delText>
          </w:r>
        </w:del>
      </w:ins>
    </w:p>
    <w:p w14:paraId="2E73A0F8" w14:textId="0CC1040D" w:rsidR="00D942DF" w:rsidRPr="005077C7" w:rsidDel="005077C7" w:rsidRDefault="00D942DF" w:rsidP="00D942DF">
      <w:pPr>
        <w:tabs>
          <w:tab w:val="left" w:pos="1134"/>
          <w:tab w:val="left" w:pos="1871"/>
          <w:tab w:val="left" w:pos="2608"/>
          <w:tab w:val="left" w:pos="3345"/>
        </w:tabs>
        <w:overflowPunct w:val="0"/>
        <w:autoSpaceDE w:val="0"/>
        <w:autoSpaceDN w:val="0"/>
        <w:adjustRightInd w:val="0"/>
        <w:spacing w:before="80" w:line="240" w:lineRule="auto"/>
        <w:ind w:left="1134" w:hanging="1134"/>
        <w:jc w:val="both"/>
        <w:textAlignment w:val="baseline"/>
        <w:rPr>
          <w:ins w:id="1821" w:author="John Mettrop" w:date="2022-04-11T10:35:00Z"/>
          <w:del w:id="1822" w:author="USA" w:date="2022-05-11T19:29:00Z"/>
          <w:rFonts w:ascii="Times New Roman" w:eastAsia="Times New Roman" w:hAnsi="Times New Roman" w:cs="Times New Roman"/>
          <w:i/>
          <w:iCs/>
          <w:sz w:val="24"/>
          <w:szCs w:val="20"/>
          <w:highlight w:val="yellow"/>
          <w:lang w:val="en-GB" w:eastAsia="zh-CN"/>
          <w:rPrChange w:id="1823" w:author="USA" w:date="2022-05-11T19:29:00Z">
            <w:rPr>
              <w:ins w:id="1824" w:author="John Mettrop" w:date="2022-04-11T10:35:00Z"/>
              <w:del w:id="1825" w:author="USA" w:date="2022-05-11T19:29:00Z"/>
              <w:rFonts w:ascii="Times New Roman" w:eastAsia="Times New Roman" w:hAnsi="Times New Roman" w:cs="Times New Roman"/>
              <w:i/>
              <w:iCs/>
              <w:sz w:val="24"/>
              <w:szCs w:val="20"/>
              <w:lang w:val="en-GB" w:eastAsia="zh-CN"/>
            </w:rPr>
          </w:rPrChange>
        </w:rPr>
      </w:pPr>
      <w:ins w:id="1826" w:author="John Mettrop" w:date="2022-04-11T10:35:00Z">
        <w:del w:id="1827" w:author="USA" w:date="2022-05-11T19:29:00Z">
          <w:r w:rsidRPr="005077C7" w:rsidDel="005077C7">
            <w:rPr>
              <w:rFonts w:ascii="Times New Roman" w:eastAsia="Times New Roman" w:hAnsi="Times New Roman" w:cs="Times New Roman"/>
              <w:i/>
              <w:iCs/>
              <w:sz w:val="24"/>
              <w:szCs w:val="20"/>
              <w:highlight w:val="yellow"/>
              <w:lang w:val="en-GB" w:eastAsia="zh-CN"/>
              <w:rPrChange w:id="1828" w:author="USA" w:date="2022-05-11T19:29:00Z">
                <w:rPr>
                  <w:rFonts w:ascii="Times New Roman" w:eastAsia="Times New Roman" w:hAnsi="Times New Roman" w:cs="Times New Roman"/>
                  <w:i/>
                  <w:iCs/>
                  <w:sz w:val="24"/>
                  <w:szCs w:val="20"/>
                  <w:lang w:val="en-GB" w:eastAsia="zh-CN"/>
                </w:rPr>
              </w:rPrChange>
            </w:rPr>
            <w:delText>–</w:delText>
          </w:r>
          <w:r w:rsidRPr="005077C7" w:rsidDel="005077C7">
            <w:rPr>
              <w:rFonts w:ascii="Times New Roman" w:eastAsia="Times New Roman" w:hAnsi="Times New Roman" w:cs="Times New Roman"/>
              <w:i/>
              <w:iCs/>
              <w:sz w:val="24"/>
              <w:szCs w:val="20"/>
              <w:highlight w:val="yellow"/>
              <w:lang w:val="en-GB" w:eastAsia="zh-CN"/>
              <w:rPrChange w:id="1829" w:author="USA" w:date="2022-05-11T19:29:00Z">
                <w:rPr>
                  <w:rFonts w:ascii="Times New Roman" w:eastAsia="Times New Roman" w:hAnsi="Times New Roman" w:cs="Times New Roman"/>
                  <w:i/>
                  <w:iCs/>
                  <w:sz w:val="24"/>
                  <w:szCs w:val="20"/>
                  <w:lang w:val="en-GB" w:eastAsia="zh-CN"/>
                </w:rPr>
              </w:rPrChange>
            </w:rPr>
            <w:tab/>
            <w:delText>the time utilization factors for the operations of the MMS systems;</w:delText>
          </w:r>
        </w:del>
      </w:ins>
    </w:p>
    <w:p w14:paraId="24F32668" w14:textId="73CBBA35" w:rsidR="00D942DF" w:rsidRPr="00D942DF" w:rsidDel="005077C7" w:rsidRDefault="00D942DF" w:rsidP="00D942DF">
      <w:pPr>
        <w:tabs>
          <w:tab w:val="left" w:pos="1134"/>
          <w:tab w:val="left" w:pos="1871"/>
          <w:tab w:val="left" w:pos="2608"/>
          <w:tab w:val="left" w:pos="3345"/>
        </w:tabs>
        <w:overflowPunct w:val="0"/>
        <w:autoSpaceDE w:val="0"/>
        <w:autoSpaceDN w:val="0"/>
        <w:adjustRightInd w:val="0"/>
        <w:spacing w:before="80" w:line="240" w:lineRule="auto"/>
        <w:ind w:left="1134" w:hanging="1134"/>
        <w:jc w:val="both"/>
        <w:textAlignment w:val="baseline"/>
        <w:rPr>
          <w:ins w:id="1830" w:author="John Mettrop" w:date="2022-04-11T10:35:00Z"/>
          <w:del w:id="1831" w:author="USA" w:date="2022-05-11T19:29:00Z"/>
          <w:rFonts w:ascii="Times New Roman" w:eastAsia="Times New Roman" w:hAnsi="Times New Roman" w:cs="Times New Roman"/>
          <w:i/>
          <w:iCs/>
          <w:sz w:val="24"/>
          <w:szCs w:val="20"/>
          <w:lang w:val="en-GB" w:eastAsia="zh-CN"/>
        </w:rPr>
      </w:pPr>
      <w:ins w:id="1832" w:author="John Mettrop" w:date="2022-04-11T10:35:00Z">
        <w:del w:id="1833" w:author="USA" w:date="2022-05-11T19:29:00Z">
          <w:r w:rsidRPr="005077C7" w:rsidDel="005077C7">
            <w:rPr>
              <w:rFonts w:ascii="Times New Roman" w:eastAsia="Times New Roman" w:hAnsi="Times New Roman" w:cs="Times New Roman"/>
              <w:i/>
              <w:iCs/>
              <w:sz w:val="24"/>
              <w:szCs w:val="20"/>
              <w:highlight w:val="yellow"/>
              <w:lang w:val="en-GB"/>
              <w:rPrChange w:id="1834" w:author="USA" w:date="2022-05-11T19:29:00Z">
                <w:rPr>
                  <w:rFonts w:ascii="Times New Roman" w:eastAsia="Times New Roman" w:hAnsi="Times New Roman" w:cs="Times New Roman"/>
                  <w:i/>
                  <w:iCs/>
                  <w:sz w:val="24"/>
                  <w:szCs w:val="20"/>
                  <w:lang w:val="en-GB"/>
                </w:rPr>
              </w:rPrChange>
            </w:rPr>
            <w:delText>–</w:delText>
          </w:r>
          <w:r w:rsidRPr="005077C7" w:rsidDel="005077C7">
            <w:rPr>
              <w:rFonts w:ascii="Times New Roman" w:eastAsia="Times New Roman" w:hAnsi="Times New Roman" w:cs="Times New Roman"/>
              <w:i/>
              <w:iCs/>
              <w:sz w:val="24"/>
              <w:szCs w:val="20"/>
              <w:highlight w:val="yellow"/>
              <w:lang w:val="en-GB"/>
              <w:rPrChange w:id="1835" w:author="USA" w:date="2022-05-11T19:29:00Z">
                <w:rPr>
                  <w:rFonts w:ascii="Times New Roman" w:eastAsia="Times New Roman" w:hAnsi="Times New Roman" w:cs="Times New Roman"/>
                  <w:i/>
                  <w:iCs/>
                  <w:sz w:val="24"/>
                  <w:szCs w:val="20"/>
                  <w:lang w:val="en-GB"/>
                </w:rPr>
              </w:rPrChange>
            </w:rPr>
            <w:tab/>
          </w:r>
          <w:r w:rsidRPr="005077C7" w:rsidDel="005077C7">
            <w:rPr>
              <w:rFonts w:ascii="Times New Roman" w:eastAsia="Times New Roman" w:hAnsi="Times New Roman" w:cs="Times New Roman"/>
              <w:i/>
              <w:iCs/>
              <w:sz w:val="24"/>
              <w:szCs w:val="20"/>
              <w:highlight w:val="yellow"/>
              <w:lang w:val="en-GB" w:eastAsia="zh-CN"/>
              <w:rPrChange w:id="1836" w:author="USA" w:date="2022-05-11T19:29:00Z">
                <w:rPr>
                  <w:rFonts w:ascii="Times New Roman" w:eastAsia="Times New Roman" w:hAnsi="Times New Roman" w:cs="Times New Roman"/>
                  <w:i/>
                  <w:iCs/>
                  <w:sz w:val="24"/>
                  <w:szCs w:val="20"/>
                  <w:lang w:val="en-GB" w:eastAsia="zh-CN"/>
                </w:rPr>
              </w:rPrChange>
            </w:rPr>
            <w:delText>the planned usage of the 4 800-4 990 MHz band (spectrum required, possibility of using only the selected parts of the 4 800-4 990 MHz band, frequency hopping and selection of the working channel, including moving to another band, e.g. 4 400</w:delText>
          </w:r>
          <w:r w:rsidRPr="005077C7" w:rsidDel="005077C7">
            <w:rPr>
              <w:rFonts w:ascii="Times New Roman" w:eastAsia="Times New Roman" w:hAnsi="Times New Roman" w:cs="Times New Roman"/>
              <w:i/>
              <w:iCs/>
              <w:sz w:val="24"/>
              <w:szCs w:val="20"/>
              <w:highlight w:val="yellow"/>
              <w:lang w:val="en-GB" w:eastAsia="zh-CN"/>
              <w:rPrChange w:id="1837" w:author="USA" w:date="2022-05-11T19:29:00Z">
                <w:rPr>
                  <w:rFonts w:ascii="Times New Roman" w:eastAsia="Times New Roman" w:hAnsi="Times New Roman" w:cs="Times New Roman"/>
                  <w:i/>
                  <w:iCs/>
                  <w:sz w:val="24"/>
                  <w:szCs w:val="20"/>
                  <w:lang w:val="en-GB" w:eastAsia="zh-CN"/>
                </w:rPr>
              </w:rPrChange>
            </w:rPr>
            <w:noBreakHyphen/>
            <w:delText>4 800 MHz, etc.).]</w:delText>
          </w:r>
        </w:del>
      </w:ins>
    </w:p>
    <w:p w14:paraId="1F15353B" w14:textId="77777777" w:rsidR="00D942DF" w:rsidRPr="00D942DF" w:rsidRDefault="00D942DF" w:rsidP="00D942DF">
      <w:pPr>
        <w:keepNext/>
        <w:keepLines/>
        <w:tabs>
          <w:tab w:val="left" w:pos="1134"/>
          <w:tab w:val="left" w:pos="1871"/>
          <w:tab w:val="left" w:pos="2268"/>
        </w:tabs>
        <w:overflowPunct w:val="0"/>
        <w:autoSpaceDE w:val="0"/>
        <w:autoSpaceDN w:val="0"/>
        <w:adjustRightInd w:val="0"/>
        <w:spacing w:before="280" w:line="240" w:lineRule="auto"/>
        <w:ind w:left="1134" w:hanging="1134"/>
        <w:jc w:val="left"/>
        <w:textAlignment w:val="baseline"/>
        <w:outlineLvl w:val="0"/>
        <w:rPr>
          <w:ins w:id="1838" w:author="John Mettrop" w:date="2022-04-11T10:35:00Z"/>
          <w:rFonts w:ascii="Times New Roman" w:eastAsia="Times New Roman" w:hAnsi="Times New Roman" w:cs="Times New Roman"/>
          <w:b/>
          <w:sz w:val="28"/>
          <w:szCs w:val="20"/>
          <w:lang w:val="en-GB"/>
        </w:rPr>
      </w:pPr>
      <w:ins w:id="1839" w:author="John Mettrop" w:date="2022-04-11T10:35:00Z">
        <w:r w:rsidRPr="00D942DF">
          <w:rPr>
            <w:rFonts w:ascii="Times New Roman" w:eastAsia="Times New Roman" w:hAnsi="Times New Roman" w:cs="Times New Roman"/>
            <w:b/>
            <w:sz w:val="28"/>
            <w:szCs w:val="20"/>
            <w:lang w:val="en-GB"/>
          </w:rPr>
          <w:t>3</w:t>
        </w:r>
        <w:r w:rsidRPr="00D942DF">
          <w:rPr>
            <w:rFonts w:ascii="Times New Roman" w:eastAsia="Times New Roman" w:hAnsi="Times New Roman" w:cs="Times New Roman"/>
            <w:b/>
            <w:sz w:val="28"/>
            <w:szCs w:val="20"/>
            <w:lang w:val="en-GB"/>
          </w:rPr>
          <w:tab/>
          <w:t>Technical characteristics of systems operating in the maritime mobile service</w:t>
        </w:r>
      </w:ins>
    </w:p>
    <w:p w14:paraId="0BA7DCEC" w14:textId="77777777" w:rsidR="00D942DF" w:rsidRPr="00D942DF" w:rsidRDefault="00D942DF" w:rsidP="00D942DF">
      <w:pPr>
        <w:tabs>
          <w:tab w:val="left" w:pos="1134"/>
          <w:tab w:val="left" w:pos="1871"/>
          <w:tab w:val="left" w:pos="2268"/>
        </w:tabs>
        <w:overflowPunct w:val="0"/>
        <w:autoSpaceDE w:val="0"/>
        <w:autoSpaceDN w:val="0"/>
        <w:adjustRightInd w:val="0"/>
        <w:spacing w:before="120" w:line="240" w:lineRule="auto"/>
        <w:jc w:val="both"/>
        <w:textAlignment w:val="baseline"/>
        <w:rPr>
          <w:ins w:id="1840" w:author="John Mettrop" w:date="2022-04-11T10:35:00Z"/>
          <w:rFonts w:ascii="Times New Roman" w:eastAsia="Times New Roman" w:hAnsi="Times New Roman" w:cs="Times New Roman"/>
          <w:sz w:val="24"/>
          <w:szCs w:val="20"/>
          <w:lang w:val="en-GB"/>
        </w:rPr>
      </w:pPr>
      <w:ins w:id="1841" w:author="John Mettrop" w:date="2022-04-11T10:35:00Z">
        <w:r w:rsidRPr="00D942DF">
          <w:rPr>
            <w:rFonts w:ascii="Times New Roman" w:eastAsia="Times New Roman" w:hAnsi="Times New Roman" w:cs="Times New Roman"/>
            <w:sz w:val="24"/>
            <w:szCs w:val="20"/>
            <w:lang w:val="en-GB"/>
          </w:rPr>
          <w:t xml:space="preserve">Typical technical characteristics for representative maritime data links for the frequency range </w:t>
        </w:r>
        <w:r w:rsidRPr="00D942DF">
          <w:rPr>
            <w:rFonts w:ascii="Times New Roman" w:eastAsia="Times New Roman" w:hAnsi="Times New Roman" w:cs="Times New Roman"/>
            <w:sz w:val="24"/>
            <w:szCs w:val="20"/>
            <w:lang w:val="en-GB" w:eastAsia="ja-JP"/>
          </w:rPr>
          <w:t>4 400-4 990 MHz</w:t>
        </w:r>
        <w:r w:rsidRPr="00D942DF">
          <w:rPr>
            <w:rFonts w:ascii="Times New Roman" w:eastAsia="Times New Roman" w:hAnsi="Times New Roman" w:cs="Times New Roman"/>
            <w:sz w:val="24"/>
            <w:szCs w:val="20"/>
            <w:lang w:val="en-GB"/>
          </w:rPr>
          <w:t xml:space="preserve"> are provided in Table 2. </w:t>
        </w:r>
      </w:ins>
    </w:p>
    <w:p w14:paraId="41D2FDF6" w14:textId="77777777" w:rsidR="00D942DF" w:rsidRPr="00D942DF" w:rsidRDefault="00D942DF" w:rsidP="00D942DF">
      <w:pPr>
        <w:keepNext/>
        <w:keepLines/>
        <w:tabs>
          <w:tab w:val="left" w:pos="1134"/>
          <w:tab w:val="left" w:pos="1871"/>
          <w:tab w:val="left" w:pos="2268"/>
        </w:tabs>
        <w:overflowPunct w:val="0"/>
        <w:autoSpaceDE w:val="0"/>
        <w:autoSpaceDN w:val="0"/>
        <w:adjustRightInd w:val="0"/>
        <w:spacing w:before="200" w:line="240" w:lineRule="auto"/>
        <w:ind w:left="1134" w:hanging="1134"/>
        <w:jc w:val="left"/>
        <w:textAlignment w:val="baseline"/>
        <w:outlineLvl w:val="1"/>
        <w:rPr>
          <w:ins w:id="1842" w:author="John Mettrop" w:date="2022-04-11T10:35:00Z"/>
          <w:rFonts w:ascii="Times New Roman" w:eastAsia="Times New Roman" w:hAnsi="Times New Roman" w:cs="Times New Roman"/>
          <w:b/>
          <w:sz w:val="24"/>
          <w:szCs w:val="20"/>
          <w:lang w:val="en-GB"/>
        </w:rPr>
      </w:pPr>
      <w:ins w:id="1843" w:author="John Mettrop" w:date="2022-04-11T10:35:00Z">
        <w:r w:rsidRPr="00D942DF">
          <w:rPr>
            <w:rFonts w:ascii="Times New Roman" w:eastAsia="Times New Roman" w:hAnsi="Times New Roman" w:cs="Times New Roman"/>
            <w:b/>
            <w:sz w:val="24"/>
            <w:szCs w:val="20"/>
            <w:lang w:val="en-GB"/>
          </w:rPr>
          <w:t>3.1</w:t>
        </w:r>
        <w:r w:rsidRPr="00D942DF">
          <w:rPr>
            <w:rFonts w:ascii="Times New Roman" w:eastAsia="Times New Roman" w:hAnsi="Times New Roman" w:cs="Times New Roman"/>
            <w:b/>
            <w:sz w:val="24"/>
            <w:szCs w:val="20"/>
            <w:lang w:val="en-GB"/>
          </w:rPr>
          <w:tab/>
          <w:t>Transmitter and receiver characteristics</w:t>
        </w:r>
      </w:ins>
    </w:p>
    <w:p w14:paraId="566590FF" w14:textId="77777777" w:rsidR="00D942DF" w:rsidRPr="00D942DF" w:rsidRDefault="00D942DF" w:rsidP="00D942DF">
      <w:pPr>
        <w:tabs>
          <w:tab w:val="left" w:pos="1134"/>
          <w:tab w:val="left" w:pos="1871"/>
          <w:tab w:val="left" w:pos="2268"/>
        </w:tabs>
        <w:overflowPunct w:val="0"/>
        <w:autoSpaceDE w:val="0"/>
        <w:autoSpaceDN w:val="0"/>
        <w:adjustRightInd w:val="0"/>
        <w:spacing w:before="120" w:line="240" w:lineRule="auto"/>
        <w:jc w:val="both"/>
        <w:textAlignment w:val="baseline"/>
        <w:rPr>
          <w:ins w:id="1844" w:author="John Mettrop" w:date="2022-04-11T10:35:00Z"/>
          <w:rFonts w:ascii="Times New Roman" w:eastAsia="Times New Roman" w:hAnsi="Times New Roman" w:cs="Times New Roman"/>
          <w:sz w:val="24"/>
          <w:szCs w:val="20"/>
          <w:lang w:val="en-GB"/>
        </w:rPr>
      </w:pPr>
      <w:ins w:id="1845" w:author="John Mettrop" w:date="2022-04-11T10:35:00Z">
        <w:r w:rsidRPr="00D942DF">
          <w:rPr>
            <w:rFonts w:ascii="Times New Roman" w:eastAsia="Times New Roman" w:hAnsi="Times New Roman" w:cs="Times New Roman"/>
            <w:sz w:val="24"/>
            <w:szCs w:val="20"/>
            <w:lang w:val="en-GB"/>
          </w:rPr>
          <w:t xml:space="preserve">The maritime mobile systems operating or planned to operate within the frequency range </w:t>
        </w:r>
        <w:r w:rsidRPr="00D942DF">
          <w:rPr>
            <w:rFonts w:ascii="Times New Roman" w:eastAsia="Times New Roman" w:hAnsi="Times New Roman" w:cs="Times New Roman"/>
            <w:sz w:val="24"/>
            <w:szCs w:val="20"/>
            <w:lang w:val="en-GB" w:eastAsia="ja-JP"/>
          </w:rPr>
          <w:t>4 400</w:t>
        </w:r>
        <w:r w:rsidRPr="00D942DF">
          <w:rPr>
            <w:rFonts w:ascii="Times New Roman" w:eastAsia="Times New Roman" w:hAnsi="Times New Roman" w:cs="Times New Roman"/>
            <w:sz w:val="24"/>
            <w:szCs w:val="20"/>
            <w:lang w:val="en-GB" w:eastAsia="ja-JP"/>
          </w:rPr>
          <w:noBreakHyphen/>
          <w:t>4 990 MHz</w:t>
        </w:r>
        <w:r w:rsidRPr="00D942DF">
          <w:rPr>
            <w:rFonts w:ascii="Times New Roman" w:eastAsia="Times New Roman" w:hAnsi="Times New Roman" w:cs="Times New Roman"/>
            <w:sz w:val="24"/>
            <w:szCs w:val="20"/>
            <w:lang w:val="en-GB"/>
          </w:rPr>
          <w:t xml:space="preserve"> typically use digital modulations. A given transmitter may be capable of radiating more than one waveform. The out-of-band and spurious emissions of these maritime systems are compliant with Recommendation ITU-R SM.1541 (Annex 11) and Recommendation ITU-R SM.329 (Category A), respectively.</w:t>
        </w:r>
      </w:ins>
    </w:p>
    <w:p w14:paraId="11785D2F" w14:textId="77777777" w:rsidR="00D942DF" w:rsidRPr="00D942DF" w:rsidRDefault="00D942DF" w:rsidP="00D942DF">
      <w:pPr>
        <w:keepNext/>
        <w:keepLines/>
        <w:tabs>
          <w:tab w:val="left" w:pos="1134"/>
          <w:tab w:val="left" w:pos="1871"/>
          <w:tab w:val="left" w:pos="2268"/>
        </w:tabs>
        <w:overflowPunct w:val="0"/>
        <w:autoSpaceDE w:val="0"/>
        <w:autoSpaceDN w:val="0"/>
        <w:adjustRightInd w:val="0"/>
        <w:spacing w:before="200" w:line="240" w:lineRule="auto"/>
        <w:ind w:left="1134" w:hanging="1134"/>
        <w:jc w:val="left"/>
        <w:textAlignment w:val="baseline"/>
        <w:outlineLvl w:val="1"/>
        <w:rPr>
          <w:ins w:id="1846" w:author="John Mettrop" w:date="2022-04-11T10:35:00Z"/>
          <w:rFonts w:ascii="Times New Roman" w:eastAsia="Times New Roman" w:hAnsi="Times New Roman" w:cs="Times New Roman"/>
          <w:b/>
          <w:sz w:val="24"/>
          <w:szCs w:val="20"/>
          <w:lang w:val="en-GB"/>
        </w:rPr>
      </w:pPr>
      <w:ins w:id="1847" w:author="John Mettrop" w:date="2022-04-11T10:35:00Z">
        <w:r w:rsidRPr="00D942DF">
          <w:rPr>
            <w:rFonts w:ascii="Times New Roman" w:eastAsia="Times New Roman" w:hAnsi="Times New Roman" w:cs="Times New Roman"/>
            <w:b/>
            <w:sz w:val="24"/>
            <w:szCs w:val="20"/>
            <w:lang w:val="en-GB"/>
          </w:rPr>
          <w:lastRenderedPageBreak/>
          <w:t>3.2</w:t>
        </w:r>
        <w:r w:rsidRPr="00D942DF">
          <w:rPr>
            <w:rFonts w:ascii="Times New Roman" w:eastAsia="Times New Roman" w:hAnsi="Times New Roman" w:cs="Times New Roman"/>
            <w:b/>
            <w:sz w:val="24"/>
            <w:szCs w:val="20"/>
            <w:lang w:val="en-GB"/>
          </w:rPr>
          <w:tab/>
          <w:t>Antenna characteristics</w:t>
        </w:r>
      </w:ins>
    </w:p>
    <w:p w14:paraId="519B7FAF" w14:textId="77777777" w:rsidR="00D942DF" w:rsidRPr="00D942DF" w:rsidRDefault="00D942DF" w:rsidP="00D942DF">
      <w:pPr>
        <w:tabs>
          <w:tab w:val="left" w:pos="1134"/>
          <w:tab w:val="left" w:pos="1871"/>
          <w:tab w:val="left" w:pos="2268"/>
        </w:tabs>
        <w:overflowPunct w:val="0"/>
        <w:autoSpaceDE w:val="0"/>
        <w:autoSpaceDN w:val="0"/>
        <w:adjustRightInd w:val="0"/>
        <w:spacing w:before="120" w:line="240" w:lineRule="auto"/>
        <w:jc w:val="both"/>
        <w:textAlignment w:val="baseline"/>
        <w:rPr>
          <w:ins w:id="1848" w:author="John Mettrop" w:date="2022-04-11T10:35:00Z"/>
          <w:rFonts w:ascii="Times New Roman" w:eastAsia="Times New Roman" w:hAnsi="Times New Roman" w:cs="Times New Roman"/>
          <w:sz w:val="24"/>
          <w:szCs w:val="20"/>
          <w:lang w:val="en-GB"/>
        </w:rPr>
      </w:pPr>
      <w:ins w:id="1849" w:author="John Mettrop" w:date="2022-04-11T10:35:00Z">
        <w:r w:rsidRPr="00D942DF">
          <w:rPr>
            <w:rFonts w:ascii="Times New Roman" w:eastAsia="Times New Roman" w:hAnsi="Times New Roman" w:cs="Times New Roman"/>
            <w:sz w:val="24"/>
            <w:szCs w:val="20"/>
            <w:lang w:val="en-GB"/>
          </w:rPr>
          <w:t xml:space="preserve">The maritime mobile systems listed in Table 2 may use a variety of types of antennas that can be installed on either the ship station or ground station. These antenna gains are typically between 2.5 and 15 </w:t>
        </w:r>
        <w:proofErr w:type="spellStart"/>
        <w:r w:rsidRPr="00D942DF">
          <w:rPr>
            <w:rFonts w:ascii="Times New Roman" w:eastAsia="Times New Roman" w:hAnsi="Times New Roman" w:cs="Times New Roman"/>
            <w:sz w:val="24"/>
            <w:szCs w:val="20"/>
            <w:lang w:val="en-GB"/>
          </w:rPr>
          <w:t>dBi</w:t>
        </w:r>
        <w:proofErr w:type="spellEnd"/>
        <w:r w:rsidRPr="00D942DF">
          <w:rPr>
            <w:rFonts w:ascii="Times New Roman" w:eastAsia="Times New Roman" w:hAnsi="Times New Roman" w:cs="Times New Roman"/>
            <w:sz w:val="24"/>
            <w:szCs w:val="20"/>
            <w:lang w:val="en-GB"/>
          </w:rPr>
          <w:t xml:space="preserve">. </w:t>
        </w:r>
      </w:ins>
    </w:p>
    <w:p w14:paraId="557E2B79" w14:textId="77777777" w:rsidR="00D942DF" w:rsidRPr="00D942DF" w:rsidRDefault="00D942DF" w:rsidP="00D942DF">
      <w:pPr>
        <w:tabs>
          <w:tab w:val="left" w:pos="794"/>
          <w:tab w:val="left" w:pos="1134"/>
          <w:tab w:val="left" w:pos="1191"/>
          <w:tab w:val="left" w:pos="1588"/>
          <w:tab w:val="left" w:pos="1871"/>
          <w:tab w:val="left" w:pos="1985"/>
          <w:tab w:val="left" w:pos="2268"/>
        </w:tabs>
        <w:overflowPunct w:val="0"/>
        <w:autoSpaceDE w:val="0"/>
        <w:autoSpaceDN w:val="0"/>
        <w:adjustRightInd w:val="0"/>
        <w:spacing w:before="120" w:line="240" w:lineRule="auto"/>
        <w:jc w:val="left"/>
        <w:textAlignment w:val="baseline"/>
        <w:rPr>
          <w:ins w:id="1850" w:author="John Mettrop" w:date="2022-04-11T10:35:00Z"/>
          <w:rFonts w:ascii="Times New Roman" w:eastAsia="Times New Roman" w:hAnsi="Times New Roman" w:cs="Times New Roman"/>
          <w:sz w:val="24"/>
          <w:szCs w:val="24"/>
          <w:lang w:val="en-GB"/>
        </w:rPr>
      </w:pPr>
      <w:ins w:id="1851" w:author="John Mettrop" w:date="2022-04-11T10:35:00Z">
        <w:r w:rsidRPr="00D942DF">
          <w:rPr>
            <w:rFonts w:ascii="Times New Roman" w:eastAsia="Times New Roman" w:hAnsi="Times New Roman" w:cs="Times New Roman"/>
            <w:sz w:val="24"/>
            <w:szCs w:val="20"/>
            <w:lang w:val="en-GB"/>
          </w:rPr>
          <w:t>The shipborne antenna height as described in Table 2 is in the range of 10 to 30 metres.</w:t>
        </w:r>
      </w:ins>
    </w:p>
    <w:p w14:paraId="6456A50F" w14:textId="77777777" w:rsidR="00D942DF" w:rsidRPr="00D942DF" w:rsidRDefault="00D942DF" w:rsidP="00D942DF">
      <w:pPr>
        <w:keepNext/>
        <w:keepLines/>
        <w:tabs>
          <w:tab w:val="left" w:pos="1134"/>
          <w:tab w:val="left" w:pos="1871"/>
          <w:tab w:val="left" w:pos="2268"/>
        </w:tabs>
        <w:overflowPunct w:val="0"/>
        <w:autoSpaceDE w:val="0"/>
        <w:autoSpaceDN w:val="0"/>
        <w:adjustRightInd w:val="0"/>
        <w:spacing w:before="280" w:line="240" w:lineRule="auto"/>
        <w:ind w:left="1134" w:hanging="1134"/>
        <w:jc w:val="left"/>
        <w:textAlignment w:val="baseline"/>
        <w:outlineLvl w:val="0"/>
        <w:rPr>
          <w:ins w:id="1852" w:author="John Mettrop" w:date="2022-04-11T10:35:00Z"/>
          <w:rFonts w:ascii="Times New Roman" w:eastAsia="Times New Roman" w:hAnsi="Times New Roman" w:cs="Times New Roman"/>
          <w:b/>
          <w:sz w:val="28"/>
          <w:szCs w:val="20"/>
          <w:lang w:val="en-GB"/>
        </w:rPr>
      </w:pPr>
      <w:ins w:id="1853" w:author="John Mettrop" w:date="2022-04-11T10:35:00Z">
        <w:r w:rsidRPr="00D942DF">
          <w:rPr>
            <w:rFonts w:ascii="Times New Roman" w:eastAsia="Times New Roman" w:hAnsi="Times New Roman" w:cs="Times New Roman"/>
            <w:b/>
            <w:sz w:val="28"/>
            <w:szCs w:val="20"/>
            <w:lang w:val="en-GB"/>
          </w:rPr>
          <w:t>4</w:t>
        </w:r>
        <w:r w:rsidRPr="00D942DF">
          <w:rPr>
            <w:rFonts w:ascii="Times New Roman" w:eastAsia="Times New Roman" w:hAnsi="Times New Roman" w:cs="Times New Roman"/>
            <w:b/>
            <w:sz w:val="28"/>
            <w:szCs w:val="20"/>
            <w:lang w:val="en-GB"/>
          </w:rPr>
          <w:tab/>
          <w:t xml:space="preserve">Protection criteria </w:t>
        </w:r>
      </w:ins>
    </w:p>
    <w:p w14:paraId="6B072410" w14:textId="297CC58C" w:rsidR="00D942DF" w:rsidRPr="00D942DF" w:rsidRDefault="00D942DF" w:rsidP="00D942DF">
      <w:pPr>
        <w:tabs>
          <w:tab w:val="left" w:pos="1134"/>
          <w:tab w:val="left" w:pos="1871"/>
          <w:tab w:val="left" w:pos="2268"/>
        </w:tabs>
        <w:overflowPunct w:val="0"/>
        <w:autoSpaceDE w:val="0"/>
        <w:autoSpaceDN w:val="0"/>
        <w:adjustRightInd w:val="0"/>
        <w:spacing w:before="120" w:line="240" w:lineRule="auto"/>
        <w:jc w:val="left"/>
        <w:textAlignment w:val="baseline"/>
        <w:rPr>
          <w:ins w:id="1854" w:author="John Mettrop" w:date="2022-04-11T10:35:00Z"/>
          <w:rFonts w:ascii="Times New Roman" w:eastAsia="Times New Roman" w:hAnsi="Times New Roman" w:cs="Times New Roman"/>
          <w:sz w:val="24"/>
          <w:szCs w:val="20"/>
          <w:lang w:val="en-GB"/>
        </w:rPr>
      </w:pPr>
      <w:ins w:id="1855" w:author="John Mettrop" w:date="2022-04-11T10:35:00Z">
        <w:r w:rsidRPr="00D942DF">
          <w:rPr>
            <w:rFonts w:ascii="Times New Roman" w:eastAsia="Times New Roman" w:hAnsi="Times New Roman" w:cs="Times New Roman"/>
            <w:sz w:val="24"/>
            <w:szCs w:val="20"/>
            <w:lang w:val="en-GB"/>
          </w:rPr>
          <w:t xml:space="preserve">An increase in receiver effective noise of 1 dB </w:t>
        </w:r>
        <w:del w:id="1856" w:author="USA" w:date="2022-05-11T19:30:00Z">
          <w:r w:rsidRPr="005077C7" w:rsidDel="005077C7">
            <w:rPr>
              <w:rFonts w:ascii="Times New Roman" w:eastAsia="Times New Roman" w:hAnsi="Times New Roman" w:cs="Times New Roman"/>
              <w:sz w:val="24"/>
              <w:szCs w:val="20"/>
              <w:highlight w:val="yellow"/>
              <w:lang w:val="en-GB"/>
              <w:rPrChange w:id="1857" w:author="USA" w:date="2022-05-11T19:30:00Z">
                <w:rPr>
                  <w:rFonts w:ascii="Times New Roman" w:eastAsia="Times New Roman" w:hAnsi="Times New Roman" w:cs="Times New Roman"/>
                  <w:sz w:val="24"/>
                  <w:szCs w:val="20"/>
                  <w:lang w:val="en-GB"/>
                </w:rPr>
              </w:rPrChange>
            </w:rPr>
            <w:delText>[for 20% of time]</w:delText>
          </w:r>
          <w:r w:rsidRPr="00D942DF" w:rsidDel="005077C7">
            <w:rPr>
              <w:rFonts w:ascii="Times New Roman" w:eastAsia="Times New Roman" w:hAnsi="Times New Roman" w:cs="Times New Roman"/>
              <w:sz w:val="24"/>
              <w:szCs w:val="20"/>
              <w:lang w:val="en-GB"/>
            </w:rPr>
            <w:delText xml:space="preserve"> </w:delText>
          </w:r>
        </w:del>
        <w:r w:rsidRPr="00D942DF">
          <w:rPr>
            <w:rFonts w:ascii="Times New Roman" w:eastAsia="Times New Roman" w:hAnsi="Times New Roman" w:cs="Times New Roman"/>
            <w:sz w:val="24"/>
            <w:szCs w:val="20"/>
            <w:lang w:val="en-GB"/>
          </w:rPr>
          <w:t>would result in significant degradation in communication range.</w:t>
        </w:r>
      </w:ins>
    </w:p>
    <w:p w14:paraId="0BFF5E12" w14:textId="23B39F6A" w:rsidR="00D942DF" w:rsidRPr="00D942DF" w:rsidRDefault="00D942DF" w:rsidP="00D942DF">
      <w:pPr>
        <w:tabs>
          <w:tab w:val="left" w:pos="1134"/>
          <w:tab w:val="left" w:pos="1871"/>
          <w:tab w:val="left" w:pos="2268"/>
        </w:tabs>
        <w:overflowPunct w:val="0"/>
        <w:autoSpaceDE w:val="0"/>
        <w:autoSpaceDN w:val="0"/>
        <w:adjustRightInd w:val="0"/>
        <w:spacing w:before="120" w:line="240" w:lineRule="auto"/>
        <w:jc w:val="both"/>
        <w:textAlignment w:val="baseline"/>
        <w:rPr>
          <w:ins w:id="1858" w:author="John Mettrop" w:date="2022-04-11T10:35:00Z"/>
          <w:rFonts w:ascii="Times New Roman" w:eastAsia="Times New Roman" w:hAnsi="Times New Roman" w:cs="Times New Roman"/>
          <w:sz w:val="24"/>
          <w:szCs w:val="20"/>
          <w:lang w:val="en-GB"/>
        </w:rPr>
      </w:pPr>
      <w:ins w:id="1859" w:author="John Mettrop" w:date="2022-04-11T10:35:00Z">
        <w:r w:rsidRPr="00D942DF">
          <w:rPr>
            <w:rFonts w:ascii="Times New Roman" w:eastAsia="Times New Roman" w:hAnsi="Times New Roman" w:cs="Times New Roman"/>
            <w:sz w:val="24"/>
            <w:szCs w:val="20"/>
            <w:lang w:val="en-GB"/>
          </w:rPr>
          <w:t>Such an increase in effective receiver noise level corresponds to an (</w:t>
        </w:r>
        <w:r w:rsidRPr="00D942DF">
          <w:rPr>
            <w:rFonts w:ascii="Times New Roman" w:eastAsia="Times New Roman" w:hAnsi="Times New Roman" w:cs="Times New Roman"/>
            <w:i/>
            <w:iCs/>
            <w:sz w:val="24"/>
            <w:szCs w:val="20"/>
            <w:lang w:val="en-GB"/>
          </w:rPr>
          <w:t>I</w:t>
        </w:r>
        <w:r w:rsidRPr="00D942DF">
          <w:rPr>
            <w:rFonts w:ascii="Times New Roman" w:eastAsia="Times New Roman" w:hAnsi="Times New Roman" w:cs="Times New Roman"/>
            <w:sz w:val="24"/>
            <w:szCs w:val="20"/>
            <w:lang w:val="en-GB"/>
          </w:rPr>
          <w:t> + </w:t>
        </w:r>
        <w:r w:rsidRPr="00D942DF">
          <w:rPr>
            <w:rFonts w:ascii="Times New Roman" w:eastAsia="Times New Roman" w:hAnsi="Times New Roman" w:cs="Times New Roman"/>
            <w:i/>
            <w:iCs/>
            <w:sz w:val="24"/>
            <w:szCs w:val="20"/>
            <w:lang w:val="en-GB"/>
          </w:rPr>
          <w:t>N</w:t>
        </w:r>
        <w:r w:rsidRPr="00D942DF">
          <w:rPr>
            <w:rFonts w:ascii="Times New Roman" w:eastAsia="Times New Roman" w:hAnsi="Times New Roman" w:cs="Times New Roman"/>
            <w:sz w:val="24"/>
            <w:szCs w:val="20"/>
            <w:lang w:val="en-GB"/>
          </w:rPr>
          <w:t>)/</w:t>
        </w:r>
        <w:r w:rsidRPr="00D942DF">
          <w:rPr>
            <w:rFonts w:ascii="Times New Roman" w:eastAsia="Times New Roman" w:hAnsi="Times New Roman" w:cs="Times New Roman"/>
            <w:i/>
            <w:iCs/>
            <w:sz w:val="24"/>
            <w:szCs w:val="20"/>
            <w:lang w:val="en-GB"/>
          </w:rPr>
          <w:t>N</w:t>
        </w:r>
        <w:r w:rsidRPr="00D942DF">
          <w:rPr>
            <w:rFonts w:ascii="Times New Roman" w:eastAsia="Times New Roman" w:hAnsi="Times New Roman" w:cs="Times New Roman"/>
            <w:sz w:val="24"/>
            <w:szCs w:val="20"/>
            <w:lang w:val="en-GB"/>
          </w:rPr>
          <w:t xml:space="preserve"> ratio of 1.26, or an </w:t>
        </w:r>
        <w:r w:rsidRPr="00D942DF">
          <w:rPr>
            <w:rFonts w:ascii="Times New Roman" w:eastAsia="Times New Roman" w:hAnsi="Times New Roman" w:cs="Times New Roman"/>
            <w:i/>
            <w:iCs/>
            <w:sz w:val="24"/>
            <w:szCs w:val="20"/>
            <w:lang w:val="en-GB"/>
          </w:rPr>
          <w:t>I/N</w:t>
        </w:r>
        <w:r w:rsidRPr="00D942DF">
          <w:rPr>
            <w:rFonts w:ascii="Times New Roman" w:eastAsia="Times New Roman" w:hAnsi="Times New Roman" w:cs="Times New Roman"/>
            <w:sz w:val="24"/>
            <w:szCs w:val="20"/>
            <w:lang w:val="en-GB"/>
          </w:rPr>
          <w:t xml:space="preserve"> ratio of about −6 </w:t>
        </w:r>
        <w:proofErr w:type="spellStart"/>
        <w:r w:rsidRPr="00D942DF">
          <w:rPr>
            <w:rFonts w:ascii="Times New Roman" w:eastAsia="Times New Roman" w:hAnsi="Times New Roman" w:cs="Times New Roman"/>
            <w:sz w:val="24"/>
            <w:szCs w:val="20"/>
            <w:lang w:val="en-GB"/>
          </w:rPr>
          <w:t>dB</w:t>
        </w:r>
        <w:del w:id="1860" w:author="USA" w:date="2022-05-11T19:30:00Z">
          <w:r w:rsidRPr="00D942DF" w:rsidDel="005077C7">
            <w:rPr>
              <w:rFonts w:ascii="Times New Roman" w:eastAsia="Times New Roman" w:hAnsi="Times New Roman" w:cs="Times New Roman"/>
              <w:sz w:val="24"/>
              <w:szCs w:val="20"/>
              <w:lang w:val="en-GB"/>
            </w:rPr>
            <w:delText xml:space="preserve"> </w:delText>
          </w:r>
          <w:r w:rsidRPr="005077C7" w:rsidDel="005077C7">
            <w:rPr>
              <w:rFonts w:ascii="Times New Roman" w:eastAsia="Times New Roman" w:hAnsi="Times New Roman" w:cs="Times New Roman"/>
              <w:sz w:val="24"/>
              <w:szCs w:val="20"/>
              <w:highlight w:val="yellow"/>
              <w:lang w:val="en-GB"/>
              <w:rPrChange w:id="1861" w:author="USA" w:date="2022-05-11T19:30:00Z">
                <w:rPr>
                  <w:rFonts w:ascii="Times New Roman" w:eastAsia="Times New Roman" w:hAnsi="Times New Roman" w:cs="Times New Roman"/>
                  <w:sz w:val="24"/>
                  <w:szCs w:val="20"/>
                  <w:lang w:val="en-GB"/>
                </w:rPr>
              </w:rPrChange>
            </w:rPr>
            <w:delText>[for 20% of time]</w:delText>
          </w:r>
        </w:del>
        <w:r w:rsidRPr="00D942DF">
          <w:rPr>
            <w:rFonts w:ascii="Times New Roman" w:eastAsia="Times New Roman" w:hAnsi="Times New Roman" w:cs="Times New Roman"/>
            <w:sz w:val="24"/>
            <w:szCs w:val="20"/>
            <w:lang w:val="en-GB"/>
          </w:rPr>
          <w:t>.</w:t>
        </w:r>
        <w:proofErr w:type="spellEnd"/>
        <w:r w:rsidRPr="00D942DF">
          <w:rPr>
            <w:rFonts w:ascii="Times New Roman" w:eastAsia="Times New Roman" w:hAnsi="Times New Roman" w:cs="Times New Roman"/>
            <w:sz w:val="24"/>
            <w:szCs w:val="20"/>
            <w:lang w:val="en-GB"/>
          </w:rPr>
          <w:t xml:space="preserve"> This represents the required protection criterion for the MMS systems referenced herein from interference due to another radiocommunication service or another application in the mobile service. If multiple potential interference sources are present, protection of the MMS systems requires that this criterion is not exceeded due to the aggregate interference from the multiple sources.</w:t>
        </w:r>
      </w:ins>
    </w:p>
    <w:p w14:paraId="5EC88D83" w14:textId="77777777" w:rsidR="00D942DF" w:rsidRPr="00D942DF" w:rsidRDefault="00D942DF" w:rsidP="00D942DF">
      <w:pPr>
        <w:tabs>
          <w:tab w:val="left" w:pos="1134"/>
          <w:tab w:val="left" w:pos="1871"/>
          <w:tab w:val="left" w:pos="2268"/>
        </w:tabs>
        <w:overflowPunct w:val="0"/>
        <w:autoSpaceDE w:val="0"/>
        <w:autoSpaceDN w:val="0"/>
        <w:adjustRightInd w:val="0"/>
        <w:spacing w:before="120" w:line="240" w:lineRule="auto"/>
        <w:jc w:val="both"/>
        <w:textAlignment w:val="baseline"/>
        <w:rPr>
          <w:ins w:id="1862" w:author="John Mettrop" w:date="2022-04-11T10:35:00Z"/>
          <w:rFonts w:ascii="Times New Roman" w:eastAsia="Times New Roman" w:hAnsi="Times New Roman" w:cs="Times New Roman"/>
          <w:sz w:val="24"/>
          <w:szCs w:val="20"/>
          <w:lang w:val="en-GB"/>
        </w:rPr>
        <w:sectPr w:rsidR="00D942DF" w:rsidRPr="00D942DF" w:rsidSect="00DC1EE4">
          <w:pgSz w:w="12240" w:h="15840"/>
          <w:pgMar w:top="1440" w:right="1440" w:bottom="1440" w:left="1440" w:header="720" w:footer="720" w:gutter="0"/>
          <w:pgNumType w:fmt="numberInDash"/>
          <w:cols w:space="720"/>
          <w:docGrid w:linePitch="360"/>
        </w:sectPr>
      </w:pPr>
    </w:p>
    <w:p w14:paraId="4EE9C48A" w14:textId="77777777" w:rsidR="00D942DF" w:rsidRPr="00D942DF" w:rsidRDefault="00D942DF" w:rsidP="00D942DF">
      <w:pPr>
        <w:keepNext/>
        <w:tabs>
          <w:tab w:val="left" w:pos="1134"/>
          <w:tab w:val="left" w:pos="1871"/>
          <w:tab w:val="left" w:pos="2268"/>
        </w:tabs>
        <w:overflowPunct w:val="0"/>
        <w:autoSpaceDE w:val="0"/>
        <w:autoSpaceDN w:val="0"/>
        <w:adjustRightInd w:val="0"/>
        <w:spacing w:before="120" w:after="80" w:line="240" w:lineRule="auto"/>
        <w:textAlignment w:val="baseline"/>
        <w:rPr>
          <w:ins w:id="1863" w:author="John Mettrop" w:date="2022-04-11T10:35:00Z"/>
          <w:rFonts w:ascii="Times New Roman" w:eastAsia="Times New Roman" w:hAnsi="Times New Roman" w:cs="Times New Roman"/>
          <w:caps/>
          <w:sz w:val="20"/>
          <w:szCs w:val="20"/>
          <w:lang w:val="en-GB"/>
        </w:rPr>
      </w:pPr>
      <w:ins w:id="1864" w:author="John Mettrop" w:date="2022-04-11T10:35:00Z">
        <w:r w:rsidRPr="00D942DF">
          <w:rPr>
            <w:rFonts w:ascii="Times New Roman" w:eastAsia="Times New Roman" w:hAnsi="Times New Roman" w:cs="Times New Roman"/>
            <w:caps/>
            <w:sz w:val="20"/>
            <w:szCs w:val="20"/>
            <w:lang w:val="en-GB"/>
          </w:rPr>
          <w:lastRenderedPageBreak/>
          <w:t>TABLE 2</w:t>
        </w:r>
      </w:ins>
    </w:p>
    <w:p w14:paraId="7925B5D3" w14:textId="77777777" w:rsidR="00D942DF" w:rsidRPr="00D942DF" w:rsidRDefault="00D942DF" w:rsidP="00D942DF">
      <w:pPr>
        <w:keepNext/>
        <w:keepLines/>
        <w:tabs>
          <w:tab w:val="left" w:pos="1134"/>
          <w:tab w:val="left" w:pos="1871"/>
          <w:tab w:val="left" w:pos="2268"/>
        </w:tabs>
        <w:overflowPunct w:val="0"/>
        <w:autoSpaceDE w:val="0"/>
        <w:autoSpaceDN w:val="0"/>
        <w:adjustRightInd w:val="0"/>
        <w:spacing w:after="120" w:line="240" w:lineRule="auto"/>
        <w:textAlignment w:val="baseline"/>
        <w:rPr>
          <w:ins w:id="1865" w:author="John Mettrop" w:date="2022-04-11T10:35:00Z"/>
          <w:rFonts w:ascii="Times New Roman Bold" w:eastAsia="Times New Roman" w:hAnsi="Times New Roman Bold" w:cs="Times New Roman"/>
          <w:b/>
          <w:sz w:val="20"/>
          <w:szCs w:val="20"/>
          <w:lang w:val="en-GB" w:eastAsia="ja-JP"/>
        </w:rPr>
      </w:pPr>
      <w:ins w:id="1866" w:author="John Mettrop" w:date="2022-04-11T10:35:00Z">
        <w:r w:rsidRPr="00D942DF">
          <w:rPr>
            <w:rFonts w:ascii="Times New Roman Bold" w:eastAsia="Times New Roman" w:hAnsi="Times New Roman Bold" w:cs="Times New Roman"/>
            <w:b/>
            <w:sz w:val="20"/>
            <w:szCs w:val="20"/>
            <w:lang w:val="en-GB"/>
          </w:rPr>
          <w:t xml:space="preserve">Typical technical characteristics of representative systems operating in the maritime mobile service </w:t>
        </w:r>
        <w:r w:rsidRPr="00D942DF">
          <w:rPr>
            <w:rFonts w:ascii="Times New Roman Bold" w:eastAsia="Times New Roman" w:hAnsi="Times New Roman Bold" w:cs="Times New Roman"/>
            <w:b/>
            <w:sz w:val="20"/>
            <w:szCs w:val="20"/>
            <w:lang w:val="en-GB"/>
          </w:rPr>
          <w:br/>
          <w:t xml:space="preserve">in the frequency range </w:t>
        </w:r>
        <w:r w:rsidRPr="00D942DF">
          <w:rPr>
            <w:rFonts w:ascii="Times New Roman Bold" w:eastAsia="Times New Roman" w:hAnsi="Times New Roman Bold" w:cs="Times New Roman"/>
            <w:b/>
            <w:sz w:val="20"/>
            <w:szCs w:val="20"/>
            <w:lang w:val="en-GB" w:eastAsia="ja-JP"/>
          </w:rPr>
          <w:t>4 400-4 990 MHz</w:t>
        </w:r>
      </w:ins>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35"/>
        <w:gridCol w:w="1059"/>
        <w:gridCol w:w="645"/>
        <w:gridCol w:w="886"/>
        <w:gridCol w:w="886"/>
        <w:gridCol w:w="725"/>
        <w:gridCol w:w="966"/>
        <w:gridCol w:w="886"/>
        <w:gridCol w:w="2334"/>
        <w:gridCol w:w="2328"/>
      </w:tblGrid>
      <w:tr w:rsidR="00D942DF" w:rsidRPr="00D942DF" w14:paraId="41850C23" w14:textId="77777777" w:rsidTr="00D942DF">
        <w:trPr>
          <w:cantSplit/>
          <w:jc w:val="center"/>
          <w:ins w:id="1867" w:author="John Mettrop" w:date="2022-04-11T10:35:00Z"/>
        </w:trPr>
        <w:tc>
          <w:tcPr>
            <w:tcW w:w="863"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36BD5BBC" w14:textId="77777777" w:rsidR="00D942DF" w:rsidRPr="00D942DF" w:rsidRDefault="00D942DF" w:rsidP="00D942DF">
            <w:pPr>
              <w:keepNext/>
              <w:tabs>
                <w:tab w:val="left" w:pos="1134"/>
                <w:tab w:val="left" w:pos="1871"/>
                <w:tab w:val="left" w:pos="2268"/>
              </w:tabs>
              <w:overflowPunct w:val="0"/>
              <w:autoSpaceDE w:val="0"/>
              <w:autoSpaceDN w:val="0"/>
              <w:adjustRightInd w:val="0"/>
              <w:spacing w:before="80" w:after="80" w:line="240" w:lineRule="auto"/>
              <w:textAlignment w:val="baseline"/>
              <w:rPr>
                <w:ins w:id="1868" w:author="John Mettrop" w:date="2022-04-11T10:35:00Z"/>
                <w:rFonts w:ascii="Times New Roman" w:eastAsia="Times New Roman" w:hAnsi="Times New Roman" w:cs="Times New Roman"/>
                <w:b/>
                <w:sz w:val="18"/>
                <w:szCs w:val="18"/>
                <w:lang w:val="en-GB" w:eastAsia="ja-JP"/>
              </w:rPr>
            </w:pPr>
            <w:ins w:id="1869" w:author="John Mettrop" w:date="2022-04-11T10:35:00Z">
              <w:r w:rsidRPr="00D942DF">
                <w:rPr>
                  <w:rFonts w:ascii="Times New Roman" w:eastAsia="Times New Roman" w:hAnsi="Times New Roman" w:cs="Times New Roman"/>
                  <w:b/>
                  <w:sz w:val="18"/>
                  <w:szCs w:val="18"/>
                  <w:lang w:val="en-GB" w:eastAsia="ja-JP"/>
                </w:rPr>
                <w:t>Parameter</w:t>
              </w:r>
            </w:ins>
          </w:p>
        </w:tc>
        <w:tc>
          <w:tcPr>
            <w:tcW w:w="409"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19750D59" w14:textId="77777777" w:rsidR="00D942DF" w:rsidRPr="00D942DF" w:rsidRDefault="00D942DF" w:rsidP="00D942DF">
            <w:pPr>
              <w:keepNext/>
              <w:tabs>
                <w:tab w:val="left" w:pos="1134"/>
                <w:tab w:val="left" w:pos="1871"/>
                <w:tab w:val="left" w:pos="2268"/>
              </w:tabs>
              <w:overflowPunct w:val="0"/>
              <w:autoSpaceDE w:val="0"/>
              <w:autoSpaceDN w:val="0"/>
              <w:adjustRightInd w:val="0"/>
              <w:spacing w:before="80" w:after="80" w:line="240" w:lineRule="auto"/>
              <w:textAlignment w:val="baseline"/>
              <w:rPr>
                <w:ins w:id="1870" w:author="John Mettrop" w:date="2022-04-11T10:35:00Z"/>
                <w:rFonts w:ascii="Times New Roman" w:eastAsia="Times New Roman" w:hAnsi="Times New Roman" w:cs="Times New Roman"/>
                <w:b/>
                <w:sz w:val="18"/>
                <w:szCs w:val="18"/>
                <w:lang w:val="en-GB" w:eastAsia="ja-JP"/>
              </w:rPr>
            </w:pPr>
            <w:ins w:id="1871" w:author="John Mettrop" w:date="2022-04-11T10:35:00Z">
              <w:r w:rsidRPr="00D942DF">
                <w:rPr>
                  <w:rFonts w:ascii="Times New Roman" w:eastAsia="Times New Roman" w:hAnsi="Times New Roman" w:cs="Times New Roman"/>
                  <w:b/>
                  <w:sz w:val="18"/>
                  <w:szCs w:val="18"/>
                  <w:lang w:val="en-GB" w:eastAsia="ja-JP"/>
                </w:rPr>
                <w:t>Units</w:t>
              </w:r>
            </w:ins>
          </w:p>
        </w:tc>
        <w:tc>
          <w:tcPr>
            <w:tcW w:w="932" w:type="pct"/>
            <w:gridSpan w:val="3"/>
            <w:tcBorders>
              <w:top w:val="single" w:sz="4" w:space="0" w:color="auto"/>
              <w:left w:val="single" w:sz="4" w:space="0" w:color="auto"/>
              <w:bottom w:val="single" w:sz="4" w:space="0" w:color="auto"/>
              <w:right w:val="single" w:sz="4" w:space="0" w:color="auto"/>
            </w:tcBorders>
            <w:shd w:val="clear" w:color="auto" w:fill="D9D9D9"/>
            <w:hideMark/>
          </w:tcPr>
          <w:p w14:paraId="3A8DBED6" w14:textId="77777777" w:rsidR="00D942DF" w:rsidRPr="00D942DF" w:rsidRDefault="00D942DF" w:rsidP="00D942DF">
            <w:pPr>
              <w:keepNext/>
              <w:tabs>
                <w:tab w:val="left" w:pos="1134"/>
                <w:tab w:val="left" w:pos="1871"/>
                <w:tab w:val="left" w:pos="2268"/>
              </w:tabs>
              <w:overflowPunct w:val="0"/>
              <w:autoSpaceDE w:val="0"/>
              <w:autoSpaceDN w:val="0"/>
              <w:adjustRightInd w:val="0"/>
              <w:spacing w:before="80" w:after="80" w:line="240" w:lineRule="auto"/>
              <w:textAlignment w:val="baseline"/>
              <w:rPr>
                <w:ins w:id="1872" w:author="John Mettrop" w:date="2022-04-11T10:35:00Z"/>
                <w:rFonts w:ascii="Times New Roman" w:eastAsia="Times New Roman" w:hAnsi="Times New Roman" w:cs="Times New Roman"/>
                <w:b/>
                <w:sz w:val="18"/>
                <w:szCs w:val="18"/>
                <w:lang w:val="en-GB" w:eastAsia="ja-JP"/>
              </w:rPr>
            </w:pPr>
            <w:ins w:id="1873" w:author="John Mettrop" w:date="2022-04-11T10:35:00Z">
              <w:r w:rsidRPr="00D942DF">
                <w:rPr>
                  <w:rFonts w:ascii="Times New Roman" w:eastAsia="Times New Roman" w:hAnsi="Times New Roman" w:cs="Times New Roman"/>
                  <w:b/>
                  <w:sz w:val="18"/>
                  <w:szCs w:val="18"/>
                  <w:lang w:val="en-GB" w:eastAsia="ja-JP"/>
                </w:rPr>
                <w:t>System 1</w:t>
              </w:r>
              <w:r w:rsidRPr="00D942DF">
                <w:rPr>
                  <w:rFonts w:ascii="Times New Roman" w:eastAsia="Times New Roman" w:hAnsi="Times New Roman" w:cs="Times New Roman"/>
                  <w:b/>
                  <w:sz w:val="18"/>
                  <w:szCs w:val="18"/>
                  <w:lang w:val="en-GB" w:eastAsia="ja-JP"/>
                </w:rPr>
                <w:br/>
                <w:t>Shipborne</w:t>
              </w:r>
            </w:ins>
          </w:p>
        </w:tc>
        <w:tc>
          <w:tcPr>
            <w:tcW w:w="994" w:type="pct"/>
            <w:gridSpan w:val="3"/>
            <w:tcBorders>
              <w:top w:val="single" w:sz="4" w:space="0" w:color="auto"/>
              <w:left w:val="single" w:sz="4" w:space="0" w:color="auto"/>
              <w:bottom w:val="single" w:sz="4" w:space="0" w:color="auto"/>
              <w:right w:val="single" w:sz="4" w:space="0" w:color="auto"/>
            </w:tcBorders>
            <w:shd w:val="clear" w:color="auto" w:fill="D9D9D9"/>
            <w:hideMark/>
          </w:tcPr>
          <w:p w14:paraId="6ADEF7B9" w14:textId="77777777" w:rsidR="00D942DF" w:rsidRPr="00D942DF" w:rsidRDefault="00D942DF" w:rsidP="00D942DF">
            <w:pPr>
              <w:keepNext/>
              <w:tabs>
                <w:tab w:val="left" w:pos="1134"/>
                <w:tab w:val="left" w:pos="1871"/>
                <w:tab w:val="left" w:pos="2268"/>
              </w:tabs>
              <w:overflowPunct w:val="0"/>
              <w:autoSpaceDE w:val="0"/>
              <w:autoSpaceDN w:val="0"/>
              <w:adjustRightInd w:val="0"/>
              <w:spacing w:before="80" w:after="80" w:line="240" w:lineRule="auto"/>
              <w:textAlignment w:val="baseline"/>
              <w:rPr>
                <w:ins w:id="1874" w:author="John Mettrop" w:date="2022-04-11T10:35:00Z"/>
                <w:rFonts w:ascii="Times New Roman" w:eastAsia="Times New Roman" w:hAnsi="Times New Roman" w:cs="Times New Roman"/>
                <w:b/>
                <w:sz w:val="18"/>
                <w:szCs w:val="18"/>
                <w:lang w:val="en-GB" w:eastAsia="ja-JP"/>
              </w:rPr>
            </w:pPr>
            <w:ins w:id="1875" w:author="John Mettrop" w:date="2022-04-11T10:35:00Z">
              <w:r w:rsidRPr="00D942DF">
                <w:rPr>
                  <w:rFonts w:ascii="Times New Roman" w:eastAsia="Times New Roman" w:hAnsi="Times New Roman" w:cs="Times New Roman"/>
                  <w:b/>
                  <w:sz w:val="18"/>
                  <w:szCs w:val="18"/>
                  <w:lang w:val="en-GB" w:eastAsia="ja-JP"/>
                </w:rPr>
                <w:t>System 1</w:t>
              </w:r>
              <w:r w:rsidRPr="00D942DF">
                <w:rPr>
                  <w:rFonts w:ascii="Times New Roman" w:eastAsia="Times New Roman" w:hAnsi="Times New Roman" w:cs="Times New Roman"/>
                  <w:b/>
                  <w:sz w:val="18"/>
                  <w:szCs w:val="18"/>
                  <w:lang w:val="en-GB" w:eastAsia="ja-JP"/>
                </w:rPr>
                <w:br/>
                <w:t>Ground</w:t>
              </w:r>
            </w:ins>
          </w:p>
        </w:tc>
        <w:tc>
          <w:tcPr>
            <w:tcW w:w="901" w:type="pct"/>
            <w:tcBorders>
              <w:top w:val="single" w:sz="4" w:space="0" w:color="auto"/>
              <w:left w:val="single" w:sz="4" w:space="0" w:color="auto"/>
              <w:bottom w:val="single" w:sz="4" w:space="0" w:color="auto"/>
              <w:right w:val="single" w:sz="4" w:space="0" w:color="auto"/>
            </w:tcBorders>
            <w:shd w:val="clear" w:color="auto" w:fill="D9D9D9"/>
          </w:tcPr>
          <w:p w14:paraId="06D26833" w14:textId="77777777" w:rsidR="00D942DF" w:rsidRPr="00D942DF" w:rsidRDefault="00D942DF" w:rsidP="00D942DF">
            <w:pPr>
              <w:keepNext/>
              <w:tabs>
                <w:tab w:val="left" w:pos="1134"/>
                <w:tab w:val="left" w:pos="1871"/>
                <w:tab w:val="left" w:pos="2268"/>
              </w:tabs>
              <w:overflowPunct w:val="0"/>
              <w:autoSpaceDE w:val="0"/>
              <w:autoSpaceDN w:val="0"/>
              <w:adjustRightInd w:val="0"/>
              <w:spacing w:before="80" w:after="80" w:line="240" w:lineRule="auto"/>
              <w:textAlignment w:val="baseline"/>
              <w:rPr>
                <w:ins w:id="1876" w:author="John Mettrop" w:date="2022-04-11T10:35:00Z"/>
                <w:rFonts w:ascii="Times New Roman" w:eastAsia="Times New Roman" w:hAnsi="Times New Roman" w:cs="Times New Roman"/>
                <w:b/>
                <w:sz w:val="18"/>
                <w:szCs w:val="18"/>
                <w:lang w:val="en-GB" w:eastAsia="ja-JP"/>
              </w:rPr>
            </w:pPr>
            <w:ins w:id="1877" w:author="John Mettrop" w:date="2022-04-11T10:35:00Z">
              <w:r w:rsidRPr="00D942DF">
                <w:rPr>
                  <w:rFonts w:ascii="Times New Roman" w:eastAsia="Times New Roman" w:hAnsi="Times New Roman" w:cs="Times New Roman"/>
                  <w:b/>
                  <w:sz w:val="18"/>
                  <w:szCs w:val="18"/>
                  <w:lang w:val="en-GB" w:eastAsia="ja-JP"/>
                </w:rPr>
                <w:t>System 2</w:t>
              </w:r>
              <w:r w:rsidRPr="00D942DF">
                <w:rPr>
                  <w:rFonts w:ascii="Times New Roman" w:eastAsia="Times New Roman" w:hAnsi="Times New Roman" w:cs="Times New Roman"/>
                  <w:b/>
                  <w:sz w:val="18"/>
                  <w:szCs w:val="18"/>
                  <w:lang w:val="en-GB" w:eastAsia="ja-JP"/>
                </w:rPr>
                <w:br/>
                <w:t>Shipborne</w:t>
              </w:r>
            </w:ins>
          </w:p>
        </w:tc>
        <w:tc>
          <w:tcPr>
            <w:tcW w:w="901" w:type="pct"/>
            <w:tcBorders>
              <w:top w:val="single" w:sz="4" w:space="0" w:color="auto"/>
              <w:left w:val="single" w:sz="4" w:space="0" w:color="auto"/>
              <w:bottom w:val="single" w:sz="4" w:space="0" w:color="auto"/>
              <w:right w:val="single" w:sz="4" w:space="0" w:color="auto"/>
            </w:tcBorders>
            <w:shd w:val="clear" w:color="auto" w:fill="D9D9D9"/>
          </w:tcPr>
          <w:p w14:paraId="50F426E5" w14:textId="77777777" w:rsidR="00D942DF" w:rsidRPr="00D942DF" w:rsidRDefault="00D942DF" w:rsidP="00D942DF">
            <w:pPr>
              <w:keepNext/>
              <w:tabs>
                <w:tab w:val="left" w:pos="1134"/>
                <w:tab w:val="left" w:pos="1871"/>
                <w:tab w:val="left" w:pos="2268"/>
              </w:tabs>
              <w:overflowPunct w:val="0"/>
              <w:autoSpaceDE w:val="0"/>
              <w:autoSpaceDN w:val="0"/>
              <w:adjustRightInd w:val="0"/>
              <w:spacing w:before="80" w:after="80" w:line="240" w:lineRule="auto"/>
              <w:textAlignment w:val="baseline"/>
              <w:rPr>
                <w:ins w:id="1878" w:author="John Mettrop" w:date="2022-04-11T10:35:00Z"/>
                <w:rFonts w:ascii="Times New Roman" w:eastAsia="Times New Roman" w:hAnsi="Times New Roman" w:cs="Times New Roman"/>
                <w:b/>
                <w:sz w:val="18"/>
                <w:szCs w:val="18"/>
                <w:lang w:val="en-GB" w:eastAsia="ja-JP"/>
              </w:rPr>
            </w:pPr>
            <w:ins w:id="1879" w:author="John Mettrop" w:date="2022-04-11T10:35:00Z">
              <w:r w:rsidRPr="00D942DF">
                <w:rPr>
                  <w:rFonts w:ascii="Times New Roman" w:eastAsia="Times New Roman" w:hAnsi="Times New Roman" w:cs="Times New Roman"/>
                  <w:b/>
                  <w:sz w:val="18"/>
                  <w:szCs w:val="18"/>
                  <w:lang w:val="en-GB" w:eastAsia="ja-JP"/>
                </w:rPr>
                <w:t>System 2</w:t>
              </w:r>
              <w:r w:rsidRPr="00D942DF">
                <w:rPr>
                  <w:rFonts w:ascii="Times New Roman" w:eastAsia="Times New Roman" w:hAnsi="Times New Roman" w:cs="Times New Roman"/>
                  <w:b/>
                  <w:sz w:val="18"/>
                  <w:szCs w:val="18"/>
                  <w:lang w:val="en-GB" w:eastAsia="ja-JP"/>
                </w:rPr>
                <w:br/>
                <w:t>Ground</w:t>
              </w:r>
            </w:ins>
          </w:p>
        </w:tc>
      </w:tr>
      <w:tr w:rsidR="00D942DF" w:rsidRPr="00D942DF" w14:paraId="40327646" w14:textId="77777777" w:rsidTr="00D942DF">
        <w:trPr>
          <w:cantSplit/>
          <w:jc w:val="center"/>
          <w:ins w:id="1880" w:author="John Mettrop" w:date="2022-04-11T10:35:00Z"/>
        </w:trPr>
        <w:tc>
          <w:tcPr>
            <w:tcW w:w="5000" w:type="pct"/>
            <w:gridSpan w:val="10"/>
            <w:tcBorders>
              <w:top w:val="single" w:sz="4" w:space="0" w:color="auto"/>
              <w:left w:val="single" w:sz="4" w:space="0" w:color="auto"/>
              <w:bottom w:val="single" w:sz="4" w:space="0" w:color="auto"/>
              <w:right w:val="single" w:sz="4" w:space="0" w:color="auto"/>
            </w:tcBorders>
            <w:shd w:val="clear" w:color="auto" w:fill="D9D9D9"/>
            <w:hideMark/>
          </w:tcPr>
          <w:p w14:paraId="282F789A"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ins w:id="1881" w:author="John Mettrop" w:date="2022-04-11T10:35:00Z"/>
                <w:rFonts w:ascii="Times New Roman" w:eastAsia="Times New Roman" w:hAnsi="Times New Roman" w:cs="Times New Roman"/>
                <w:b/>
                <w:bCs/>
                <w:sz w:val="18"/>
                <w:szCs w:val="18"/>
                <w:lang w:val="en-GB" w:eastAsia="ja-JP"/>
              </w:rPr>
            </w:pPr>
            <w:ins w:id="1882" w:author="John Mettrop" w:date="2022-04-11T10:35:00Z">
              <w:r w:rsidRPr="00D942DF">
                <w:rPr>
                  <w:rFonts w:ascii="Times New Roman" w:eastAsia="Times New Roman" w:hAnsi="Times New Roman" w:cs="Times New Roman"/>
                  <w:b/>
                  <w:bCs/>
                  <w:sz w:val="18"/>
                  <w:szCs w:val="18"/>
                  <w:lang w:val="en-GB" w:eastAsia="ja-JP"/>
                </w:rPr>
                <w:t>Transmitter</w:t>
              </w:r>
            </w:ins>
          </w:p>
        </w:tc>
      </w:tr>
      <w:tr w:rsidR="00D942DF" w:rsidRPr="00D942DF" w14:paraId="2675E96C" w14:textId="77777777" w:rsidTr="008B0EFF">
        <w:trPr>
          <w:cantSplit/>
          <w:jc w:val="center"/>
          <w:ins w:id="1883" w:author="John Mettrop" w:date="2022-04-11T10:35:00Z"/>
        </w:trPr>
        <w:tc>
          <w:tcPr>
            <w:tcW w:w="863" w:type="pct"/>
            <w:tcBorders>
              <w:top w:val="single" w:sz="4" w:space="0" w:color="auto"/>
              <w:left w:val="single" w:sz="4" w:space="0" w:color="auto"/>
              <w:bottom w:val="single" w:sz="4" w:space="0" w:color="auto"/>
              <w:right w:val="single" w:sz="4" w:space="0" w:color="auto"/>
            </w:tcBorders>
            <w:hideMark/>
          </w:tcPr>
          <w:p w14:paraId="6AF03C76"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ins w:id="1884" w:author="John Mettrop" w:date="2022-04-11T10:35:00Z"/>
                <w:rFonts w:ascii="Times New Roman" w:eastAsia="Times New Roman" w:hAnsi="Times New Roman" w:cs="Times New Roman"/>
                <w:sz w:val="18"/>
                <w:szCs w:val="18"/>
                <w:lang w:val="en-GB" w:eastAsia="ja-JP"/>
              </w:rPr>
            </w:pPr>
            <w:ins w:id="1885" w:author="John Mettrop" w:date="2022-04-11T10:35:00Z">
              <w:r w:rsidRPr="00D942DF">
                <w:rPr>
                  <w:rFonts w:ascii="Times New Roman" w:eastAsia="Times New Roman" w:hAnsi="Times New Roman" w:cs="Times New Roman"/>
                  <w:sz w:val="18"/>
                  <w:szCs w:val="18"/>
                  <w:lang w:val="en-GB" w:eastAsia="ja-JP"/>
                </w:rPr>
                <w:t>Tuning range</w:t>
              </w:r>
            </w:ins>
          </w:p>
        </w:tc>
        <w:tc>
          <w:tcPr>
            <w:tcW w:w="409" w:type="pct"/>
            <w:tcBorders>
              <w:top w:val="single" w:sz="4" w:space="0" w:color="auto"/>
              <w:left w:val="single" w:sz="4" w:space="0" w:color="auto"/>
              <w:bottom w:val="single" w:sz="4" w:space="0" w:color="auto"/>
              <w:right w:val="single" w:sz="4" w:space="0" w:color="auto"/>
            </w:tcBorders>
            <w:hideMark/>
          </w:tcPr>
          <w:p w14:paraId="1D4C5D53"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886" w:author="John Mettrop" w:date="2022-04-11T10:35:00Z"/>
                <w:rFonts w:ascii="Times New Roman" w:eastAsia="Times New Roman" w:hAnsi="Times New Roman" w:cs="Times New Roman"/>
                <w:sz w:val="18"/>
                <w:szCs w:val="18"/>
                <w:lang w:val="en-GB" w:eastAsia="ja-JP"/>
              </w:rPr>
            </w:pPr>
            <w:ins w:id="1887" w:author="John Mettrop" w:date="2022-04-11T10:35:00Z">
              <w:r w:rsidRPr="00D942DF">
                <w:rPr>
                  <w:rFonts w:ascii="Times New Roman" w:eastAsia="Times New Roman" w:hAnsi="Times New Roman" w:cs="Times New Roman"/>
                  <w:sz w:val="18"/>
                  <w:szCs w:val="18"/>
                  <w:lang w:val="en-GB" w:eastAsia="ja-JP"/>
                </w:rPr>
                <w:t>MHz</w:t>
              </w:r>
            </w:ins>
          </w:p>
        </w:tc>
        <w:tc>
          <w:tcPr>
            <w:tcW w:w="932" w:type="pct"/>
            <w:gridSpan w:val="3"/>
            <w:tcBorders>
              <w:top w:val="single" w:sz="4" w:space="0" w:color="auto"/>
              <w:left w:val="single" w:sz="4" w:space="0" w:color="auto"/>
              <w:bottom w:val="single" w:sz="4" w:space="0" w:color="auto"/>
              <w:right w:val="single" w:sz="4" w:space="0" w:color="auto"/>
            </w:tcBorders>
            <w:vAlign w:val="center"/>
            <w:hideMark/>
          </w:tcPr>
          <w:p w14:paraId="15A506B5"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888" w:author="John Mettrop" w:date="2022-04-11T10:35:00Z"/>
                <w:rFonts w:ascii="Times New Roman" w:eastAsia="Times New Roman" w:hAnsi="Times New Roman" w:cs="Times New Roman"/>
                <w:sz w:val="18"/>
                <w:szCs w:val="18"/>
                <w:lang w:val="en-GB" w:eastAsia="ja-JP"/>
              </w:rPr>
            </w:pPr>
            <w:ins w:id="1889" w:author="John Mettrop" w:date="2022-04-11T10:35:00Z">
              <w:r w:rsidRPr="00D942DF">
                <w:rPr>
                  <w:rFonts w:ascii="Times New Roman" w:eastAsia="Times New Roman" w:hAnsi="Times New Roman" w:cs="Times New Roman"/>
                  <w:sz w:val="18"/>
                  <w:szCs w:val="18"/>
                  <w:lang w:val="en-GB" w:eastAsia="ja-JP"/>
                </w:rPr>
                <w:t>4 400-4 940</w:t>
              </w:r>
            </w:ins>
          </w:p>
        </w:tc>
        <w:tc>
          <w:tcPr>
            <w:tcW w:w="994" w:type="pct"/>
            <w:gridSpan w:val="3"/>
            <w:tcBorders>
              <w:top w:val="single" w:sz="4" w:space="0" w:color="auto"/>
              <w:left w:val="single" w:sz="4" w:space="0" w:color="auto"/>
              <w:bottom w:val="single" w:sz="4" w:space="0" w:color="auto"/>
              <w:right w:val="single" w:sz="4" w:space="0" w:color="auto"/>
            </w:tcBorders>
            <w:vAlign w:val="center"/>
            <w:hideMark/>
          </w:tcPr>
          <w:p w14:paraId="76FF0127"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890" w:author="John Mettrop" w:date="2022-04-11T10:35:00Z"/>
                <w:rFonts w:ascii="Times New Roman" w:eastAsia="Times New Roman" w:hAnsi="Times New Roman" w:cs="Times New Roman"/>
                <w:sz w:val="18"/>
                <w:szCs w:val="18"/>
                <w:lang w:val="en-GB" w:eastAsia="ja-JP"/>
              </w:rPr>
            </w:pPr>
            <w:ins w:id="1891" w:author="John Mettrop" w:date="2022-04-11T10:35:00Z">
              <w:r w:rsidRPr="00D942DF">
                <w:rPr>
                  <w:rFonts w:ascii="Times New Roman" w:eastAsia="Times New Roman" w:hAnsi="Times New Roman" w:cs="Times New Roman"/>
                  <w:sz w:val="18"/>
                  <w:szCs w:val="18"/>
                  <w:lang w:val="en-GB" w:eastAsia="ja-JP"/>
                </w:rPr>
                <w:t>4 400-4 940</w:t>
              </w:r>
            </w:ins>
          </w:p>
        </w:tc>
        <w:tc>
          <w:tcPr>
            <w:tcW w:w="901" w:type="pct"/>
            <w:tcBorders>
              <w:top w:val="single" w:sz="4" w:space="0" w:color="auto"/>
              <w:left w:val="single" w:sz="4" w:space="0" w:color="auto"/>
              <w:bottom w:val="single" w:sz="4" w:space="0" w:color="auto"/>
              <w:right w:val="single" w:sz="4" w:space="0" w:color="auto"/>
            </w:tcBorders>
            <w:vAlign w:val="center"/>
          </w:tcPr>
          <w:p w14:paraId="2FDC263C"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892" w:author="John Mettrop" w:date="2022-04-11T10:35:00Z"/>
                <w:rFonts w:ascii="Times New Roman" w:eastAsia="Times New Roman" w:hAnsi="Times New Roman" w:cs="Times New Roman"/>
                <w:sz w:val="18"/>
                <w:szCs w:val="18"/>
                <w:lang w:val="en-GB" w:eastAsia="ja-JP"/>
              </w:rPr>
            </w:pPr>
            <w:ins w:id="1893" w:author="John Mettrop" w:date="2022-04-11T10:35:00Z">
              <w:r w:rsidRPr="00D942DF">
                <w:rPr>
                  <w:rFonts w:ascii="Times New Roman" w:eastAsia="Times New Roman" w:hAnsi="Times New Roman" w:cs="Times New Roman"/>
                  <w:sz w:val="18"/>
                  <w:szCs w:val="18"/>
                  <w:lang w:val="en-GB" w:eastAsia="ja-JP"/>
                </w:rPr>
                <w:t>4 800-4 990</w:t>
              </w:r>
            </w:ins>
          </w:p>
        </w:tc>
        <w:tc>
          <w:tcPr>
            <w:tcW w:w="901" w:type="pct"/>
            <w:tcBorders>
              <w:top w:val="single" w:sz="4" w:space="0" w:color="auto"/>
              <w:left w:val="single" w:sz="4" w:space="0" w:color="auto"/>
              <w:bottom w:val="single" w:sz="4" w:space="0" w:color="auto"/>
              <w:right w:val="single" w:sz="4" w:space="0" w:color="auto"/>
            </w:tcBorders>
            <w:vAlign w:val="center"/>
          </w:tcPr>
          <w:p w14:paraId="2BB3A962"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894" w:author="John Mettrop" w:date="2022-04-11T10:35:00Z"/>
                <w:rFonts w:ascii="Times New Roman" w:eastAsia="Times New Roman" w:hAnsi="Times New Roman" w:cs="Times New Roman"/>
                <w:sz w:val="18"/>
                <w:szCs w:val="18"/>
                <w:lang w:val="en-GB" w:eastAsia="ja-JP"/>
              </w:rPr>
            </w:pPr>
            <w:ins w:id="1895" w:author="John Mettrop" w:date="2022-04-11T10:35:00Z">
              <w:r w:rsidRPr="00D942DF">
                <w:rPr>
                  <w:rFonts w:ascii="Times New Roman" w:eastAsia="Times New Roman" w:hAnsi="Times New Roman" w:cs="Times New Roman"/>
                  <w:sz w:val="18"/>
                  <w:szCs w:val="18"/>
                  <w:lang w:val="en-GB" w:eastAsia="ja-JP"/>
                </w:rPr>
                <w:t>4 800-4 990</w:t>
              </w:r>
            </w:ins>
          </w:p>
        </w:tc>
      </w:tr>
      <w:tr w:rsidR="00D942DF" w:rsidRPr="00D942DF" w14:paraId="129759D5" w14:textId="77777777" w:rsidTr="008B0EFF">
        <w:trPr>
          <w:cantSplit/>
          <w:jc w:val="center"/>
          <w:ins w:id="1896" w:author="John Mettrop" w:date="2022-04-11T10:35:00Z"/>
        </w:trPr>
        <w:tc>
          <w:tcPr>
            <w:tcW w:w="863" w:type="pct"/>
            <w:tcBorders>
              <w:top w:val="single" w:sz="4" w:space="0" w:color="auto"/>
              <w:left w:val="single" w:sz="4" w:space="0" w:color="auto"/>
              <w:bottom w:val="single" w:sz="4" w:space="0" w:color="auto"/>
              <w:right w:val="single" w:sz="4" w:space="0" w:color="auto"/>
            </w:tcBorders>
            <w:hideMark/>
          </w:tcPr>
          <w:p w14:paraId="14889F64"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ins w:id="1897" w:author="John Mettrop" w:date="2022-04-11T10:35:00Z"/>
                <w:rFonts w:ascii="Times New Roman" w:eastAsia="Times New Roman" w:hAnsi="Times New Roman" w:cs="Times New Roman"/>
                <w:sz w:val="18"/>
                <w:szCs w:val="18"/>
                <w:lang w:val="en-GB" w:eastAsia="ja-JP"/>
              </w:rPr>
            </w:pPr>
            <w:ins w:id="1898" w:author="John Mettrop" w:date="2022-04-11T10:35:00Z">
              <w:r w:rsidRPr="00D942DF">
                <w:rPr>
                  <w:rFonts w:ascii="Times New Roman" w:eastAsia="Times New Roman" w:hAnsi="Times New Roman" w:cs="Times New Roman"/>
                  <w:sz w:val="18"/>
                  <w:szCs w:val="18"/>
                  <w:lang w:val="en-GB" w:eastAsia="ja-JP"/>
                </w:rPr>
                <w:t>Power output</w:t>
              </w:r>
            </w:ins>
          </w:p>
        </w:tc>
        <w:tc>
          <w:tcPr>
            <w:tcW w:w="409" w:type="pct"/>
            <w:tcBorders>
              <w:top w:val="single" w:sz="4" w:space="0" w:color="auto"/>
              <w:left w:val="single" w:sz="4" w:space="0" w:color="auto"/>
              <w:bottom w:val="single" w:sz="4" w:space="0" w:color="auto"/>
              <w:right w:val="single" w:sz="4" w:space="0" w:color="auto"/>
            </w:tcBorders>
            <w:hideMark/>
          </w:tcPr>
          <w:p w14:paraId="585779EC"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899" w:author="John Mettrop" w:date="2022-04-11T10:35:00Z"/>
                <w:rFonts w:ascii="Times New Roman" w:eastAsia="Times New Roman" w:hAnsi="Times New Roman" w:cs="Times New Roman"/>
                <w:sz w:val="18"/>
                <w:szCs w:val="18"/>
                <w:lang w:val="en-GB" w:eastAsia="ja-JP"/>
              </w:rPr>
            </w:pPr>
            <w:ins w:id="1900" w:author="John Mettrop" w:date="2022-04-11T10:35:00Z">
              <w:r w:rsidRPr="00D942DF">
                <w:rPr>
                  <w:rFonts w:ascii="Times New Roman" w:eastAsia="Times New Roman" w:hAnsi="Times New Roman" w:cs="Times New Roman"/>
                  <w:sz w:val="18"/>
                  <w:szCs w:val="18"/>
                  <w:lang w:val="en-GB" w:eastAsia="ja-JP"/>
                </w:rPr>
                <w:t>dBm</w:t>
              </w:r>
            </w:ins>
          </w:p>
        </w:tc>
        <w:tc>
          <w:tcPr>
            <w:tcW w:w="932" w:type="pct"/>
            <w:gridSpan w:val="3"/>
            <w:tcBorders>
              <w:top w:val="single" w:sz="4" w:space="0" w:color="auto"/>
              <w:left w:val="single" w:sz="4" w:space="0" w:color="auto"/>
              <w:bottom w:val="single" w:sz="4" w:space="0" w:color="auto"/>
              <w:right w:val="single" w:sz="4" w:space="0" w:color="auto"/>
            </w:tcBorders>
            <w:vAlign w:val="center"/>
            <w:hideMark/>
          </w:tcPr>
          <w:p w14:paraId="2EED2E39"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901" w:author="John Mettrop" w:date="2022-04-11T10:35:00Z"/>
                <w:rFonts w:ascii="Times New Roman" w:eastAsia="Times New Roman" w:hAnsi="Times New Roman" w:cs="Times New Roman"/>
                <w:sz w:val="18"/>
                <w:szCs w:val="18"/>
                <w:lang w:val="en-GB" w:eastAsia="ja-JP"/>
              </w:rPr>
            </w:pPr>
            <w:ins w:id="1902" w:author="John Mettrop" w:date="2022-04-11T10:35:00Z">
              <w:r w:rsidRPr="00D942DF">
                <w:rPr>
                  <w:rFonts w:ascii="Times New Roman" w:eastAsia="Times New Roman" w:hAnsi="Times New Roman" w:cs="Times New Roman"/>
                  <w:sz w:val="18"/>
                  <w:szCs w:val="18"/>
                  <w:lang w:val="en-GB" w:eastAsia="ja-JP"/>
                </w:rPr>
                <w:t>39</w:t>
              </w:r>
            </w:ins>
          </w:p>
        </w:tc>
        <w:tc>
          <w:tcPr>
            <w:tcW w:w="994" w:type="pct"/>
            <w:gridSpan w:val="3"/>
            <w:tcBorders>
              <w:top w:val="single" w:sz="4" w:space="0" w:color="auto"/>
              <w:left w:val="single" w:sz="4" w:space="0" w:color="auto"/>
              <w:bottom w:val="single" w:sz="4" w:space="0" w:color="auto"/>
              <w:right w:val="single" w:sz="4" w:space="0" w:color="auto"/>
            </w:tcBorders>
            <w:vAlign w:val="center"/>
            <w:hideMark/>
          </w:tcPr>
          <w:p w14:paraId="5C13123A"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903" w:author="John Mettrop" w:date="2022-04-11T10:35:00Z"/>
                <w:rFonts w:ascii="Times New Roman" w:eastAsia="Times New Roman" w:hAnsi="Times New Roman" w:cs="Times New Roman"/>
                <w:sz w:val="18"/>
                <w:szCs w:val="18"/>
                <w:lang w:val="en-GB" w:eastAsia="ja-JP"/>
              </w:rPr>
            </w:pPr>
            <w:ins w:id="1904" w:author="John Mettrop" w:date="2022-04-11T10:35:00Z">
              <w:r w:rsidRPr="00D942DF">
                <w:rPr>
                  <w:rFonts w:ascii="Times New Roman" w:eastAsia="Times New Roman" w:hAnsi="Times New Roman" w:cs="Times New Roman"/>
                  <w:sz w:val="18"/>
                  <w:szCs w:val="18"/>
                  <w:lang w:val="en-GB" w:eastAsia="ja-JP"/>
                </w:rPr>
                <w:t>39</w:t>
              </w:r>
            </w:ins>
          </w:p>
        </w:tc>
        <w:tc>
          <w:tcPr>
            <w:tcW w:w="901" w:type="pct"/>
            <w:tcBorders>
              <w:top w:val="single" w:sz="4" w:space="0" w:color="auto"/>
              <w:left w:val="single" w:sz="4" w:space="0" w:color="auto"/>
              <w:bottom w:val="single" w:sz="4" w:space="0" w:color="auto"/>
              <w:right w:val="single" w:sz="4" w:space="0" w:color="auto"/>
            </w:tcBorders>
            <w:vAlign w:val="center"/>
          </w:tcPr>
          <w:p w14:paraId="62AF2CE2"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905" w:author="John Mettrop" w:date="2022-04-11T10:35:00Z"/>
                <w:rFonts w:ascii="Times New Roman" w:eastAsia="Times New Roman" w:hAnsi="Times New Roman" w:cs="Times New Roman"/>
                <w:sz w:val="18"/>
                <w:szCs w:val="18"/>
                <w:lang w:val="en-GB" w:eastAsia="ja-JP"/>
              </w:rPr>
            </w:pPr>
            <w:ins w:id="1906" w:author="John Mettrop" w:date="2022-04-11T10:35:00Z">
              <w:r w:rsidRPr="00D942DF">
                <w:rPr>
                  <w:rFonts w:ascii="Times New Roman" w:eastAsia="Times New Roman" w:hAnsi="Times New Roman" w:cs="Times New Roman"/>
                  <w:sz w:val="18"/>
                  <w:szCs w:val="18"/>
                  <w:lang w:val="en-GB" w:eastAsia="ja-JP"/>
                </w:rPr>
                <w:t>46</w:t>
              </w:r>
            </w:ins>
          </w:p>
        </w:tc>
        <w:tc>
          <w:tcPr>
            <w:tcW w:w="901" w:type="pct"/>
            <w:tcBorders>
              <w:top w:val="single" w:sz="4" w:space="0" w:color="auto"/>
              <w:left w:val="single" w:sz="4" w:space="0" w:color="auto"/>
              <w:bottom w:val="single" w:sz="4" w:space="0" w:color="auto"/>
              <w:right w:val="single" w:sz="4" w:space="0" w:color="auto"/>
            </w:tcBorders>
            <w:vAlign w:val="center"/>
          </w:tcPr>
          <w:p w14:paraId="7559D6EE"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907" w:author="John Mettrop" w:date="2022-04-11T10:35:00Z"/>
                <w:rFonts w:ascii="Times New Roman" w:eastAsia="Times New Roman" w:hAnsi="Times New Roman" w:cs="Times New Roman"/>
                <w:sz w:val="18"/>
                <w:szCs w:val="18"/>
                <w:lang w:val="en-GB" w:eastAsia="ja-JP"/>
              </w:rPr>
            </w:pPr>
            <w:ins w:id="1908" w:author="John Mettrop" w:date="2022-04-11T10:35:00Z">
              <w:r w:rsidRPr="00D942DF">
                <w:rPr>
                  <w:rFonts w:ascii="Times New Roman" w:eastAsia="Times New Roman" w:hAnsi="Times New Roman" w:cs="Times New Roman"/>
                  <w:sz w:val="18"/>
                  <w:szCs w:val="18"/>
                  <w:lang w:val="en-GB" w:eastAsia="ja-JP"/>
                </w:rPr>
                <w:t>46</w:t>
              </w:r>
            </w:ins>
          </w:p>
        </w:tc>
      </w:tr>
      <w:tr w:rsidR="00D942DF" w:rsidRPr="00D942DF" w14:paraId="15A01A9B" w14:textId="77777777" w:rsidTr="008B0EFF">
        <w:trPr>
          <w:cantSplit/>
          <w:jc w:val="center"/>
          <w:ins w:id="1909" w:author="John Mettrop" w:date="2022-04-11T10:35:00Z"/>
        </w:trPr>
        <w:tc>
          <w:tcPr>
            <w:tcW w:w="863" w:type="pct"/>
            <w:tcBorders>
              <w:top w:val="single" w:sz="4" w:space="0" w:color="auto"/>
              <w:left w:val="single" w:sz="4" w:space="0" w:color="auto"/>
              <w:bottom w:val="single" w:sz="4" w:space="0" w:color="auto"/>
              <w:right w:val="single" w:sz="4" w:space="0" w:color="auto"/>
            </w:tcBorders>
            <w:hideMark/>
          </w:tcPr>
          <w:p w14:paraId="535DED1C"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ins w:id="1910" w:author="John Mettrop" w:date="2022-04-11T10:35:00Z"/>
                <w:rFonts w:ascii="Times New Roman" w:eastAsia="Times New Roman" w:hAnsi="Times New Roman" w:cs="Times New Roman"/>
                <w:sz w:val="18"/>
                <w:szCs w:val="18"/>
                <w:lang w:val="en-GB" w:eastAsia="ja-JP"/>
              </w:rPr>
            </w:pPr>
            <w:ins w:id="1911" w:author="John Mettrop" w:date="2022-04-11T10:35:00Z">
              <w:r w:rsidRPr="00D942DF">
                <w:rPr>
                  <w:rFonts w:ascii="Times New Roman" w:eastAsia="Times New Roman" w:hAnsi="Times New Roman" w:cs="Times New Roman"/>
                  <w:sz w:val="18"/>
                  <w:szCs w:val="18"/>
                  <w:lang w:val="en-GB" w:eastAsia="ja-JP"/>
                </w:rPr>
                <w:t>Bandwidth (3 dB)</w:t>
              </w:r>
            </w:ins>
          </w:p>
        </w:tc>
        <w:tc>
          <w:tcPr>
            <w:tcW w:w="409" w:type="pct"/>
            <w:tcBorders>
              <w:top w:val="single" w:sz="4" w:space="0" w:color="auto"/>
              <w:left w:val="single" w:sz="4" w:space="0" w:color="auto"/>
              <w:bottom w:val="single" w:sz="4" w:space="0" w:color="auto"/>
              <w:right w:val="single" w:sz="4" w:space="0" w:color="auto"/>
            </w:tcBorders>
            <w:hideMark/>
          </w:tcPr>
          <w:p w14:paraId="555E35DE"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912" w:author="John Mettrop" w:date="2022-04-11T10:35:00Z"/>
                <w:rFonts w:ascii="Times New Roman" w:eastAsia="Times New Roman" w:hAnsi="Times New Roman" w:cs="Times New Roman"/>
                <w:sz w:val="18"/>
                <w:szCs w:val="18"/>
                <w:lang w:val="en-GB" w:eastAsia="ja-JP"/>
              </w:rPr>
            </w:pPr>
            <w:ins w:id="1913" w:author="John Mettrop" w:date="2022-04-11T10:35:00Z">
              <w:r w:rsidRPr="00D942DF">
                <w:rPr>
                  <w:rFonts w:ascii="Times New Roman" w:eastAsia="Times New Roman" w:hAnsi="Times New Roman" w:cs="Times New Roman"/>
                  <w:sz w:val="18"/>
                  <w:szCs w:val="18"/>
                  <w:lang w:val="en-GB" w:eastAsia="ja-JP"/>
                </w:rPr>
                <w:t>MHz</w:t>
              </w:r>
            </w:ins>
          </w:p>
        </w:tc>
        <w:tc>
          <w:tcPr>
            <w:tcW w:w="932" w:type="pct"/>
            <w:gridSpan w:val="3"/>
            <w:tcBorders>
              <w:top w:val="single" w:sz="4" w:space="0" w:color="auto"/>
              <w:left w:val="single" w:sz="4" w:space="0" w:color="auto"/>
              <w:bottom w:val="single" w:sz="4" w:space="0" w:color="auto"/>
              <w:right w:val="single" w:sz="4" w:space="0" w:color="auto"/>
            </w:tcBorders>
            <w:vAlign w:val="center"/>
            <w:hideMark/>
          </w:tcPr>
          <w:p w14:paraId="1A4578AA"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914" w:author="John Mettrop" w:date="2022-04-11T10:35:00Z"/>
                <w:rFonts w:ascii="Times New Roman" w:eastAsia="Times New Roman" w:hAnsi="Times New Roman" w:cs="Times New Roman"/>
                <w:sz w:val="18"/>
                <w:szCs w:val="18"/>
                <w:lang w:val="en-GB" w:eastAsia="ja-JP"/>
              </w:rPr>
            </w:pPr>
            <w:ins w:id="1915" w:author="John Mettrop" w:date="2022-04-11T10:35:00Z">
              <w:r w:rsidRPr="00D942DF">
                <w:rPr>
                  <w:rFonts w:ascii="Times New Roman" w:eastAsia="Times New Roman" w:hAnsi="Times New Roman" w:cs="Times New Roman"/>
                  <w:sz w:val="18"/>
                  <w:szCs w:val="18"/>
                  <w:lang w:val="en-GB" w:eastAsia="ja-JP"/>
                </w:rPr>
                <w:t>5.6/11.3/22.6</w:t>
              </w:r>
            </w:ins>
          </w:p>
        </w:tc>
        <w:tc>
          <w:tcPr>
            <w:tcW w:w="994" w:type="pct"/>
            <w:gridSpan w:val="3"/>
            <w:tcBorders>
              <w:top w:val="single" w:sz="4" w:space="0" w:color="auto"/>
              <w:left w:val="single" w:sz="4" w:space="0" w:color="auto"/>
              <w:bottom w:val="single" w:sz="4" w:space="0" w:color="auto"/>
              <w:right w:val="single" w:sz="4" w:space="0" w:color="auto"/>
            </w:tcBorders>
            <w:vAlign w:val="center"/>
            <w:hideMark/>
          </w:tcPr>
          <w:p w14:paraId="7632E4A0"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916" w:author="John Mettrop" w:date="2022-04-11T10:35:00Z"/>
                <w:rFonts w:ascii="Times New Roman" w:eastAsia="Times New Roman" w:hAnsi="Times New Roman" w:cs="Times New Roman"/>
                <w:sz w:val="18"/>
                <w:szCs w:val="18"/>
                <w:lang w:val="en-GB" w:eastAsia="ja-JP"/>
              </w:rPr>
            </w:pPr>
            <w:ins w:id="1917" w:author="John Mettrop" w:date="2022-04-11T10:35:00Z">
              <w:r w:rsidRPr="00D942DF">
                <w:rPr>
                  <w:rFonts w:ascii="Times New Roman" w:eastAsia="Times New Roman" w:hAnsi="Times New Roman" w:cs="Times New Roman"/>
                  <w:sz w:val="18"/>
                  <w:szCs w:val="18"/>
                  <w:lang w:val="en-GB" w:eastAsia="ja-JP"/>
                </w:rPr>
                <w:t>5.6/11.3/22.6</w:t>
              </w:r>
            </w:ins>
          </w:p>
        </w:tc>
        <w:tc>
          <w:tcPr>
            <w:tcW w:w="901" w:type="pct"/>
            <w:tcBorders>
              <w:top w:val="single" w:sz="4" w:space="0" w:color="auto"/>
              <w:left w:val="single" w:sz="4" w:space="0" w:color="auto"/>
              <w:bottom w:val="single" w:sz="4" w:space="0" w:color="auto"/>
              <w:right w:val="single" w:sz="4" w:space="0" w:color="auto"/>
            </w:tcBorders>
            <w:vAlign w:val="center"/>
          </w:tcPr>
          <w:p w14:paraId="1979CA49"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918" w:author="John Mettrop" w:date="2022-04-11T10:35:00Z"/>
                <w:rFonts w:ascii="Times New Roman" w:eastAsia="Times New Roman" w:hAnsi="Times New Roman" w:cs="Times New Roman"/>
                <w:sz w:val="18"/>
                <w:szCs w:val="18"/>
                <w:lang w:val="en-GB" w:eastAsia="ja-JP"/>
              </w:rPr>
            </w:pPr>
            <w:ins w:id="1919" w:author="John Mettrop" w:date="2022-04-11T10:35:00Z">
              <w:r w:rsidRPr="00D942DF">
                <w:rPr>
                  <w:rFonts w:ascii="Times New Roman" w:eastAsia="Times New Roman" w:hAnsi="Times New Roman" w:cs="Times New Roman"/>
                  <w:sz w:val="18"/>
                  <w:szCs w:val="18"/>
                  <w:lang w:val="en-GB" w:eastAsia="ja-JP"/>
                </w:rPr>
                <w:t>40/50/60/80/100</w:t>
              </w:r>
              <w:r w:rsidRPr="00D942DF">
                <w:rPr>
                  <w:rFonts w:ascii="Times New Roman" w:eastAsia="Times New Roman" w:hAnsi="Times New Roman" w:cs="Times New Roman"/>
                  <w:sz w:val="18"/>
                  <w:szCs w:val="18"/>
                  <w:lang w:val="en-GB" w:eastAsia="ja-JP"/>
                </w:rPr>
                <w:br/>
                <w:t>(software configurable)</w:t>
              </w:r>
            </w:ins>
          </w:p>
        </w:tc>
        <w:tc>
          <w:tcPr>
            <w:tcW w:w="901" w:type="pct"/>
            <w:tcBorders>
              <w:top w:val="single" w:sz="4" w:space="0" w:color="auto"/>
              <w:left w:val="single" w:sz="4" w:space="0" w:color="auto"/>
              <w:bottom w:val="single" w:sz="4" w:space="0" w:color="auto"/>
              <w:right w:val="single" w:sz="4" w:space="0" w:color="auto"/>
            </w:tcBorders>
            <w:vAlign w:val="center"/>
          </w:tcPr>
          <w:p w14:paraId="7052053E"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920" w:author="John Mettrop" w:date="2022-04-11T10:35:00Z"/>
                <w:rFonts w:ascii="Times New Roman" w:eastAsia="Times New Roman" w:hAnsi="Times New Roman" w:cs="Times New Roman"/>
                <w:sz w:val="18"/>
                <w:szCs w:val="18"/>
                <w:lang w:val="en-GB" w:eastAsia="ja-JP"/>
              </w:rPr>
            </w:pPr>
            <w:ins w:id="1921" w:author="John Mettrop" w:date="2022-04-11T10:35:00Z">
              <w:r w:rsidRPr="00D942DF">
                <w:rPr>
                  <w:rFonts w:ascii="Times New Roman" w:eastAsia="Times New Roman" w:hAnsi="Times New Roman" w:cs="Times New Roman"/>
                  <w:sz w:val="18"/>
                  <w:szCs w:val="18"/>
                  <w:lang w:val="en-GB" w:eastAsia="ja-JP"/>
                </w:rPr>
                <w:t>40/50/60/80/100</w:t>
              </w:r>
              <w:r w:rsidRPr="00D942DF">
                <w:rPr>
                  <w:rFonts w:ascii="Times New Roman" w:eastAsia="Times New Roman" w:hAnsi="Times New Roman" w:cs="Times New Roman"/>
                  <w:sz w:val="18"/>
                  <w:szCs w:val="18"/>
                  <w:lang w:val="en-GB" w:eastAsia="ja-JP"/>
                </w:rPr>
                <w:br/>
                <w:t>(software configurable)</w:t>
              </w:r>
            </w:ins>
          </w:p>
        </w:tc>
      </w:tr>
      <w:tr w:rsidR="00D942DF" w:rsidRPr="00D942DF" w14:paraId="49B5B7D1" w14:textId="77777777" w:rsidTr="008B0EFF">
        <w:trPr>
          <w:cantSplit/>
          <w:jc w:val="center"/>
          <w:ins w:id="1922" w:author="John Mettrop" w:date="2022-04-11T10:35:00Z"/>
        </w:trPr>
        <w:tc>
          <w:tcPr>
            <w:tcW w:w="863" w:type="pct"/>
            <w:tcBorders>
              <w:top w:val="single" w:sz="4" w:space="0" w:color="auto"/>
              <w:left w:val="single" w:sz="4" w:space="0" w:color="auto"/>
              <w:bottom w:val="single" w:sz="4" w:space="0" w:color="auto"/>
              <w:right w:val="single" w:sz="4" w:space="0" w:color="auto"/>
            </w:tcBorders>
          </w:tcPr>
          <w:p w14:paraId="3A29622F" w14:textId="255A4267" w:rsidR="00D942DF" w:rsidRPr="005077C7"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ins w:id="1923" w:author="John Mettrop" w:date="2022-04-11T10:35:00Z"/>
                <w:rFonts w:ascii="Times New Roman" w:eastAsia="Times New Roman" w:hAnsi="Times New Roman" w:cs="Times New Roman"/>
                <w:sz w:val="18"/>
                <w:szCs w:val="18"/>
                <w:highlight w:val="yellow"/>
                <w:lang w:val="en-GB" w:eastAsia="ja-JP"/>
                <w:rPrChange w:id="1924" w:author="USA" w:date="2022-05-11T19:30:00Z">
                  <w:rPr>
                    <w:ins w:id="1925" w:author="John Mettrop" w:date="2022-04-11T10:35:00Z"/>
                    <w:rFonts w:ascii="Times New Roman" w:eastAsia="Times New Roman" w:hAnsi="Times New Roman" w:cs="Times New Roman"/>
                    <w:sz w:val="18"/>
                    <w:szCs w:val="18"/>
                    <w:lang w:val="en-GB" w:eastAsia="ja-JP"/>
                  </w:rPr>
                </w:rPrChange>
              </w:rPr>
            </w:pPr>
            <w:ins w:id="1926" w:author="John Mettrop" w:date="2022-04-11T10:35:00Z">
              <w:del w:id="1927" w:author="USA" w:date="2022-05-11T19:30:00Z">
                <w:r w:rsidRPr="005077C7" w:rsidDel="005077C7">
                  <w:rPr>
                    <w:rFonts w:ascii="Times New Roman" w:eastAsia="Times New Roman" w:hAnsi="Times New Roman" w:cs="Times New Roman"/>
                    <w:color w:val="2C2D2E"/>
                    <w:sz w:val="18"/>
                    <w:szCs w:val="18"/>
                    <w:highlight w:val="yellow"/>
                    <w:shd w:val="clear" w:color="auto" w:fill="FFFFFF"/>
                    <w:lang w:val="en-GB"/>
                    <w:rPrChange w:id="1928" w:author="USA" w:date="2022-05-11T19:30:00Z">
                      <w:rPr>
                        <w:rFonts w:ascii="Times New Roman" w:eastAsia="Times New Roman" w:hAnsi="Times New Roman" w:cs="Times New Roman"/>
                        <w:color w:val="2C2D2E"/>
                        <w:sz w:val="18"/>
                        <w:szCs w:val="18"/>
                        <w:shd w:val="clear" w:color="auto" w:fill="FFFFFF"/>
                        <w:lang w:val="en-GB"/>
                      </w:rPr>
                    </w:rPrChange>
                  </w:rPr>
                  <w:delText xml:space="preserve">[Number of channels operated simultaneously </w:delText>
                </w:r>
              </w:del>
            </w:ins>
          </w:p>
        </w:tc>
        <w:tc>
          <w:tcPr>
            <w:tcW w:w="409" w:type="pct"/>
            <w:tcBorders>
              <w:top w:val="single" w:sz="4" w:space="0" w:color="auto"/>
              <w:left w:val="single" w:sz="4" w:space="0" w:color="auto"/>
              <w:bottom w:val="single" w:sz="4" w:space="0" w:color="auto"/>
              <w:right w:val="single" w:sz="4" w:space="0" w:color="auto"/>
            </w:tcBorders>
          </w:tcPr>
          <w:p w14:paraId="60A86F8D" w14:textId="77777777" w:rsidR="00D942DF" w:rsidRPr="005077C7"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929" w:author="John Mettrop" w:date="2022-04-11T10:35:00Z"/>
                <w:rFonts w:ascii="Times New Roman" w:eastAsia="Times New Roman" w:hAnsi="Times New Roman" w:cs="Times New Roman"/>
                <w:sz w:val="18"/>
                <w:szCs w:val="18"/>
                <w:highlight w:val="yellow"/>
                <w:lang w:val="en-GB" w:eastAsia="ja-JP"/>
                <w:rPrChange w:id="1930" w:author="USA" w:date="2022-05-11T19:30:00Z">
                  <w:rPr>
                    <w:ins w:id="1931" w:author="John Mettrop" w:date="2022-04-11T10:35:00Z"/>
                    <w:rFonts w:ascii="Times New Roman" w:eastAsia="Times New Roman" w:hAnsi="Times New Roman" w:cs="Times New Roman"/>
                    <w:sz w:val="18"/>
                    <w:szCs w:val="18"/>
                    <w:lang w:val="en-GB" w:eastAsia="ja-JP"/>
                  </w:rPr>
                </w:rPrChange>
              </w:rPr>
            </w:pPr>
          </w:p>
        </w:tc>
        <w:tc>
          <w:tcPr>
            <w:tcW w:w="932" w:type="pct"/>
            <w:gridSpan w:val="3"/>
            <w:tcBorders>
              <w:top w:val="single" w:sz="4" w:space="0" w:color="auto"/>
              <w:left w:val="single" w:sz="4" w:space="0" w:color="auto"/>
              <w:bottom w:val="single" w:sz="4" w:space="0" w:color="auto"/>
              <w:right w:val="single" w:sz="4" w:space="0" w:color="auto"/>
            </w:tcBorders>
            <w:vAlign w:val="center"/>
          </w:tcPr>
          <w:p w14:paraId="38CC6331" w14:textId="38155492" w:rsidR="00D942DF" w:rsidRPr="005077C7"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932" w:author="John Mettrop" w:date="2022-04-11T10:35:00Z"/>
                <w:rFonts w:ascii="Times New Roman" w:eastAsia="Times New Roman" w:hAnsi="Times New Roman" w:cs="Times New Roman"/>
                <w:sz w:val="18"/>
                <w:szCs w:val="18"/>
                <w:highlight w:val="yellow"/>
                <w:lang w:val="en-GB" w:eastAsia="ja-JP"/>
                <w:rPrChange w:id="1933" w:author="USA" w:date="2022-05-11T19:30:00Z">
                  <w:rPr>
                    <w:ins w:id="1934" w:author="John Mettrop" w:date="2022-04-11T10:35:00Z"/>
                    <w:rFonts w:ascii="Times New Roman" w:eastAsia="Times New Roman" w:hAnsi="Times New Roman" w:cs="Times New Roman"/>
                    <w:sz w:val="18"/>
                    <w:szCs w:val="18"/>
                    <w:lang w:val="en-GB" w:eastAsia="ja-JP"/>
                  </w:rPr>
                </w:rPrChange>
              </w:rPr>
            </w:pPr>
            <w:ins w:id="1935" w:author="John Mettrop" w:date="2022-04-11T10:35:00Z">
              <w:del w:id="1936" w:author="USA" w:date="2022-05-11T19:30:00Z">
                <w:r w:rsidRPr="005077C7" w:rsidDel="005077C7">
                  <w:rPr>
                    <w:rFonts w:ascii="Times New Roman" w:eastAsia="Times New Roman" w:hAnsi="Times New Roman" w:cs="Times New Roman"/>
                    <w:sz w:val="18"/>
                    <w:szCs w:val="18"/>
                    <w:highlight w:val="yellow"/>
                    <w:lang w:val="en-GB" w:eastAsia="ja-JP"/>
                    <w:rPrChange w:id="1937" w:author="USA" w:date="2022-05-11T19:30:00Z">
                      <w:rPr>
                        <w:rFonts w:ascii="Times New Roman" w:eastAsia="Times New Roman" w:hAnsi="Times New Roman" w:cs="Times New Roman"/>
                        <w:sz w:val="18"/>
                        <w:szCs w:val="18"/>
                        <w:lang w:val="en-GB" w:eastAsia="ja-JP"/>
                      </w:rPr>
                    </w:rPrChange>
                  </w:rPr>
                  <w:delText>1</w:delText>
                </w:r>
              </w:del>
            </w:ins>
          </w:p>
        </w:tc>
        <w:tc>
          <w:tcPr>
            <w:tcW w:w="994" w:type="pct"/>
            <w:gridSpan w:val="3"/>
            <w:tcBorders>
              <w:top w:val="single" w:sz="4" w:space="0" w:color="auto"/>
              <w:left w:val="single" w:sz="4" w:space="0" w:color="auto"/>
              <w:bottom w:val="single" w:sz="4" w:space="0" w:color="auto"/>
              <w:right w:val="single" w:sz="4" w:space="0" w:color="auto"/>
            </w:tcBorders>
            <w:vAlign w:val="center"/>
          </w:tcPr>
          <w:p w14:paraId="14062904" w14:textId="07FAB599" w:rsidR="00D942DF" w:rsidRPr="005077C7"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938" w:author="John Mettrop" w:date="2022-04-11T10:35:00Z"/>
                <w:rFonts w:ascii="Times New Roman" w:eastAsia="Times New Roman" w:hAnsi="Times New Roman" w:cs="Times New Roman"/>
                <w:sz w:val="18"/>
                <w:szCs w:val="18"/>
                <w:highlight w:val="yellow"/>
                <w:lang w:val="en-GB" w:eastAsia="ja-JP"/>
                <w:rPrChange w:id="1939" w:author="USA" w:date="2022-05-11T19:30:00Z">
                  <w:rPr>
                    <w:ins w:id="1940" w:author="John Mettrop" w:date="2022-04-11T10:35:00Z"/>
                    <w:rFonts w:ascii="Times New Roman" w:eastAsia="Times New Roman" w:hAnsi="Times New Roman" w:cs="Times New Roman"/>
                    <w:sz w:val="18"/>
                    <w:szCs w:val="18"/>
                    <w:lang w:val="en-GB" w:eastAsia="ja-JP"/>
                  </w:rPr>
                </w:rPrChange>
              </w:rPr>
            </w:pPr>
            <w:ins w:id="1941" w:author="John Mettrop" w:date="2022-04-11T10:35:00Z">
              <w:del w:id="1942" w:author="USA" w:date="2022-05-11T19:30:00Z">
                <w:r w:rsidRPr="005077C7" w:rsidDel="005077C7">
                  <w:rPr>
                    <w:rFonts w:ascii="Times New Roman" w:eastAsia="Times New Roman" w:hAnsi="Times New Roman" w:cs="Times New Roman"/>
                    <w:sz w:val="18"/>
                    <w:szCs w:val="18"/>
                    <w:highlight w:val="yellow"/>
                    <w:lang w:val="en-GB" w:eastAsia="ja-JP"/>
                    <w:rPrChange w:id="1943" w:author="USA" w:date="2022-05-11T19:30:00Z">
                      <w:rPr>
                        <w:rFonts w:ascii="Times New Roman" w:eastAsia="Times New Roman" w:hAnsi="Times New Roman" w:cs="Times New Roman"/>
                        <w:sz w:val="18"/>
                        <w:szCs w:val="18"/>
                        <w:lang w:val="en-GB" w:eastAsia="ja-JP"/>
                      </w:rPr>
                    </w:rPrChange>
                  </w:rPr>
                  <w:delText>1</w:delText>
                </w:r>
              </w:del>
            </w:ins>
          </w:p>
        </w:tc>
        <w:tc>
          <w:tcPr>
            <w:tcW w:w="901" w:type="pct"/>
            <w:tcBorders>
              <w:top w:val="single" w:sz="4" w:space="0" w:color="auto"/>
              <w:left w:val="single" w:sz="4" w:space="0" w:color="auto"/>
              <w:bottom w:val="single" w:sz="4" w:space="0" w:color="auto"/>
              <w:right w:val="single" w:sz="4" w:space="0" w:color="auto"/>
            </w:tcBorders>
            <w:vAlign w:val="center"/>
          </w:tcPr>
          <w:p w14:paraId="4B604C9A" w14:textId="0D581A6E" w:rsidR="00D942DF" w:rsidRPr="005077C7"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944" w:author="John Mettrop" w:date="2022-04-11T10:35:00Z"/>
                <w:rFonts w:ascii="Times New Roman" w:eastAsia="Times New Roman" w:hAnsi="Times New Roman" w:cs="Times New Roman"/>
                <w:sz w:val="18"/>
                <w:szCs w:val="18"/>
                <w:highlight w:val="yellow"/>
                <w:lang w:val="en-GB" w:eastAsia="ja-JP"/>
                <w:rPrChange w:id="1945" w:author="USA" w:date="2022-05-11T19:30:00Z">
                  <w:rPr>
                    <w:ins w:id="1946" w:author="John Mettrop" w:date="2022-04-11T10:35:00Z"/>
                    <w:rFonts w:ascii="Times New Roman" w:eastAsia="Times New Roman" w:hAnsi="Times New Roman" w:cs="Times New Roman"/>
                    <w:sz w:val="18"/>
                    <w:szCs w:val="18"/>
                    <w:lang w:val="en-GB" w:eastAsia="ja-JP"/>
                  </w:rPr>
                </w:rPrChange>
              </w:rPr>
            </w:pPr>
            <w:ins w:id="1947" w:author="John Mettrop" w:date="2022-04-11T10:35:00Z">
              <w:del w:id="1948" w:author="USA" w:date="2022-05-11T19:30:00Z">
                <w:r w:rsidRPr="005077C7" w:rsidDel="005077C7">
                  <w:rPr>
                    <w:rFonts w:ascii="Times New Roman" w:eastAsia="Times New Roman" w:hAnsi="Times New Roman" w:cs="Times New Roman"/>
                    <w:sz w:val="18"/>
                    <w:szCs w:val="18"/>
                    <w:highlight w:val="yellow"/>
                    <w:lang w:val="en-GB" w:eastAsia="ja-JP"/>
                    <w:rPrChange w:id="1949" w:author="USA" w:date="2022-05-11T19:30:00Z">
                      <w:rPr>
                        <w:rFonts w:ascii="Times New Roman" w:eastAsia="Times New Roman" w:hAnsi="Times New Roman" w:cs="Times New Roman"/>
                        <w:sz w:val="18"/>
                        <w:szCs w:val="18"/>
                        <w:lang w:val="en-GB" w:eastAsia="ja-JP"/>
                      </w:rPr>
                    </w:rPrChange>
                  </w:rPr>
                  <w:delText>1</w:delText>
                </w:r>
              </w:del>
            </w:ins>
          </w:p>
        </w:tc>
        <w:tc>
          <w:tcPr>
            <w:tcW w:w="901" w:type="pct"/>
            <w:tcBorders>
              <w:top w:val="single" w:sz="4" w:space="0" w:color="auto"/>
              <w:left w:val="single" w:sz="4" w:space="0" w:color="auto"/>
              <w:bottom w:val="single" w:sz="4" w:space="0" w:color="auto"/>
              <w:right w:val="single" w:sz="4" w:space="0" w:color="auto"/>
            </w:tcBorders>
            <w:vAlign w:val="center"/>
          </w:tcPr>
          <w:p w14:paraId="48679B18" w14:textId="2A8A0E6C" w:rsidR="00D942DF" w:rsidRPr="005077C7"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950" w:author="John Mettrop" w:date="2022-04-11T10:35:00Z"/>
                <w:rFonts w:ascii="Times New Roman" w:eastAsia="Times New Roman" w:hAnsi="Times New Roman" w:cs="Times New Roman"/>
                <w:sz w:val="18"/>
                <w:szCs w:val="18"/>
                <w:highlight w:val="yellow"/>
                <w:lang w:val="en-GB" w:eastAsia="ja-JP"/>
                <w:rPrChange w:id="1951" w:author="USA" w:date="2022-05-11T19:30:00Z">
                  <w:rPr>
                    <w:ins w:id="1952" w:author="John Mettrop" w:date="2022-04-11T10:35:00Z"/>
                    <w:rFonts w:ascii="Times New Roman" w:eastAsia="Times New Roman" w:hAnsi="Times New Roman" w:cs="Times New Roman"/>
                    <w:sz w:val="18"/>
                    <w:szCs w:val="18"/>
                    <w:lang w:val="en-GB" w:eastAsia="ja-JP"/>
                  </w:rPr>
                </w:rPrChange>
              </w:rPr>
            </w:pPr>
            <w:ins w:id="1953" w:author="John Mettrop" w:date="2022-04-11T10:35:00Z">
              <w:del w:id="1954" w:author="USA" w:date="2022-05-11T19:30:00Z">
                <w:r w:rsidRPr="005077C7" w:rsidDel="005077C7">
                  <w:rPr>
                    <w:rFonts w:ascii="Times New Roman" w:eastAsia="Times New Roman" w:hAnsi="Times New Roman" w:cs="Times New Roman"/>
                    <w:sz w:val="18"/>
                    <w:szCs w:val="18"/>
                    <w:highlight w:val="yellow"/>
                    <w:lang w:val="en-GB" w:eastAsia="ja-JP"/>
                    <w:rPrChange w:id="1955" w:author="USA" w:date="2022-05-11T19:30:00Z">
                      <w:rPr>
                        <w:rFonts w:ascii="Times New Roman" w:eastAsia="Times New Roman" w:hAnsi="Times New Roman" w:cs="Times New Roman"/>
                        <w:sz w:val="18"/>
                        <w:szCs w:val="18"/>
                        <w:lang w:val="en-GB" w:eastAsia="ja-JP"/>
                      </w:rPr>
                    </w:rPrChange>
                  </w:rPr>
                  <w:delText>1]</w:delText>
                </w:r>
              </w:del>
            </w:ins>
          </w:p>
        </w:tc>
      </w:tr>
      <w:tr w:rsidR="00D942DF" w:rsidRPr="00D942DF" w14:paraId="1A5F535E" w14:textId="77777777" w:rsidTr="00D942DF">
        <w:trPr>
          <w:cantSplit/>
          <w:jc w:val="center"/>
          <w:ins w:id="1956" w:author="John Mettrop" w:date="2022-04-11T10:35:00Z"/>
        </w:trPr>
        <w:tc>
          <w:tcPr>
            <w:tcW w:w="5000" w:type="pct"/>
            <w:gridSpan w:val="10"/>
            <w:tcBorders>
              <w:top w:val="single" w:sz="4" w:space="0" w:color="auto"/>
              <w:left w:val="single" w:sz="4" w:space="0" w:color="auto"/>
              <w:bottom w:val="single" w:sz="4" w:space="0" w:color="auto"/>
              <w:right w:val="single" w:sz="4" w:space="0" w:color="auto"/>
            </w:tcBorders>
            <w:shd w:val="clear" w:color="auto" w:fill="D9D9D9"/>
            <w:hideMark/>
          </w:tcPr>
          <w:p w14:paraId="5B59AD6F"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ins w:id="1957" w:author="John Mettrop" w:date="2022-04-11T10:35:00Z"/>
                <w:rFonts w:ascii="Times New Roman" w:eastAsia="Times New Roman" w:hAnsi="Times New Roman" w:cs="Times New Roman"/>
                <w:b/>
                <w:bCs/>
                <w:sz w:val="18"/>
                <w:szCs w:val="18"/>
                <w:lang w:val="en-GB" w:eastAsia="ja-JP"/>
              </w:rPr>
            </w:pPr>
            <w:ins w:id="1958" w:author="John Mettrop" w:date="2022-04-11T10:35:00Z">
              <w:r w:rsidRPr="00D942DF">
                <w:rPr>
                  <w:rFonts w:ascii="Times New Roman" w:eastAsia="Times New Roman" w:hAnsi="Times New Roman" w:cs="Times New Roman"/>
                  <w:b/>
                  <w:bCs/>
                  <w:sz w:val="18"/>
                  <w:szCs w:val="18"/>
                  <w:lang w:val="en-GB" w:eastAsia="ja-JP"/>
                </w:rPr>
                <w:t>Receiver</w:t>
              </w:r>
              <w:r w:rsidRPr="00D942DF">
                <w:rPr>
                  <w:rFonts w:ascii="Times New Roman" w:eastAsia="Calibri" w:hAnsi="Times New Roman" w:cs="Times New Roman"/>
                  <w:sz w:val="18"/>
                  <w:szCs w:val="18"/>
                  <w:vertAlign w:val="superscript"/>
                  <w:lang w:val="en-GB" w:eastAsia="ja-JP"/>
                </w:rPr>
                <w:t xml:space="preserve">(2) </w:t>
              </w:r>
              <w:r w:rsidRPr="00D942DF">
                <w:rPr>
                  <w:rFonts w:ascii="Times New Roman" w:eastAsia="Times New Roman" w:hAnsi="Times New Roman" w:cs="Times New Roman"/>
                  <w:color w:val="FF0000"/>
                  <w:sz w:val="18"/>
                  <w:szCs w:val="18"/>
                  <w:lang w:val="en-GB"/>
                </w:rPr>
                <w:t xml:space="preserve"> </w:t>
              </w:r>
            </w:ins>
          </w:p>
        </w:tc>
      </w:tr>
      <w:tr w:rsidR="00D942DF" w:rsidRPr="00D942DF" w14:paraId="3491E9B3" w14:textId="77777777" w:rsidTr="008B0EFF">
        <w:trPr>
          <w:cantSplit/>
          <w:jc w:val="center"/>
          <w:ins w:id="1959" w:author="John Mettrop" w:date="2022-04-11T10:35:00Z"/>
        </w:trPr>
        <w:tc>
          <w:tcPr>
            <w:tcW w:w="863" w:type="pct"/>
            <w:tcBorders>
              <w:top w:val="single" w:sz="4" w:space="0" w:color="auto"/>
              <w:left w:val="single" w:sz="4" w:space="0" w:color="auto"/>
              <w:bottom w:val="single" w:sz="4" w:space="0" w:color="auto"/>
              <w:right w:val="single" w:sz="4" w:space="0" w:color="auto"/>
            </w:tcBorders>
            <w:hideMark/>
          </w:tcPr>
          <w:p w14:paraId="560E0108"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ins w:id="1960" w:author="John Mettrop" w:date="2022-04-11T10:35:00Z"/>
                <w:rFonts w:ascii="Times New Roman" w:eastAsia="Times New Roman" w:hAnsi="Times New Roman" w:cs="Times New Roman"/>
                <w:sz w:val="18"/>
                <w:szCs w:val="18"/>
                <w:lang w:val="en-GB" w:eastAsia="ja-JP"/>
              </w:rPr>
            </w:pPr>
            <w:ins w:id="1961" w:author="John Mettrop" w:date="2022-04-11T10:35:00Z">
              <w:r w:rsidRPr="00D942DF">
                <w:rPr>
                  <w:rFonts w:ascii="Times New Roman" w:eastAsia="Times New Roman" w:hAnsi="Times New Roman" w:cs="Times New Roman"/>
                  <w:sz w:val="18"/>
                  <w:szCs w:val="18"/>
                  <w:lang w:val="en-GB" w:eastAsia="ja-JP"/>
                </w:rPr>
                <w:t>Tuning range</w:t>
              </w:r>
            </w:ins>
          </w:p>
        </w:tc>
        <w:tc>
          <w:tcPr>
            <w:tcW w:w="409" w:type="pct"/>
            <w:tcBorders>
              <w:top w:val="single" w:sz="4" w:space="0" w:color="auto"/>
              <w:left w:val="single" w:sz="4" w:space="0" w:color="auto"/>
              <w:bottom w:val="single" w:sz="4" w:space="0" w:color="auto"/>
              <w:right w:val="single" w:sz="4" w:space="0" w:color="auto"/>
            </w:tcBorders>
            <w:hideMark/>
          </w:tcPr>
          <w:p w14:paraId="724A7F79"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962" w:author="John Mettrop" w:date="2022-04-11T10:35:00Z"/>
                <w:rFonts w:ascii="Times New Roman" w:eastAsia="Times New Roman" w:hAnsi="Times New Roman" w:cs="Times New Roman"/>
                <w:sz w:val="18"/>
                <w:szCs w:val="18"/>
                <w:lang w:val="en-GB" w:eastAsia="ja-JP"/>
              </w:rPr>
            </w:pPr>
            <w:ins w:id="1963" w:author="John Mettrop" w:date="2022-04-11T10:35:00Z">
              <w:r w:rsidRPr="00D942DF">
                <w:rPr>
                  <w:rFonts w:ascii="Times New Roman" w:eastAsia="Times New Roman" w:hAnsi="Times New Roman" w:cs="Times New Roman"/>
                  <w:sz w:val="18"/>
                  <w:szCs w:val="18"/>
                  <w:lang w:val="en-GB" w:eastAsia="ja-JP"/>
                </w:rPr>
                <w:t>MHz</w:t>
              </w:r>
            </w:ins>
          </w:p>
        </w:tc>
        <w:tc>
          <w:tcPr>
            <w:tcW w:w="932" w:type="pct"/>
            <w:gridSpan w:val="3"/>
            <w:tcBorders>
              <w:top w:val="single" w:sz="4" w:space="0" w:color="auto"/>
              <w:left w:val="single" w:sz="4" w:space="0" w:color="auto"/>
              <w:bottom w:val="single" w:sz="4" w:space="0" w:color="auto"/>
              <w:right w:val="single" w:sz="4" w:space="0" w:color="auto"/>
            </w:tcBorders>
            <w:vAlign w:val="center"/>
            <w:hideMark/>
          </w:tcPr>
          <w:p w14:paraId="2F09308E"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964" w:author="John Mettrop" w:date="2022-04-11T10:35:00Z"/>
                <w:rFonts w:ascii="Times New Roman" w:eastAsia="Times New Roman" w:hAnsi="Times New Roman" w:cs="Times New Roman"/>
                <w:sz w:val="18"/>
                <w:szCs w:val="18"/>
                <w:lang w:val="en-GB" w:eastAsia="ja-JP"/>
              </w:rPr>
            </w:pPr>
            <w:ins w:id="1965" w:author="John Mettrop" w:date="2022-04-11T10:35:00Z">
              <w:r w:rsidRPr="00D942DF">
                <w:rPr>
                  <w:rFonts w:ascii="Times New Roman" w:eastAsia="Times New Roman" w:hAnsi="Times New Roman" w:cs="Times New Roman"/>
                  <w:sz w:val="18"/>
                  <w:szCs w:val="18"/>
                  <w:lang w:val="en-GB" w:eastAsia="ja-JP"/>
                </w:rPr>
                <w:t>4 400-4 940</w:t>
              </w:r>
            </w:ins>
          </w:p>
        </w:tc>
        <w:tc>
          <w:tcPr>
            <w:tcW w:w="994" w:type="pct"/>
            <w:gridSpan w:val="3"/>
            <w:tcBorders>
              <w:top w:val="single" w:sz="4" w:space="0" w:color="auto"/>
              <w:left w:val="single" w:sz="4" w:space="0" w:color="auto"/>
              <w:bottom w:val="single" w:sz="4" w:space="0" w:color="auto"/>
              <w:right w:val="single" w:sz="4" w:space="0" w:color="auto"/>
            </w:tcBorders>
            <w:vAlign w:val="center"/>
            <w:hideMark/>
          </w:tcPr>
          <w:p w14:paraId="0E988B22"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966" w:author="John Mettrop" w:date="2022-04-11T10:35:00Z"/>
                <w:rFonts w:ascii="Times New Roman" w:eastAsia="Times New Roman" w:hAnsi="Times New Roman" w:cs="Times New Roman"/>
                <w:sz w:val="18"/>
                <w:szCs w:val="18"/>
                <w:lang w:val="en-GB" w:eastAsia="ja-JP"/>
              </w:rPr>
            </w:pPr>
            <w:ins w:id="1967" w:author="John Mettrop" w:date="2022-04-11T10:35:00Z">
              <w:r w:rsidRPr="00D942DF">
                <w:rPr>
                  <w:rFonts w:ascii="Times New Roman" w:eastAsia="Times New Roman" w:hAnsi="Times New Roman" w:cs="Times New Roman"/>
                  <w:sz w:val="18"/>
                  <w:szCs w:val="18"/>
                  <w:lang w:val="en-GB" w:eastAsia="ja-JP"/>
                </w:rPr>
                <w:t>4 400-4 940</w:t>
              </w:r>
            </w:ins>
          </w:p>
        </w:tc>
        <w:tc>
          <w:tcPr>
            <w:tcW w:w="901" w:type="pct"/>
            <w:tcBorders>
              <w:top w:val="single" w:sz="4" w:space="0" w:color="auto"/>
              <w:left w:val="single" w:sz="4" w:space="0" w:color="auto"/>
              <w:bottom w:val="single" w:sz="4" w:space="0" w:color="auto"/>
              <w:right w:val="single" w:sz="4" w:space="0" w:color="auto"/>
            </w:tcBorders>
            <w:vAlign w:val="center"/>
          </w:tcPr>
          <w:p w14:paraId="0D1E5F23"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968" w:author="John Mettrop" w:date="2022-04-11T10:35:00Z"/>
                <w:rFonts w:ascii="Times New Roman" w:eastAsia="Times New Roman" w:hAnsi="Times New Roman" w:cs="Times New Roman"/>
                <w:sz w:val="18"/>
                <w:szCs w:val="18"/>
                <w:lang w:val="en-GB" w:eastAsia="ja-JP"/>
              </w:rPr>
            </w:pPr>
            <w:ins w:id="1969" w:author="John Mettrop" w:date="2022-04-11T10:35:00Z">
              <w:r w:rsidRPr="00D942DF">
                <w:rPr>
                  <w:rFonts w:ascii="Times New Roman" w:eastAsia="Times New Roman" w:hAnsi="Times New Roman" w:cs="Times New Roman"/>
                  <w:sz w:val="18"/>
                  <w:szCs w:val="18"/>
                  <w:lang w:val="en-GB" w:eastAsia="ja-JP"/>
                </w:rPr>
                <w:t>4 800-4 990</w:t>
              </w:r>
            </w:ins>
          </w:p>
        </w:tc>
        <w:tc>
          <w:tcPr>
            <w:tcW w:w="901" w:type="pct"/>
            <w:tcBorders>
              <w:top w:val="single" w:sz="4" w:space="0" w:color="auto"/>
              <w:left w:val="single" w:sz="4" w:space="0" w:color="auto"/>
              <w:bottom w:val="single" w:sz="4" w:space="0" w:color="auto"/>
              <w:right w:val="single" w:sz="4" w:space="0" w:color="auto"/>
            </w:tcBorders>
            <w:vAlign w:val="center"/>
          </w:tcPr>
          <w:p w14:paraId="613475A3"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970" w:author="John Mettrop" w:date="2022-04-11T10:35:00Z"/>
                <w:rFonts w:ascii="Times New Roman" w:eastAsia="Times New Roman" w:hAnsi="Times New Roman" w:cs="Times New Roman"/>
                <w:sz w:val="18"/>
                <w:szCs w:val="18"/>
                <w:lang w:val="en-GB" w:eastAsia="ja-JP"/>
              </w:rPr>
            </w:pPr>
            <w:ins w:id="1971" w:author="John Mettrop" w:date="2022-04-11T10:35:00Z">
              <w:r w:rsidRPr="00D942DF">
                <w:rPr>
                  <w:rFonts w:ascii="Times New Roman" w:eastAsia="Times New Roman" w:hAnsi="Times New Roman" w:cs="Times New Roman"/>
                  <w:sz w:val="18"/>
                  <w:szCs w:val="18"/>
                  <w:lang w:val="en-GB" w:eastAsia="ja-JP"/>
                </w:rPr>
                <w:t>4 800-4 990</w:t>
              </w:r>
            </w:ins>
          </w:p>
        </w:tc>
      </w:tr>
      <w:tr w:rsidR="00D942DF" w:rsidRPr="00D942DF" w14:paraId="12203308" w14:textId="77777777" w:rsidTr="008B0EFF">
        <w:trPr>
          <w:cantSplit/>
          <w:jc w:val="center"/>
          <w:ins w:id="1972" w:author="John Mettrop" w:date="2022-04-11T10:35:00Z"/>
        </w:trPr>
        <w:tc>
          <w:tcPr>
            <w:tcW w:w="863" w:type="pct"/>
            <w:tcBorders>
              <w:top w:val="single" w:sz="4" w:space="0" w:color="auto"/>
              <w:left w:val="single" w:sz="4" w:space="0" w:color="auto"/>
              <w:bottom w:val="single" w:sz="4" w:space="0" w:color="auto"/>
              <w:right w:val="single" w:sz="4" w:space="0" w:color="auto"/>
            </w:tcBorders>
            <w:hideMark/>
          </w:tcPr>
          <w:p w14:paraId="5CBF38B0"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ins w:id="1973" w:author="John Mettrop" w:date="2022-04-11T10:35:00Z"/>
                <w:rFonts w:ascii="Times New Roman" w:eastAsia="Times New Roman" w:hAnsi="Times New Roman" w:cs="Times New Roman"/>
                <w:sz w:val="18"/>
                <w:szCs w:val="18"/>
                <w:lang w:val="en-GB" w:eastAsia="ja-JP"/>
              </w:rPr>
            </w:pPr>
            <w:ins w:id="1974" w:author="John Mettrop" w:date="2022-04-11T10:35:00Z">
              <w:r w:rsidRPr="00D942DF">
                <w:rPr>
                  <w:rFonts w:ascii="Times New Roman" w:eastAsia="Times New Roman" w:hAnsi="Times New Roman" w:cs="Times New Roman"/>
                  <w:sz w:val="18"/>
                  <w:szCs w:val="18"/>
                  <w:lang w:val="en-GB" w:eastAsia="ja-JP"/>
                </w:rPr>
                <w:t>Selectivity (3 dB)</w:t>
              </w:r>
            </w:ins>
          </w:p>
        </w:tc>
        <w:tc>
          <w:tcPr>
            <w:tcW w:w="409" w:type="pct"/>
            <w:tcBorders>
              <w:top w:val="single" w:sz="4" w:space="0" w:color="auto"/>
              <w:left w:val="single" w:sz="4" w:space="0" w:color="auto"/>
              <w:bottom w:val="single" w:sz="4" w:space="0" w:color="auto"/>
              <w:right w:val="single" w:sz="4" w:space="0" w:color="auto"/>
            </w:tcBorders>
            <w:hideMark/>
          </w:tcPr>
          <w:p w14:paraId="2EEEAEC6"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975" w:author="John Mettrop" w:date="2022-04-11T10:35:00Z"/>
                <w:rFonts w:ascii="Times New Roman" w:eastAsia="Times New Roman" w:hAnsi="Times New Roman" w:cs="Times New Roman"/>
                <w:sz w:val="18"/>
                <w:szCs w:val="18"/>
                <w:lang w:val="en-GB" w:eastAsia="ja-JP"/>
              </w:rPr>
            </w:pPr>
            <w:ins w:id="1976" w:author="John Mettrop" w:date="2022-04-11T10:35:00Z">
              <w:r w:rsidRPr="00D942DF">
                <w:rPr>
                  <w:rFonts w:ascii="Times New Roman" w:eastAsia="Times New Roman" w:hAnsi="Times New Roman" w:cs="Times New Roman"/>
                  <w:sz w:val="18"/>
                  <w:szCs w:val="18"/>
                  <w:lang w:val="en-GB" w:eastAsia="ja-JP"/>
                </w:rPr>
                <w:t>MHz</w:t>
              </w:r>
            </w:ins>
          </w:p>
        </w:tc>
        <w:tc>
          <w:tcPr>
            <w:tcW w:w="932" w:type="pct"/>
            <w:gridSpan w:val="3"/>
            <w:tcBorders>
              <w:top w:val="single" w:sz="4" w:space="0" w:color="auto"/>
              <w:left w:val="single" w:sz="4" w:space="0" w:color="auto"/>
              <w:bottom w:val="single" w:sz="4" w:space="0" w:color="auto"/>
              <w:right w:val="single" w:sz="4" w:space="0" w:color="auto"/>
            </w:tcBorders>
            <w:vAlign w:val="center"/>
            <w:hideMark/>
          </w:tcPr>
          <w:p w14:paraId="15B3BEEB"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977" w:author="John Mettrop" w:date="2022-04-11T10:35:00Z"/>
                <w:rFonts w:ascii="Times New Roman" w:eastAsia="Times New Roman" w:hAnsi="Times New Roman" w:cs="Times New Roman"/>
                <w:sz w:val="18"/>
                <w:szCs w:val="18"/>
                <w:lang w:val="en-GB" w:eastAsia="ja-JP"/>
              </w:rPr>
            </w:pPr>
            <w:ins w:id="1978" w:author="John Mettrop" w:date="2022-04-11T10:35:00Z">
              <w:r w:rsidRPr="00D942DF">
                <w:rPr>
                  <w:rFonts w:ascii="Times New Roman" w:eastAsia="Times New Roman" w:hAnsi="Times New Roman" w:cs="Times New Roman"/>
                  <w:sz w:val="18"/>
                  <w:szCs w:val="18"/>
                  <w:lang w:val="en-GB" w:eastAsia="ja-JP"/>
                </w:rPr>
                <w:t>5.6/11.3/22.6</w:t>
              </w:r>
            </w:ins>
          </w:p>
        </w:tc>
        <w:tc>
          <w:tcPr>
            <w:tcW w:w="994" w:type="pct"/>
            <w:gridSpan w:val="3"/>
            <w:tcBorders>
              <w:top w:val="single" w:sz="4" w:space="0" w:color="auto"/>
              <w:left w:val="single" w:sz="4" w:space="0" w:color="auto"/>
              <w:bottom w:val="single" w:sz="4" w:space="0" w:color="auto"/>
              <w:right w:val="single" w:sz="4" w:space="0" w:color="auto"/>
            </w:tcBorders>
            <w:vAlign w:val="center"/>
            <w:hideMark/>
          </w:tcPr>
          <w:p w14:paraId="2BB000CF"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979" w:author="John Mettrop" w:date="2022-04-11T10:35:00Z"/>
                <w:rFonts w:ascii="Times New Roman" w:eastAsia="Times New Roman" w:hAnsi="Times New Roman" w:cs="Times New Roman"/>
                <w:sz w:val="18"/>
                <w:szCs w:val="18"/>
                <w:lang w:val="en-GB" w:eastAsia="ja-JP"/>
              </w:rPr>
            </w:pPr>
            <w:ins w:id="1980" w:author="John Mettrop" w:date="2022-04-11T10:35:00Z">
              <w:r w:rsidRPr="00D942DF">
                <w:rPr>
                  <w:rFonts w:ascii="Times New Roman" w:eastAsia="Times New Roman" w:hAnsi="Times New Roman" w:cs="Times New Roman"/>
                  <w:sz w:val="18"/>
                  <w:szCs w:val="18"/>
                  <w:lang w:val="en-GB" w:eastAsia="ja-JP"/>
                </w:rPr>
                <w:t>5.6/11.3/22.6</w:t>
              </w:r>
            </w:ins>
          </w:p>
        </w:tc>
        <w:tc>
          <w:tcPr>
            <w:tcW w:w="901" w:type="pct"/>
            <w:tcBorders>
              <w:top w:val="single" w:sz="4" w:space="0" w:color="auto"/>
              <w:left w:val="single" w:sz="4" w:space="0" w:color="auto"/>
              <w:bottom w:val="single" w:sz="4" w:space="0" w:color="auto"/>
              <w:right w:val="single" w:sz="4" w:space="0" w:color="auto"/>
            </w:tcBorders>
            <w:vAlign w:val="center"/>
          </w:tcPr>
          <w:p w14:paraId="1A1BCAF6"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981" w:author="John Mettrop" w:date="2022-04-11T10:35:00Z"/>
                <w:rFonts w:ascii="Times New Roman" w:eastAsia="Times New Roman" w:hAnsi="Times New Roman" w:cs="Times New Roman"/>
                <w:sz w:val="18"/>
                <w:szCs w:val="18"/>
                <w:lang w:val="en-GB" w:eastAsia="ja-JP"/>
              </w:rPr>
            </w:pPr>
            <w:ins w:id="1982" w:author="John Mettrop" w:date="2022-04-11T10:35:00Z">
              <w:r w:rsidRPr="00D942DF">
                <w:rPr>
                  <w:rFonts w:ascii="Times New Roman" w:eastAsia="Times New Roman" w:hAnsi="Times New Roman" w:cs="Times New Roman"/>
                  <w:sz w:val="18"/>
                  <w:szCs w:val="18"/>
                  <w:lang w:val="en-GB" w:eastAsia="ja-JP"/>
                </w:rPr>
                <w:t>40/50/60/80/100</w:t>
              </w:r>
            </w:ins>
          </w:p>
        </w:tc>
        <w:tc>
          <w:tcPr>
            <w:tcW w:w="901" w:type="pct"/>
            <w:tcBorders>
              <w:top w:val="single" w:sz="4" w:space="0" w:color="auto"/>
              <w:left w:val="single" w:sz="4" w:space="0" w:color="auto"/>
              <w:bottom w:val="single" w:sz="4" w:space="0" w:color="auto"/>
              <w:right w:val="single" w:sz="4" w:space="0" w:color="auto"/>
            </w:tcBorders>
            <w:vAlign w:val="center"/>
          </w:tcPr>
          <w:p w14:paraId="3745F6F7"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983" w:author="John Mettrop" w:date="2022-04-11T10:35:00Z"/>
                <w:rFonts w:ascii="Times New Roman" w:eastAsia="Times New Roman" w:hAnsi="Times New Roman" w:cs="Times New Roman"/>
                <w:sz w:val="18"/>
                <w:szCs w:val="18"/>
                <w:lang w:val="en-GB" w:eastAsia="ja-JP"/>
              </w:rPr>
            </w:pPr>
            <w:ins w:id="1984" w:author="John Mettrop" w:date="2022-04-11T10:35:00Z">
              <w:r w:rsidRPr="00D942DF">
                <w:rPr>
                  <w:rFonts w:ascii="Times New Roman" w:eastAsia="Times New Roman" w:hAnsi="Times New Roman" w:cs="Times New Roman"/>
                  <w:sz w:val="18"/>
                  <w:szCs w:val="18"/>
                  <w:lang w:val="en-GB" w:eastAsia="ja-JP"/>
                </w:rPr>
                <w:t>40/50/60/80/100</w:t>
              </w:r>
            </w:ins>
          </w:p>
        </w:tc>
      </w:tr>
      <w:tr w:rsidR="00D942DF" w:rsidRPr="00D942DF" w14:paraId="0D9CF485" w14:textId="77777777" w:rsidTr="008B0EFF">
        <w:trPr>
          <w:cantSplit/>
          <w:jc w:val="center"/>
          <w:ins w:id="1985" w:author="John Mettrop" w:date="2022-04-11T10:35:00Z"/>
        </w:trPr>
        <w:tc>
          <w:tcPr>
            <w:tcW w:w="863" w:type="pct"/>
            <w:tcBorders>
              <w:top w:val="single" w:sz="4" w:space="0" w:color="auto"/>
              <w:left w:val="single" w:sz="4" w:space="0" w:color="auto"/>
              <w:bottom w:val="single" w:sz="4" w:space="0" w:color="auto"/>
              <w:right w:val="single" w:sz="4" w:space="0" w:color="auto"/>
            </w:tcBorders>
            <w:hideMark/>
          </w:tcPr>
          <w:p w14:paraId="78527073"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ins w:id="1986" w:author="John Mettrop" w:date="2022-04-11T10:35:00Z"/>
                <w:rFonts w:ascii="Times New Roman" w:eastAsia="Times New Roman" w:hAnsi="Times New Roman" w:cs="Times New Roman"/>
                <w:sz w:val="18"/>
                <w:szCs w:val="18"/>
                <w:lang w:val="en-GB" w:eastAsia="ja-JP"/>
              </w:rPr>
            </w:pPr>
            <w:ins w:id="1987" w:author="John Mettrop" w:date="2022-04-11T10:35:00Z">
              <w:r w:rsidRPr="00D942DF">
                <w:rPr>
                  <w:rFonts w:ascii="Times New Roman" w:eastAsia="Times New Roman" w:hAnsi="Times New Roman" w:cs="Times New Roman"/>
                  <w:sz w:val="18"/>
                  <w:szCs w:val="18"/>
                  <w:lang w:val="en-GB" w:eastAsia="ja-JP"/>
                </w:rPr>
                <w:t>Noise figure</w:t>
              </w:r>
            </w:ins>
          </w:p>
        </w:tc>
        <w:tc>
          <w:tcPr>
            <w:tcW w:w="409" w:type="pct"/>
            <w:tcBorders>
              <w:top w:val="single" w:sz="4" w:space="0" w:color="auto"/>
              <w:left w:val="single" w:sz="4" w:space="0" w:color="auto"/>
              <w:bottom w:val="single" w:sz="4" w:space="0" w:color="auto"/>
              <w:right w:val="single" w:sz="4" w:space="0" w:color="auto"/>
            </w:tcBorders>
            <w:hideMark/>
          </w:tcPr>
          <w:p w14:paraId="0DB0F4F9"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988" w:author="John Mettrop" w:date="2022-04-11T10:35:00Z"/>
                <w:rFonts w:ascii="Times New Roman" w:eastAsia="Times New Roman" w:hAnsi="Times New Roman" w:cs="Times New Roman"/>
                <w:sz w:val="18"/>
                <w:szCs w:val="18"/>
                <w:lang w:val="en-GB" w:eastAsia="ja-JP"/>
              </w:rPr>
            </w:pPr>
            <w:ins w:id="1989" w:author="John Mettrop" w:date="2022-04-11T10:35:00Z">
              <w:r w:rsidRPr="00D942DF">
                <w:rPr>
                  <w:rFonts w:ascii="Times New Roman" w:eastAsia="Times New Roman" w:hAnsi="Times New Roman" w:cs="Times New Roman"/>
                  <w:sz w:val="18"/>
                  <w:szCs w:val="18"/>
                  <w:lang w:val="en-GB" w:eastAsia="ja-JP"/>
                </w:rPr>
                <w:t>dB</w:t>
              </w:r>
            </w:ins>
          </w:p>
        </w:tc>
        <w:tc>
          <w:tcPr>
            <w:tcW w:w="932" w:type="pct"/>
            <w:gridSpan w:val="3"/>
            <w:tcBorders>
              <w:top w:val="single" w:sz="4" w:space="0" w:color="auto"/>
              <w:left w:val="single" w:sz="4" w:space="0" w:color="auto"/>
              <w:bottom w:val="single" w:sz="4" w:space="0" w:color="auto"/>
              <w:right w:val="single" w:sz="4" w:space="0" w:color="auto"/>
            </w:tcBorders>
            <w:vAlign w:val="center"/>
            <w:hideMark/>
          </w:tcPr>
          <w:p w14:paraId="58B2BE69"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990" w:author="John Mettrop" w:date="2022-04-11T10:35:00Z"/>
                <w:rFonts w:ascii="Times New Roman" w:eastAsia="Times New Roman" w:hAnsi="Times New Roman" w:cs="Times New Roman"/>
                <w:sz w:val="18"/>
                <w:szCs w:val="18"/>
                <w:lang w:val="en-GB" w:eastAsia="ja-JP"/>
              </w:rPr>
            </w:pPr>
            <w:ins w:id="1991" w:author="John Mettrop" w:date="2022-04-11T10:35:00Z">
              <w:r w:rsidRPr="00D942DF">
                <w:rPr>
                  <w:rFonts w:ascii="Times New Roman" w:eastAsia="Times New Roman" w:hAnsi="Times New Roman" w:cs="Times New Roman"/>
                  <w:sz w:val="18"/>
                  <w:szCs w:val="18"/>
                  <w:lang w:val="en-GB" w:eastAsia="ja-JP"/>
                </w:rPr>
                <w:t>6</w:t>
              </w:r>
            </w:ins>
          </w:p>
        </w:tc>
        <w:tc>
          <w:tcPr>
            <w:tcW w:w="994" w:type="pct"/>
            <w:gridSpan w:val="3"/>
            <w:tcBorders>
              <w:top w:val="single" w:sz="4" w:space="0" w:color="auto"/>
              <w:left w:val="single" w:sz="4" w:space="0" w:color="auto"/>
              <w:bottom w:val="single" w:sz="4" w:space="0" w:color="auto"/>
              <w:right w:val="single" w:sz="4" w:space="0" w:color="auto"/>
            </w:tcBorders>
            <w:vAlign w:val="center"/>
            <w:hideMark/>
          </w:tcPr>
          <w:p w14:paraId="5C3FA6B2"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992" w:author="John Mettrop" w:date="2022-04-11T10:35:00Z"/>
                <w:rFonts w:ascii="Times New Roman" w:eastAsia="Times New Roman" w:hAnsi="Times New Roman" w:cs="Times New Roman"/>
                <w:sz w:val="18"/>
                <w:szCs w:val="18"/>
                <w:lang w:val="en-GB" w:eastAsia="ja-JP"/>
              </w:rPr>
            </w:pPr>
            <w:ins w:id="1993" w:author="John Mettrop" w:date="2022-04-11T10:35:00Z">
              <w:r w:rsidRPr="00D942DF">
                <w:rPr>
                  <w:rFonts w:ascii="Times New Roman" w:eastAsia="Times New Roman" w:hAnsi="Times New Roman" w:cs="Times New Roman"/>
                  <w:sz w:val="18"/>
                  <w:szCs w:val="18"/>
                  <w:lang w:val="en-GB" w:eastAsia="ja-JP"/>
                </w:rPr>
                <w:t>6</w:t>
              </w:r>
            </w:ins>
          </w:p>
        </w:tc>
        <w:tc>
          <w:tcPr>
            <w:tcW w:w="901" w:type="pct"/>
            <w:tcBorders>
              <w:top w:val="single" w:sz="4" w:space="0" w:color="auto"/>
              <w:left w:val="single" w:sz="4" w:space="0" w:color="auto"/>
              <w:bottom w:val="single" w:sz="4" w:space="0" w:color="auto"/>
              <w:right w:val="single" w:sz="4" w:space="0" w:color="auto"/>
            </w:tcBorders>
            <w:vAlign w:val="center"/>
          </w:tcPr>
          <w:p w14:paraId="10EAF1BA"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994" w:author="John Mettrop" w:date="2022-04-11T10:35:00Z"/>
                <w:rFonts w:ascii="Times New Roman" w:eastAsia="Times New Roman" w:hAnsi="Times New Roman" w:cs="Times New Roman"/>
                <w:sz w:val="18"/>
                <w:szCs w:val="18"/>
                <w:lang w:val="en-GB" w:eastAsia="ja-JP"/>
              </w:rPr>
            </w:pPr>
            <w:ins w:id="1995" w:author="John Mettrop" w:date="2022-04-11T10:35:00Z">
              <w:r w:rsidRPr="00D942DF">
                <w:rPr>
                  <w:rFonts w:ascii="Times New Roman" w:eastAsia="Times New Roman" w:hAnsi="Times New Roman" w:cs="Times New Roman"/>
                  <w:sz w:val="18"/>
                  <w:szCs w:val="18"/>
                  <w:lang w:val="en-GB" w:eastAsia="ja-JP"/>
                </w:rPr>
                <w:t>5</w:t>
              </w:r>
            </w:ins>
          </w:p>
        </w:tc>
        <w:tc>
          <w:tcPr>
            <w:tcW w:w="901" w:type="pct"/>
            <w:tcBorders>
              <w:top w:val="single" w:sz="4" w:space="0" w:color="auto"/>
              <w:left w:val="single" w:sz="4" w:space="0" w:color="auto"/>
              <w:bottom w:val="single" w:sz="4" w:space="0" w:color="auto"/>
              <w:right w:val="single" w:sz="4" w:space="0" w:color="auto"/>
            </w:tcBorders>
            <w:vAlign w:val="center"/>
          </w:tcPr>
          <w:p w14:paraId="2048381A"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996" w:author="John Mettrop" w:date="2022-04-11T10:35:00Z"/>
                <w:rFonts w:ascii="Times New Roman" w:eastAsia="Times New Roman" w:hAnsi="Times New Roman" w:cs="Times New Roman"/>
                <w:sz w:val="18"/>
                <w:szCs w:val="18"/>
                <w:lang w:val="en-GB" w:eastAsia="ja-JP"/>
              </w:rPr>
            </w:pPr>
            <w:ins w:id="1997" w:author="John Mettrop" w:date="2022-04-11T10:35:00Z">
              <w:r w:rsidRPr="00D942DF">
                <w:rPr>
                  <w:rFonts w:ascii="Times New Roman" w:eastAsia="Times New Roman" w:hAnsi="Times New Roman" w:cs="Times New Roman"/>
                  <w:sz w:val="18"/>
                  <w:szCs w:val="18"/>
                  <w:lang w:val="en-GB" w:eastAsia="ja-JP"/>
                </w:rPr>
                <w:t>5</w:t>
              </w:r>
            </w:ins>
          </w:p>
        </w:tc>
      </w:tr>
      <w:tr w:rsidR="00D942DF" w:rsidRPr="00D942DF" w14:paraId="295F9B1E" w14:textId="77777777" w:rsidTr="008B0EFF">
        <w:trPr>
          <w:cantSplit/>
          <w:jc w:val="center"/>
          <w:ins w:id="1998" w:author="John Mettrop" w:date="2022-04-11T10:35:00Z"/>
        </w:trPr>
        <w:tc>
          <w:tcPr>
            <w:tcW w:w="863" w:type="pct"/>
            <w:tcBorders>
              <w:top w:val="single" w:sz="4" w:space="0" w:color="auto"/>
              <w:left w:val="single" w:sz="4" w:space="0" w:color="auto"/>
              <w:bottom w:val="single" w:sz="4" w:space="0" w:color="auto"/>
              <w:right w:val="single" w:sz="4" w:space="0" w:color="auto"/>
            </w:tcBorders>
            <w:hideMark/>
          </w:tcPr>
          <w:p w14:paraId="595D5933"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ins w:id="1999" w:author="John Mettrop" w:date="2022-04-11T10:35:00Z"/>
                <w:rFonts w:ascii="Times New Roman" w:eastAsia="Times New Roman" w:hAnsi="Times New Roman" w:cs="Times New Roman"/>
                <w:sz w:val="18"/>
                <w:szCs w:val="18"/>
                <w:lang w:val="en-GB" w:eastAsia="ja-JP"/>
              </w:rPr>
            </w:pPr>
            <w:ins w:id="2000" w:author="John Mettrop" w:date="2022-04-11T10:35:00Z">
              <w:r w:rsidRPr="00D942DF">
                <w:rPr>
                  <w:rFonts w:ascii="Times New Roman" w:eastAsia="Times New Roman" w:hAnsi="Times New Roman" w:cs="Times New Roman"/>
                  <w:sz w:val="18"/>
                  <w:szCs w:val="18"/>
                  <w:lang w:val="en-GB" w:eastAsia="ja-JP"/>
                </w:rPr>
                <w:t>Thermal noise level</w:t>
              </w:r>
            </w:ins>
          </w:p>
        </w:tc>
        <w:tc>
          <w:tcPr>
            <w:tcW w:w="409" w:type="pct"/>
            <w:tcBorders>
              <w:top w:val="single" w:sz="4" w:space="0" w:color="auto"/>
              <w:left w:val="single" w:sz="4" w:space="0" w:color="auto"/>
              <w:bottom w:val="single" w:sz="4" w:space="0" w:color="auto"/>
              <w:right w:val="single" w:sz="4" w:space="0" w:color="auto"/>
            </w:tcBorders>
            <w:hideMark/>
          </w:tcPr>
          <w:p w14:paraId="6D33CCEC"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2001" w:author="John Mettrop" w:date="2022-04-11T10:35:00Z"/>
                <w:rFonts w:ascii="Times New Roman" w:eastAsia="Times New Roman" w:hAnsi="Times New Roman" w:cs="Times New Roman"/>
                <w:sz w:val="18"/>
                <w:szCs w:val="18"/>
                <w:lang w:val="en-GB" w:eastAsia="ja-JP"/>
              </w:rPr>
            </w:pPr>
            <w:ins w:id="2002" w:author="John Mettrop" w:date="2022-04-11T10:35:00Z">
              <w:r w:rsidRPr="00D942DF">
                <w:rPr>
                  <w:rFonts w:ascii="Times New Roman" w:eastAsia="Times New Roman" w:hAnsi="Times New Roman" w:cs="Times New Roman"/>
                  <w:sz w:val="18"/>
                  <w:szCs w:val="18"/>
                  <w:lang w:val="en-GB" w:eastAsia="ja-JP"/>
                </w:rPr>
                <w:t>dBm</w:t>
              </w:r>
            </w:ins>
          </w:p>
        </w:tc>
        <w:tc>
          <w:tcPr>
            <w:tcW w:w="932" w:type="pct"/>
            <w:gridSpan w:val="3"/>
            <w:tcBorders>
              <w:top w:val="single" w:sz="4" w:space="0" w:color="auto"/>
              <w:left w:val="single" w:sz="4" w:space="0" w:color="auto"/>
              <w:bottom w:val="single" w:sz="4" w:space="0" w:color="auto"/>
              <w:right w:val="single" w:sz="4" w:space="0" w:color="auto"/>
            </w:tcBorders>
            <w:vAlign w:val="center"/>
            <w:hideMark/>
          </w:tcPr>
          <w:p w14:paraId="774959F0"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2003" w:author="John Mettrop" w:date="2022-04-11T10:35:00Z"/>
                <w:rFonts w:ascii="Times New Roman" w:eastAsia="Times New Roman" w:hAnsi="Times New Roman" w:cs="Times New Roman"/>
                <w:sz w:val="18"/>
                <w:szCs w:val="18"/>
                <w:lang w:val="en-GB" w:eastAsia="ja-JP"/>
              </w:rPr>
            </w:pPr>
            <w:ins w:id="2004" w:author="John Mettrop" w:date="2022-04-11T10:35:00Z">
              <w:r w:rsidRPr="00D942DF">
                <w:rPr>
                  <w:rFonts w:ascii="Times New Roman" w:eastAsia="Times New Roman" w:hAnsi="Times New Roman" w:cs="Times New Roman"/>
                  <w:sz w:val="18"/>
                  <w:szCs w:val="18"/>
                  <w:lang w:val="en-GB" w:eastAsia="ja-JP"/>
                </w:rPr>
                <w:t>−100.5 to −94.5</w:t>
              </w:r>
            </w:ins>
          </w:p>
        </w:tc>
        <w:tc>
          <w:tcPr>
            <w:tcW w:w="994" w:type="pct"/>
            <w:gridSpan w:val="3"/>
            <w:tcBorders>
              <w:top w:val="single" w:sz="4" w:space="0" w:color="auto"/>
              <w:left w:val="single" w:sz="4" w:space="0" w:color="auto"/>
              <w:bottom w:val="single" w:sz="4" w:space="0" w:color="auto"/>
              <w:right w:val="single" w:sz="4" w:space="0" w:color="auto"/>
            </w:tcBorders>
            <w:vAlign w:val="center"/>
            <w:hideMark/>
          </w:tcPr>
          <w:p w14:paraId="540C5515"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2005" w:author="John Mettrop" w:date="2022-04-11T10:35:00Z"/>
                <w:rFonts w:ascii="Times New Roman" w:eastAsia="Times New Roman" w:hAnsi="Times New Roman" w:cs="Times New Roman"/>
                <w:sz w:val="18"/>
                <w:szCs w:val="18"/>
                <w:lang w:val="en-GB" w:eastAsia="ja-JP"/>
              </w:rPr>
            </w:pPr>
            <w:ins w:id="2006" w:author="John Mettrop" w:date="2022-04-11T10:35:00Z">
              <w:r w:rsidRPr="00D942DF">
                <w:rPr>
                  <w:rFonts w:ascii="Times New Roman" w:eastAsia="Times New Roman" w:hAnsi="Times New Roman" w:cs="Times New Roman"/>
                  <w:sz w:val="18"/>
                  <w:szCs w:val="18"/>
                  <w:lang w:val="en-GB" w:eastAsia="ja-JP"/>
                </w:rPr>
                <w:t>−100.5 to −94.5</w:t>
              </w:r>
            </w:ins>
          </w:p>
        </w:tc>
        <w:tc>
          <w:tcPr>
            <w:tcW w:w="901" w:type="pct"/>
            <w:tcBorders>
              <w:top w:val="single" w:sz="4" w:space="0" w:color="auto"/>
              <w:left w:val="single" w:sz="4" w:space="0" w:color="auto"/>
              <w:bottom w:val="single" w:sz="4" w:space="0" w:color="auto"/>
              <w:right w:val="single" w:sz="4" w:space="0" w:color="auto"/>
            </w:tcBorders>
            <w:vAlign w:val="center"/>
          </w:tcPr>
          <w:p w14:paraId="7828DB12"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2007" w:author="John Mettrop" w:date="2022-04-11T10:35:00Z"/>
                <w:rFonts w:ascii="Times New Roman" w:eastAsia="Times New Roman" w:hAnsi="Times New Roman" w:cs="Times New Roman"/>
                <w:sz w:val="18"/>
                <w:szCs w:val="18"/>
                <w:lang w:val="en-GB" w:eastAsia="ja-JP"/>
              </w:rPr>
            </w:pPr>
            <w:ins w:id="2008" w:author="John Mettrop" w:date="2022-04-11T10:35:00Z">
              <w:r w:rsidRPr="00D942DF">
                <w:rPr>
                  <w:rFonts w:ascii="Times New Roman" w:eastAsia="Times New Roman" w:hAnsi="Times New Roman" w:cs="Times New Roman"/>
                  <w:sz w:val="18"/>
                  <w:szCs w:val="18"/>
                  <w:lang w:val="en-GB" w:eastAsia="ja-JP"/>
                </w:rPr>
                <w:t>−93 … −89</w:t>
              </w:r>
            </w:ins>
          </w:p>
        </w:tc>
        <w:tc>
          <w:tcPr>
            <w:tcW w:w="901" w:type="pct"/>
            <w:tcBorders>
              <w:top w:val="single" w:sz="4" w:space="0" w:color="auto"/>
              <w:left w:val="single" w:sz="4" w:space="0" w:color="auto"/>
              <w:bottom w:val="single" w:sz="4" w:space="0" w:color="auto"/>
              <w:right w:val="single" w:sz="4" w:space="0" w:color="auto"/>
            </w:tcBorders>
            <w:vAlign w:val="center"/>
          </w:tcPr>
          <w:p w14:paraId="52693694"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2009" w:author="John Mettrop" w:date="2022-04-11T10:35:00Z"/>
                <w:rFonts w:ascii="Times New Roman" w:eastAsia="Times New Roman" w:hAnsi="Times New Roman" w:cs="Times New Roman"/>
                <w:sz w:val="18"/>
                <w:szCs w:val="18"/>
                <w:lang w:val="en-GB" w:eastAsia="ja-JP"/>
              </w:rPr>
            </w:pPr>
            <w:ins w:id="2010" w:author="John Mettrop" w:date="2022-04-11T10:35:00Z">
              <w:r w:rsidRPr="00D942DF">
                <w:rPr>
                  <w:rFonts w:ascii="Times New Roman" w:eastAsia="Times New Roman" w:hAnsi="Times New Roman" w:cs="Times New Roman"/>
                  <w:sz w:val="18"/>
                  <w:szCs w:val="18"/>
                  <w:lang w:val="en-GB" w:eastAsia="ja-JP"/>
                </w:rPr>
                <w:t>−93 … −89</w:t>
              </w:r>
            </w:ins>
          </w:p>
        </w:tc>
      </w:tr>
      <w:tr w:rsidR="00D942DF" w:rsidRPr="00D942DF" w14:paraId="365419E2" w14:textId="77777777" w:rsidTr="00D942DF">
        <w:trPr>
          <w:cantSplit/>
          <w:jc w:val="center"/>
          <w:ins w:id="2011" w:author="John Mettrop" w:date="2022-04-11T10:35:00Z"/>
        </w:trPr>
        <w:tc>
          <w:tcPr>
            <w:tcW w:w="5000" w:type="pct"/>
            <w:gridSpan w:val="10"/>
            <w:tcBorders>
              <w:top w:val="single" w:sz="4" w:space="0" w:color="auto"/>
              <w:left w:val="single" w:sz="4" w:space="0" w:color="auto"/>
              <w:bottom w:val="single" w:sz="4" w:space="0" w:color="auto"/>
              <w:right w:val="single" w:sz="4" w:space="0" w:color="auto"/>
            </w:tcBorders>
            <w:shd w:val="clear" w:color="auto" w:fill="D9D9D9"/>
            <w:hideMark/>
          </w:tcPr>
          <w:p w14:paraId="53CE8F16"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ins w:id="2012" w:author="John Mettrop" w:date="2022-04-11T10:35:00Z"/>
                <w:rFonts w:ascii="Times New Roman" w:eastAsia="Times New Roman" w:hAnsi="Times New Roman" w:cs="Times New Roman"/>
                <w:b/>
                <w:bCs/>
                <w:sz w:val="18"/>
                <w:szCs w:val="18"/>
                <w:lang w:val="en-GB" w:eastAsia="ja-JP"/>
              </w:rPr>
            </w:pPr>
            <w:ins w:id="2013" w:author="John Mettrop" w:date="2022-04-11T10:35:00Z">
              <w:r w:rsidRPr="00D942DF">
                <w:rPr>
                  <w:rFonts w:ascii="Times New Roman" w:eastAsia="Times New Roman" w:hAnsi="Times New Roman" w:cs="Times New Roman"/>
                  <w:b/>
                  <w:bCs/>
                  <w:sz w:val="18"/>
                  <w:szCs w:val="18"/>
                  <w:lang w:val="en-GB" w:eastAsia="ja-JP"/>
                </w:rPr>
                <w:t>Antenna</w:t>
              </w:r>
              <w:r w:rsidRPr="00D942DF">
                <w:rPr>
                  <w:rFonts w:ascii="Times New Roman" w:eastAsia="Calibri" w:hAnsi="Times New Roman" w:cs="Times New Roman"/>
                  <w:sz w:val="18"/>
                  <w:szCs w:val="18"/>
                  <w:vertAlign w:val="superscript"/>
                  <w:lang w:val="en-GB" w:eastAsia="ja-JP"/>
                </w:rPr>
                <w:t xml:space="preserve">(2) </w:t>
              </w:r>
              <w:r w:rsidRPr="00D942DF">
                <w:rPr>
                  <w:rFonts w:ascii="Times New Roman" w:eastAsia="Times New Roman" w:hAnsi="Times New Roman" w:cs="Times New Roman"/>
                  <w:color w:val="FF0000"/>
                  <w:sz w:val="18"/>
                  <w:szCs w:val="18"/>
                  <w:lang w:val="en-GB"/>
                </w:rPr>
                <w:t xml:space="preserve"> </w:t>
              </w:r>
            </w:ins>
          </w:p>
        </w:tc>
      </w:tr>
      <w:tr w:rsidR="00D942DF" w:rsidRPr="00D942DF" w14:paraId="64DB66CD" w14:textId="77777777" w:rsidTr="008B0EFF">
        <w:trPr>
          <w:cantSplit/>
          <w:jc w:val="center"/>
          <w:ins w:id="2014" w:author="John Mettrop" w:date="2022-04-11T10:35:00Z"/>
        </w:trPr>
        <w:tc>
          <w:tcPr>
            <w:tcW w:w="863" w:type="pct"/>
            <w:tcBorders>
              <w:top w:val="single" w:sz="4" w:space="0" w:color="auto"/>
              <w:left w:val="single" w:sz="4" w:space="0" w:color="auto"/>
              <w:bottom w:val="single" w:sz="4" w:space="0" w:color="auto"/>
              <w:right w:val="single" w:sz="4" w:space="0" w:color="auto"/>
            </w:tcBorders>
            <w:vAlign w:val="center"/>
            <w:hideMark/>
          </w:tcPr>
          <w:p w14:paraId="5371B33D"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ins w:id="2015" w:author="John Mettrop" w:date="2022-04-11T10:35:00Z"/>
                <w:rFonts w:ascii="Times New Roman" w:eastAsia="Times New Roman" w:hAnsi="Times New Roman" w:cs="Times New Roman"/>
                <w:sz w:val="18"/>
                <w:szCs w:val="18"/>
                <w:lang w:val="en-GB" w:eastAsia="ja-JP"/>
              </w:rPr>
            </w:pPr>
            <w:ins w:id="2016" w:author="John Mettrop" w:date="2022-04-11T10:35:00Z">
              <w:r w:rsidRPr="00D942DF">
                <w:rPr>
                  <w:rFonts w:ascii="Times New Roman" w:eastAsia="Times New Roman" w:hAnsi="Times New Roman" w:cs="Times New Roman"/>
                  <w:sz w:val="18"/>
                  <w:szCs w:val="18"/>
                  <w:lang w:val="en-GB" w:eastAsia="ja-JP"/>
                </w:rPr>
                <w:t>Antenna type</w:t>
              </w:r>
            </w:ins>
          </w:p>
        </w:tc>
        <w:tc>
          <w:tcPr>
            <w:tcW w:w="409" w:type="pct"/>
            <w:tcBorders>
              <w:top w:val="single" w:sz="4" w:space="0" w:color="auto"/>
              <w:left w:val="single" w:sz="4" w:space="0" w:color="auto"/>
              <w:bottom w:val="single" w:sz="4" w:space="0" w:color="auto"/>
              <w:right w:val="single" w:sz="4" w:space="0" w:color="auto"/>
            </w:tcBorders>
          </w:tcPr>
          <w:p w14:paraId="4BF61795"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2017" w:author="John Mettrop" w:date="2022-04-11T10:35:00Z"/>
                <w:rFonts w:ascii="Times New Roman" w:eastAsia="Times New Roman" w:hAnsi="Times New Roman" w:cs="Times New Roman"/>
                <w:sz w:val="18"/>
                <w:szCs w:val="18"/>
                <w:lang w:val="en-GB" w:eastAsia="ja-JP"/>
              </w:rPr>
            </w:pPr>
          </w:p>
        </w:tc>
        <w:tc>
          <w:tcPr>
            <w:tcW w:w="932" w:type="pct"/>
            <w:gridSpan w:val="3"/>
            <w:tcBorders>
              <w:top w:val="single" w:sz="4" w:space="0" w:color="auto"/>
              <w:left w:val="single" w:sz="4" w:space="0" w:color="auto"/>
              <w:bottom w:val="single" w:sz="4" w:space="0" w:color="auto"/>
              <w:right w:val="single" w:sz="4" w:space="0" w:color="auto"/>
            </w:tcBorders>
            <w:vAlign w:val="center"/>
            <w:hideMark/>
          </w:tcPr>
          <w:p w14:paraId="3AF3829A"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2018" w:author="John Mettrop" w:date="2022-04-11T10:35:00Z"/>
                <w:rFonts w:ascii="Times New Roman" w:eastAsia="Times New Roman" w:hAnsi="Times New Roman" w:cs="Times New Roman"/>
                <w:sz w:val="18"/>
                <w:szCs w:val="18"/>
                <w:lang w:val="en-GB" w:eastAsia="ja-JP"/>
              </w:rPr>
            </w:pPr>
            <w:ins w:id="2019" w:author="John Mettrop" w:date="2022-04-11T10:35:00Z">
              <w:r w:rsidRPr="00D942DF">
                <w:rPr>
                  <w:rFonts w:ascii="Times New Roman" w:eastAsia="Times New Roman" w:hAnsi="Times New Roman" w:cs="Times New Roman"/>
                  <w:sz w:val="18"/>
                  <w:szCs w:val="18"/>
                  <w:lang w:val="en-GB" w:eastAsia="ja-JP"/>
                </w:rPr>
                <w:t>Omnidirectional</w:t>
              </w:r>
            </w:ins>
          </w:p>
        </w:tc>
        <w:tc>
          <w:tcPr>
            <w:tcW w:w="994" w:type="pct"/>
            <w:gridSpan w:val="3"/>
            <w:tcBorders>
              <w:top w:val="single" w:sz="4" w:space="0" w:color="auto"/>
              <w:left w:val="single" w:sz="4" w:space="0" w:color="auto"/>
              <w:bottom w:val="single" w:sz="4" w:space="0" w:color="auto"/>
              <w:right w:val="single" w:sz="4" w:space="0" w:color="auto"/>
            </w:tcBorders>
            <w:vAlign w:val="center"/>
            <w:hideMark/>
          </w:tcPr>
          <w:p w14:paraId="2AE60EC3"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2020" w:author="John Mettrop" w:date="2022-04-11T10:35:00Z"/>
                <w:rFonts w:ascii="Times New Roman" w:eastAsia="Times New Roman" w:hAnsi="Times New Roman" w:cs="Times New Roman"/>
                <w:sz w:val="18"/>
                <w:szCs w:val="18"/>
                <w:lang w:val="en-GB" w:eastAsia="ja-JP"/>
              </w:rPr>
            </w:pPr>
            <w:ins w:id="2021" w:author="John Mettrop" w:date="2022-04-11T10:35:00Z">
              <w:r w:rsidRPr="00D942DF">
                <w:rPr>
                  <w:rFonts w:ascii="Times New Roman" w:eastAsia="Times New Roman" w:hAnsi="Times New Roman" w:cs="Times New Roman"/>
                  <w:sz w:val="18"/>
                  <w:szCs w:val="18"/>
                  <w:lang w:val="en-GB" w:eastAsia="ja-JP"/>
                </w:rPr>
                <w:t>Omni-directional</w:t>
              </w:r>
            </w:ins>
          </w:p>
        </w:tc>
        <w:tc>
          <w:tcPr>
            <w:tcW w:w="901" w:type="pct"/>
            <w:tcBorders>
              <w:top w:val="single" w:sz="4" w:space="0" w:color="auto"/>
              <w:left w:val="single" w:sz="4" w:space="0" w:color="auto"/>
              <w:bottom w:val="single" w:sz="4" w:space="0" w:color="auto"/>
              <w:right w:val="single" w:sz="4" w:space="0" w:color="auto"/>
            </w:tcBorders>
            <w:vAlign w:val="center"/>
          </w:tcPr>
          <w:p w14:paraId="56D106E3"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2022" w:author="John Mettrop" w:date="2022-04-11T10:35:00Z"/>
                <w:rFonts w:ascii="Times New Roman" w:eastAsia="Times New Roman" w:hAnsi="Times New Roman" w:cs="Times New Roman"/>
                <w:sz w:val="18"/>
                <w:szCs w:val="18"/>
                <w:lang w:val="en-GB" w:eastAsia="ja-JP"/>
              </w:rPr>
            </w:pPr>
            <w:ins w:id="2023" w:author="John Mettrop" w:date="2022-04-11T10:35:00Z">
              <w:r w:rsidRPr="00D942DF">
                <w:rPr>
                  <w:rFonts w:ascii="Times New Roman" w:eastAsia="Times New Roman" w:hAnsi="Times New Roman" w:cs="Times New Roman"/>
                  <w:sz w:val="18"/>
                  <w:szCs w:val="18"/>
                  <w:lang w:val="en-GB" w:eastAsia="ja-JP"/>
                </w:rPr>
                <w:t>Directional (steerable, MIMO)</w:t>
              </w:r>
            </w:ins>
          </w:p>
        </w:tc>
        <w:tc>
          <w:tcPr>
            <w:tcW w:w="901" w:type="pct"/>
            <w:tcBorders>
              <w:top w:val="single" w:sz="4" w:space="0" w:color="auto"/>
              <w:left w:val="single" w:sz="4" w:space="0" w:color="auto"/>
              <w:bottom w:val="single" w:sz="4" w:space="0" w:color="auto"/>
              <w:right w:val="single" w:sz="4" w:space="0" w:color="auto"/>
            </w:tcBorders>
            <w:vAlign w:val="center"/>
          </w:tcPr>
          <w:p w14:paraId="2C020736"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2024" w:author="John Mettrop" w:date="2022-04-11T10:35:00Z"/>
                <w:rFonts w:ascii="Times New Roman" w:eastAsia="Times New Roman" w:hAnsi="Times New Roman" w:cs="Times New Roman"/>
                <w:sz w:val="18"/>
                <w:szCs w:val="18"/>
                <w:lang w:val="en-GB" w:eastAsia="ja-JP"/>
              </w:rPr>
            </w:pPr>
            <w:ins w:id="2025" w:author="John Mettrop" w:date="2022-04-11T10:35:00Z">
              <w:r w:rsidRPr="00D942DF">
                <w:rPr>
                  <w:rFonts w:ascii="Times New Roman" w:eastAsia="Times New Roman" w:hAnsi="Times New Roman" w:cs="Times New Roman"/>
                  <w:sz w:val="18"/>
                  <w:szCs w:val="18"/>
                  <w:lang w:val="en-GB" w:eastAsia="ja-JP"/>
                </w:rPr>
                <w:t>Directional (steerable, MIMO)</w:t>
              </w:r>
            </w:ins>
          </w:p>
        </w:tc>
      </w:tr>
      <w:tr w:rsidR="00F85D73" w:rsidRPr="00D942DF" w14:paraId="1F4685D1" w14:textId="77777777" w:rsidTr="008B0EFF">
        <w:trPr>
          <w:cantSplit/>
          <w:jc w:val="center"/>
          <w:ins w:id="2026" w:author="John Mettrop" w:date="2022-04-11T10:35:00Z"/>
        </w:trPr>
        <w:tc>
          <w:tcPr>
            <w:tcW w:w="863" w:type="pct"/>
            <w:tcBorders>
              <w:top w:val="single" w:sz="4" w:space="0" w:color="auto"/>
              <w:left w:val="single" w:sz="4" w:space="0" w:color="auto"/>
              <w:bottom w:val="single" w:sz="4" w:space="0" w:color="auto"/>
              <w:right w:val="single" w:sz="4" w:space="0" w:color="auto"/>
            </w:tcBorders>
            <w:vAlign w:val="center"/>
            <w:hideMark/>
          </w:tcPr>
          <w:p w14:paraId="5003AB8D"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ins w:id="2027" w:author="John Mettrop" w:date="2022-04-11T10:35:00Z"/>
                <w:rFonts w:ascii="Times New Roman" w:eastAsia="Times New Roman" w:hAnsi="Times New Roman" w:cs="Times New Roman"/>
                <w:sz w:val="18"/>
                <w:szCs w:val="18"/>
                <w:lang w:val="en-GB" w:eastAsia="ja-JP"/>
              </w:rPr>
            </w:pPr>
            <w:ins w:id="2028" w:author="John Mettrop" w:date="2022-04-11T10:35:00Z">
              <w:r w:rsidRPr="00D942DF">
                <w:rPr>
                  <w:rFonts w:ascii="Times New Roman" w:eastAsia="Times New Roman" w:hAnsi="Times New Roman" w:cs="Times New Roman"/>
                  <w:sz w:val="18"/>
                  <w:szCs w:val="18"/>
                  <w:lang w:val="en-GB" w:eastAsia="ja-JP"/>
                </w:rPr>
                <w:t>Antenna gain</w:t>
              </w:r>
            </w:ins>
          </w:p>
        </w:tc>
        <w:tc>
          <w:tcPr>
            <w:tcW w:w="409" w:type="pct"/>
            <w:tcBorders>
              <w:top w:val="single" w:sz="4" w:space="0" w:color="auto"/>
              <w:left w:val="single" w:sz="4" w:space="0" w:color="auto"/>
              <w:bottom w:val="single" w:sz="4" w:space="0" w:color="auto"/>
              <w:right w:val="single" w:sz="4" w:space="0" w:color="auto"/>
            </w:tcBorders>
            <w:hideMark/>
          </w:tcPr>
          <w:p w14:paraId="37D91B56"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2029" w:author="John Mettrop" w:date="2022-04-11T10:35:00Z"/>
                <w:rFonts w:ascii="Times New Roman" w:eastAsia="Times New Roman" w:hAnsi="Times New Roman" w:cs="Times New Roman"/>
                <w:sz w:val="18"/>
                <w:szCs w:val="18"/>
                <w:lang w:val="en-GB" w:eastAsia="ja-JP"/>
              </w:rPr>
            </w:pPr>
            <w:proofErr w:type="spellStart"/>
            <w:ins w:id="2030" w:author="John Mettrop" w:date="2022-04-11T10:35:00Z">
              <w:r w:rsidRPr="00D942DF">
                <w:rPr>
                  <w:rFonts w:ascii="Times New Roman" w:eastAsia="Times New Roman" w:hAnsi="Times New Roman" w:cs="Times New Roman"/>
                  <w:sz w:val="18"/>
                  <w:szCs w:val="18"/>
                  <w:lang w:val="en-GB" w:eastAsia="ja-JP"/>
                </w:rPr>
                <w:t>dBi</w:t>
              </w:r>
              <w:proofErr w:type="spellEnd"/>
            </w:ins>
          </w:p>
        </w:tc>
        <w:tc>
          <w:tcPr>
            <w:tcW w:w="249" w:type="pct"/>
            <w:tcBorders>
              <w:top w:val="single" w:sz="4" w:space="0" w:color="auto"/>
              <w:left w:val="single" w:sz="4" w:space="0" w:color="auto"/>
              <w:bottom w:val="single" w:sz="4" w:space="0" w:color="auto"/>
              <w:right w:val="single" w:sz="4" w:space="0" w:color="auto"/>
            </w:tcBorders>
            <w:vAlign w:val="center"/>
            <w:hideMark/>
          </w:tcPr>
          <w:p w14:paraId="1EFA874A"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2031" w:author="John Mettrop" w:date="2022-04-11T10:35:00Z"/>
                <w:rFonts w:ascii="Times New Roman" w:eastAsia="Times New Roman" w:hAnsi="Times New Roman" w:cs="Times New Roman"/>
                <w:sz w:val="18"/>
                <w:szCs w:val="18"/>
                <w:lang w:val="en-GB" w:eastAsia="ja-JP"/>
              </w:rPr>
            </w:pPr>
            <w:ins w:id="2032" w:author="John Mettrop" w:date="2022-04-11T10:35:00Z">
              <w:r w:rsidRPr="00D942DF">
                <w:rPr>
                  <w:rFonts w:ascii="Times New Roman" w:eastAsia="Times New Roman" w:hAnsi="Times New Roman" w:cs="Times New Roman"/>
                  <w:sz w:val="18"/>
                  <w:szCs w:val="18"/>
                  <w:lang w:val="en-GB" w:eastAsia="ja-JP"/>
                </w:rPr>
                <w:t>6</w:t>
              </w:r>
            </w:ins>
          </w:p>
        </w:tc>
        <w:tc>
          <w:tcPr>
            <w:tcW w:w="342" w:type="pct"/>
            <w:tcBorders>
              <w:top w:val="single" w:sz="4" w:space="0" w:color="auto"/>
              <w:left w:val="single" w:sz="4" w:space="0" w:color="auto"/>
              <w:bottom w:val="single" w:sz="4" w:space="0" w:color="auto"/>
              <w:right w:val="single" w:sz="4" w:space="0" w:color="auto"/>
            </w:tcBorders>
            <w:vAlign w:val="center"/>
            <w:hideMark/>
          </w:tcPr>
          <w:p w14:paraId="0C24DB95"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2033" w:author="John Mettrop" w:date="2022-04-11T10:35:00Z"/>
                <w:rFonts w:ascii="Times New Roman" w:eastAsia="Times New Roman" w:hAnsi="Times New Roman" w:cs="Times New Roman"/>
                <w:sz w:val="18"/>
                <w:szCs w:val="18"/>
                <w:lang w:val="en-GB" w:eastAsia="ja-JP"/>
              </w:rPr>
            </w:pPr>
            <w:ins w:id="2034" w:author="John Mettrop" w:date="2022-04-11T10:35:00Z">
              <w:r w:rsidRPr="00D942DF">
                <w:rPr>
                  <w:rFonts w:ascii="Times New Roman" w:eastAsia="Times New Roman" w:hAnsi="Times New Roman" w:cs="Times New Roman"/>
                  <w:sz w:val="18"/>
                  <w:szCs w:val="18"/>
                  <w:lang w:val="en-GB" w:eastAsia="ja-JP"/>
                </w:rPr>
                <w:t>4.2</w:t>
              </w:r>
            </w:ins>
          </w:p>
        </w:tc>
        <w:tc>
          <w:tcPr>
            <w:tcW w:w="342" w:type="pct"/>
            <w:tcBorders>
              <w:top w:val="single" w:sz="4" w:space="0" w:color="auto"/>
              <w:left w:val="single" w:sz="4" w:space="0" w:color="auto"/>
              <w:bottom w:val="single" w:sz="4" w:space="0" w:color="auto"/>
              <w:right w:val="single" w:sz="4" w:space="0" w:color="auto"/>
            </w:tcBorders>
            <w:vAlign w:val="center"/>
            <w:hideMark/>
          </w:tcPr>
          <w:p w14:paraId="7D08915B"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2035" w:author="John Mettrop" w:date="2022-04-11T10:35:00Z"/>
                <w:rFonts w:ascii="Times New Roman" w:eastAsia="Times New Roman" w:hAnsi="Times New Roman" w:cs="Times New Roman"/>
                <w:sz w:val="18"/>
                <w:szCs w:val="18"/>
                <w:lang w:val="en-GB" w:eastAsia="ja-JP"/>
              </w:rPr>
            </w:pPr>
            <w:ins w:id="2036" w:author="John Mettrop" w:date="2022-04-11T10:35:00Z">
              <w:r w:rsidRPr="00D942DF">
                <w:rPr>
                  <w:rFonts w:ascii="Times New Roman" w:eastAsia="Times New Roman" w:hAnsi="Times New Roman" w:cs="Times New Roman"/>
                  <w:sz w:val="18"/>
                  <w:szCs w:val="18"/>
                  <w:lang w:val="en-GB" w:eastAsia="ja-JP"/>
                </w:rPr>
                <w:t>2.5</w:t>
              </w:r>
            </w:ins>
          </w:p>
        </w:tc>
        <w:tc>
          <w:tcPr>
            <w:tcW w:w="280" w:type="pct"/>
            <w:tcBorders>
              <w:top w:val="single" w:sz="4" w:space="0" w:color="auto"/>
              <w:left w:val="single" w:sz="4" w:space="0" w:color="auto"/>
              <w:bottom w:val="single" w:sz="4" w:space="0" w:color="auto"/>
              <w:right w:val="single" w:sz="4" w:space="0" w:color="auto"/>
            </w:tcBorders>
            <w:vAlign w:val="center"/>
            <w:hideMark/>
          </w:tcPr>
          <w:p w14:paraId="4CBD5308"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2037" w:author="John Mettrop" w:date="2022-04-11T10:35:00Z"/>
                <w:rFonts w:ascii="Times New Roman" w:eastAsia="Times New Roman" w:hAnsi="Times New Roman" w:cs="Times New Roman"/>
                <w:sz w:val="18"/>
                <w:szCs w:val="18"/>
                <w:lang w:val="en-GB" w:eastAsia="ja-JP"/>
              </w:rPr>
            </w:pPr>
            <w:ins w:id="2038" w:author="John Mettrop" w:date="2022-04-11T10:35:00Z">
              <w:r w:rsidRPr="00D942DF">
                <w:rPr>
                  <w:rFonts w:ascii="Times New Roman" w:eastAsia="Times New Roman" w:hAnsi="Times New Roman" w:cs="Times New Roman"/>
                  <w:sz w:val="18"/>
                  <w:szCs w:val="18"/>
                  <w:lang w:val="en-GB" w:eastAsia="ja-JP"/>
                </w:rPr>
                <w:t>6</w:t>
              </w:r>
            </w:ins>
          </w:p>
        </w:tc>
        <w:tc>
          <w:tcPr>
            <w:tcW w:w="373" w:type="pct"/>
            <w:tcBorders>
              <w:top w:val="single" w:sz="4" w:space="0" w:color="auto"/>
              <w:left w:val="single" w:sz="4" w:space="0" w:color="auto"/>
              <w:bottom w:val="single" w:sz="4" w:space="0" w:color="auto"/>
              <w:right w:val="single" w:sz="4" w:space="0" w:color="auto"/>
            </w:tcBorders>
            <w:vAlign w:val="center"/>
            <w:hideMark/>
          </w:tcPr>
          <w:p w14:paraId="1627473B"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2039" w:author="John Mettrop" w:date="2022-04-11T10:35:00Z"/>
                <w:rFonts w:ascii="Times New Roman" w:eastAsia="Times New Roman" w:hAnsi="Times New Roman" w:cs="Times New Roman"/>
                <w:sz w:val="18"/>
                <w:szCs w:val="18"/>
                <w:lang w:val="en-GB" w:eastAsia="ja-JP"/>
              </w:rPr>
            </w:pPr>
            <w:ins w:id="2040" w:author="John Mettrop" w:date="2022-04-11T10:35:00Z">
              <w:r w:rsidRPr="00D942DF">
                <w:rPr>
                  <w:rFonts w:ascii="Times New Roman" w:eastAsia="Times New Roman" w:hAnsi="Times New Roman" w:cs="Times New Roman"/>
                  <w:sz w:val="18"/>
                  <w:szCs w:val="18"/>
                  <w:lang w:val="en-GB" w:eastAsia="ja-JP"/>
                </w:rPr>
                <w:t>4.2</w:t>
              </w:r>
            </w:ins>
          </w:p>
        </w:tc>
        <w:tc>
          <w:tcPr>
            <w:tcW w:w="342" w:type="pct"/>
            <w:tcBorders>
              <w:top w:val="single" w:sz="4" w:space="0" w:color="auto"/>
              <w:left w:val="single" w:sz="4" w:space="0" w:color="auto"/>
              <w:bottom w:val="single" w:sz="4" w:space="0" w:color="auto"/>
              <w:right w:val="single" w:sz="4" w:space="0" w:color="auto"/>
            </w:tcBorders>
            <w:vAlign w:val="center"/>
            <w:hideMark/>
          </w:tcPr>
          <w:p w14:paraId="7BE4566E"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2041" w:author="John Mettrop" w:date="2022-04-11T10:35:00Z"/>
                <w:rFonts w:ascii="Times New Roman" w:eastAsia="Times New Roman" w:hAnsi="Times New Roman" w:cs="Times New Roman"/>
                <w:sz w:val="18"/>
                <w:szCs w:val="18"/>
                <w:lang w:val="en-GB" w:eastAsia="ja-JP"/>
              </w:rPr>
            </w:pPr>
            <w:ins w:id="2042" w:author="John Mettrop" w:date="2022-04-11T10:35:00Z">
              <w:r w:rsidRPr="00D942DF">
                <w:rPr>
                  <w:rFonts w:ascii="Times New Roman" w:eastAsia="Times New Roman" w:hAnsi="Times New Roman" w:cs="Times New Roman"/>
                  <w:sz w:val="18"/>
                  <w:szCs w:val="18"/>
                  <w:lang w:val="en-GB" w:eastAsia="ja-JP"/>
                </w:rPr>
                <w:t>2.5</w:t>
              </w:r>
            </w:ins>
          </w:p>
        </w:tc>
        <w:tc>
          <w:tcPr>
            <w:tcW w:w="901" w:type="pct"/>
            <w:tcBorders>
              <w:top w:val="single" w:sz="4" w:space="0" w:color="auto"/>
              <w:left w:val="single" w:sz="4" w:space="0" w:color="auto"/>
              <w:bottom w:val="single" w:sz="4" w:space="0" w:color="auto"/>
              <w:right w:val="single" w:sz="4" w:space="0" w:color="auto"/>
            </w:tcBorders>
            <w:vAlign w:val="center"/>
          </w:tcPr>
          <w:p w14:paraId="01D4BC6A"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2043" w:author="John Mettrop" w:date="2022-04-11T10:35:00Z"/>
                <w:rFonts w:ascii="Times New Roman" w:eastAsia="Times New Roman" w:hAnsi="Times New Roman" w:cs="Times New Roman"/>
                <w:sz w:val="18"/>
                <w:szCs w:val="18"/>
                <w:lang w:val="en-GB" w:eastAsia="ja-JP"/>
              </w:rPr>
            </w:pPr>
            <w:ins w:id="2044" w:author="John Mettrop" w:date="2022-04-11T10:35:00Z">
              <w:r w:rsidRPr="00D942DF">
                <w:rPr>
                  <w:rFonts w:ascii="Times New Roman" w:eastAsia="Times New Roman" w:hAnsi="Times New Roman" w:cs="Times New Roman"/>
                  <w:sz w:val="18"/>
                  <w:szCs w:val="18"/>
                  <w:lang w:val="en-GB" w:eastAsia="ja-JP"/>
                </w:rPr>
                <w:t>15</w:t>
              </w:r>
            </w:ins>
          </w:p>
        </w:tc>
        <w:tc>
          <w:tcPr>
            <w:tcW w:w="901" w:type="pct"/>
            <w:tcBorders>
              <w:top w:val="single" w:sz="4" w:space="0" w:color="auto"/>
              <w:left w:val="single" w:sz="4" w:space="0" w:color="auto"/>
              <w:bottom w:val="single" w:sz="4" w:space="0" w:color="auto"/>
              <w:right w:val="single" w:sz="4" w:space="0" w:color="auto"/>
            </w:tcBorders>
            <w:vAlign w:val="center"/>
          </w:tcPr>
          <w:p w14:paraId="594CEB20"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2045" w:author="John Mettrop" w:date="2022-04-11T10:35:00Z"/>
                <w:rFonts w:ascii="Times New Roman" w:eastAsia="Times New Roman" w:hAnsi="Times New Roman" w:cs="Times New Roman"/>
                <w:sz w:val="18"/>
                <w:szCs w:val="18"/>
                <w:lang w:val="en-GB" w:eastAsia="ja-JP"/>
              </w:rPr>
            </w:pPr>
            <w:ins w:id="2046" w:author="John Mettrop" w:date="2022-04-11T10:35:00Z">
              <w:r w:rsidRPr="00D942DF">
                <w:rPr>
                  <w:rFonts w:ascii="Times New Roman" w:eastAsia="Times New Roman" w:hAnsi="Times New Roman" w:cs="Times New Roman"/>
                  <w:sz w:val="18"/>
                  <w:szCs w:val="18"/>
                  <w:lang w:val="en-GB" w:eastAsia="ja-JP"/>
                </w:rPr>
                <w:t>15</w:t>
              </w:r>
            </w:ins>
          </w:p>
        </w:tc>
      </w:tr>
      <w:tr w:rsidR="00D942DF" w:rsidRPr="00D942DF" w14:paraId="51A1FC79" w14:textId="77777777" w:rsidTr="008B0EFF">
        <w:trPr>
          <w:cantSplit/>
          <w:jc w:val="center"/>
          <w:ins w:id="2047" w:author="John Mettrop" w:date="2022-04-11T10:35:00Z"/>
        </w:trPr>
        <w:tc>
          <w:tcPr>
            <w:tcW w:w="863" w:type="pct"/>
            <w:tcBorders>
              <w:top w:val="single" w:sz="4" w:space="0" w:color="auto"/>
              <w:left w:val="single" w:sz="4" w:space="0" w:color="auto"/>
              <w:bottom w:val="single" w:sz="4" w:space="0" w:color="auto"/>
              <w:right w:val="single" w:sz="4" w:space="0" w:color="auto"/>
            </w:tcBorders>
            <w:vAlign w:val="center"/>
            <w:hideMark/>
          </w:tcPr>
          <w:p w14:paraId="4A9B9566"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ins w:id="2048" w:author="John Mettrop" w:date="2022-04-11T10:35:00Z"/>
                <w:rFonts w:ascii="Times New Roman" w:eastAsia="Times New Roman" w:hAnsi="Times New Roman" w:cs="Times New Roman"/>
                <w:sz w:val="18"/>
                <w:szCs w:val="18"/>
                <w:lang w:val="en-GB" w:eastAsia="ja-JP"/>
              </w:rPr>
            </w:pPr>
            <w:ins w:id="2049" w:author="John Mettrop" w:date="2022-04-11T10:35:00Z">
              <w:r w:rsidRPr="00D942DF">
                <w:rPr>
                  <w:rFonts w:ascii="Times New Roman" w:eastAsia="Times New Roman" w:hAnsi="Times New Roman" w:cs="Times New Roman"/>
                  <w:sz w:val="18"/>
                  <w:szCs w:val="18"/>
                  <w:lang w:val="en-GB" w:eastAsia="ja-JP"/>
                </w:rPr>
                <w:t>1</w:t>
              </w:r>
              <w:r w:rsidRPr="00D942DF">
                <w:rPr>
                  <w:rFonts w:ascii="Times New Roman" w:eastAsia="Times New Roman" w:hAnsi="Times New Roman" w:cs="Times New Roman"/>
                  <w:sz w:val="18"/>
                  <w:szCs w:val="18"/>
                  <w:vertAlign w:val="superscript"/>
                  <w:lang w:val="en-GB" w:eastAsia="ja-JP"/>
                </w:rPr>
                <w:t xml:space="preserve">st </w:t>
              </w:r>
              <w:r w:rsidRPr="00D942DF">
                <w:rPr>
                  <w:rFonts w:ascii="Times New Roman" w:eastAsia="Times New Roman" w:hAnsi="Times New Roman" w:cs="Times New Roman"/>
                  <w:sz w:val="18"/>
                  <w:szCs w:val="18"/>
                  <w:lang w:val="en-GB" w:eastAsia="ja-JP"/>
                </w:rPr>
                <w:t>sidelobe</w:t>
              </w:r>
            </w:ins>
          </w:p>
        </w:tc>
        <w:tc>
          <w:tcPr>
            <w:tcW w:w="409" w:type="pct"/>
            <w:tcBorders>
              <w:top w:val="single" w:sz="4" w:space="0" w:color="auto"/>
              <w:left w:val="single" w:sz="4" w:space="0" w:color="auto"/>
              <w:bottom w:val="single" w:sz="4" w:space="0" w:color="auto"/>
              <w:right w:val="single" w:sz="4" w:space="0" w:color="auto"/>
            </w:tcBorders>
            <w:hideMark/>
          </w:tcPr>
          <w:p w14:paraId="4DBF36B5"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2050" w:author="John Mettrop" w:date="2022-04-11T10:35:00Z"/>
                <w:rFonts w:ascii="Times New Roman" w:eastAsia="Times New Roman" w:hAnsi="Times New Roman" w:cs="Times New Roman"/>
                <w:sz w:val="18"/>
                <w:szCs w:val="18"/>
                <w:lang w:val="en-GB" w:eastAsia="ja-JP"/>
              </w:rPr>
            </w:pPr>
            <w:proofErr w:type="spellStart"/>
            <w:ins w:id="2051" w:author="John Mettrop" w:date="2022-04-11T10:35:00Z">
              <w:r w:rsidRPr="00D942DF">
                <w:rPr>
                  <w:rFonts w:ascii="Times New Roman" w:eastAsia="Times New Roman" w:hAnsi="Times New Roman" w:cs="Times New Roman"/>
                  <w:sz w:val="18"/>
                  <w:szCs w:val="18"/>
                  <w:lang w:val="en-GB" w:eastAsia="ja-JP"/>
                </w:rPr>
                <w:t>dBi</w:t>
              </w:r>
              <w:proofErr w:type="spellEnd"/>
            </w:ins>
          </w:p>
        </w:tc>
        <w:tc>
          <w:tcPr>
            <w:tcW w:w="932" w:type="pct"/>
            <w:gridSpan w:val="3"/>
            <w:tcBorders>
              <w:top w:val="single" w:sz="4" w:space="0" w:color="auto"/>
              <w:left w:val="single" w:sz="4" w:space="0" w:color="auto"/>
              <w:bottom w:val="single" w:sz="4" w:space="0" w:color="auto"/>
              <w:right w:val="single" w:sz="4" w:space="0" w:color="auto"/>
            </w:tcBorders>
            <w:vAlign w:val="center"/>
            <w:hideMark/>
          </w:tcPr>
          <w:p w14:paraId="3BA290A0"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2052" w:author="John Mettrop" w:date="2022-04-11T10:35:00Z"/>
                <w:rFonts w:ascii="Times New Roman" w:eastAsia="Times New Roman" w:hAnsi="Times New Roman" w:cs="Times New Roman"/>
                <w:sz w:val="18"/>
                <w:szCs w:val="18"/>
                <w:lang w:val="en-GB" w:eastAsia="ja-JP"/>
              </w:rPr>
            </w:pPr>
            <w:ins w:id="2053" w:author="John Mettrop" w:date="2022-04-11T10:35:00Z">
              <w:r w:rsidRPr="00D942DF">
                <w:rPr>
                  <w:rFonts w:ascii="Times New Roman" w:eastAsia="Times New Roman" w:hAnsi="Times New Roman" w:cs="Times New Roman"/>
                  <w:sz w:val="18"/>
                  <w:szCs w:val="18"/>
                  <w:lang w:val="en-GB" w:eastAsia="ja-JP"/>
                </w:rPr>
                <w:t>N/A</w:t>
              </w:r>
              <w:r w:rsidRPr="00D942DF">
                <w:rPr>
                  <w:rFonts w:ascii="Times New Roman" w:eastAsia="Times New Roman" w:hAnsi="Times New Roman" w:cs="Times New Roman"/>
                  <w:sz w:val="18"/>
                  <w:szCs w:val="18"/>
                  <w:vertAlign w:val="superscript"/>
                  <w:lang w:val="en-GB" w:eastAsia="ja-JP"/>
                </w:rPr>
                <w:t>(1)</w:t>
              </w:r>
            </w:ins>
          </w:p>
        </w:tc>
        <w:tc>
          <w:tcPr>
            <w:tcW w:w="994" w:type="pct"/>
            <w:gridSpan w:val="3"/>
            <w:tcBorders>
              <w:top w:val="single" w:sz="4" w:space="0" w:color="auto"/>
              <w:left w:val="single" w:sz="4" w:space="0" w:color="auto"/>
              <w:bottom w:val="single" w:sz="4" w:space="0" w:color="auto"/>
              <w:right w:val="single" w:sz="4" w:space="0" w:color="auto"/>
            </w:tcBorders>
            <w:vAlign w:val="center"/>
            <w:hideMark/>
          </w:tcPr>
          <w:p w14:paraId="66931FEA"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2054" w:author="John Mettrop" w:date="2022-04-11T10:35:00Z"/>
                <w:rFonts w:ascii="Times New Roman" w:eastAsia="Times New Roman" w:hAnsi="Times New Roman" w:cs="Times New Roman"/>
                <w:sz w:val="18"/>
                <w:szCs w:val="18"/>
                <w:lang w:val="en-GB" w:eastAsia="ja-JP"/>
              </w:rPr>
            </w:pPr>
            <w:ins w:id="2055" w:author="John Mettrop" w:date="2022-04-11T10:35:00Z">
              <w:r w:rsidRPr="00D942DF">
                <w:rPr>
                  <w:rFonts w:ascii="Times New Roman" w:eastAsia="Times New Roman" w:hAnsi="Times New Roman" w:cs="Times New Roman"/>
                  <w:sz w:val="18"/>
                  <w:szCs w:val="18"/>
                  <w:lang w:val="en-GB" w:eastAsia="ja-JP"/>
                </w:rPr>
                <w:t>N/A</w:t>
              </w:r>
              <w:r w:rsidRPr="00D942DF">
                <w:rPr>
                  <w:rFonts w:ascii="Times New Roman" w:eastAsia="Times New Roman" w:hAnsi="Times New Roman" w:cs="Times New Roman"/>
                  <w:sz w:val="18"/>
                  <w:szCs w:val="18"/>
                  <w:vertAlign w:val="superscript"/>
                  <w:lang w:val="en-GB" w:eastAsia="ja-JP"/>
                </w:rPr>
                <w:t>(1)</w:t>
              </w:r>
            </w:ins>
          </w:p>
        </w:tc>
        <w:tc>
          <w:tcPr>
            <w:tcW w:w="901" w:type="pct"/>
            <w:tcBorders>
              <w:top w:val="single" w:sz="4" w:space="0" w:color="auto"/>
              <w:left w:val="single" w:sz="4" w:space="0" w:color="auto"/>
              <w:bottom w:val="single" w:sz="4" w:space="0" w:color="auto"/>
              <w:right w:val="single" w:sz="4" w:space="0" w:color="auto"/>
            </w:tcBorders>
            <w:vAlign w:val="center"/>
          </w:tcPr>
          <w:p w14:paraId="353C5363"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2056" w:author="John Mettrop" w:date="2022-04-11T10:35:00Z"/>
                <w:rFonts w:ascii="Times New Roman" w:eastAsia="Times New Roman" w:hAnsi="Times New Roman" w:cs="Times New Roman"/>
                <w:sz w:val="18"/>
                <w:szCs w:val="18"/>
                <w:lang w:val="en-GB" w:eastAsia="ja-JP"/>
              </w:rPr>
            </w:pPr>
            <w:ins w:id="2057" w:author="John Mettrop" w:date="2022-04-11T10:35:00Z">
              <w:r w:rsidRPr="00D942DF">
                <w:rPr>
                  <w:rFonts w:ascii="Times New Roman" w:eastAsia="Times New Roman" w:hAnsi="Times New Roman" w:cs="Times New Roman"/>
                  <w:sz w:val="18"/>
                  <w:szCs w:val="18"/>
                  <w:lang w:val="en-GB" w:eastAsia="ja-JP"/>
                </w:rPr>
                <w:t>N/A</w:t>
              </w:r>
              <w:r w:rsidRPr="00D942DF">
                <w:rPr>
                  <w:rFonts w:ascii="Times New Roman" w:eastAsia="Times New Roman" w:hAnsi="Times New Roman" w:cs="Times New Roman"/>
                  <w:sz w:val="18"/>
                  <w:szCs w:val="18"/>
                  <w:vertAlign w:val="superscript"/>
                  <w:lang w:val="en-GB" w:eastAsia="ja-JP"/>
                </w:rPr>
                <w:t>(1)</w:t>
              </w:r>
            </w:ins>
          </w:p>
        </w:tc>
        <w:tc>
          <w:tcPr>
            <w:tcW w:w="901" w:type="pct"/>
            <w:tcBorders>
              <w:top w:val="single" w:sz="4" w:space="0" w:color="auto"/>
              <w:left w:val="single" w:sz="4" w:space="0" w:color="auto"/>
              <w:bottom w:val="single" w:sz="4" w:space="0" w:color="auto"/>
              <w:right w:val="single" w:sz="4" w:space="0" w:color="auto"/>
            </w:tcBorders>
            <w:vAlign w:val="center"/>
          </w:tcPr>
          <w:p w14:paraId="6657CEB6"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2058" w:author="John Mettrop" w:date="2022-04-11T10:35:00Z"/>
                <w:rFonts w:ascii="Times New Roman" w:eastAsia="Times New Roman" w:hAnsi="Times New Roman" w:cs="Times New Roman"/>
                <w:sz w:val="18"/>
                <w:szCs w:val="18"/>
                <w:lang w:val="en-GB" w:eastAsia="ja-JP"/>
              </w:rPr>
            </w:pPr>
            <w:ins w:id="2059" w:author="John Mettrop" w:date="2022-04-11T10:35:00Z">
              <w:r w:rsidRPr="00D942DF">
                <w:rPr>
                  <w:rFonts w:ascii="Times New Roman" w:eastAsia="Times New Roman" w:hAnsi="Times New Roman" w:cs="Times New Roman"/>
                  <w:sz w:val="18"/>
                  <w:szCs w:val="18"/>
                  <w:lang w:val="en-GB" w:eastAsia="ja-JP"/>
                </w:rPr>
                <w:t>N/A</w:t>
              </w:r>
              <w:r w:rsidRPr="00D942DF">
                <w:rPr>
                  <w:rFonts w:ascii="Times New Roman" w:eastAsia="Times New Roman" w:hAnsi="Times New Roman" w:cs="Times New Roman"/>
                  <w:sz w:val="18"/>
                  <w:szCs w:val="18"/>
                  <w:vertAlign w:val="superscript"/>
                  <w:lang w:val="en-GB" w:eastAsia="ja-JP"/>
                </w:rPr>
                <w:t>(1)</w:t>
              </w:r>
            </w:ins>
          </w:p>
        </w:tc>
      </w:tr>
      <w:tr w:rsidR="00D942DF" w:rsidRPr="00D942DF" w14:paraId="40F3B9D0" w14:textId="77777777" w:rsidTr="008B0EFF">
        <w:trPr>
          <w:cantSplit/>
          <w:jc w:val="center"/>
          <w:ins w:id="2060" w:author="John Mettrop" w:date="2022-04-11T10:35:00Z"/>
        </w:trPr>
        <w:tc>
          <w:tcPr>
            <w:tcW w:w="863" w:type="pct"/>
            <w:tcBorders>
              <w:top w:val="single" w:sz="4" w:space="0" w:color="auto"/>
              <w:left w:val="single" w:sz="4" w:space="0" w:color="auto"/>
              <w:bottom w:val="single" w:sz="4" w:space="0" w:color="auto"/>
              <w:right w:val="single" w:sz="4" w:space="0" w:color="auto"/>
            </w:tcBorders>
            <w:vAlign w:val="center"/>
            <w:hideMark/>
          </w:tcPr>
          <w:p w14:paraId="4E5F9E6D"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ins w:id="2061" w:author="John Mettrop" w:date="2022-04-11T10:35:00Z"/>
                <w:rFonts w:ascii="Times New Roman" w:eastAsia="Times New Roman" w:hAnsi="Times New Roman" w:cs="Times New Roman"/>
                <w:sz w:val="18"/>
                <w:szCs w:val="18"/>
                <w:lang w:val="en-GB" w:eastAsia="ja-JP"/>
              </w:rPr>
            </w:pPr>
            <w:ins w:id="2062" w:author="John Mettrop" w:date="2022-04-11T10:35:00Z">
              <w:r w:rsidRPr="00D942DF">
                <w:rPr>
                  <w:rFonts w:ascii="Times New Roman" w:eastAsia="Times New Roman" w:hAnsi="Times New Roman" w:cs="Times New Roman"/>
                  <w:sz w:val="18"/>
                  <w:szCs w:val="18"/>
                  <w:lang w:val="en-GB" w:eastAsia="ja-JP"/>
                </w:rPr>
                <w:t>Polarization</w:t>
              </w:r>
            </w:ins>
          </w:p>
        </w:tc>
        <w:tc>
          <w:tcPr>
            <w:tcW w:w="409" w:type="pct"/>
            <w:tcBorders>
              <w:top w:val="single" w:sz="4" w:space="0" w:color="auto"/>
              <w:left w:val="single" w:sz="4" w:space="0" w:color="auto"/>
              <w:bottom w:val="single" w:sz="4" w:space="0" w:color="auto"/>
              <w:right w:val="single" w:sz="4" w:space="0" w:color="auto"/>
            </w:tcBorders>
          </w:tcPr>
          <w:p w14:paraId="454D87BA"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2063" w:author="John Mettrop" w:date="2022-04-11T10:35:00Z"/>
                <w:rFonts w:ascii="Times New Roman" w:eastAsia="Times New Roman" w:hAnsi="Times New Roman" w:cs="Times New Roman"/>
                <w:sz w:val="18"/>
                <w:szCs w:val="18"/>
                <w:lang w:val="en-GB" w:eastAsia="ja-JP"/>
              </w:rPr>
            </w:pPr>
          </w:p>
        </w:tc>
        <w:tc>
          <w:tcPr>
            <w:tcW w:w="932" w:type="pct"/>
            <w:gridSpan w:val="3"/>
            <w:tcBorders>
              <w:top w:val="single" w:sz="4" w:space="0" w:color="auto"/>
              <w:left w:val="single" w:sz="4" w:space="0" w:color="auto"/>
              <w:bottom w:val="single" w:sz="4" w:space="0" w:color="auto"/>
              <w:right w:val="single" w:sz="4" w:space="0" w:color="auto"/>
            </w:tcBorders>
            <w:vAlign w:val="center"/>
            <w:hideMark/>
          </w:tcPr>
          <w:p w14:paraId="4A5CB307"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2064" w:author="John Mettrop" w:date="2022-04-11T10:35:00Z"/>
                <w:rFonts w:ascii="Times New Roman" w:eastAsia="Times New Roman" w:hAnsi="Times New Roman" w:cs="Times New Roman"/>
                <w:sz w:val="18"/>
                <w:szCs w:val="18"/>
                <w:lang w:val="en-GB" w:eastAsia="ja-JP"/>
              </w:rPr>
            </w:pPr>
            <w:ins w:id="2065" w:author="John Mettrop" w:date="2022-04-11T10:35:00Z">
              <w:r w:rsidRPr="00D942DF">
                <w:rPr>
                  <w:rFonts w:ascii="Times New Roman" w:eastAsia="Times New Roman" w:hAnsi="Times New Roman" w:cs="Times New Roman"/>
                  <w:sz w:val="18"/>
                  <w:szCs w:val="18"/>
                  <w:lang w:val="en-GB" w:eastAsia="ja-JP"/>
                </w:rPr>
                <w:t>Vertical</w:t>
              </w:r>
            </w:ins>
          </w:p>
        </w:tc>
        <w:tc>
          <w:tcPr>
            <w:tcW w:w="994" w:type="pct"/>
            <w:gridSpan w:val="3"/>
            <w:tcBorders>
              <w:top w:val="single" w:sz="4" w:space="0" w:color="auto"/>
              <w:left w:val="single" w:sz="4" w:space="0" w:color="auto"/>
              <w:bottom w:val="single" w:sz="4" w:space="0" w:color="auto"/>
              <w:right w:val="single" w:sz="4" w:space="0" w:color="auto"/>
            </w:tcBorders>
            <w:vAlign w:val="center"/>
            <w:hideMark/>
          </w:tcPr>
          <w:p w14:paraId="614CDFD1"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2066" w:author="John Mettrop" w:date="2022-04-11T10:35:00Z"/>
                <w:rFonts w:ascii="Times New Roman" w:eastAsia="Times New Roman" w:hAnsi="Times New Roman" w:cs="Times New Roman"/>
                <w:sz w:val="18"/>
                <w:szCs w:val="18"/>
                <w:lang w:val="en-GB" w:eastAsia="ja-JP"/>
              </w:rPr>
            </w:pPr>
            <w:ins w:id="2067" w:author="John Mettrop" w:date="2022-04-11T10:35:00Z">
              <w:r w:rsidRPr="00D942DF">
                <w:rPr>
                  <w:rFonts w:ascii="Times New Roman" w:eastAsia="Times New Roman" w:hAnsi="Times New Roman" w:cs="Times New Roman"/>
                  <w:sz w:val="18"/>
                  <w:szCs w:val="18"/>
                  <w:lang w:val="en-GB" w:eastAsia="ja-JP"/>
                </w:rPr>
                <w:t>Vertical</w:t>
              </w:r>
            </w:ins>
          </w:p>
        </w:tc>
        <w:tc>
          <w:tcPr>
            <w:tcW w:w="901" w:type="pct"/>
            <w:tcBorders>
              <w:top w:val="single" w:sz="4" w:space="0" w:color="auto"/>
              <w:left w:val="single" w:sz="4" w:space="0" w:color="auto"/>
              <w:bottom w:val="single" w:sz="4" w:space="0" w:color="auto"/>
              <w:right w:val="single" w:sz="4" w:space="0" w:color="auto"/>
            </w:tcBorders>
            <w:vAlign w:val="center"/>
          </w:tcPr>
          <w:p w14:paraId="5D3351AE"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2068" w:author="John Mettrop" w:date="2022-04-11T10:35:00Z"/>
                <w:rFonts w:ascii="Times New Roman" w:eastAsia="Times New Roman" w:hAnsi="Times New Roman" w:cs="Times New Roman"/>
                <w:sz w:val="18"/>
                <w:szCs w:val="18"/>
                <w:lang w:val="en-GB" w:eastAsia="ja-JP"/>
              </w:rPr>
            </w:pPr>
            <w:ins w:id="2069" w:author="John Mettrop" w:date="2022-04-11T10:35:00Z">
              <w:r w:rsidRPr="00D942DF">
                <w:rPr>
                  <w:rFonts w:ascii="Times New Roman" w:eastAsia="Times New Roman" w:hAnsi="Times New Roman" w:cs="Times New Roman"/>
                  <w:sz w:val="18"/>
                  <w:szCs w:val="18"/>
                  <w:lang w:val="en-GB" w:eastAsia="ja-JP"/>
                </w:rPr>
                <w:t>Vertical</w:t>
              </w:r>
            </w:ins>
          </w:p>
        </w:tc>
        <w:tc>
          <w:tcPr>
            <w:tcW w:w="901" w:type="pct"/>
            <w:tcBorders>
              <w:top w:val="single" w:sz="4" w:space="0" w:color="auto"/>
              <w:left w:val="single" w:sz="4" w:space="0" w:color="auto"/>
              <w:bottom w:val="single" w:sz="4" w:space="0" w:color="auto"/>
              <w:right w:val="single" w:sz="4" w:space="0" w:color="auto"/>
            </w:tcBorders>
            <w:vAlign w:val="center"/>
          </w:tcPr>
          <w:p w14:paraId="14D16A9D"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2070" w:author="John Mettrop" w:date="2022-04-11T10:35:00Z"/>
                <w:rFonts w:ascii="Times New Roman" w:eastAsia="Times New Roman" w:hAnsi="Times New Roman" w:cs="Times New Roman"/>
                <w:sz w:val="18"/>
                <w:szCs w:val="18"/>
                <w:lang w:val="en-GB" w:eastAsia="ja-JP"/>
              </w:rPr>
            </w:pPr>
            <w:ins w:id="2071" w:author="John Mettrop" w:date="2022-04-11T10:35:00Z">
              <w:r w:rsidRPr="00D942DF">
                <w:rPr>
                  <w:rFonts w:ascii="Times New Roman" w:eastAsia="Times New Roman" w:hAnsi="Times New Roman" w:cs="Times New Roman"/>
                  <w:sz w:val="18"/>
                  <w:szCs w:val="18"/>
                  <w:lang w:val="en-GB" w:eastAsia="ja-JP"/>
                </w:rPr>
                <w:t>Vertical</w:t>
              </w:r>
            </w:ins>
          </w:p>
        </w:tc>
      </w:tr>
      <w:tr w:rsidR="00D942DF" w:rsidRPr="00D942DF" w14:paraId="1366BFEC" w14:textId="77777777" w:rsidTr="008B0EFF">
        <w:trPr>
          <w:cantSplit/>
          <w:jc w:val="center"/>
          <w:ins w:id="2072" w:author="John Mettrop" w:date="2022-04-11T10:35:00Z"/>
        </w:trPr>
        <w:tc>
          <w:tcPr>
            <w:tcW w:w="863" w:type="pct"/>
            <w:tcBorders>
              <w:top w:val="single" w:sz="4" w:space="0" w:color="auto"/>
              <w:left w:val="single" w:sz="4" w:space="0" w:color="auto"/>
              <w:bottom w:val="single" w:sz="4" w:space="0" w:color="auto"/>
              <w:right w:val="single" w:sz="4" w:space="0" w:color="auto"/>
            </w:tcBorders>
            <w:vAlign w:val="center"/>
            <w:hideMark/>
          </w:tcPr>
          <w:p w14:paraId="612C43EA"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ins w:id="2073" w:author="John Mettrop" w:date="2022-04-11T10:35:00Z"/>
                <w:rFonts w:ascii="Times New Roman" w:eastAsia="Times New Roman" w:hAnsi="Times New Roman" w:cs="Times New Roman"/>
                <w:sz w:val="18"/>
                <w:szCs w:val="18"/>
                <w:lang w:val="en-GB" w:eastAsia="ja-JP"/>
              </w:rPr>
            </w:pPr>
            <w:ins w:id="2074" w:author="John Mettrop" w:date="2022-04-11T10:35:00Z">
              <w:r w:rsidRPr="00D942DF">
                <w:rPr>
                  <w:rFonts w:ascii="Times New Roman" w:eastAsia="Times New Roman" w:hAnsi="Times New Roman" w:cs="Times New Roman"/>
                  <w:sz w:val="18"/>
                  <w:szCs w:val="18"/>
                  <w:lang w:val="en-GB" w:eastAsia="ja-JP"/>
                </w:rPr>
                <w:t>Antenna pattern</w:t>
              </w:r>
            </w:ins>
          </w:p>
        </w:tc>
        <w:tc>
          <w:tcPr>
            <w:tcW w:w="409" w:type="pct"/>
            <w:tcBorders>
              <w:top w:val="single" w:sz="4" w:space="0" w:color="auto"/>
              <w:left w:val="single" w:sz="4" w:space="0" w:color="auto"/>
              <w:bottom w:val="single" w:sz="4" w:space="0" w:color="auto"/>
              <w:right w:val="single" w:sz="4" w:space="0" w:color="auto"/>
            </w:tcBorders>
          </w:tcPr>
          <w:p w14:paraId="7A3662AA"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2075" w:author="John Mettrop" w:date="2022-04-11T10:35:00Z"/>
                <w:rFonts w:ascii="Times New Roman" w:eastAsia="Times New Roman" w:hAnsi="Times New Roman" w:cs="Times New Roman"/>
                <w:sz w:val="18"/>
                <w:szCs w:val="18"/>
                <w:lang w:val="en-GB" w:eastAsia="ja-JP"/>
              </w:rPr>
            </w:pPr>
          </w:p>
        </w:tc>
        <w:tc>
          <w:tcPr>
            <w:tcW w:w="932" w:type="pct"/>
            <w:gridSpan w:val="3"/>
            <w:tcBorders>
              <w:top w:val="single" w:sz="4" w:space="0" w:color="auto"/>
              <w:left w:val="single" w:sz="4" w:space="0" w:color="auto"/>
              <w:bottom w:val="single" w:sz="4" w:space="0" w:color="auto"/>
              <w:right w:val="single" w:sz="4" w:space="0" w:color="auto"/>
            </w:tcBorders>
            <w:vAlign w:val="center"/>
            <w:hideMark/>
          </w:tcPr>
          <w:p w14:paraId="1373FADD"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2076" w:author="John Mettrop" w:date="2022-04-11T10:35:00Z"/>
                <w:rFonts w:ascii="Times New Roman" w:eastAsia="Times New Roman" w:hAnsi="Times New Roman" w:cs="Times New Roman"/>
                <w:sz w:val="18"/>
                <w:szCs w:val="18"/>
                <w:lang w:val="en-GB" w:eastAsia="ja-JP"/>
              </w:rPr>
            </w:pPr>
            <w:ins w:id="2077" w:author="John Mettrop" w:date="2022-04-11T10:35:00Z">
              <w:r w:rsidRPr="00D942DF">
                <w:rPr>
                  <w:rFonts w:ascii="Times New Roman" w:eastAsia="Times New Roman" w:hAnsi="Times New Roman" w:cs="Times New Roman"/>
                  <w:sz w:val="18"/>
                  <w:szCs w:val="18"/>
                  <w:lang w:val="en-GB" w:eastAsia="ja-JP"/>
                </w:rPr>
                <w:t>N/A</w:t>
              </w:r>
              <w:r w:rsidRPr="00D942DF">
                <w:rPr>
                  <w:rFonts w:ascii="Times New Roman" w:eastAsia="Times New Roman" w:hAnsi="Times New Roman" w:cs="Times New Roman"/>
                  <w:sz w:val="18"/>
                  <w:szCs w:val="18"/>
                  <w:vertAlign w:val="superscript"/>
                  <w:lang w:val="en-GB" w:eastAsia="ja-JP"/>
                </w:rPr>
                <w:t>(1)</w:t>
              </w:r>
            </w:ins>
          </w:p>
        </w:tc>
        <w:tc>
          <w:tcPr>
            <w:tcW w:w="994" w:type="pct"/>
            <w:gridSpan w:val="3"/>
            <w:tcBorders>
              <w:top w:val="single" w:sz="4" w:space="0" w:color="auto"/>
              <w:left w:val="single" w:sz="4" w:space="0" w:color="auto"/>
              <w:bottom w:val="single" w:sz="4" w:space="0" w:color="auto"/>
              <w:right w:val="single" w:sz="4" w:space="0" w:color="auto"/>
            </w:tcBorders>
            <w:vAlign w:val="center"/>
            <w:hideMark/>
          </w:tcPr>
          <w:p w14:paraId="636BA15D"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2078" w:author="John Mettrop" w:date="2022-04-11T10:35:00Z"/>
                <w:rFonts w:ascii="Times New Roman" w:eastAsia="Times New Roman" w:hAnsi="Times New Roman" w:cs="Times New Roman"/>
                <w:sz w:val="18"/>
                <w:szCs w:val="18"/>
                <w:lang w:val="en-GB" w:eastAsia="ja-JP"/>
              </w:rPr>
            </w:pPr>
            <w:ins w:id="2079" w:author="John Mettrop" w:date="2022-04-11T10:35:00Z">
              <w:r w:rsidRPr="00D942DF">
                <w:rPr>
                  <w:rFonts w:ascii="Times New Roman" w:eastAsia="Times New Roman" w:hAnsi="Times New Roman" w:cs="Times New Roman"/>
                  <w:sz w:val="18"/>
                  <w:szCs w:val="18"/>
                  <w:lang w:val="en-GB" w:eastAsia="ja-JP"/>
                </w:rPr>
                <w:t>N/A</w:t>
              </w:r>
              <w:r w:rsidRPr="00D942DF">
                <w:rPr>
                  <w:rFonts w:ascii="Times New Roman" w:eastAsia="Times New Roman" w:hAnsi="Times New Roman" w:cs="Times New Roman"/>
                  <w:sz w:val="18"/>
                  <w:szCs w:val="18"/>
                  <w:vertAlign w:val="superscript"/>
                  <w:lang w:val="en-GB" w:eastAsia="ja-JP"/>
                </w:rPr>
                <w:t>(1)</w:t>
              </w:r>
            </w:ins>
          </w:p>
        </w:tc>
        <w:tc>
          <w:tcPr>
            <w:tcW w:w="901" w:type="pct"/>
            <w:tcBorders>
              <w:top w:val="single" w:sz="4" w:space="0" w:color="auto"/>
              <w:left w:val="single" w:sz="4" w:space="0" w:color="auto"/>
              <w:bottom w:val="single" w:sz="4" w:space="0" w:color="auto"/>
              <w:right w:val="single" w:sz="4" w:space="0" w:color="auto"/>
            </w:tcBorders>
            <w:vAlign w:val="center"/>
          </w:tcPr>
          <w:p w14:paraId="331A45A7"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2080" w:author="John Mettrop" w:date="2022-04-11T10:35:00Z"/>
                <w:rFonts w:ascii="Times New Roman" w:eastAsia="Times New Roman" w:hAnsi="Times New Roman" w:cs="Times New Roman"/>
                <w:sz w:val="18"/>
                <w:szCs w:val="18"/>
                <w:lang w:val="en-GB" w:eastAsia="ja-JP"/>
              </w:rPr>
            </w:pPr>
            <w:ins w:id="2081" w:author="John Mettrop" w:date="2022-04-11T10:35:00Z">
              <w:r w:rsidRPr="00D942DF">
                <w:rPr>
                  <w:rFonts w:ascii="Times New Roman" w:eastAsia="Times New Roman" w:hAnsi="Times New Roman" w:cs="Times New Roman"/>
                  <w:sz w:val="18"/>
                  <w:szCs w:val="18"/>
                  <w:lang w:val="en-GB" w:eastAsia="ja-JP"/>
                </w:rPr>
                <w:t>Rec. ITU-R F.1336</w:t>
              </w:r>
            </w:ins>
          </w:p>
        </w:tc>
        <w:tc>
          <w:tcPr>
            <w:tcW w:w="901" w:type="pct"/>
            <w:tcBorders>
              <w:top w:val="single" w:sz="4" w:space="0" w:color="auto"/>
              <w:left w:val="single" w:sz="4" w:space="0" w:color="auto"/>
              <w:bottom w:val="single" w:sz="4" w:space="0" w:color="auto"/>
              <w:right w:val="single" w:sz="4" w:space="0" w:color="auto"/>
            </w:tcBorders>
            <w:vAlign w:val="center"/>
          </w:tcPr>
          <w:p w14:paraId="11EEDB7B"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2082" w:author="John Mettrop" w:date="2022-04-11T10:35:00Z"/>
                <w:rFonts w:ascii="Times New Roman" w:eastAsia="Times New Roman" w:hAnsi="Times New Roman" w:cs="Times New Roman"/>
                <w:sz w:val="18"/>
                <w:szCs w:val="18"/>
                <w:lang w:val="en-GB" w:eastAsia="ja-JP"/>
              </w:rPr>
            </w:pPr>
            <w:ins w:id="2083" w:author="John Mettrop" w:date="2022-04-11T10:35:00Z">
              <w:r w:rsidRPr="00D942DF">
                <w:rPr>
                  <w:rFonts w:ascii="Times New Roman" w:eastAsia="Times New Roman" w:hAnsi="Times New Roman" w:cs="Times New Roman"/>
                  <w:sz w:val="18"/>
                  <w:szCs w:val="18"/>
                  <w:lang w:val="en-GB" w:eastAsia="ja-JP"/>
                </w:rPr>
                <w:t>Rec. ITU-R F.1336</w:t>
              </w:r>
            </w:ins>
          </w:p>
        </w:tc>
      </w:tr>
      <w:tr w:rsidR="00D942DF" w:rsidRPr="00D942DF" w14:paraId="0A9B4E7F" w14:textId="77777777" w:rsidTr="008B0EFF">
        <w:trPr>
          <w:cantSplit/>
          <w:jc w:val="center"/>
          <w:ins w:id="2084" w:author="John Mettrop" w:date="2022-04-11T10:35:00Z"/>
        </w:trPr>
        <w:tc>
          <w:tcPr>
            <w:tcW w:w="863" w:type="pct"/>
            <w:tcBorders>
              <w:top w:val="single" w:sz="4" w:space="0" w:color="auto"/>
              <w:left w:val="single" w:sz="4" w:space="0" w:color="auto"/>
              <w:bottom w:val="single" w:sz="4" w:space="0" w:color="auto"/>
              <w:right w:val="single" w:sz="4" w:space="0" w:color="auto"/>
            </w:tcBorders>
            <w:vAlign w:val="center"/>
            <w:hideMark/>
          </w:tcPr>
          <w:p w14:paraId="67DD8A16"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ins w:id="2085" w:author="John Mettrop" w:date="2022-04-11T10:35:00Z"/>
                <w:rFonts w:ascii="Times New Roman" w:eastAsia="Times New Roman" w:hAnsi="Times New Roman" w:cs="Times New Roman"/>
                <w:sz w:val="18"/>
                <w:szCs w:val="18"/>
                <w:lang w:val="en-GB" w:eastAsia="ja-JP"/>
              </w:rPr>
            </w:pPr>
            <w:ins w:id="2086" w:author="John Mettrop" w:date="2022-04-11T10:35:00Z">
              <w:r w:rsidRPr="00D942DF">
                <w:rPr>
                  <w:rFonts w:ascii="Times New Roman" w:eastAsia="Times New Roman" w:hAnsi="Times New Roman" w:cs="Times New Roman"/>
                  <w:sz w:val="18"/>
                  <w:szCs w:val="18"/>
                  <w:lang w:val="en-GB" w:eastAsia="ja-JP"/>
                </w:rPr>
                <w:t>Horizontal beamwidth</w:t>
              </w:r>
            </w:ins>
          </w:p>
        </w:tc>
        <w:tc>
          <w:tcPr>
            <w:tcW w:w="409" w:type="pct"/>
            <w:tcBorders>
              <w:top w:val="single" w:sz="4" w:space="0" w:color="auto"/>
              <w:left w:val="single" w:sz="4" w:space="0" w:color="auto"/>
              <w:bottom w:val="single" w:sz="4" w:space="0" w:color="auto"/>
              <w:right w:val="single" w:sz="4" w:space="0" w:color="auto"/>
            </w:tcBorders>
            <w:hideMark/>
          </w:tcPr>
          <w:p w14:paraId="39076787"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2087" w:author="John Mettrop" w:date="2022-04-11T10:35:00Z"/>
                <w:rFonts w:ascii="Times New Roman" w:eastAsia="Times New Roman" w:hAnsi="Times New Roman" w:cs="Times New Roman"/>
                <w:sz w:val="18"/>
                <w:szCs w:val="18"/>
                <w:lang w:val="en-GB" w:eastAsia="ja-JP"/>
              </w:rPr>
            </w:pPr>
            <w:ins w:id="2088" w:author="John Mettrop" w:date="2022-04-11T10:35:00Z">
              <w:r w:rsidRPr="00D942DF">
                <w:rPr>
                  <w:rFonts w:ascii="Times New Roman" w:eastAsia="Times New Roman" w:hAnsi="Times New Roman" w:cs="Times New Roman"/>
                  <w:sz w:val="18"/>
                  <w:szCs w:val="18"/>
                  <w:lang w:val="en-GB" w:eastAsia="ja-JP"/>
                </w:rPr>
                <w:t>Degrees</w:t>
              </w:r>
            </w:ins>
          </w:p>
        </w:tc>
        <w:tc>
          <w:tcPr>
            <w:tcW w:w="932" w:type="pct"/>
            <w:gridSpan w:val="3"/>
            <w:tcBorders>
              <w:top w:val="single" w:sz="4" w:space="0" w:color="auto"/>
              <w:left w:val="single" w:sz="4" w:space="0" w:color="auto"/>
              <w:bottom w:val="single" w:sz="4" w:space="0" w:color="auto"/>
              <w:right w:val="single" w:sz="4" w:space="0" w:color="auto"/>
            </w:tcBorders>
            <w:vAlign w:val="center"/>
            <w:hideMark/>
          </w:tcPr>
          <w:p w14:paraId="6C1B7158"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2089" w:author="John Mettrop" w:date="2022-04-11T10:35:00Z"/>
                <w:rFonts w:ascii="Times New Roman" w:eastAsia="Times New Roman" w:hAnsi="Times New Roman" w:cs="Times New Roman"/>
                <w:sz w:val="18"/>
                <w:szCs w:val="18"/>
                <w:lang w:val="en-GB" w:eastAsia="ja-JP"/>
              </w:rPr>
            </w:pPr>
            <w:ins w:id="2090" w:author="John Mettrop" w:date="2022-04-11T10:35:00Z">
              <w:r w:rsidRPr="00D942DF">
                <w:rPr>
                  <w:rFonts w:ascii="Times New Roman" w:eastAsia="Times New Roman" w:hAnsi="Times New Roman" w:cs="Times New Roman"/>
                  <w:sz w:val="18"/>
                  <w:szCs w:val="18"/>
                  <w:lang w:val="en-GB" w:eastAsia="ja-JP"/>
                </w:rPr>
                <w:t>360</w:t>
              </w:r>
            </w:ins>
          </w:p>
        </w:tc>
        <w:tc>
          <w:tcPr>
            <w:tcW w:w="994" w:type="pct"/>
            <w:gridSpan w:val="3"/>
            <w:tcBorders>
              <w:top w:val="single" w:sz="4" w:space="0" w:color="auto"/>
              <w:left w:val="single" w:sz="4" w:space="0" w:color="auto"/>
              <w:bottom w:val="single" w:sz="4" w:space="0" w:color="auto"/>
              <w:right w:val="single" w:sz="4" w:space="0" w:color="auto"/>
            </w:tcBorders>
            <w:vAlign w:val="center"/>
            <w:hideMark/>
          </w:tcPr>
          <w:p w14:paraId="73D82BDC"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2091" w:author="John Mettrop" w:date="2022-04-11T10:35:00Z"/>
                <w:rFonts w:ascii="Times New Roman" w:eastAsia="Times New Roman" w:hAnsi="Times New Roman" w:cs="Times New Roman"/>
                <w:sz w:val="18"/>
                <w:szCs w:val="18"/>
                <w:lang w:val="en-GB" w:eastAsia="ja-JP"/>
              </w:rPr>
            </w:pPr>
            <w:ins w:id="2092" w:author="John Mettrop" w:date="2022-04-11T10:35:00Z">
              <w:r w:rsidRPr="00D942DF">
                <w:rPr>
                  <w:rFonts w:ascii="Times New Roman" w:eastAsia="Times New Roman" w:hAnsi="Times New Roman" w:cs="Times New Roman"/>
                  <w:sz w:val="18"/>
                  <w:szCs w:val="18"/>
                  <w:lang w:val="en-GB" w:eastAsia="ja-JP"/>
                </w:rPr>
                <w:t>360</w:t>
              </w:r>
            </w:ins>
          </w:p>
        </w:tc>
        <w:tc>
          <w:tcPr>
            <w:tcW w:w="901" w:type="pct"/>
            <w:tcBorders>
              <w:top w:val="single" w:sz="4" w:space="0" w:color="auto"/>
              <w:left w:val="single" w:sz="4" w:space="0" w:color="auto"/>
              <w:bottom w:val="single" w:sz="4" w:space="0" w:color="auto"/>
              <w:right w:val="single" w:sz="4" w:space="0" w:color="auto"/>
            </w:tcBorders>
            <w:vAlign w:val="center"/>
          </w:tcPr>
          <w:p w14:paraId="47179088"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2093" w:author="John Mettrop" w:date="2022-04-11T10:35:00Z"/>
                <w:rFonts w:ascii="Times New Roman" w:eastAsia="Times New Roman" w:hAnsi="Times New Roman" w:cs="Times New Roman"/>
                <w:sz w:val="18"/>
                <w:szCs w:val="18"/>
                <w:lang w:val="en-GB" w:eastAsia="ja-JP"/>
              </w:rPr>
            </w:pPr>
            <w:ins w:id="2094" w:author="John Mettrop" w:date="2022-04-11T10:35:00Z">
              <w:r w:rsidRPr="00D942DF">
                <w:rPr>
                  <w:rFonts w:ascii="Times New Roman" w:eastAsia="Times New Roman" w:hAnsi="Times New Roman" w:cs="Times New Roman"/>
                  <w:sz w:val="18"/>
                  <w:szCs w:val="18"/>
                  <w:lang w:val="en-GB" w:eastAsia="ja-JP"/>
                </w:rPr>
                <w:t>65</w:t>
              </w:r>
            </w:ins>
          </w:p>
        </w:tc>
        <w:tc>
          <w:tcPr>
            <w:tcW w:w="901" w:type="pct"/>
            <w:tcBorders>
              <w:top w:val="single" w:sz="4" w:space="0" w:color="auto"/>
              <w:left w:val="single" w:sz="4" w:space="0" w:color="auto"/>
              <w:bottom w:val="single" w:sz="4" w:space="0" w:color="auto"/>
              <w:right w:val="single" w:sz="4" w:space="0" w:color="auto"/>
            </w:tcBorders>
            <w:vAlign w:val="center"/>
          </w:tcPr>
          <w:p w14:paraId="6E1083C0"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2095" w:author="John Mettrop" w:date="2022-04-11T10:35:00Z"/>
                <w:rFonts w:ascii="Times New Roman" w:eastAsia="Times New Roman" w:hAnsi="Times New Roman" w:cs="Times New Roman"/>
                <w:sz w:val="18"/>
                <w:szCs w:val="18"/>
                <w:lang w:val="en-GB" w:eastAsia="ja-JP"/>
              </w:rPr>
            </w:pPr>
            <w:ins w:id="2096" w:author="John Mettrop" w:date="2022-04-11T10:35:00Z">
              <w:r w:rsidRPr="00D942DF">
                <w:rPr>
                  <w:rFonts w:ascii="Times New Roman" w:eastAsia="Times New Roman" w:hAnsi="Times New Roman" w:cs="Times New Roman"/>
                  <w:sz w:val="18"/>
                  <w:szCs w:val="18"/>
                  <w:lang w:val="en-GB" w:eastAsia="ja-JP"/>
                </w:rPr>
                <w:t>65</w:t>
              </w:r>
            </w:ins>
          </w:p>
        </w:tc>
      </w:tr>
      <w:tr w:rsidR="00F85D73" w:rsidRPr="00D942DF" w14:paraId="2B3F47CD" w14:textId="77777777" w:rsidTr="008B0EFF">
        <w:trPr>
          <w:cantSplit/>
          <w:jc w:val="center"/>
          <w:ins w:id="2097" w:author="John Mettrop" w:date="2022-04-11T10:35:00Z"/>
        </w:trPr>
        <w:tc>
          <w:tcPr>
            <w:tcW w:w="863" w:type="pct"/>
            <w:tcBorders>
              <w:top w:val="single" w:sz="4" w:space="0" w:color="auto"/>
              <w:left w:val="single" w:sz="4" w:space="0" w:color="auto"/>
              <w:bottom w:val="single" w:sz="4" w:space="0" w:color="auto"/>
              <w:right w:val="single" w:sz="4" w:space="0" w:color="auto"/>
            </w:tcBorders>
            <w:vAlign w:val="center"/>
            <w:hideMark/>
          </w:tcPr>
          <w:p w14:paraId="031F076D"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ins w:id="2098" w:author="John Mettrop" w:date="2022-04-11T10:35:00Z"/>
                <w:rFonts w:ascii="Times New Roman" w:eastAsia="Times New Roman" w:hAnsi="Times New Roman" w:cs="Times New Roman"/>
                <w:sz w:val="18"/>
                <w:szCs w:val="18"/>
                <w:lang w:val="en-GB" w:eastAsia="ja-JP"/>
              </w:rPr>
            </w:pPr>
            <w:ins w:id="2099" w:author="John Mettrop" w:date="2022-04-11T10:35:00Z">
              <w:r w:rsidRPr="00D942DF">
                <w:rPr>
                  <w:rFonts w:ascii="Times New Roman" w:eastAsia="Times New Roman" w:hAnsi="Times New Roman" w:cs="Times New Roman"/>
                  <w:sz w:val="18"/>
                  <w:szCs w:val="18"/>
                  <w:lang w:val="en-GB" w:eastAsia="ja-JP"/>
                </w:rPr>
                <w:t>Vertical beamwidth</w:t>
              </w:r>
            </w:ins>
          </w:p>
        </w:tc>
        <w:tc>
          <w:tcPr>
            <w:tcW w:w="409" w:type="pct"/>
            <w:tcBorders>
              <w:top w:val="single" w:sz="4" w:space="0" w:color="auto"/>
              <w:left w:val="single" w:sz="4" w:space="0" w:color="auto"/>
              <w:bottom w:val="single" w:sz="4" w:space="0" w:color="auto"/>
              <w:right w:val="single" w:sz="4" w:space="0" w:color="auto"/>
            </w:tcBorders>
            <w:hideMark/>
          </w:tcPr>
          <w:p w14:paraId="586C974B"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2100" w:author="John Mettrop" w:date="2022-04-11T10:35:00Z"/>
                <w:rFonts w:ascii="Times New Roman" w:eastAsia="Times New Roman" w:hAnsi="Times New Roman" w:cs="Times New Roman"/>
                <w:sz w:val="18"/>
                <w:szCs w:val="18"/>
                <w:lang w:val="en-GB" w:eastAsia="ja-JP"/>
              </w:rPr>
            </w:pPr>
            <w:ins w:id="2101" w:author="John Mettrop" w:date="2022-04-11T10:35:00Z">
              <w:r w:rsidRPr="00D942DF">
                <w:rPr>
                  <w:rFonts w:ascii="Times New Roman" w:eastAsia="Times New Roman" w:hAnsi="Times New Roman" w:cs="Times New Roman"/>
                  <w:sz w:val="18"/>
                  <w:szCs w:val="18"/>
                  <w:lang w:val="en-GB" w:eastAsia="ja-JP"/>
                </w:rPr>
                <w:t>Degrees</w:t>
              </w:r>
            </w:ins>
          </w:p>
        </w:tc>
        <w:tc>
          <w:tcPr>
            <w:tcW w:w="249" w:type="pct"/>
            <w:tcBorders>
              <w:top w:val="single" w:sz="4" w:space="0" w:color="auto"/>
              <w:left w:val="single" w:sz="4" w:space="0" w:color="auto"/>
              <w:bottom w:val="single" w:sz="4" w:space="0" w:color="auto"/>
              <w:right w:val="single" w:sz="4" w:space="0" w:color="auto"/>
            </w:tcBorders>
            <w:vAlign w:val="center"/>
            <w:hideMark/>
          </w:tcPr>
          <w:p w14:paraId="58F50904"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2102" w:author="John Mettrop" w:date="2022-04-11T10:35:00Z"/>
                <w:rFonts w:ascii="Times New Roman" w:eastAsia="Times New Roman" w:hAnsi="Times New Roman" w:cs="Times New Roman"/>
                <w:sz w:val="18"/>
                <w:szCs w:val="18"/>
                <w:lang w:val="en-GB" w:eastAsia="ja-JP"/>
              </w:rPr>
            </w:pPr>
            <w:ins w:id="2103" w:author="John Mettrop" w:date="2022-04-11T10:35:00Z">
              <w:r w:rsidRPr="00D942DF">
                <w:rPr>
                  <w:rFonts w:ascii="Times New Roman" w:eastAsia="Times New Roman" w:hAnsi="Times New Roman" w:cs="Times New Roman"/>
                  <w:sz w:val="18"/>
                  <w:szCs w:val="18"/>
                  <w:lang w:val="en-GB" w:eastAsia="ja-JP"/>
                </w:rPr>
                <w:t>30</w:t>
              </w:r>
            </w:ins>
          </w:p>
        </w:tc>
        <w:tc>
          <w:tcPr>
            <w:tcW w:w="342" w:type="pct"/>
            <w:tcBorders>
              <w:top w:val="single" w:sz="4" w:space="0" w:color="auto"/>
              <w:left w:val="single" w:sz="4" w:space="0" w:color="auto"/>
              <w:bottom w:val="single" w:sz="4" w:space="0" w:color="auto"/>
              <w:right w:val="single" w:sz="4" w:space="0" w:color="auto"/>
            </w:tcBorders>
            <w:vAlign w:val="center"/>
            <w:hideMark/>
          </w:tcPr>
          <w:p w14:paraId="4B67B718"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2104" w:author="John Mettrop" w:date="2022-04-11T10:35:00Z"/>
                <w:rFonts w:ascii="Times New Roman" w:eastAsia="Times New Roman" w:hAnsi="Times New Roman" w:cs="Times New Roman"/>
                <w:sz w:val="18"/>
                <w:szCs w:val="18"/>
                <w:lang w:val="en-GB" w:eastAsia="ja-JP"/>
              </w:rPr>
            </w:pPr>
            <w:ins w:id="2105" w:author="John Mettrop" w:date="2022-04-11T10:35:00Z">
              <w:r w:rsidRPr="00D942DF">
                <w:rPr>
                  <w:rFonts w:ascii="Times New Roman" w:eastAsia="Times New Roman" w:hAnsi="Times New Roman" w:cs="Times New Roman"/>
                  <w:sz w:val="18"/>
                  <w:szCs w:val="18"/>
                  <w:lang w:val="en-GB" w:eastAsia="ja-JP"/>
                </w:rPr>
                <w:t>37</w:t>
              </w:r>
            </w:ins>
          </w:p>
        </w:tc>
        <w:tc>
          <w:tcPr>
            <w:tcW w:w="342" w:type="pct"/>
            <w:tcBorders>
              <w:top w:val="single" w:sz="4" w:space="0" w:color="auto"/>
              <w:left w:val="single" w:sz="4" w:space="0" w:color="auto"/>
              <w:bottom w:val="single" w:sz="4" w:space="0" w:color="auto"/>
              <w:right w:val="single" w:sz="4" w:space="0" w:color="auto"/>
            </w:tcBorders>
            <w:vAlign w:val="center"/>
            <w:hideMark/>
          </w:tcPr>
          <w:p w14:paraId="64E7E8FC"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2106" w:author="John Mettrop" w:date="2022-04-11T10:35:00Z"/>
                <w:rFonts w:ascii="Times New Roman" w:eastAsia="Times New Roman" w:hAnsi="Times New Roman" w:cs="Times New Roman"/>
                <w:sz w:val="18"/>
                <w:szCs w:val="18"/>
                <w:lang w:val="en-GB" w:eastAsia="ja-JP"/>
              </w:rPr>
            </w:pPr>
            <w:ins w:id="2107" w:author="John Mettrop" w:date="2022-04-11T10:35:00Z">
              <w:r w:rsidRPr="00D942DF">
                <w:rPr>
                  <w:rFonts w:ascii="Times New Roman" w:eastAsia="Times New Roman" w:hAnsi="Times New Roman" w:cs="Times New Roman"/>
                  <w:sz w:val="18"/>
                  <w:szCs w:val="18"/>
                  <w:lang w:val="en-GB" w:eastAsia="ja-JP"/>
                </w:rPr>
                <w:t>69</w:t>
              </w:r>
            </w:ins>
          </w:p>
        </w:tc>
        <w:tc>
          <w:tcPr>
            <w:tcW w:w="280" w:type="pct"/>
            <w:tcBorders>
              <w:top w:val="single" w:sz="4" w:space="0" w:color="auto"/>
              <w:left w:val="single" w:sz="4" w:space="0" w:color="auto"/>
              <w:bottom w:val="single" w:sz="4" w:space="0" w:color="auto"/>
              <w:right w:val="single" w:sz="4" w:space="0" w:color="auto"/>
            </w:tcBorders>
            <w:vAlign w:val="center"/>
            <w:hideMark/>
          </w:tcPr>
          <w:p w14:paraId="2FE20083"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2108" w:author="John Mettrop" w:date="2022-04-11T10:35:00Z"/>
                <w:rFonts w:ascii="Times New Roman" w:eastAsia="Times New Roman" w:hAnsi="Times New Roman" w:cs="Times New Roman"/>
                <w:sz w:val="18"/>
                <w:szCs w:val="18"/>
                <w:lang w:val="en-GB" w:eastAsia="ja-JP"/>
              </w:rPr>
            </w:pPr>
            <w:ins w:id="2109" w:author="John Mettrop" w:date="2022-04-11T10:35:00Z">
              <w:r w:rsidRPr="00D942DF">
                <w:rPr>
                  <w:rFonts w:ascii="Times New Roman" w:eastAsia="Times New Roman" w:hAnsi="Times New Roman" w:cs="Times New Roman"/>
                  <w:sz w:val="18"/>
                  <w:szCs w:val="18"/>
                  <w:lang w:val="en-GB" w:eastAsia="ja-JP"/>
                </w:rPr>
                <w:t>30</w:t>
              </w:r>
            </w:ins>
          </w:p>
        </w:tc>
        <w:tc>
          <w:tcPr>
            <w:tcW w:w="373" w:type="pct"/>
            <w:tcBorders>
              <w:top w:val="single" w:sz="4" w:space="0" w:color="auto"/>
              <w:left w:val="single" w:sz="4" w:space="0" w:color="auto"/>
              <w:bottom w:val="single" w:sz="4" w:space="0" w:color="auto"/>
              <w:right w:val="single" w:sz="4" w:space="0" w:color="auto"/>
            </w:tcBorders>
            <w:vAlign w:val="center"/>
            <w:hideMark/>
          </w:tcPr>
          <w:p w14:paraId="0C3A69D3"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2110" w:author="John Mettrop" w:date="2022-04-11T10:35:00Z"/>
                <w:rFonts w:ascii="Times New Roman" w:eastAsia="Times New Roman" w:hAnsi="Times New Roman" w:cs="Times New Roman"/>
                <w:sz w:val="18"/>
                <w:szCs w:val="18"/>
                <w:lang w:val="en-GB" w:eastAsia="ja-JP"/>
              </w:rPr>
            </w:pPr>
            <w:ins w:id="2111" w:author="John Mettrop" w:date="2022-04-11T10:35:00Z">
              <w:r w:rsidRPr="00D942DF">
                <w:rPr>
                  <w:rFonts w:ascii="Times New Roman" w:eastAsia="Times New Roman" w:hAnsi="Times New Roman" w:cs="Times New Roman"/>
                  <w:sz w:val="18"/>
                  <w:szCs w:val="18"/>
                  <w:lang w:val="en-GB" w:eastAsia="ja-JP"/>
                </w:rPr>
                <w:t>37</w:t>
              </w:r>
            </w:ins>
          </w:p>
        </w:tc>
        <w:tc>
          <w:tcPr>
            <w:tcW w:w="342" w:type="pct"/>
            <w:tcBorders>
              <w:top w:val="single" w:sz="4" w:space="0" w:color="auto"/>
              <w:left w:val="single" w:sz="4" w:space="0" w:color="auto"/>
              <w:bottom w:val="single" w:sz="4" w:space="0" w:color="auto"/>
              <w:right w:val="single" w:sz="4" w:space="0" w:color="auto"/>
            </w:tcBorders>
            <w:vAlign w:val="center"/>
            <w:hideMark/>
          </w:tcPr>
          <w:p w14:paraId="37FA7B06"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2112" w:author="John Mettrop" w:date="2022-04-11T10:35:00Z"/>
                <w:rFonts w:ascii="Times New Roman" w:eastAsia="Times New Roman" w:hAnsi="Times New Roman" w:cs="Times New Roman"/>
                <w:sz w:val="18"/>
                <w:szCs w:val="18"/>
                <w:lang w:val="en-GB" w:eastAsia="ja-JP"/>
              </w:rPr>
            </w:pPr>
            <w:ins w:id="2113" w:author="John Mettrop" w:date="2022-04-11T10:35:00Z">
              <w:r w:rsidRPr="00D942DF">
                <w:rPr>
                  <w:rFonts w:ascii="Times New Roman" w:eastAsia="Times New Roman" w:hAnsi="Times New Roman" w:cs="Times New Roman"/>
                  <w:sz w:val="18"/>
                  <w:szCs w:val="18"/>
                  <w:lang w:val="en-GB" w:eastAsia="ja-JP"/>
                </w:rPr>
                <w:t>69</w:t>
              </w:r>
            </w:ins>
          </w:p>
        </w:tc>
        <w:tc>
          <w:tcPr>
            <w:tcW w:w="901" w:type="pct"/>
            <w:tcBorders>
              <w:top w:val="single" w:sz="4" w:space="0" w:color="auto"/>
              <w:left w:val="single" w:sz="4" w:space="0" w:color="auto"/>
              <w:bottom w:val="single" w:sz="4" w:space="0" w:color="auto"/>
              <w:right w:val="single" w:sz="4" w:space="0" w:color="auto"/>
            </w:tcBorders>
            <w:vAlign w:val="center"/>
          </w:tcPr>
          <w:p w14:paraId="1F4E77F0"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2114" w:author="John Mettrop" w:date="2022-04-11T10:35:00Z"/>
                <w:rFonts w:ascii="Times New Roman" w:eastAsia="Times New Roman" w:hAnsi="Times New Roman" w:cs="Times New Roman"/>
                <w:sz w:val="18"/>
                <w:szCs w:val="18"/>
                <w:lang w:val="en-GB" w:eastAsia="ja-JP"/>
              </w:rPr>
            </w:pPr>
            <w:ins w:id="2115" w:author="John Mettrop" w:date="2022-04-11T10:35:00Z">
              <w:r w:rsidRPr="00D942DF">
                <w:rPr>
                  <w:rFonts w:ascii="Times New Roman" w:eastAsia="Times New Roman" w:hAnsi="Times New Roman" w:cs="Times New Roman"/>
                  <w:sz w:val="18"/>
                  <w:szCs w:val="18"/>
                  <w:lang w:val="en-GB" w:eastAsia="ja-JP"/>
                </w:rPr>
                <w:t>90</w:t>
              </w:r>
            </w:ins>
          </w:p>
        </w:tc>
        <w:tc>
          <w:tcPr>
            <w:tcW w:w="901" w:type="pct"/>
            <w:tcBorders>
              <w:top w:val="single" w:sz="4" w:space="0" w:color="auto"/>
              <w:left w:val="single" w:sz="4" w:space="0" w:color="auto"/>
              <w:bottom w:val="single" w:sz="4" w:space="0" w:color="auto"/>
              <w:right w:val="single" w:sz="4" w:space="0" w:color="auto"/>
            </w:tcBorders>
            <w:vAlign w:val="center"/>
          </w:tcPr>
          <w:p w14:paraId="205BF51A"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2116" w:author="John Mettrop" w:date="2022-04-11T10:35:00Z"/>
                <w:rFonts w:ascii="Times New Roman" w:eastAsia="Times New Roman" w:hAnsi="Times New Roman" w:cs="Times New Roman"/>
                <w:sz w:val="18"/>
                <w:szCs w:val="18"/>
                <w:lang w:val="en-GB" w:eastAsia="ja-JP"/>
              </w:rPr>
            </w:pPr>
            <w:ins w:id="2117" w:author="John Mettrop" w:date="2022-04-11T10:35:00Z">
              <w:r w:rsidRPr="00D942DF">
                <w:rPr>
                  <w:rFonts w:ascii="Times New Roman" w:eastAsia="Times New Roman" w:hAnsi="Times New Roman" w:cs="Times New Roman"/>
                  <w:sz w:val="18"/>
                  <w:szCs w:val="18"/>
                  <w:lang w:val="en-GB" w:eastAsia="ja-JP"/>
                </w:rPr>
                <w:t>90</w:t>
              </w:r>
            </w:ins>
          </w:p>
        </w:tc>
      </w:tr>
      <w:tr w:rsidR="00D942DF" w:rsidRPr="00D942DF" w14:paraId="58639A48" w14:textId="77777777" w:rsidTr="008B0EFF">
        <w:trPr>
          <w:cantSplit/>
          <w:jc w:val="center"/>
          <w:ins w:id="2118" w:author="John Mettrop" w:date="2022-04-11T10:35:00Z"/>
        </w:trPr>
        <w:tc>
          <w:tcPr>
            <w:tcW w:w="5000" w:type="pct"/>
            <w:gridSpan w:val="10"/>
            <w:tcBorders>
              <w:top w:val="single" w:sz="4" w:space="0" w:color="auto"/>
              <w:left w:val="nil"/>
              <w:bottom w:val="nil"/>
              <w:right w:val="nil"/>
            </w:tcBorders>
            <w:vAlign w:val="center"/>
            <w:hideMark/>
          </w:tcPr>
          <w:p w14:paraId="7F0996D3" w14:textId="77777777" w:rsidR="00D942DF" w:rsidRPr="00D942DF" w:rsidRDefault="00D942DF" w:rsidP="00D942DF">
            <w:pPr>
              <w:tabs>
                <w:tab w:val="left" w:pos="284"/>
                <w:tab w:val="left" w:pos="567"/>
                <w:tab w:val="left" w:pos="851"/>
                <w:tab w:val="left" w:pos="1134"/>
                <w:tab w:val="left" w:pos="1871"/>
                <w:tab w:val="left" w:pos="2268"/>
              </w:tabs>
              <w:overflowPunct w:val="0"/>
              <w:autoSpaceDE w:val="0"/>
              <w:autoSpaceDN w:val="0"/>
              <w:adjustRightInd w:val="0"/>
              <w:spacing w:before="40" w:after="40" w:line="240" w:lineRule="auto"/>
              <w:jc w:val="left"/>
              <w:textAlignment w:val="baseline"/>
              <w:rPr>
                <w:ins w:id="2119" w:author="John Mettrop" w:date="2022-04-11T10:35:00Z"/>
                <w:rFonts w:ascii="Times New Roman" w:eastAsia="Times New Roman" w:hAnsi="Times New Roman" w:cs="Times New Roman"/>
                <w:sz w:val="18"/>
                <w:szCs w:val="18"/>
                <w:lang w:val="en-GB" w:eastAsia="ja-JP"/>
              </w:rPr>
            </w:pPr>
            <w:ins w:id="2120" w:author="John Mettrop" w:date="2022-04-11T10:35:00Z">
              <w:r w:rsidRPr="00D942DF">
                <w:rPr>
                  <w:rFonts w:ascii="Times New Roman" w:eastAsia="Times New Roman" w:hAnsi="Times New Roman" w:cs="Times New Roman"/>
                  <w:sz w:val="18"/>
                  <w:szCs w:val="18"/>
                  <w:lang w:val="en-GB" w:eastAsia="ja-JP"/>
                </w:rPr>
                <w:t>Notes:</w:t>
              </w:r>
            </w:ins>
          </w:p>
          <w:p w14:paraId="2DEC11B2" w14:textId="77777777" w:rsidR="00D942DF" w:rsidRPr="00D942DF" w:rsidRDefault="00D942DF" w:rsidP="00D942DF">
            <w:pPr>
              <w:numPr>
                <w:ilvl w:val="0"/>
                <w:numId w:val="17"/>
              </w:numPr>
              <w:tabs>
                <w:tab w:val="left" w:pos="284"/>
                <w:tab w:val="left" w:pos="567"/>
                <w:tab w:val="left" w:pos="851"/>
                <w:tab w:val="left" w:pos="1134"/>
                <w:tab w:val="left" w:pos="1871"/>
                <w:tab w:val="left" w:pos="2268"/>
              </w:tabs>
              <w:overflowPunct w:val="0"/>
              <w:autoSpaceDE w:val="0"/>
              <w:autoSpaceDN w:val="0"/>
              <w:adjustRightInd w:val="0"/>
              <w:spacing w:before="40" w:after="40" w:line="240" w:lineRule="auto"/>
              <w:jc w:val="left"/>
              <w:textAlignment w:val="baseline"/>
              <w:rPr>
                <w:ins w:id="2121" w:author="John Mettrop" w:date="2022-04-11T10:35:00Z"/>
                <w:rFonts w:ascii="Times New Roman" w:eastAsia="Times New Roman" w:hAnsi="Times New Roman" w:cs="Times New Roman"/>
                <w:sz w:val="18"/>
                <w:szCs w:val="18"/>
                <w:lang w:val="en-GB" w:eastAsia="ja-JP"/>
              </w:rPr>
            </w:pPr>
            <w:ins w:id="2122" w:author="John Mettrop" w:date="2022-04-11T10:35:00Z">
              <w:r w:rsidRPr="00D942DF">
                <w:rPr>
                  <w:rFonts w:ascii="Times New Roman" w:eastAsia="Times New Roman" w:hAnsi="Times New Roman" w:cs="Times New Roman"/>
                  <w:sz w:val="18"/>
                  <w:szCs w:val="18"/>
                  <w:lang w:val="en-GB" w:eastAsia="ja-JP"/>
                </w:rPr>
                <w:t>N/A – Not applicable.</w:t>
              </w:r>
            </w:ins>
          </w:p>
          <w:p w14:paraId="546F9994" w14:textId="77777777" w:rsidR="00D942DF" w:rsidRPr="00D942DF" w:rsidRDefault="00D942DF" w:rsidP="00D942DF">
            <w:pPr>
              <w:numPr>
                <w:ilvl w:val="0"/>
                <w:numId w:val="17"/>
              </w:numPr>
              <w:tabs>
                <w:tab w:val="left" w:pos="284"/>
                <w:tab w:val="left" w:pos="567"/>
                <w:tab w:val="left" w:pos="851"/>
                <w:tab w:val="left" w:pos="1134"/>
                <w:tab w:val="left" w:pos="1871"/>
                <w:tab w:val="left" w:pos="2268"/>
              </w:tabs>
              <w:overflowPunct w:val="0"/>
              <w:autoSpaceDE w:val="0"/>
              <w:autoSpaceDN w:val="0"/>
              <w:adjustRightInd w:val="0"/>
              <w:spacing w:before="40" w:after="40" w:line="240" w:lineRule="auto"/>
              <w:jc w:val="left"/>
              <w:textAlignment w:val="baseline"/>
              <w:rPr>
                <w:ins w:id="2123" w:author="John Mettrop" w:date="2022-04-11T10:35:00Z"/>
                <w:rFonts w:ascii="Times New Roman" w:eastAsia="Times New Roman" w:hAnsi="Times New Roman" w:cs="Times New Roman"/>
                <w:sz w:val="18"/>
                <w:szCs w:val="18"/>
                <w:lang w:val="en-GB" w:eastAsia="ja-JP"/>
              </w:rPr>
            </w:pPr>
            <w:ins w:id="2124" w:author="John Mettrop" w:date="2022-04-11T10:35:00Z">
              <w:r w:rsidRPr="00D942DF">
                <w:rPr>
                  <w:rFonts w:ascii="Times New Roman" w:eastAsia="Times New Roman" w:hAnsi="Times New Roman" w:cs="Times New Roman"/>
                  <w:sz w:val="18"/>
                  <w:szCs w:val="18"/>
                  <w:lang w:val="en-GB"/>
                </w:rPr>
                <w:t xml:space="preserve">The feeder loss associated with these systems is [0 to 3] </w:t>
              </w:r>
              <w:proofErr w:type="spellStart"/>
              <w:r w:rsidRPr="00D942DF">
                <w:rPr>
                  <w:rFonts w:ascii="Times New Roman" w:eastAsia="Times New Roman" w:hAnsi="Times New Roman" w:cs="Times New Roman"/>
                  <w:sz w:val="18"/>
                  <w:szCs w:val="18"/>
                  <w:lang w:val="en-GB"/>
                </w:rPr>
                <w:t>dB.</w:t>
              </w:r>
              <w:proofErr w:type="spellEnd"/>
            </w:ins>
          </w:p>
        </w:tc>
      </w:tr>
    </w:tbl>
    <w:p w14:paraId="00229BFE" w14:textId="77777777" w:rsidR="00D942DF" w:rsidRPr="00D942DF" w:rsidRDefault="00D942DF" w:rsidP="00D942DF">
      <w:pPr>
        <w:tabs>
          <w:tab w:val="left" w:pos="1134"/>
          <w:tab w:val="left" w:pos="1588"/>
          <w:tab w:val="left" w:pos="1985"/>
        </w:tabs>
        <w:overflowPunct w:val="0"/>
        <w:autoSpaceDE w:val="0"/>
        <w:autoSpaceDN w:val="0"/>
        <w:adjustRightInd w:val="0"/>
        <w:spacing w:line="240" w:lineRule="auto"/>
        <w:jc w:val="left"/>
        <w:textAlignment w:val="baseline"/>
        <w:rPr>
          <w:ins w:id="2125" w:author="John Mettrop" w:date="2022-04-11T10:35:00Z"/>
          <w:rFonts w:ascii="Times New Roman" w:eastAsia="Times New Roman" w:hAnsi="Times New Roman" w:cs="Times New Roman"/>
          <w:sz w:val="24"/>
          <w:szCs w:val="20"/>
          <w:lang w:val="en-GB"/>
        </w:rPr>
      </w:pPr>
    </w:p>
    <w:p w14:paraId="4AC71EF6" w14:textId="77777777" w:rsidR="00D942DF" w:rsidRPr="00D942DF" w:rsidRDefault="00D942DF" w:rsidP="00D942DF">
      <w:pPr>
        <w:overflowPunct w:val="0"/>
        <w:autoSpaceDE w:val="0"/>
        <w:autoSpaceDN w:val="0"/>
        <w:adjustRightInd w:val="0"/>
        <w:spacing w:before="240" w:line="240" w:lineRule="auto"/>
        <w:ind w:left="3997" w:right="3997"/>
        <w:textAlignment w:val="baseline"/>
        <w:rPr>
          <w:rFonts w:ascii="Times New Roman" w:eastAsia="Times New Roman" w:hAnsi="Times New Roman" w:cs="Times New Roman"/>
          <w:sz w:val="20"/>
          <w:szCs w:val="20"/>
          <w:lang w:val="en-GB"/>
        </w:rPr>
      </w:pPr>
    </w:p>
    <w:p w14:paraId="53FBAC58" w14:textId="77777777" w:rsidR="00D942DF" w:rsidRPr="00D942DF" w:rsidRDefault="00D942DF" w:rsidP="00D942DF">
      <w:pPr>
        <w:tabs>
          <w:tab w:val="left" w:pos="1134"/>
          <w:tab w:val="left" w:pos="1871"/>
          <w:tab w:val="left" w:pos="2268"/>
        </w:tabs>
        <w:overflowPunct w:val="0"/>
        <w:autoSpaceDE w:val="0"/>
        <w:autoSpaceDN w:val="0"/>
        <w:adjustRightInd w:val="0"/>
        <w:spacing w:line="240" w:lineRule="auto"/>
        <w:textAlignment w:val="baseline"/>
        <w:rPr>
          <w:rFonts w:ascii="Times New Roman" w:eastAsia="Times New Roman" w:hAnsi="Times New Roman" w:cs="Times New Roman"/>
          <w:sz w:val="24"/>
          <w:szCs w:val="20"/>
          <w:lang w:val="en-GB"/>
        </w:rPr>
      </w:pPr>
      <w:r w:rsidRPr="00D942DF">
        <w:rPr>
          <w:rFonts w:ascii="Times New Roman" w:eastAsia="Times New Roman" w:hAnsi="Times New Roman" w:cs="Times New Roman"/>
          <w:sz w:val="24"/>
          <w:szCs w:val="20"/>
          <w:lang w:val="en-GB"/>
        </w:rPr>
        <w:lastRenderedPageBreak/>
        <w:t>______________</w:t>
      </w:r>
    </w:p>
    <w:p w14:paraId="1BEAB3A3" w14:textId="4701A93D" w:rsidR="00255C6A" w:rsidRDefault="00255C6A" w:rsidP="00616D6E">
      <w:pPr>
        <w:spacing w:after="160" w:line="259" w:lineRule="auto"/>
        <w:jc w:val="left"/>
      </w:pPr>
    </w:p>
    <w:sectPr w:rsidR="00255C6A" w:rsidSect="00CF13E6">
      <w:headerReference w:type="default" r:id="rId20"/>
      <w:footerReference w:type="default" r:id="rId21"/>
      <w:footerReference w:type="first" r:id="rId22"/>
      <w:pgSz w:w="15840" w:h="12240" w:orient="landscape"/>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AFE490" w14:textId="77777777" w:rsidR="00F97A0E" w:rsidRDefault="00F97A0E">
      <w:pPr>
        <w:spacing w:line="240" w:lineRule="auto"/>
      </w:pPr>
      <w:r>
        <w:separator/>
      </w:r>
    </w:p>
  </w:endnote>
  <w:endnote w:type="continuationSeparator" w:id="0">
    <w:p w14:paraId="190932D8" w14:textId="77777777" w:rsidR="00F97A0E" w:rsidRDefault="00F97A0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Bold">
    <w:altName w:val="Times New Roman"/>
    <w:panose1 w:val="02020803070505020304"/>
    <w:charset w:val="00"/>
    <w:family w:val="roman"/>
    <w:pitch w:val="variable"/>
    <w:sig w:usb0="00003A87" w:usb1="00000000" w:usb2="00000000" w:usb3="00000000" w:csb0="000000FF" w:csb1="00000000"/>
  </w:font>
  <w:font w:name="Batang">
    <w:altName w:val="바탕"/>
    <w:panose1 w:val="02030600000101010101"/>
    <w:charset w:val="81"/>
    <w:family w:val="roman"/>
    <w:pitch w:val="variable"/>
    <w:sig w:usb0="B00002AF" w:usb1="69D77CFB" w:usb2="00000030" w:usb3="00000000" w:csb0="000800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G Times">
    <w:altName w:val="Times New Roman"/>
    <w:charset w:val="00"/>
    <w:family w:val="roman"/>
    <w:pitch w:val="variable"/>
    <w:sig w:usb0="00000007" w:usb1="00000000" w:usb2="00000000" w:usb3="00000000" w:csb0="00000093"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FangSong_GB2312">
    <w:altName w:val="仿宋"/>
    <w:charset w:val="86"/>
    <w:family w:val="modern"/>
    <w:pitch w:val="fixed"/>
    <w:sig w:usb0="800002BF" w:usb1="38CF7CFA" w:usb2="00000016"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 w:name="Malgun Gothic">
    <w:panose1 w:val="020B0503020000020004"/>
    <w:charset w:val="81"/>
    <w:family w:val="swiss"/>
    <w:pitch w:val="variable"/>
    <w:sig w:usb0="9000002F" w:usb1="29D77CFB" w:usb2="00000012" w:usb3="00000000" w:csb0="00080001"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8900EE" w14:textId="77777777" w:rsidR="00325DB0" w:rsidRPr="002F7F47" w:rsidRDefault="0030673F" w:rsidP="002F7F47">
    <w:pPr>
      <w:pStyle w:val="Footer"/>
    </w:pPr>
    <w:r>
      <w:fldChar w:fldCharType="begin"/>
    </w:r>
    <w:r>
      <w:rPr>
        <w:lang w:val="en-US"/>
      </w:rPr>
      <w:instrText xml:space="preserve"> FILENAME \p \* MERGEFORMAT </w:instrText>
    </w:r>
    <w:r>
      <w:fldChar w:fldCharType="separate"/>
    </w:r>
    <w:r>
      <w:rPr>
        <w:lang w:val="en-US"/>
      </w:rPr>
      <w:t>M:\BRSGD\TEXT2019\SG05\WP5B\500\531\531N11V2e.docx</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EB2179" w14:textId="77777777" w:rsidR="004D1C12" w:rsidRPr="004D1C12" w:rsidRDefault="0030673F">
    <w:pPr>
      <w:pStyle w:val="Footer"/>
    </w:pPr>
    <w:r>
      <w:fldChar w:fldCharType="begin"/>
    </w:r>
    <w:r>
      <w:rPr>
        <w:lang w:val="en-US"/>
      </w:rPr>
      <w:instrText xml:space="preserve"> FILENAME \p \* MERGEFORMAT </w:instrText>
    </w:r>
    <w:r>
      <w:fldChar w:fldCharType="separate"/>
    </w:r>
    <w:r>
      <w:rPr>
        <w:lang w:val="en-US"/>
      </w:rPr>
      <w:t>M:\BRSGD\TEXT2019\SG05\WP5B\500\531\531N11e.docx</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F79964" w14:textId="1EAC6002" w:rsidR="00CF13E6" w:rsidRPr="002F7CB3" w:rsidRDefault="00F97A0E">
    <w:pPr>
      <w:pStyle w:val="Footer"/>
      <w:rPr>
        <w:lang w:val="en-US"/>
      </w:rPr>
    </w:pPr>
    <w:r>
      <w:fldChar w:fldCharType="begin"/>
    </w:r>
    <w:r>
      <w:instrText xml:space="preserve"> FILENAME \p \* MERGEFORMAT </w:instrText>
    </w:r>
    <w:r>
      <w:fldChar w:fldCharType="separate"/>
    </w:r>
    <w:r w:rsidR="00CF13E6" w:rsidRPr="00E66EAC">
      <w:rPr>
        <w:lang w:val="en-US"/>
      </w:rPr>
      <w:t>M</w:t>
    </w:r>
    <w:r w:rsidR="00CF13E6">
      <w:t>:\BRSGD\TEXT2019\SG05\WP5B\DT\216e.docx</w:t>
    </w:r>
    <w:r>
      <w:fldChar w:fldCharType="end"/>
    </w:r>
    <w:r w:rsidR="00CF13E6" w:rsidRPr="002F7CB3">
      <w:rPr>
        <w:lang w:val="en-US"/>
      </w:rPr>
      <w:tab/>
    </w:r>
    <w:r w:rsidR="00CF13E6">
      <w:fldChar w:fldCharType="begin"/>
    </w:r>
    <w:r w:rsidR="00CF13E6">
      <w:instrText xml:space="preserve"> savedate \@ dd.MM.yy </w:instrText>
    </w:r>
    <w:r w:rsidR="00CF13E6">
      <w:fldChar w:fldCharType="separate"/>
    </w:r>
    <w:ins w:id="2126" w:author="USA" w:date="2022-06-15T17:19:00Z">
      <w:r w:rsidR="00136527">
        <w:t>15.06.22</w:t>
      </w:r>
    </w:ins>
    <w:del w:id="2127" w:author="USA" w:date="2022-06-15T09:00:00Z">
      <w:r w:rsidR="00CF13E6" w:rsidDel="007D5304">
        <w:delText>27.04.22</w:delText>
      </w:r>
    </w:del>
    <w:r w:rsidR="00CF13E6">
      <w:fldChar w:fldCharType="end"/>
    </w:r>
    <w:r w:rsidR="00CF13E6" w:rsidRPr="002F7CB3">
      <w:rPr>
        <w:lang w:val="en-US"/>
      </w:rPr>
      <w:tab/>
    </w:r>
    <w:r w:rsidR="00CF13E6">
      <w:fldChar w:fldCharType="begin"/>
    </w:r>
    <w:r w:rsidR="00CF13E6">
      <w:instrText xml:space="preserve"> printdate \@ dd.MM.yy </w:instrText>
    </w:r>
    <w:r w:rsidR="00CF13E6">
      <w:fldChar w:fldCharType="separate"/>
    </w:r>
    <w:r w:rsidR="00CF13E6">
      <w:t>21.02.08</w:t>
    </w:r>
    <w:r w:rsidR="00CF13E6">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6F955B" w14:textId="6631DD40" w:rsidR="00CF13E6" w:rsidRPr="002F7CB3" w:rsidRDefault="00F97A0E" w:rsidP="00E6257C">
    <w:pPr>
      <w:pStyle w:val="Footer"/>
      <w:rPr>
        <w:lang w:val="en-US"/>
      </w:rPr>
    </w:pPr>
    <w:r>
      <w:fldChar w:fldCharType="begin"/>
    </w:r>
    <w:r>
      <w:instrText xml:space="preserve"> FILENAME \p \* MERGEFORMAT </w:instrText>
    </w:r>
    <w:r>
      <w:fldChar w:fldCharType="separate"/>
    </w:r>
    <w:r w:rsidR="00CF13E6" w:rsidRPr="000B7864">
      <w:rPr>
        <w:lang w:val="en-US"/>
      </w:rPr>
      <w:t>Y</w:t>
    </w:r>
    <w:r w:rsidR="00CF13E6">
      <w:t>:\APP\BR\POOL\sg05\wp5b\Chairmans report\531\Annex 16 [TEMP 216].docx</w:t>
    </w:r>
    <w:r>
      <w:fldChar w:fldCharType="end"/>
    </w:r>
    <w:r w:rsidR="00CF13E6" w:rsidRPr="002F7CB3">
      <w:rPr>
        <w:lang w:val="en-US"/>
      </w:rPr>
      <w:tab/>
    </w:r>
    <w:r w:rsidR="00CF13E6">
      <w:fldChar w:fldCharType="begin"/>
    </w:r>
    <w:r w:rsidR="00CF13E6">
      <w:instrText xml:space="preserve"> savedate \@ dd.MM.yy </w:instrText>
    </w:r>
    <w:r w:rsidR="00CF13E6">
      <w:fldChar w:fldCharType="separate"/>
    </w:r>
    <w:ins w:id="2128" w:author="USA" w:date="2022-06-15T17:19:00Z">
      <w:r w:rsidR="00136527">
        <w:t>15.06.22</w:t>
      </w:r>
    </w:ins>
    <w:del w:id="2129" w:author="USA" w:date="2022-06-15T09:00:00Z">
      <w:r w:rsidR="00CF13E6" w:rsidDel="007D5304">
        <w:delText>27.04.22</w:delText>
      </w:r>
    </w:del>
    <w:r w:rsidR="00CF13E6">
      <w:fldChar w:fldCharType="end"/>
    </w:r>
    <w:r w:rsidR="00CF13E6" w:rsidRPr="002F7CB3">
      <w:rPr>
        <w:lang w:val="en-US"/>
      </w:rPr>
      <w:tab/>
    </w:r>
    <w:r w:rsidR="00CF13E6">
      <w:fldChar w:fldCharType="begin"/>
    </w:r>
    <w:r w:rsidR="00CF13E6">
      <w:instrText xml:space="preserve"> printdate \@ dd.MM.yy </w:instrText>
    </w:r>
    <w:r w:rsidR="00CF13E6">
      <w:fldChar w:fldCharType="separate"/>
    </w:r>
    <w:r w:rsidR="00CF13E6">
      <w:t>21.02.08</w:t>
    </w:r>
    <w:r w:rsidR="00CF13E6">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F2C8EBE" w14:textId="77777777" w:rsidR="00F97A0E" w:rsidRDefault="00F97A0E">
      <w:pPr>
        <w:spacing w:line="240" w:lineRule="auto"/>
      </w:pPr>
      <w:r>
        <w:separator/>
      </w:r>
    </w:p>
  </w:footnote>
  <w:footnote w:type="continuationSeparator" w:id="0">
    <w:p w14:paraId="0B8D3F34" w14:textId="77777777" w:rsidR="00F97A0E" w:rsidRDefault="00F97A0E">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5E26E9" w14:textId="77777777" w:rsidR="001668AF" w:rsidRPr="001668AF" w:rsidRDefault="0030673F" w:rsidP="001668AF">
    <w:pPr>
      <w:pStyle w:val="Header"/>
    </w:pPr>
    <w:r w:rsidRPr="001668AF">
      <w:rPr>
        <w:lang w:val="en-US"/>
      </w:rPr>
      <w:t xml:space="preserve">- </w:t>
    </w:r>
    <w:r w:rsidRPr="001668AF">
      <w:fldChar w:fldCharType="begin"/>
    </w:r>
    <w:r w:rsidRPr="001668AF">
      <w:instrText xml:space="preserve"> PAGE </w:instrText>
    </w:r>
    <w:r w:rsidRPr="001668AF">
      <w:fldChar w:fldCharType="separate"/>
    </w:r>
    <w:r w:rsidRPr="001668AF">
      <w:t>2</w:t>
    </w:r>
    <w:r w:rsidRPr="001668AF">
      <w:fldChar w:fldCharType="end"/>
    </w:r>
    <w:r w:rsidRPr="001668AF">
      <w:t xml:space="preserve"> -</w:t>
    </w:r>
  </w:p>
  <w:p w14:paraId="26078FDD" w14:textId="77777777" w:rsidR="001668AF" w:rsidRPr="001668AF" w:rsidRDefault="0030673F" w:rsidP="001668AF">
    <w:pPr>
      <w:pStyle w:val="Header"/>
      <w:rPr>
        <w:lang w:val="en-US"/>
      </w:rPr>
    </w:pPr>
    <w:r w:rsidRPr="001668AF">
      <w:rPr>
        <w:lang w:val="en-US"/>
      </w:rPr>
      <w:t>5B/531 (Annex 11)-E</w:t>
    </w:r>
  </w:p>
  <w:p w14:paraId="0B26D540" w14:textId="77777777" w:rsidR="001668AF" w:rsidRDefault="00F97A0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415BF2" w14:textId="77777777" w:rsidR="00325DB0" w:rsidRPr="00FC42AF" w:rsidRDefault="00F97A0E" w:rsidP="00EA7090">
    <w:pPr>
      <w:tabs>
        <w:tab w:val="center" w:pos="4848"/>
        <w:tab w:val="center" w:pos="9696"/>
      </w:tabs>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1CA092" w14:textId="77777777" w:rsidR="00CF13E6" w:rsidRDefault="00CF13E6" w:rsidP="00330567">
    <w:pPr>
      <w:pStyle w:val="Header"/>
      <w:rPr>
        <w:rStyle w:val="PageNumber"/>
      </w:rPr>
    </w:pPr>
    <w:r>
      <w:rPr>
        <w:lang w:val="en-US"/>
      </w:rPr>
      <w:t xml:space="preserve">- </w:t>
    </w:r>
    <w:r>
      <w:rPr>
        <w:rStyle w:val="PageNumber"/>
      </w:rPr>
      <w:fldChar w:fldCharType="begin"/>
    </w:r>
    <w:r>
      <w:rPr>
        <w:rStyle w:val="PageNumber"/>
      </w:rPr>
      <w:instrText xml:space="preserve"> PAGE </w:instrText>
    </w:r>
    <w:r>
      <w:rPr>
        <w:rStyle w:val="PageNumber"/>
      </w:rPr>
      <w:fldChar w:fldCharType="separate"/>
    </w:r>
    <w:r>
      <w:rPr>
        <w:rStyle w:val="PageNumber"/>
        <w:noProof/>
      </w:rPr>
      <w:t>3</w:t>
    </w:r>
    <w:r>
      <w:rPr>
        <w:rStyle w:val="PageNumber"/>
      </w:rPr>
      <w:fldChar w:fldCharType="end"/>
    </w:r>
    <w:r>
      <w:rPr>
        <w:rStyle w:val="PageNumber"/>
      </w:rPr>
      <w:t xml:space="preserve"> -</w:t>
    </w:r>
  </w:p>
  <w:p w14:paraId="4648F5B4" w14:textId="77777777" w:rsidR="00CF13E6" w:rsidRDefault="00CF13E6">
    <w:pPr>
      <w:pStyle w:val="Header"/>
      <w:rPr>
        <w:lang w:val="en-US"/>
      </w:rPr>
    </w:pPr>
    <w:r>
      <w:rPr>
        <w:lang w:val="en-US"/>
      </w:rPr>
      <w:t>5B/ -E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8910C6CC"/>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B70A9848"/>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627486BE"/>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92D46E86"/>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D7100F06"/>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26A4A824"/>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BAE682CA"/>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279A8DC2"/>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CC546296"/>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377294A6"/>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1BB590C"/>
    <w:multiLevelType w:val="hybridMultilevel"/>
    <w:tmpl w:val="741612D4"/>
    <w:lvl w:ilvl="0" w:tplc="95BA851E">
      <w:start w:val="1"/>
      <w:numFmt w:val="decimal"/>
      <w:lvlText w:val="%1)"/>
      <w:lvlJc w:val="left"/>
      <w:pPr>
        <w:ind w:left="650" w:hanging="360"/>
      </w:pPr>
      <w:rPr>
        <w:rFonts w:hint="default"/>
        <w:i/>
      </w:rPr>
    </w:lvl>
    <w:lvl w:ilvl="1" w:tplc="08090019" w:tentative="1">
      <w:start w:val="1"/>
      <w:numFmt w:val="lowerLetter"/>
      <w:lvlText w:val="%2."/>
      <w:lvlJc w:val="left"/>
      <w:pPr>
        <w:ind w:left="1370" w:hanging="360"/>
      </w:pPr>
    </w:lvl>
    <w:lvl w:ilvl="2" w:tplc="0809001B" w:tentative="1">
      <w:start w:val="1"/>
      <w:numFmt w:val="lowerRoman"/>
      <w:lvlText w:val="%3."/>
      <w:lvlJc w:val="right"/>
      <w:pPr>
        <w:ind w:left="2090" w:hanging="180"/>
      </w:pPr>
    </w:lvl>
    <w:lvl w:ilvl="3" w:tplc="0809000F" w:tentative="1">
      <w:start w:val="1"/>
      <w:numFmt w:val="decimal"/>
      <w:lvlText w:val="%4."/>
      <w:lvlJc w:val="left"/>
      <w:pPr>
        <w:ind w:left="2810" w:hanging="360"/>
      </w:pPr>
    </w:lvl>
    <w:lvl w:ilvl="4" w:tplc="08090019" w:tentative="1">
      <w:start w:val="1"/>
      <w:numFmt w:val="lowerLetter"/>
      <w:lvlText w:val="%5."/>
      <w:lvlJc w:val="left"/>
      <w:pPr>
        <w:ind w:left="3530" w:hanging="360"/>
      </w:pPr>
    </w:lvl>
    <w:lvl w:ilvl="5" w:tplc="0809001B" w:tentative="1">
      <w:start w:val="1"/>
      <w:numFmt w:val="lowerRoman"/>
      <w:lvlText w:val="%6."/>
      <w:lvlJc w:val="right"/>
      <w:pPr>
        <w:ind w:left="4250" w:hanging="180"/>
      </w:pPr>
    </w:lvl>
    <w:lvl w:ilvl="6" w:tplc="0809000F" w:tentative="1">
      <w:start w:val="1"/>
      <w:numFmt w:val="decimal"/>
      <w:lvlText w:val="%7."/>
      <w:lvlJc w:val="left"/>
      <w:pPr>
        <w:ind w:left="4970" w:hanging="360"/>
      </w:pPr>
    </w:lvl>
    <w:lvl w:ilvl="7" w:tplc="08090019" w:tentative="1">
      <w:start w:val="1"/>
      <w:numFmt w:val="lowerLetter"/>
      <w:lvlText w:val="%8."/>
      <w:lvlJc w:val="left"/>
      <w:pPr>
        <w:ind w:left="5690" w:hanging="360"/>
      </w:pPr>
    </w:lvl>
    <w:lvl w:ilvl="8" w:tplc="0809001B" w:tentative="1">
      <w:start w:val="1"/>
      <w:numFmt w:val="lowerRoman"/>
      <w:lvlText w:val="%9."/>
      <w:lvlJc w:val="right"/>
      <w:pPr>
        <w:ind w:left="6410" w:hanging="180"/>
      </w:pPr>
    </w:lvl>
  </w:abstractNum>
  <w:abstractNum w:abstractNumId="11" w15:restartNumberingAfterBreak="0">
    <w:nsid w:val="172E0741"/>
    <w:multiLevelType w:val="hybridMultilevel"/>
    <w:tmpl w:val="73506790"/>
    <w:lvl w:ilvl="0" w:tplc="9FA02DF4">
      <w:numFmt w:val="bullet"/>
      <w:lvlText w:val="–"/>
      <w:lvlJc w:val="left"/>
      <w:pPr>
        <w:tabs>
          <w:tab w:val="num" w:pos="795"/>
        </w:tabs>
        <w:ind w:left="795" w:hanging="795"/>
      </w:pPr>
      <w:rPr>
        <w:rFonts w:ascii="Times New Roman" w:eastAsia="Times New Roman" w:hAnsi="Times New Roman" w:cs="Times New Roman"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2" w15:restartNumberingAfterBreak="0">
    <w:nsid w:val="1E165D1E"/>
    <w:multiLevelType w:val="hybridMultilevel"/>
    <w:tmpl w:val="02E4560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4758424D"/>
    <w:multiLevelType w:val="hybridMultilevel"/>
    <w:tmpl w:val="F582FF50"/>
    <w:lvl w:ilvl="0" w:tplc="7764C506">
      <w:start w:val="2"/>
      <w:numFmt w:val="bullet"/>
      <w:lvlText w:val="-"/>
      <w:lvlJc w:val="left"/>
      <w:pPr>
        <w:ind w:left="530" w:hanging="360"/>
      </w:pPr>
      <w:rPr>
        <w:rFonts w:ascii="Times New Roman" w:eastAsia="Times New Roman" w:hAnsi="Times New Roman" w:cs="Times New Roman" w:hint="default"/>
      </w:rPr>
    </w:lvl>
    <w:lvl w:ilvl="1" w:tplc="04190003" w:tentative="1">
      <w:start w:val="1"/>
      <w:numFmt w:val="bullet"/>
      <w:lvlText w:val="o"/>
      <w:lvlJc w:val="left"/>
      <w:pPr>
        <w:ind w:left="1250" w:hanging="360"/>
      </w:pPr>
      <w:rPr>
        <w:rFonts w:ascii="Courier New" w:hAnsi="Courier New" w:cs="Courier New" w:hint="default"/>
      </w:rPr>
    </w:lvl>
    <w:lvl w:ilvl="2" w:tplc="04190005" w:tentative="1">
      <w:start w:val="1"/>
      <w:numFmt w:val="bullet"/>
      <w:lvlText w:val=""/>
      <w:lvlJc w:val="left"/>
      <w:pPr>
        <w:ind w:left="1970" w:hanging="360"/>
      </w:pPr>
      <w:rPr>
        <w:rFonts w:ascii="Wingdings" w:hAnsi="Wingdings" w:hint="default"/>
      </w:rPr>
    </w:lvl>
    <w:lvl w:ilvl="3" w:tplc="04190001" w:tentative="1">
      <w:start w:val="1"/>
      <w:numFmt w:val="bullet"/>
      <w:lvlText w:val=""/>
      <w:lvlJc w:val="left"/>
      <w:pPr>
        <w:ind w:left="2690" w:hanging="360"/>
      </w:pPr>
      <w:rPr>
        <w:rFonts w:ascii="Symbol" w:hAnsi="Symbol" w:hint="default"/>
      </w:rPr>
    </w:lvl>
    <w:lvl w:ilvl="4" w:tplc="04190003" w:tentative="1">
      <w:start w:val="1"/>
      <w:numFmt w:val="bullet"/>
      <w:lvlText w:val="o"/>
      <w:lvlJc w:val="left"/>
      <w:pPr>
        <w:ind w:left="3410" w:hanging="360"/>
      </w:pPr>
      <w:rPr>
        <w:rFonts w:ascii="Courier New" w:hAnsi="Courier New" w:cs="Courier New" w:hint="default"/>
      </w:rPr>
    </w:lvl>
    <w:lvl w:ilvl="5" w:tplc="04190005" w:tentative="1">
      <w:start w:val="1"/>
      <w:numFmt w:val="bullet"/>
      <w:lvlText w:val=""/>
      <w:lvlJc w:val="left"/>
      <w:pPr>
        <w:ind w:left="4130" w:hanging="360"/>
      </w:pPr>
      <w:rPr>
        <w:rFonts w:ascii="Wingdings" w:hAnsi="Wingdings" w:hint="default"/>
      </w:rPr>
    </w:lvl>
    <w:lvl w:ilvl="6" w:tplc="04190001" w:tentative="1">
      <w:start w:val="1"/>
      <w:numFmt w:val="bullet"/>
      <w:lvlText w:val=""/>
      <w:lvlJc w:val="left"/>
      <w:pPr>
        <w:ind w:left="4850" w:hanging="360"/>
      </w:pPr>
      <w:rPr>
        <w:rFonts w:ascii="Symbol" w:hAnsi="Symbol" w:hint="default"/>
      </w:rPr>
    </w:lvl>
    <w:lvl w:ilvl="7" w:tplc="04190003" w:tentative="1">
      <w:start w:val="1"/>
      <w:numFmt w:val="bullet"/>
      <w:lvlText w:val="o"/>
      <w:lvlJc w:val="left"/>
      <w:pPr>
        <w:ind w:left="5570" w:hanging="360"/>
      </w:pPr>
      <w:rPr>
        <w:rFonts w:ascii="Courier New" w:hAnsi="Courier New" w:cs="Courier New" w:hint="default"/>
      </w:rPr>
    </w:lvl>
    <w:lvl w:ilvl="8" w:tplc="04190005" w:tentative="1">
      <w:start w:val="1"/>
      <w:numFmt w:val="bullet"/>
      <w:lvlText w:val=""/>
      <w:lvlJc w:val="left"/>
      <w:pPr>
        <w:ind w:left="6290" w:hanging="360"/>
      </w:pPr>
      <w:rPr>
        <w:rFonts w:ascii="Wingdings" w:hAnsi="Wingdings" w:hint="default"/>
      </w:rPr>
    </w:lvl>
  </w:abstractNum>
  <w:abstractNum w:abstractNumId="14" w15:restartNumberingAfterBreak="0">
    <w:nsid w:val="4D5A4896"/>
    <w:multiLevelType w:val="hybridMultilevel"/>
    <w:tmpl w:val="151E86A4"/>
    <w:lvl w:ilvl="0" w:tplc="6BFC2AD8">
      <w:start w:val="1"/>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5376275B"/>
    <w:multiLevelType w:val="hybridMultilevel"/>
    <w:tmpl w:val="267492A4"/>
    <w:lvl w:ilvl="0" w:tplc="04190001">
      <w:start w:val="1"/>
      <w:numFmt w:val="bullet"/>
      <w:lvlText w:val=""/>
      <w:lvlJc w:val="left"/>
      <w:pPr>
        <w:ind w:left="778" w:hanging="360"/>
      </w:pPr>
      <w:rPr>
        <w:rFonts w:ascii="Symbol" w:hAnsi="Symbol" w:hint="default"/>
      </w:rPr>
    </w:lvl>
    <w:lvl w:ilvl="1" w:tplc="04190003" w:tentative="1">
      <w:start w:val="1"/>
      <w:numFmt w:val="bullet"/>
      <w:lvlText w:val="o"/>
      <w:lvlJc w:val="left"/>
      <w:pPr>
        <w:ind w:left="1498" w:hanging="360"/>
      </w:pPr>
      <w:rPr>
        <w:rFonts w:ascii="Courier New" w:hAnsi="Courier New" w:cs="Courier New" w:hint="default"/>
      </w:rPr>
    </w:lvl>
    <w:lvl w:ilvl="2" w:tplc="04190005" w:tentative="1">
      <w:start w:val="1"/>
      <w:numFmt w:val="bullet"/>
      <w:lvlText w:val=""/>
      <w:lvlJc w:val="left"/>
      <w:pPr>
        <w:ind w:left="2218" w:hanging="360"/>
      </w:pPr>
      <w:rPr>
        <w:rFonts w:ascii="Wingdings" w:hAnsi="Wingdings" w:hint="default"/>
      </w:rPr>
    </w:lvl>
    <w:lvl w:ilvl="3" w:tplc="04190001" w:tentative="1">
      <w:start w:val="1"/>
      <w:numFmt w:val="bullet"/>
      <w:lvlText w:val=""/>
      <w:lvlJc w:val="left"/>
      <w:pPr>
        <w:ind w:left="2938" w:hanging="360"/>
      </w:pPr>
      <w:rPr>
        <w:rFonts w:ascii="Symbol" w:hAnsi="Symbol" w:hint="default"/>
      </w:rPr>
    </w:lvl>
    <w:lvl w:ilvl="4" w:tplc="04190003" w:tentative="1">
      <w:start w:val="1"/>
      <w:numFmt w:val="bullet"/>
      <w:lvlText w:val="o"/>
      <w:lvlJc w:val="left"/>
      <w:pPr>
        <w:ind w:left="3658" w:hanging="360"/>
      </w:pPr>
      <w:rPr>
        <w:rFonts w:ascii="Courier New" w:hAnsi="Courier New" w:cs="Courier New" w:hint="default"/>
      </w:rPr>
    </w:lvl>
    <w:lvl w:ilvl="5" w:tplc="04190005" w:tentative="1">
      <w:start w:val="1"/>
      <w:numFmt w:val="bullet"/>
      <w:lvlText w:val=""/>
      <w:lvlJc w:val="left"/>
      <w:pPr>
        <w:ind w:left="4378" w:hanging="360"/>
      </w:pPr>
      <w:rPr>
        <w:rFonts w:ascii="Wingdings" w:hAnsi="Wingdings" w:hint="default"/>
      </w:rPr>
    </w:lvl>
    <w:lvl w:ilvl="6" w:tplc="04190001" w:tentative="1">
      <w:start w:val="1"/>
      <w:numFmt w:val="bullet"/>
      <w:lvlText w:val=""/>
      <w:lvlJc w:val="left"/>
      <w:pPr>
        <w:ind w:left="5098" w:hanging="360"/>
      </w:pPr>
      <w:rPr>
        <w:rFonts w:ascii="Symbol" w:hAnsi="Symbol" w:hint="default"/>
      </w:rPr>
    </w:lvl>
    <w:lvl w:ilvl="7" w:tplc="04190003" w:tentative="1">
      <w:start w:val="1"/>
      <w:numFmt w:val="bullet"/>
      <w:lvlText w:val="o"/>
      <w:lvlJc w:val="left"/>
      <w:pPr>
        <w:ind w:left="5818" w:hanging="360"/>
      </w:pPr>
      <w:rPr>
        <w:rFonts w:ascii="Courier New" w:hAnsi="Courier New" w:cs="Courier New" w:hint="default"/>
      </w:rPr>
    </w:lvl>
    <w:lvl w:ilvl="8" w:tplc="04190005" w:tentative="1">
      <w:start w:val="1"/>
      <w:numFmt w:val="bullet"/>
      <w:lvlText w:val=""/>
      <w:lvlJc w:val="left"/>
      <w:pPr>
        <w:ind w:left="6538" w:hanging="360"/>
      </w:pPr>
      <w:rPr>
        <w:rFonts w:ascii="Wingdings" w:hAnsi="Wingdings" w:hint="default"/>
      </w:rPr>
    </w:lvl>
  </w:abstractNum>
  <w:abstractNum w:abstractNumId="16" w15:restartNumberingAfterBreak="0">
    <w:nsid w:val="58B030CD"/>
    <w:multiLevelType w:val="hybridMultilevel"/>
    <w:tmpl w:val="7F846144"/>
    <w:lvl w:ilvl="0" w:tplc="22F458A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7C3F5D27"/>
    <w:multiLevelType w:val="hybridMultilevel"/>
    <w:tmpl w:val="8D0ED0B4"/>
    <w:lvl w:ilvl="0" w:tplc="D4E0172E">
      <w:start w:val="1"/>
      <w:numFmt w:val="decimal"/>
      <w:lvlText w:val="%1"/>
      <w:lvlJc w:val="left"/>
      <w:pPr>
        <w:ind w:left="792" w:hanging="792"/>
      </w:pPr>
      <w:rPr>
        <w:b/>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num w:numId="1" w16cid:durableId="176476001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883666622">
    <w:abstractNumId w:val="14"/>
  </w:num>
  <w:num w:numId="3" w16cid:durableId="1594512206">
    <w:abstractNumId w:val="13"/>
  </w:num>
  <w:num w:numId="4" w16cid:durableId="665942888">
    <w:abstractNumId w:val="11"/>
  </w:num>
  <w:num w:numId="5" w16cid:durableId="707947421">
    <w:abstractNumId w:val="15"/>
  </w:num>
  <w:num w:numId="6" w16cid:durableId="808324386">
    <w:abstractNumId w:val="12"/>
  </w:num>
  <w:num w:numId="7" w16cid:durableId="2022932413">
    <w:abstractNumId w:val="9"/>
  </w:num>
  <w:num w:numId="8" w16cid:durableId="1193617546">
    <w:abstractNumId w:val="7"/>
  </w:num>
  <w:num w:numId="9" w16cid:durableId="2096777885">
    <w:abstractNumId w:val="6"/>
  </w:num>
  <w:num w:numId="10" w16cid:durableId="931740291">
    <w:abstractNumId w:val="5"/>
  </w:num>
  <w:num w:numId="11" w16cid:durableId="1794053467">
    <w:abstractNumId w:val="4"/>
  </w:num>
  <w:num w:numId="12" w16cid:durableId="2047680184">
    <w:abstractNumId w:val="8"/>
  </w:num>
  <w:num w:numId="13" w16cid:durableId="714232424">
    <w:abstractNumId w:val="3"/>
  </w:num>
  <w:num w:numId="14" w16cid:durableId="425537940">
    <w:abstractNumId w:val="2"/>
  </w:num>
  <w:num w:numId="15" w16cid:durableId="806971941">
    <w:abstractNumId w:val="1"/>
  </w:num>
  <w:num w:numId="16" w16cid:durableId="1757903595">
    <w:abstractNumId w:val="0"/>
  </w:num>
  <w:num w:numId="17" w16cid:durableId="1594128065">
    <w:abstractNumId w:val="16"/>
  </w:num>
  <w:num w:numId="18" w16cid:durableId="410589930">
    <w:abstractNumId w:val="1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USA">
    <w15:presenceInfo w15:providerId="None" w15:userId="USA"/>
  </w15:person>
  <w15:person w15:author="John Mettrop">
    <w15:presenceInfo w15:providerId="None" w15:userId="John Mettrop"/>
  </w15:person>
  <w15:person w15:author="Chamova, Alisa">
    <w15:presenceInfo w15:providerId="AD" w15:userId="S::alisa.chamova@itu.int::22d471ad-1704-47cb-acab-d70b801be3d5"/>
  </w15:person>
  <w15:person w15:author="ANFR">
    <w15:presenceInfo w15:providerId="None" w15:userId="ANFR"/>
  </w15:person>
  <w15:person w15:author="Vladislav Sorokin">
    <w15:presenceInfo w15:providerId="None" w15:userId="Vladislav Soroki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0"/>
  <w:proofState w:spelling="clean" w:grammar="clean"/>
  <w:trackRevision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C2262"/>
    <w:rsid w:val="0001467E"/>
    <w:rsid w:val="0007425F"/>
    <w:rsid w:val="000D5384"/>
    <w:rsid w:val="00130FEA"/>
    <w:rsid w:val="00136527"/>
    <w:rsid w:val="00141803"/>
    <w:rsid w:val="001670FE"/>
    <w:rsid w:val="00217221"/>
    <w:rsid w:val="00231825"/>
    <w:rsid w:val="00255C6A"/>
    <w:rsid w:val="00256A15"/>
    <w:rsid w:val="00264EA5"/>
    <w:rsid w:val="00270A82"/>
    <w:rsid w:val="002B7FC9"/>
    <w:rsid w:val="002C5E4D"/>
    <w:rsid w:val="0030673F"/>
    <w:rsid w:val="00322059"/>
    <w:rsid w:val="00354E54"/>
    <w:rsid w:val="00372BCA"/>
    <w:rsid w:val="003830A1"/>
    <w:rsid w:val="00421A52"/>
    <w:rsid w:val="00497981"/>
    <w:rsid w:val="004B6660"/>
    <w:rsid w:val="005077C7"/>
    <w:rsid w:val="00565BF1"/>
    <w:rsid w:val="00583C7E"/>
    <w:rsid w:val="00616D6E"/>
    <w:rsid w:val="00697C48"/>
    <w:rsid w:val="006A55ED"/>
    <w:rsid w:val="00710D86"/>
    <w:rsid w:val="00734F56"/>
    <w:rsid w:val="007716FA"/>
    <w:rsid w:val="007D5304"/>
    <w:rsid w:val="008602AB"/>
    <w:rsid w:val="008B4202"/>
    <w:rsid w:val="008C7B20"/>
    <w:rsid w:val="008D5EE0"/>
    <w:rsid w:val="0090127D"/>
    <w:rsid w:val="009042C3"/>
    <w:rsid w:val="00A31E40"/>
    <w:rsid w:val="00A55483"/>
    <w:rsid w:val="00AB0229"/>
    <w:rsid w:val="00B02C52"/>
    <w:rsid w:val="00B41C14"/>
    <w:rsid w:val="00B66016"/>
    <w:rsid w:val="00B7565C"/>
    <w:rsid w:val="00C019AD"/>
    <w:rsid w:val="00C05BC7"/>
    <w:rsid w:val="00C33FF0"/>
    <w:rsid w:val="00C5602A"/>
    <w:rsid w:val="00C63675"/>
    <w:rsid w:val="00CB0FA7"/>
    <w:rsid w:val="00CF13E6"/>
    <w:rsid w:val="00D222F5"/>
    <w:rsid w:val="00D91761"/>
    <w:rsid w:val="00D942DF"/>
    <w:rsid w:val="00DC0EDA"/>
    <w:rsid w:val="00DC2262"/>
    <w:rsid w:val="00E12DB9"/>
    <w:rsid w:val="00E83908"/>
    <w:rsid w:val="00ED6723"/>
    <w:rsid w:val="00F13251"/>
    <w:rsid w:val="00F63E56"/>
    <w:rsid w:val="00F72449"/>
    <w:rsid w:val="00F85D73"/>
    <w:rsid w:val="00F97A0E"/>
    <w:rsid w:val="00FB0EDA"/>
    <w:rsid w:val="00FE04A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29A7F5"/>
  <w15:chartTrackingRefBased/>
  <w15:docId w15:val="{79D4DC7D-4C29-4EE8-B000-10397C92DC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imes New Roman"/>
        <w:sz w:val="24"/>
        <w:szCs w:val="24"/>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iPriority="0" w:unhideWhenUsed="1" w:qFormat="1"/>
    <w:lsdException w:name="header" w:semiHidden="1" w:uiPriority="0" w:unhideWhenUsed="1"/>
    <w:lsdException w:name="footer" w:semiHidden="1" w:uiPriority="0" w:unhideWhenUsed="1"/>
    <w:lsdException w:name="index heading" w:semiHidden="1" w:uiPriority="0"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iPriority="0" w:unhideWhenUsed="1"/>
    <w:lsdException w:name="page number" w:semiHidden="1" w:uiPriority="0"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iPriority="0"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C2262"/>
    <w:pPr>
      <w:spacing w:after="0" w:line="276" w:lineRule="auto"/>
      <w:jc w:val="center"/>
    </w:pPr>
    <w:rPr>
      <w:rFonts w:asciiTheme="minorHAnsi" w:hAnsiTheme="minorHAnsi" w:cstheme="minorBidi"/>
      <w:sz w:val="22"/>
      <w:szCs w:val="22"/>
    </w:rPr>
  </w:style>
  <w:style w:type="paragraph" w:styleId="Heading1">
    <w:name w:val="heading 1"/>
    <w:basedOn w:val="Normal"/>
    <w:next w:val="Normal"/>
    <w:link w:val="Heading1Char"/>
    <w:qFormat/>
    <w:rsid w:val="00D942DF"/>
    <w:pPr>
      <w:keepNext/>
      <w:keepLines/>
      <w:tabs>
        <w:tab w:val="left" w:pos="1134"/>
        <w:tab w:val="left" w:pos="1871"/>
        <w:tab w:val="left" w:pos="2268"/>
      </w:tabs>
      <w:overflowPunct w:val="0"/>
      <w:autoSpaceDE w:val="0"/>
      <w:autoSpaceDN w:val="0"/>
      <w:adjustRightInd w:val="0"/>
      <w:spacing w:before="280" w:line="240" w:lineRule="auto"/>
      <w:ind w:left="1134" w:hanging="1134"/>
      <w:jc w:val="left"/>
      <w:textAlignment w:val="baseline"/>
      <w:outlineLvl w:val="0"/>
    </w:pPr>
    <w:rPr>
      <w:rFonts w:ascii="Times New Roman" w:eastAsia="Times New Roman" w:hAnsi="Times New Roman" w:cs="Times New Roman"/>
      <w:b/>
      <w:sz w:val="28"/>
      <w:szCs w:val="20"/>
      <w:lang w:val="en-GB"/>
    </w:rPr>
  </w:style>
  <w:style w:type="paragraph" w:styleId="Heading2">
    <w:name w:val="heading 2"/>
    <w:basedOn w:val="Heading1"/>
    <w:next w:val="Normal"/>
    <w:link w:val="Heading2Char"/>
    <w:qFormat/>
    <w:rsid w:val="00D942DF"/>
    <w:pPr>
      <w:spacing w:before="200"/>
      <w:outlineLvl w:val="1"/>
    </w:pPr>
    <w:rPr>
      <w:sz w:val="24"/>
    </w:rPr>
  </w:style>
  <w:style w:type="paragraph" w:styleId="Heading3">
    <w:name w:val="heading 3"/>
    <w:basedOn w:val="Heading1"/>
    <w:next w:val="Normal"/>
    <w:link w:val="Heading3Char"/>
    <w:qFormat/>
    <w:rsid w:val="00D942DF"/>
    <w:pPr>
      <w:tabs>
        <w:tab w:val="clear" w:pos="1134"/>
      </w:tabs>
      <w:spacing w:before="200"/>
      <w:outlineLvl w:val="2"/>
    </w:pPr>
    <w:rPr>
      <w:sz w:val="24"/>
    </w:rPr>
  </w:style>
  <w:style w:type="paragraph" w:styleId="Heading4">
    <w:name w:val="heading 4"/>
    <w:basedOn w:val="Heading3"/>
    <w:next w:val="Normal"/>
    <w:link w:val="Heading4Char"/>
    <w:qFormat/>
    <w:rsid w:val="00D942DF"/>
    <w:pPr>
      <w:outlineLvl w:val="3"/>
    </w:pPr>
  </w:style>
  <w:style w:type="paragraph" w:styleId="Heading5">
    <w:name w:val="heading 5"/>
    <w:basedOn w:val="Heading4"/>
    <w:next w:val="Normal"/>
    <w:link w:val="Heading5Char"/>
    <w:qFormat/>
    <w:rsid w:val="00D942DF"/>
    <w:pPr>
      <w:outlineLvl w:val="4"/>
    </w:pPr>
  </w:style>
  <w:style w:type="paragraph" w:styleId="Heading6">
    <w:name w:val="heading 6"/>
    <w:basedOn w:val="Heading4"/>
    <w:next w:val="Normal"/>
    <w:link w:val="Heading6Char"/>
    <w:qFormat/>
    <w:rsid w:val="00D942DF"/>
    <w:pPr>
      <w:outlineLvl w:val="5"/>
    </w:pPr>
  </w:style>
  <w:style w:type="paragraph" w:styleId="Heading7">
    <w:name w:val="heading 7"/>
    <w:basedOn w:val="Heading6"/>
    <w:next w:val="Normal"/>
    <w:link w:val="Heading7Char"/>
    <w:qFormat/>
    <w:rsid w:val="00D942DF"/>
    <w:pPr>
      <w:outlineLvl w:val="6"/>
    </w:pPr>
  </w:style>
  <w:style w:type="paragraph" w:styleId="Heading8">
    <w:name w:val="heading 8"/>
    <w:basedOn w:val="Heading6"/>
    <w:next w:val="Normal"/>
    <w:link w:val="Heading8Char"/>
    <w:qFormat/>
    <w:rsid w:val="00D942DF"/>
    <w:pPr>
      <w:outlineLvl w:val="7"/>
    </w:pPr>
  </w:style>
  <w:style w:type="paragraph" w:styleId="Heading9">
    <w:name w:val="heading 9"/>
    <w:basedOn w:val="Heading6"/>
    <w:next w:val="Normal"/>
    <w:link w:val="Heading9Char"/>
    <w:qFormat/>
    <w:rsid w:val="00D942DF"/>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nhideWhenUsed/>
    <w:qFormat/>
    <w:rsid w:val="00DC2262"/>
    <w:rPr>
      <w:color w:val="0563C1" w:themeColor="hyperlink"/>
      <w:u w:val="single"/>
    </w:rPr>
  </w:style>
  <w:style w:type="table" w:styleId="TableGrid">
    <w:name w:val="Table Grid"/>
    <w:basedOn w:val="TableNormal"/>
    <w:uiPriority w:val="59"/>
    <w:rsid w:val="00DC2262"/>
    <w:pPr>
      <w:spacing w:after="0" w:line="240" w:lineRule="auto"/>
      <w:jc w:val="center"/>
    </w:pPr>
    <w:rPr>
      <w:rFonts w:asciiTheme="minorHAnsi" w:hAnsiTheme="minorHAnsi" w:cstheme="minorBidi"/>
      <w:sz w:val="22"/>
      <w:szCs w:val="22"/>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basedOn w:val="DefaultParagraphFont"/>
    <w:uiPriority w:val="22"/>
    <w:qFormat/>
    <w:rsid w:val="00141803"/>
    <w:rPr>
      <w:b/>
      <w:bCs/>
    </w:rPr>
  </w:style>
  <w:style w:type="character" w:customStyle="1" w:styleId="Heading1Char">
    <w:name w:val="Heading 1 Char"/>
    <w:basedOn w:val="DefaultParagraphFont"/>
    <w:link w:val="Heading1"/>
    <w:rsid w:val="00D942DF"/>
    <w:rPr>
      <w:rFonts w:eastAsia="Times New Roman"/>
      <w:b/>
      <w:sz w:val="28"/>
      <w:szCs w:val="20"/>
      <w:lang w:val="en-GB"/>
    </w:rPr>
  </w:style>
  <w:style w:type="character" w:customStyle="1" w:styleId="Heading2Char">
    <w:name w:val="Heading 2 Char"/>
    <w:basedOn w:val="DefaultParagraphFont"/>
    <w:link w:val="Heading2"/>
    <w:rsid w:val="00D942DF"/>
    <w:rPr>
      <w:rFonts w:eastAsia="Times New Roman"/>
      <w:b/>
      <w:szCs w:val="20"/>
      <w:lang w:val="en-GB"/>
    </w:rPr>
  </w:style>
  <w:style w:type="character" w:customStyle="1" w:styleId="Heading3Char">
    <w:name w:val="Heading 3 Char"/>
    <w:basedOn w:val="DefaultParagraphFont"/>
    <w:link w:val="Heading3"/>
    <w:rsid w:val="00D942DF"/>
    <w:rPr>
      <w:rFonts w:eastAsia="Times New Roman"/>
      <w:b/>
      <w:szCs w:val="20"/>
      <w:lang w:val="en-GB"/>
    </w:rPr>
  </w:style>
  <w:style w:type="character" w:customStyle="1" w:styleId="Heading4Char">
    <w:name w:val="Heading 4 Char"/>
    <w:basedOn w:val="DefaultParagraphFont"/>
    <w:link w:val="Heading4"/>
    <w:rsid w:val="00D942DF"/>
    <w:rPr>
      <w:rFonts w:eastAsia="Times New Roman"/>
      <w:b/>
      <w:szCs w:val="20"/>
      <w:lang w:val="en-GB"/>
    </w:rPr>
  </w:style>
  <w:style w:type="character" w:customStyle="1" w:styleId="Heading5Char">
    <w:name w:val="Heading 5 Char"/>
    <w:basedOn w:val="DefaultParagraphFont"/>
    <w:link w:val="Heading5"/>
    <w:rsid w:val="00D942DF"/>
    <w:rPr>
      <w:rFonts w:eastAsia="Times New Roman"/>
      <w:b/>
      <w:szCs w:val="20"/>
      <w:lang w:val="en-GB"/>
    </w:rPr>
  </w:style>
  <w:style w:type="character" w:customStyle="1" w:styleId="Heading6Char">
    <w:name w:val="Heading 6 Char"/>
    <w:basedOn w:val="DefaultParagraphFont"/>
    <w:link w:val="Heading6"/>
    <w:rsid w:val="00D942DF"/>
    <w:rPr>
      <w:rFonts w:eastAsia="Times New Roman"/>
      <w:b/>
      <w:szCs w:val="20"/>
      <w:lang w:val="en-GB"/>
    </w:rPr>
  </w:style>
  <w:style w:type="character" w:customStyle="1" w:styleId="Heading7Char">
    <w:name w:val="Heading 7 Char"/>
    <w:basedOn w:val="DefaultParagraphFont"/>
    <w:link w:val="Heading7"/>
    <w:rsid w:val="00D942DF"/>
    <w:rPr>
      <w:rFonts w:eastAsia="Times New Roman"/>
      <w:b/>
      <w:szCs w:val="20"/>
      <w:lang w:val="en-GB"/>
    </w:rPr>
  </w:style>
  <w:style w:type="character" w:customStyle="1" w:styleId="Heading8Char">
    <w:name w:val="Heading 8 Char"/>
    <w:basedOn w:val="DefaultParagraphFont"/>
    <w:link w:val="Heading8"/>
    <w:rsid w:val="00D942DF"/>
    <w:rPr>
      <w:rFonts w:eastAsia="Times New Roman"/>
      <w:b/>
      <w:szCs w:val="20"/>
      <w:lang w:val="en-GB"/>
    </w:rPr>
  </w:style>
  <w:style w:type="character" w:customStyle="1" w:styleId="Heading9Char">
    <w:name w:val="Heading 9 Char"/>
    <w:basedOn w:val="DefaultParagraphFont"/>
    <w:link w:val="Heading9"/>
    <w:rsid w:val="00D942DF"/>
    <w:rPr>
      <w:rFonts w:eastAsia="Times New Roman"/>
      <w:b/>
      <w:szCs w:val="20"/>
      <w:lang w:val="en-GB"/>
    </w:rPr>
  </w:style>
  <w:style w:type="numbering" w:customStyle="1" w:styleId="NoList1">
    <w:name w:val="No List1"/>
    <w:next w:val="NoList"/>
    <w:uiPriority w:val="99"/>
    <w:semiHidden/>
    <w:unhideWhenUsed/>
    <w:rsid w:val="00D942DF"/>
  </w:style>
  <w:style w:type="paragraph" w:customStyle="1" w:styleId="Normalaftertitle">
    <w:name w:val="Normal_after_title"/>
    <w:basedOn w:val="Normal"/>
    <w:next w:val="Normal"/>
    <w:link w:val="NormalaftertitleChar"/>
    <w:rsid w:val="00D942DF"/>
    <w:pPr>
      <w:tabs>
        <w:tab w:val="left" w:pos="1134"/>
        <w:tab w:val="left" w:pos="1871"/>
        <w:tab w:val="left" w:pos="2268"/>
      </w:tabs>
      <w:overflowPunct w:val="0"/>
      <w:autoSpaceDE w:val="0"/>
      <w:autoSpaceDN w:val="0"/>
      <w:adjustRightInd w:val="0"/>
      <w:spacing w:before="360" w:line="240" w:lineRule="auto"/>
      <w:jc w:val="left"/>
      <w:textAlignment w:val="baseline"/>
    </w:pPr>
    <w:rPr>
      <w:rFonts w:ascii="Times New Roman" w:eastAsia="Times New Roman" w:hAnsi="Times New Roman" w:cs="Times New Roman"/>
      <w:sz w:val="24"/>
      <w:szCs w:val="20"/>
      <w:lang w:val="en-GB"/>
    </w:rPr>
  </w:style>
  <w:style w:type="paragraph" w:customStyle="1" w:styleId="Artheading">
    <w:name w:val="Art_heading"/>
    <w:basedOn w:val="Normal"/>
    <w:next w:val="Normal"/>
    <w:rsid w:val="00D942DF"/>
    <w:pPr>
      <w:keepNext/>
      <w:keepLines/>
      <w:tabs>
        <w:tab w:val="left" w:pos="1134"/>
        <w:tab w:val="left" w:pos="1871"/>
        <w:tab w:val="left" w:pos="2268"/>
      </w:tabs>
      <w:overflowPunct w:val="0"/>
      <w:autoSpaceDE w:val="0"/>
      <w:autoSpaceDN w:val="0"/>
      <w:adjustRightInd w:val="0"/>
      <w:spacing w:before="480" w:line="240" w:lineRule="auto"/>
      <w:textAlignment w:val="baseline"/>
    </w:pPr>
    <w:rPr>
      <w:rFonts w:ascii="Times New Roman Bold" w:eastAsia="Times New Roman" w:hAnsi="Times New Roman Bold" w:cs="Times New Roman"/>
      <w:b/>
      <w:sz w:val="28"/>
      <w:szCs w:val="20"/>
      <w:lang w:val="en-GB"/>
    </w:rPr>
  </w:style>
  <w:style w:type="paragraph" w:customStyle="1" w:styleId="ArtNo">
    <w:name w:val="Art_No"/>
    <w:basedOn w:val="Normal"/>
    <w:next w:val="Normal"/>
    <w:rsid w:val="00D942DF"/>
    <w:pPr>
      <w:keepNext/>
      <w:keepLines/>
      <w:tabs>
        <w:tab w:val="left" w:pos="1134"/>
        <w:tab w:val="left" w:pos="1871"/>
        <w:tab w:val="left" w:pos="2268"/>
      </w:tabs>
      <w:overflowPunct w:val="0"/>
      <w:autoSpaceDE w:val="0"/>
      <w:autoSpaceDN w:val="0"/>
      <w:adjustRightInd w:val="0"/>
      <w:spacing w:before="480" w:line="240" w:lineRule="auto"/>
      <w:textAlignment w:val="baseline"/>
    </w:pPr>
    <w:rPr>
      <w:rFonts w:ascii="Times New Roman" w:eastAsia="Times New Roman" w:hAnsi="Times New Roman" w:cs="Times New Roman"/>
      <w:caps/>
      <w:sz w:val="28"/>
      <w:szCs w:val="20"/>
      <w:lang w:val="en-GB"/>
    </w:rPr>
  </w:style>
  <w:style w:type="paragraph" w:customStyle="1" w:styleId="Arttitle">
    <w:name w:val="Art_title"/>
    <w:basedOn w:val="Normal"/>
    <w:next w:val="Normal"/>
    <w:rsid w:val="00D942DF"/>
    <w:pPr>
      <w:keepNext/>
      <w:keepLines/>
      <w:tabs>
        <w:tab w:val="left" w:pos="1134"/>
        <w:tab w:val="left" w:pos="1871"/>
        <w:tab w:val="left" w:pos="2268"/>
      </w:tabs>
      <w:overflowPunct w:val="0"/>
      <w:autoSpaceDE w:val="0"/>
      <w:autoSpaceDN w:val="0"/>
      <w:adjustRightInd w:val="0"/>
      <w:spacing w:before="240" w:line="240" w:lineRule="auto"/>
      <w:textAlignment w:val="baseline"/>
    </w:pPr>
    <w:rPr>
      <w:rFonts w:ascii="Times New Roman" w:eastAsia="Times New Roman" w:hAnsi="Times New Roman" w:cs="Times New Roman"/>
      <w:b/>
      <w:sz w:val="28"/>
      <w:szCs w:val="20"/>
      <w:lang w:val="en-GB"/>
    </w:rPr>
  </w:style>
  <w:style w:type="paragraph" w:customStyle="1" w:styleId="ASN1">
    <w:name w:val="ASN.1"/>
    <w:basedOn w:val="Normal"/>
    <w:rsid w:val="00D942DF"/>
    <w:pPr>
      <w:tabs>
        <w:tab w:val="left" w:pos="567"/>
        <w:tab w:val="left" w:pos="1134"/>
        <w:tab w:val="left" w:pos="1701"/>
        <w:tab w:val="left" w:pos="1871"/>
        <w:tab w:val="left" w:pos="2268"/>
        <w:tab w:val="left" w:pos="2835"/>
        <w:tab w:val="left" w:pos="3402"/>
        <w:tab w:val="left" w:pos="3969"/>
        <w:tab w:val="left" w:pos="4536"/>
        <w:tab w:val="left" w:pos="5103"/>
        <w:tab w:val="left" w:pos="5670"/>
      </w:tabs>
      <w:overflowPunct w:val="0"/>
      <w:autoSpaceDE w:val="0"/>
      <w:autoSpaceDN w:val="0"/>
      <w:adjustRightInd w:val="0"/>
      <w:spacing w:line="240" w:lineRule="auto"/>
      <w:jc w:val="left"/>
      <w:textAlignment w:val="baseline"/>
    </w:pPr>
    <w:rPr>
      <w:rFonts w:ascii="Times New Roman Bold" w:eastAsia="Times New Roman" w:hAnsi="Times New Roman Bold" w:cs="Times New Roman"/>
      <w:b/>
      <w:noProof/>
      <w:sz w:val="20"/>
      <w:szCs w:val="20"/>
      <w:lang w:val="en-GB"/>
    </w:rPr>
  </w:style>
  <w:style w:type="paragraph" w:customStyle="1" w:styleId="Call">
    <w:name w:val="Call"/>
    <w:basedOn w:val="Normal"/>
    <w:next w:val="Normal"/>
    <w:link w:val="CallChar"/>
    <w:rsid w:val="00D942DF"/>
    <w:pPr>
      <w:keepNext/>
      <w:keepLines/>
      <w:tabs>
        <w:tab w:val="left" w:pos="1134"/>
        <w:tab w:val="left" w:pos="1871"/>
        <w:tab w:val="left" w:pos="2268"/>
      </w:tabs>
      <w:overflowPunct w:val="0"/>
      <w:autoSpaceDE w:val="0"/>
      <w:autoSpaceDN w:val="0"/>
      <w:adjustRightInd w:val="0"/>
      <w:spacing w:before="160" w:line="240" w:lineRule="auto"/>
      <w:ind w:left="1134"/>
      <w:jc w:val="left"/>
      <w:textAlignment w:val="baseline"/>
    </w:pPr>
    <w:rPr>
      <w:rFonts w:ascii="Times New Roman" w:eastAsia="Times New Roman" w:hAnsi="Times New Roman" w:cs="Times New Roman"/>
      <w:i/>
      <w:sz w:val="24"/>
      <w:szCs w:val="20"/>
      <w:lang w:val="en-GB"/>
    </w:rPr>
  </w:style>
  <w:style w:type="paragraph" w:customStyle="1" w:styleId="ChapNo">
    <w:name w:val="Chap_No"/>
    <w:basedOn w:val="ArtNo"/>
    <w:next w:val="Normal"/>
    <w:rsid w:val="00D942DF"/>
    <w:rPr>
      <w:rFonts w:ascii="Times New Roman Bold" w:hAnsi="Times New Roman Bold"/>
      <w:b/>
    </w:rPr>
  </w:style>
  <w:style w:type="paragraph" w:customStyle="1" w:styleId="Chaptitle">
    <w:name w:val="Chap_title"/>
    <w:basedOn w:val="Arttitle"/>
    <w:next w:val="Normal"/>
    <w:rsid w:val="00D942DF"/>
  </w:style>
  <w:style w:type="character" w:styleId="EndnoteReference">
    <w:name w:val="endnote reference"/>
    <w:basedOn w:val="DefaultParagraphFont"/>
    <w:rsid w:val="00D942DF"/>
    <w:rPr>
      <w:vertAlign w:val="superscript"/>
    </w:rPr>
  </w:style>
  <w:style w:type="paragraph" w:customStyle="1" w:styleId="enumlev1">
    <w:name w:val="enumlev1"/>
    <w:basedOn w:val="Normal"/>
    <w:link w:val="enumlev1Char"/>
    <w:qFormat/>
    <w:rsid w:val="00D942DF"/>
    <w:pPr>
      <w:tabs>
        <w:tab w:val="left" w:pos="1134"/>
        <w:tab w:val="left" w:pos="1871"/>
        <w:tab w:val="left" w:pos="2608"/>
        <w:tab w:val="left" w:pos="3345"/>
      </w:tabs>
      <w:overflowPunct w:val="0"/>
      <w:autoSpaceDE w:val="0"/>
      <w:autoSpaceDN w:val="0"/>
      <w:adjustRightInd w:val="0"/>
      <w:spacing w:before="80" w:line="240" w:lineRule="auto"/>
      <w:ind w:left="1134" w:hanging="1134"/>
      <w:jc w:val="left"/>
      <w:textAlignment w:val="baseline"/>
    </w:pPr>
    <w:rPr>
      <w:rFonts w:ascii="Times New Roman" w:eastAsia="Times New Roman" w:hAnsi="Times New Roman" w:cs="Times New Roman"/>
      <w:sz w:val="24"/>
      <w:szCs w:val="20"/>
      <w:lang w:val="en-GB"/>
    </w:rPr>
  </w:style>
  <w:style w:type="paragraph" w:customStyle="1" w:styleId="enumlev2">
    <w:name w:val="enumlev2"/>
    <w:basedOn w:val="enumlev1"/>
    <w:rsid w:val="00D942DF"/>
    <w:pPr>
      <w:ind w:left="1871" w:hanging="737"/>
    </w:pPr>
  </w:style>
  <w:style w:type="paragraph" w:customStyle="1" w:styleId="enumlev3">
    <w:name w:val="enumlev3"/>
    <w:basedOn w:val="enumlev2"/>
    <w:rsid w:val="00D942DF"/>
    <w:pPr>
      <w:ind w:left="2268" w:hanging="397"/>
    </w:pPr>
  </w:style>
  <w:style w:type="paragraph" w:customStyle="1" w:styleId="Equation">
    <w:name w:val="Equation"/>
    <w:basedOn w:val="Normal"/>
    <w:rsid w:val="00D942DF"/>
    <w:pPr>
      <w:tabs>
        <w:tab w:val="left" w:pos="1134"/>
        <w:tab w:val="center" w:pos="4820"/>
        <w:tab w:val="right" w:pos="9639"/>
      </w:tabs>
      <w:overflowPunct w:val="0"/>
      <w:autoSpaceDE w:val="0"/>
      <w:autoSpaceDN w:val="0"/>
      <w:adjustRightInd w:val="0"/>
      <w:spacing w:before="120" w:line="240" w:lineRule="auto"/>
      <w:jc w:val="left"/>
      <w:textAlignment w:val="baseline"/>
    </w:pPr>
    <w:rPr>
      <w:rFonts w:ascii="Times New Roman" w:eastAsia="Times New Roman" w:hAnsi="Times New Roman" w:cs="Times New Roman"/>
      <w:sz w:val="24"/>
      <w:szCs w:val="20"/>
      <w:lang w:val="en-GB"/>
    </w:rPr>
  </w:style>
  <w:style w:type="paragraph" w:customStyle="1" w:styleId="Equationlegend">
    <w:name w:val="Equation_legend"/>
    <w:basedOn w:val="NormalIndent"/>
    <w:link w:val="EquationlegendChar"/>
    <w:rsid w:val="00D942DF"/>
    <w:pPr>
      <w:tabs>
        <w:tab w:val="clear" w:pos="1134"/>
        <w:tab w:val="clear" w:pos="2268"/>
        <w:tab w:val="right" w:pos="1871"/>
        <w:tab w:val="left" w:pos="2041"/>
      </w:tabs>
      <w:spacing w:before="80"/>
      <w:ind w:left="2041" w:hanging="2041"/>
    </w:pPr>
  </w:style>
  <w:style w:type="paragraph" w:customStyle="1" w:styleId="Figurelegend">
    <w:name w:val="Figure_legend"/>
    <w:basedOn w:val="Normal"/>
    <w:rsid w:val="00D942DF"/>
    <w:pPr>
      <w:tabs>
        <w:tab w:val="left" w:pos="1134"/>
        <w:tab w:val="left" w:pos="1871"/>
        <w:tab w:val="left" w:pos="2268"/>
      </w:tabs>
      <w:overflowPunct w:val="0"/>
      <w:autoSpaceDE w:val="0"/>
      <w:autoSpaceDN w:val="0"/>
      <w:adjustRightInd w:val="0"/>
      <w:spacing w:before="20" w:after="240" w:line="240" w:lineRule="auto"/>
      <w:jc w:val="left"/>
      <w:textAlignment w:val="baseline"/>
    </w:pPr>
    <w:rPr>
      <w:rFonts w:ascii="Times New Roman" w:eastAsia="Times New Roman" w:hAnsi="Times New Roman" w:cs="Times New Roman"/>
      <w:sz w:val="18"/>
      <w:szCs w:val="20"/>
      <w:lang w:val="en-GB"/>
    </w:rPr>
  </w:style>
  <w:style w:type="paragraph" w:customStyle="1" w:styleId="Tabletext">
    <w:name w:val="Table_text"/>
    <w:basedOn w:val="Normal"/>
    <w:link w:val="TabletextChar"/>
    <w:qFormat/>
    <w:rsid w:val="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pPr>
    <w:rPr>
      <w:rFonts w:ascii="Times New Roman" w:eastAsia="Times New Roman" w:hAnsi="Times New Roman" w:cs="Times New Roman"/>
      <w:sz w:val="20"/>
      <w:szCs w:val="20"/>
      <w:lang w:val="en-GB"/>
    </w:rPr>
  </w:style>
  <w:style w:type="paragraph" w:customStyle="1" w:styleId="Figurewithouttitle">
    <w:name w:val="Figure_without_title"/>
    <w:basedOn w:val="FigureNo"/>
    <w:next w:val="Normal"/>
    <w:rsid w:val="00D942DF"/>
    <w:pPr>
      <w:keepNext w:val="0"/>
    </w:pPr>
  </w:style>
  <w:style w:type="paragraph" w:styleId="Footer">
    <w:name w:val="footer"/>
    <w:basedOn w:val="Normal"/>
    <w:link w:val="FooterChar"/>
    <w:rsid w:val="00D942DF"/>
    <w:pPr>
      <w:tabs>
        <w:tab w:val="left" w:pos="5954"/>
        <w:tab w:val="right" w:pos="9639"/>
      </w:tabs>
      <w:overflowPunct w:val="0"/>
      <w:autoSpaceDE w:val="0"/>
      <w:autoSpaceDN w:val="0"/>
      <w:adjustRightInd w:val="0"/>
      <w:spacing w:line="240" w:lineRule="auto"/>
      <w:jc w:val="left"/>
      <w:textAlignment w:val="baseline"/>
    </w:pPr>
    <w:rPr>
      <w:rFonts w:ascii="Times New Roman" w:eastAsia="Times New Roman" w:hAnsi="Times New Roman" w:cs="Times New Roman"/>
      <w:caps/>
      <w:noProof/>
      <w:sz w:val="16"/>
      <w:szCs w:val="20"/>
      <w:lang w:val="en-GB"/>
    </w:rPr>
  </w:style>
  <w:style w:type="character" w:customStyle="1" w:styleId="FooterChar">
    <w:name w:val="Footer Char"/>
    <w:basedOn w:val="DefaultParagraphFont"/>
    <w:link w:val="Footer"/>
    <w:rsid w:val="00D942DF"/>
    <w:rPr>
      <w:rFonts w:eastAsia="Times New Roman"/>
      <w:caps/>
      <w:noProof/>
      <w:sz w:val="16"/>
      <w:szCs w:val="20"/>
      <w:lang w:val="en-GB"/>
    </w:rPr>
  </w:style>
  <w:style w:type="paragraph" w:customStyle="1" w:styleId="FirstFooter">
    <w:name w:val="FirstFooter"/>
    <w:basedOn w:val="Footer"/>
    <w:rsid w:val="00D942DF"/>
    <w:pPr>
      <w:tabs>
        <w:tab w:val="clear" w:pos="5954"/>
        <w:tab w:val="clear" w:pos="9639"/>
      </w:tabs>
      <w:overflowPunct/>
      <w:autoSpaceDE/>
      <w:autoSpaceDN/>
      <w:adjustRightInd/>
      <w:spacing w:before="40"/>
      <w:textAlignment w:val="auto"/>
    </w:pPr>
    <w:rPr>
      <w:caps w:val="0"/>
      <w:noProof w:val="0"/>
    </w:rPr>
  </w:style>
  <w:style w:type="character" w:styleId="FootnoteReference">
    <w:name w:val="footnote reference"/>
    <w:basedOn w:val="DefaultParagraphFont"/>
    <w:rsid w:val="00D942DF"/>
    <w:rPr>
      <w:position w:val="6"/>
      <w:sz w:val="18"/>
    </w:rPr>
  </w:style>
  <w:style w:type="paragraph" w:styleId="FootnoteText">
    <w:name w:val="footnote text"/>
    <w:basedOn w:val="Normal"/>
    <w:link w:val="FootnoteTextChar"/>
    <w:rsid w:val="00D942DF"/>
    <w:pPr>
      <w:keepLines/>
      <w:tabs>
        <w:tab w:val="left" w:pos="255"/>
        <w:tab w:val="left" w:pos="1134"/>
        <w:tab w:val="left" w:pos="1871"/>
        <w:tab w:val="left" w:pos="2268"/>
      </w:tabs>
      <w:overflowPunct w:val="0"/>
      <w:autoSpaceDE w:val="0"/>
      <w:autoSpaceDN w:val="0"/>
      <w:adjustRightInd w:val="0"/>
      <w:spacing w:before="120" w:line="240" w:lineRule="auto"/>
      <w:jc w:val="left"/>
      <w:textAlignment w:val="baseline"/>
    </w:pPr>
    <w:rPr>
      <w:rFonts w:ascii="Times New Roman" w:eastAsia="Times New Roman" w:hAnsi="Times New Roman" w:cs="Times New Roman"/>
      <w:sz w:val="24"/>
      <w:szCs w:val="20"/>
      <w:lang w:val="en-GB"/>
    </w:rPr>
  </w:style>
  <w:style w:type="character" w:customStyle="1" w:styleId="FootnoteTextChar">
    <w:name w:val="Footnote Text Char"/>
    <w:basedOn w:val="DefaultParagraphFont"/>
    <w:link w:val="FootnoteText"/>
    <w:rsid w:val="00D942DF"/>
    <w:rPr>
      <w:rFonts w:eastAsia="Times New Roman"/>
      <w:szCs w:val="20"/>
      <w:lang w:val="en-GB"/>
    </w:rPr>
  </w:style>
  <w:style w:type="paragraph" w:customStyle="1" w:styleId="Note">
    <w:name w:val="Note"/>
    <w:basedOn w:val="Normal"/>
    <w:next w:val="Normal"/>
    <w:rsid w:val="00D942DF"/>
    <w:pPr>
      <w:tabs>
        <w:tab w:val="left" w:pos="284"/>
        <w:tab w:val="left" w:pos="1134"/>
        <w:tab w:val="left" w:pos="1871"/>
        <w:tab w:val="left" w:pos="2268"/>
      </w:tabs>
      <w:overflowPunct w:val="0"/>
      <w:autoSpaceDE w:val="0"/>
      <w:autoSpaceDN w:val="0"/>
      <w:adjustRightInd w:val="0"/>
      <w:spacing w:before="80" w:line="240" w:lineRule="auto"/>
      <w:jc w:val="left"/>
      <w:textAlignment w:val="baseline"/>
    </w:pPr>
    <w:rPr>
      <w:rFonts w:ascii="Times New Roman" w:eastAsia="Times New Roman" w:hAnsi="Times New Roman" w:cs="Times New Roman"/>
      <w:szCs w:val="20"/>
      <w:lang w:val="en-GB"/>
    </w:rPr>
  </w:style>
  <w:style w:type="paragraph" w:styleId="Header">
    <w:name w:val="header"/>
    <w:aliases w:val="encabezado"/>
    <w:basedOn w:val="Normal"/>
    <w:link w:val="HeaderChar"/>
    <w:rsid w:val="00D942DF"/>
    <w:pPr>
      <w:tabs>
        <w:tab w:val="left" w:pos="1134"/>
        <w:tab w:val="left" w:pos="1871"/>
        <w:tab w:val="left" w:pos="2268"/>
      </w:tabs>
      <w:overflowPunct w:val="0"/>
      <w:autoSpaceDE w:val="0"/>
      <w:autoSpaceDN w:val="0"/>
      <w:adjustRightInd w:val="0"/>
      <w:spacing w:line="240" w:lineRule="auto"/>
      <w:textAlignment w:val="baseline"/>
    </w:pPr>
    <w:rPr>
      <w:rFonts w:ascii="Times New Roman" w:eastAsia="Times New Roman" w:hAnsi="Times New Roman" w:cs="Times New Roman"/>
      <w:sz w:val="18"/>
      <w:szCs w:val="20"/>
      <w:lang w:val="en-GB"/>
    </w:rPr>
  </w:style>
  <w:style w:type="character" w:customStyle="1" w:styleId="HeaderChar">
    <w:name w:val="Header Char"/>
    <w:aliases w:val="encabezado Char"/>
    <w:basedOn w:val="DefaultParagraphFont"/>
    <w:link w:val="Header"/>
    <w:rsid w:val="00D942DF"/>
    <w:rPr>
      <w:rFonts w:eastAsia="Times New Roman"/>
      <w:sz w:val="18"/>
      <w:szCs w:val="20"/>
      <w:lang w:val="en-GB"/>
    </w:rPr>
  </w:style>
  <w:style w:type="paragraph" w:styleId="Index1">
    <w:name w:val="index 1"/>
    <w:basedOn w:val="Normal"/>
    <w:next w:val="Normal"/>
    <w:semiHidden/>
    <w:rsid w:val="00D942DF"/>
    <w:pPr>
      <w:tabs>
        <w:tab w:val="left" w:pos="1134"/>
        <w:tab w:val="left" w:pos="1871"/>
        <w:tab w:val="left" w:pos="2268"/>
      </w:tabs>
      <w:overflowPunct w:val="0"/>
      <w:autoSpaceDE w:val="0"/>
      <w:autoSpaceDN w:val="0"/>
      <w:adjustRightInd w:val="0"/>
      <w:spacing w:before="120" w:line="240" w:lineRule="auto"/>
      <w:jc w:val="left"/>
      <w:textAlignment w:val="baseline"/>
    </w:pPr>
    <w:rPr>
      <w:rFonts w:ascii="Times New Roman" w:eastAsia="Times New Roman" w:hAnsi="Times New Roman" w:cs="Times New Roman"/>
      <w:sz w:val="24"/>
      <w:szCs w:val="20"/>
      <w:lang w:val="en-GB"/>
    </w:rPr>
  </w:style>
  <w:style w:type="paragraph" w:styleId="Index2">
    <w:name w:val="index 2"/>
    <w:basedOn w:val="Normal"/>
    <w:next w:val="Normal"/>
    <w:semiHidden/>
    <w:rsid w:val="00D942DF"/>
    <w:pPr>
      <w:tabs>
        <w:tab w:val="left" w:pos="1134"/>
        <w:tab w:val="left" w:pos="1871"/>
        <w:tab w:val="left" w:pos="2268"/>
      </w:tabs>
      <w:overflowPunct w:val="0"/>
      <w:autoSpaceDE w:val="0"/>
      <w:autoSpaceDN w:val="0"/>
      <w:adjustRightInd w:val="0"/>
      <w:spacing w:before="120" w:line="240" w:lineRule="auto"/>
      <w:ind w:left="283"/>
      <w:jc w:val="left"/>
      <w:textAlignment w:val="baseline"/>
    </w:pPr>
    <w:rPr>
      <w:rFonts w:ascii="Times New Roman" w:eastAsia="Times New Roman" w:hAnsi="Times New Roman" w:cs="Times New Roman"/>
      <w:sz w:val="24"/>
      <w:szCs w:val="20"/>
      <w:lang w:val="en-GB"/>
    </w:rPr>
  </w:style>
  <w:style w:type="paragraph" w:styleId="Index3">
    <w:name w:val="index 3"/>
    <w:basedOn w:val="Normal"/>
    <w:next w:val="Normal"/>
    <w:semiHidden/>
    <w:rsid w:val="00D942DF"/>
    <w:pPr>
      <w:tabs>
        <w:tab w:val="left" w:pos="1134"/>
        <w:tab w:val="left" w:pos="1871"/>
        <w:tab w:val="left" w:pos="2268"/>
      </w:tabs>
      <w:overflowPunct w:val="0"/>
      <w:autoSpaceDE w:val="0"/>
      <w:autoSpaceDN w:val="0"/>
      <w:adjustRightInd w:val="0"/>
      <w:spacing w:before="120" w:line="240" w:lineRule="auto"/>
      <w:ind w:left="566"/>
      <w:jc w:val="left"/>
      <w:textAlignment w:val="baseline"/>
    </w:pPr>
    <w:rPr>
      <w:rFonts w:ascii="Times New Roman" w:eastAsia="Times New Roman" w:hAnsi="Times New Roman" w:cs="Times New Roman"/>
      <w:sz w:val="24"/>
      <w:szCs w:val="20"/>
      <w:lang w:val="en-GB"/>
    </w:rPr>
  </w:style>
  <w:style w:type="paragraph" w:customStyle="1" w:styleId="PartNo">
    <w:name w:val="Part_No"/>
    <w:basedOn w:val="AnnexNo"/>
    <w:next w:val="Normal"/>
    <w:rsid w:val="00D942DF"/>
  </w:style>
  <w:style w:type="paragraph" w:customStyle="1" w:styleId="Partref">
    <w:name w:val="Part_ref"/>
    <w:basedOn w:val="Annexref"/>
    <w:next w:val="Normal"/>
    <w:rsid w:val="00D942DF"/>
  </w:style>
  <w:style w:type="paragraph" w:customStyle="1" w:styleId="Parttitle">
    <w:name w:val="Part_title"/>
    <w:basedOn w:val="Annextitle"/>
    <w:next w:val="Normalaftertitle0"/>
    <w:rsid w:val="00D942DF"/>
  </w:style>
  <w:style w:type="paragraph" w:customStyle="1" w:styleId="RecNo">
    <w:name w:val="Rec_No"/>
    <w:basedOn w:val="Normal"/>
    <w:next w:val="Normal"/>
    <w:rsid w:val="00D942DF"/>
    <w:pPr>
      <w:keepNext/>
      <w:keepLines/>
      <w:tabs>
        <w:tab w:val="left" w:pos="1134"/>
        <w:tab w:val="left" w:pos="1871"/>
        <w:tab w:val="left" w:pos="2268"/>
      </w:tabs>
      <w:overflowPunct w:val="0"/>
      <w:autoSpaceDE w:val="0"/>
      <w:autoSpaceDN w:val="0"/>
      <w:adjustRightInd w:val="0"/>
      <w:spacing w:before="480" w:line="240" w:lineRule="auto"/>
      <w:textAlignment w:val="baseline"/>
    </w:pPr>
    <w:rPr>
      <w:rFonts w:ascii="Times New Roman" w:eastAsia="Times New Roman" w:hAnsi="Times New Roman" w:cs="Times New Roman"/>
      <w:caps/>
      <w:sz w:val="28"/>
      <w:szCs w:val="20"/>
      <w:lang w:val="en-GB"/>
    </w:rPr>
  </w:style>
  <w:style w:type="paragraph" w:customStyle="1" w:styleId="Rectitle">
    <w:name w:val="Rec_title"/>
    <w:basedOn w:val="RecNo"/>
    <w:next w:val="Normal"/>
    <w:rsid w:val="00D942DF"/>
    <w:pPr>
      <w:spacing w:before="240"/>
    </w:pPr>
    <w:rPr>
      <w:rFonts w:ascii="Times New Roman Bold" w:hAnsi="Times New Roman Bold"/>
      <w:b/>
      <w:caps w:val="0"/>
    </w:rPr>
  </w:style>
  <w:style w:type="paragraph" w:customStyle="1" w:styleId="Recref">
    <w:name w:val="Rec_ref"/>
    <w:basedOn w:val="Rectitle"/>
    <w:next w:val="Recdate"/>
    <w:rsid w:val="00D942DF"/>
    <w:pPr>
      <w:spacing w:before="120"/>
    </w:pPr>
    <w:rPr>
      <w:rFonts w:ascii="Times New Roman" w:hAnsi="Times New Roman"/>
      <w:b w:val="0"/>
      <w:sz w:val="24"/>
    </w:rPr>
  </w:style>
  <w:style w:type="paragraph" w:customStyle="1" w:styleId="Recdate">
    <w:name w:val="Rec_date"/>
    <w:basedOn w:val="Normal"/>
    <w:next w:val="Normalaftertitle0"/>
    <w:rsid w:val="00D942DF"/>
    <w:pPr>
      <w:keepNext/>
      <w:keepLines/>
      <w:tabs>
        <w:tab w:val="left" w:pos="1134"/>
        <w:tab w:val="left" w:pos="1871"/>
        <w:tab w:val="left" w:pos="2268"/>
      </w:tabs>
      <w:overflowPunct w:val="0"/>
      <w:autoSpaceDE w:val="0"/>
      <w:autoSpaceDN w:val="0"/>
      <w:adjustRightInd w:val="0"/>
      <w:spacing w:before="120" w:line="240" w:lineRule="auto"/>
      <w:jc w:val="right"/>
      <w:textAlignment w:val="baseline"/>
    </w:pPr>
    <w:rPr>
      <w:rFonts w:ascii="Times New Roman" w:eastAsia="Times New Roman" w:hAnsi="Times New Roman" w:cs="Times New Roman"/>
      <w:szCs w:val="20"/>
      <w:lang w:val="en-GB"/>
    </w:rPr>
  </w:style>
  <w:style w:type="paragraph" w:customStyle="1" w:styleId="Questiondate">
    <w:name w:val="Question_date"/>
    <w:basedOn w:val="Normal"/>
    <w:next w:val="Normalaftertitle0"/>
    <w:rsid w:val="00D942DF"/>
    <w:pPr>
      <w:keepNext/>
      <w:keepLines/>
      <w:tabs>
        <w:tab w:val="left" w:pos="1134"/>
        <w:tab w:val="left" w:pos="1871"/>
        <w:tab w:val="left" w:pos="2268"/>
      </w:tabs>
      <w:overflowPunct w:val="0"/>
      <w:autoSpaceDE w:val="0"/>
      <w:autoSpaceDN w:val="0"/>
      <w:adjustRightInd w:val="0"/>
      <w:spacing w:before="120" w:line="240" w:lineRule="auto"/>
      <w:jc w:val="right"/>
      <w:textAlignment w:val="baseline"/>
    </w:pPr>
    <w:rPr>
      <w:rFonts w:ascii="Times New Roman" w:eastAsia="Times New Roman" w:hAnsi="Times New Roman" w:cs="Times New Roman"/>
      <w:szCs w:val="20"/>
      <w:lang w:val="en-GB"/>
    </w:rPr>
  </w:style>
  <w:style w:type="paragraph" w:customStyle="1" w:styleId="QuestionNo">
    <w:name w:val="Question_No"/>
    <w:basedOn w:val="Normal"/>
    <w:next w:val="Normal"/>
    <w:rsid w:val="00D942DF"/>
    <w:pPr>
      <w:keepNext/>
      <w:keepLines/>
      <w:tabs>
        <w:tab w:val="left" w:pos="1134"/>
        <w:tab w:val="left" w:pos="1871"/>
        <w:tab w:val="left" w:pos="2268"/>
      </w:tabs>
      <w:overflowPunct w:val="0"/>
      <w:autoSpaceDE w:val="0"/>
      <w:autoSpaceDN w:val="0"/>
      <w:adjustRightInd w:val="0"/>
      <w:spacing w:before="480" w:line="240" w:lineRule="auto"/>
      <w:textAlignment w:val="baseline"/>
    </w:pPr>
    <w:rPr>
      <w:rFonts w:ascii="Times New Roman" w:eastAsia="Times New Roman" w:hAnsi="Times New Roman" w:cs="Times New Roman"/>
      <w:caps/>
      <w:sz w:val="28"/>
      <w:szCs w:val="20"/>
      <w:lang w:val="en-GB"/>
    </w:rPr>
  </w:style>
  <w:style w:type="paragraph" w:customStyle="1" w:styleId="Questiontitle">
    <w:name w:val="Question_title"/>
    <w:basedOn w:val="Normal"/>
    <w:next w:val="Normal"/>
    <w:rsid w:val="00D942DF"/>
    <w:pPr>
      <w:keepNext/>
      <w:keepLines/>
      <w:tabs>
        <w:tab w:val="left" w:pos="1134"/>
        <w:tab w:val="left" w:pos="1871"/>
        <w:tab w:val="left" w:pos="2268"/>
      </w:tabs>
      <w:overflowPunct w:val="0"/>
      <w:autoSpaceDE w:val="0"/>
      <w:autoSpaceDN w:val="0"/>
      <w:adjustRightInd w:val="0"/>
      <w:spacing w:before="240" w:line="240" w:lineRule="auto"/>
      <w:textAlignment w:val="baseline"/>
    </w:pPr>
    <w:rPr>
      <w:rFonts w:ascii="Times New Roman Bold" w:eastAsia="Times New Roman" w:hAnsi="Times New Roman Bold" w:cs="Times New Roman"/>
      <w:b/>
      <w:sz w:val="28"/>
      <w:szCs w:val="20"/>
      <w:lang w:val="en-GB"/>
    </w:rPr>
  </w:style>
  <w:style w:type="paragraph" w:customStyle="1" w:styleId="Questionref">
    <w:name w:val="Question_ref"/>
    <w:basedOn w:val="Recref"/>
    <w:next w:val="Questiondate"/>
    <w:rsid w:val="00D942DF"/>
  </w:style>
  <w:style w:type="paragraph" w:customStyle="1" w:styleId="Reftext">
    <w:name w:val="Ref_text"/>
    <w:basedOn w:val="Normal"/>
    <w:rsid w:val="00D942DF"/>
    <w:pPr>
      <w:tabs>
        <w:tab w:val="left" w:pos="1134"/>
        <w:tab w:val="left" w:pos="1871"/>
        <w:tab w:val="left" w:pos="2268"/>
      </w:tabs>
      <w:overflowPunct w:val="0"/>
      <w:autoSpaceDE w:val="0"/>
      <w:autoSpaceDN w:val="0"/>
      <w:adjustRightInd w:val="0"/>
      <w:spacing w:before="120" w:line="240" w:lineRule="auto"/>
      <w:ind w:left="1134" w:hanging="1134"/>
      <w:jc w:val="left"/>
      <w:textAlignment w:val="baseline"/>
    </w:pPr>
    <w:rPr>
      <w:rFonts w:ascii="Times New Roman" w:eastAsia="Times New Roman" w:hAnsi="Times New Roman" w:cs="Times New Roman"/>
      <w:sz w:val="24"/>
      <w:szCs w:val="20"/>
      <w:lang w:val="en-GB"/>
    </w:rPr>
  </w:style>
  <w:style w:type="paragraph" w:customStyle="1" w:styleId="Reftitle">
    <w:name w:val="Ref_title"/>
    <w:basedOn w:val="Normal"/>
    <w:next w:val="Reftext"/>
    <w:rsid w:val="00D942DF"/>
    <w:pPr>
      <w:tabs>
        <w:tab w:val="left" w:pos="1134"/>
        <w:tab w:val="left" w:pos="1871"/>
        <w:tab w:val="left" w:pos="2268"/>
      </w:tabs>
      <w:overflowPunct w:val="0"/>
      <w:autoSpaceDE w:val="0"/>
      <w:autoSpaceDN w:val="0"/>
      <w:adjustRightInd w:val="0"/>
      <w:spacing w:before="480" w:line="240" w:lineRule="auto"/>
      <w:textAlignment w:val="baseline"/>
    </w:pPr>
    <w:rPr>
      <w:rFonts w:ascii="Times New Roman" w:eastAsia="Times New Roman" w:hAnsi="Times New Roman" w:cs="Times New Roman"/>
      <w:caps/>
      <w:sz w:val="24"/>
      <w:szCs w:val="20"/>
      <w:lang w:val="en-GB"/>
    </w:rPr>
  </w:style>
  <w:style w:type="paragraph" w:customStyle="1" w:styleId="Repdate">
    <w:name w:val="Rep_date"/>
    <w:basedOn w:val="Recdate"/>
    <w:next w:val="Normalaftertitle0"/>
    <w:rsid w:val="00D942DF"/>
  </w:style>
  <w:style w:type="paragraph" w:customStyle="1" w:styleId="RepNo">
    <w:name w:val="Rep_No"/>
    <w:basedOn w:val="RecNo"/>
    <w:next w:val="Reptitle"/>
    <w:rsid w:val="00D942DF"/>
  </w:style>
  <w:style w:type="paragraph" w:customStyle="1" w:styleId="Reptitle">
    <w:name w:val="Rep_title"/>
    <w:basedOn w:val="Rectitle"/>
    <w:next w:val="Repref"/>
    <w:rsid w:val="00D942DF"/>
  </w:style>
  <w:style w:type="paragraph" w:customStyle="1" w:styleId="Repref">
    <w:name w:val="Rep_ref"/>
    <w:basedOn w:val="Recref"/>
    <w:next w:val="Repdate"/>
    <w:rsid w:val="00D942DF"/>
  </w:style>
  <w:style w:type="paragraph" w:customStyle="1" w:styleId="Resdate">
    <w:name w:val="Res_date"/>
    <w:basedOn w:val="Recdate"/>
    <w:next w:val="Normalaftertitle0"/>
    <w:rsid w:val="00D942DF"/>
  </w:style>
  <w:style w:type="paragraph" w:customStyle="1" w:styleId="ResNo">
    <w:name w:val="Res_No"/>
    <w:basedOn w:val="RecNo"/>
    <w:next w:val="Normal"/>
    <w:rsid w:val="00D942DF"/>
  </w:style>
  <w:style w:type="paragraph" w:customStyle="1" w:styleId="Restitle">
    <w:name w:val="Res_title"/>
    <w:basedOn w:val="Rectitle"/>
    <w:next w:val="Normal"/>
    <w:rsid w:val="00D942DF"/>
  </w:style>
  <w:style w:type="paragraph" w:customStyle="1" w:styleId="Resref">
    <w:name w:val="Res_ref"/>
    <w:basedOn w:val="Recref"/>
    <w:next w:val="Resdate"/>
    <w:rsid w:val="00D942DF"/>
  </w:style>
  <w:style w:type="paragraph" w:customStyle="1" w:styleId="SectionNo">
    <w:name w:val="Section_No"/>
    <w:basedOn w:val="AnnexNo"/>
    <w:next w:val="Normal"/>
    <w:rsid w:val="00D942DF"/>
  </w:style>
  <w:style w:type="paragraph" w:customStyle="1" w:styleId="Sectiontitle">
    <w:name w:val="Section_title"/>
    <w:basedOn w:val="Annextitle"/>
    <w:next w:val="Normalaftertitle0"/>
    <w:rsid w:val="00D942DF"/>
  </w:style>
  <w:style w:type="paragraph" w:customStyle="1" w:styleId="Source">
    <w:name w:val="Source"/>
    <w:basedOn w:val="Normal"/>
    <w:next w:val="Normal"/>
    <w:rsid w:val="00D942DF"/>
    <w:pPr>
      <w:tabs>
        <w:tab w:val="left" w:pos="1134"/>
        <w:tab w:val="left" w:pos="1871"/>
        <w:tab w:val="left" w:pos="2268"/>
      </w:tabs>
      <w:overflowPunct w:val="0"/>
      <w:autoSpaceDE w:val="0"/>
      <w:autoSpaceDN w:val="0"/>
      <w:adjustRightInd w:val="0"/>
      <w:spacing w:before="840" w:line="240" w:lineRule="auto"/>
      <w:textAlignment w:val="baseline"/>
    </w:pPr>
    <w:rPr>
      <w:rFonts w:ascii="Times New Roman" w:eastAsia="Times New Roman" w:hAnsi="Times New Roman" w:cs="Times New Roman"/>
      <w:b/>
      <w:sz w:val="28"/>
      <w:szCs w:val="20"/>
      <w:lang w:val="en-GB"/>
    </w:rPr>
  </w:style>
  <w:style w:type="paragraph" w:customStyle="1" w:styleId="SpecialFooter">
    <w:name w:val="Special Footer"/>
    <w:basedOn w:val="Footer"/>
    <w:rsid w:val="00D942DF"/>
    <w:pPr>
      <w:tabs>
        <w:tab w:val="left" w:pos="567"/>
        <w:tab w:val="left" w:pos="1134"/>
        <w:tab w:val="left" w:pos="1701"/>
        <w:tab w:val="left" w:pos="2268"/>
        <w:tab w:val="left" w:pos="2835"/>
      </w:tabs>
      <w:jc w:val="both"/>
    </w:pPr>
    <w:rPr>
      <w:caps w:val="0"/>
      <w:noProof w:val="0"/>
    </w:rPr>
  </w:style>
  <w:style w:type="paragraph" w:customStyle="1" w:styleId="Tablehead">
    <w:name w:val="Table_head"/>
    <w:basedOn w:val="Normal"/>
    <w:link w:val="TableheadChar"/>
    <w:qFormat/>
    <w:rsid w:val="00D942DF"/>
    <w:pPr>
      <w:keepNext/>
      <w:tabs>
        <w:tab w:val="left" w:pos="1134"/>
        <w:tab w:val="left" w:pos="1871"/>
        <w:tab w:val="left" w:pos="2268"/>
      </w:tabs>
      <w:overflowPunct w:val="0"/>
      <w:autoSpaceDE w:val="0"/>
      <w:autoSpaceDN w:val="0"/>
      <w:adjustRightInd w:val="0"/>
      <w:spacing w:before="80" w:after="80" w:line="240" w:lineRule="auto"/>
      <w:textAlignment w:val="baseline"/>
    </w:pPr>
    <w:rPr>
      <w:rFonts w:ascii="Times New Roman Bold" w:eastAsia="Times New Roman" w:hAnsi="Times New Roman Bold" w:cs="Times New Roman Bold"/>
      <w:b/>
      <w:sz w:val="20"/>
      <w:szCs w:val="20"/>
      <w:lang w:val="en-GB"/>
    </w:rPr>
  </w:style>
  <w:style w:type="paragraph" w:customStyle="1" w:styleId="Tablelegend">
    <w:name w:val="Table_legend"/>
    <w:basedOn w:val="Normal"/>
    <w:link w:val="TablelegendChar"/>
    <w:rsid w:val="00D942DF"/>
    <w:pPr>
      <w:tabs>
        <w:tab w:val="left" w:pos="284"/>
        <w:tab w:val="left" w:pos="567"/>
        <w:tab w:val="left" w:pos="851"/>
        <w:tab w:val="left" w:pos="1134"/>
        <w:tab w:val="left" w:pos="1871"/>
        <w:tab w:val="left" w:pos="2268"/>
      </w:tabs>
      <w:overflowPunct w:val="0"/>
      <w:autoSpaceDE w:val="0"/>
      <w:autoSpaceDN w:val="0"/>
      <w:adjustRightInd w:val="0"/>
      <w:spacing w:before="40" w:after="40" w:line="240" w:lineRule="auto"/>
      <w:jc w:val="left"/>
      <w:textAlignment w:val="baseline"/>
    </w:pPr>
    <w:rPr>
      <w:rFonts w:ascii="Times New Roman" w:eastAsia="Times New Roman" w:hAnsi="Times New Roman" w:cs="Times New Roman"/>
      <w:sz w:val="18"/>
      <w:szCs w:val="20"/>
      <w:lang w:val="en-GB"/>
    </w:rPr>
  </w:style>
  <w:style w:type="paragraph" w:customStyle="1" w:styleId="TableNo">
    <w:name w:val="Table_No"/>
    <w:basedOn w:val="Normal"/>
    <w:next w:val="Normal"/>
    <w:link w:val="TableNo0"/>
    <w:rsid w:val="00D942DF"/>
    <w:pPr>
      <w:keepNext/>
      <w:tabs>
        <w:tab w:val="left" w:pos="1134"/>
        <w:tab w:val="left" w:pos="1871"/>
        <w:tab w:val="left" w:pos="2268"/>
      </w:tabs>
      <w:overflowPunct w:val="0"/>
      <w:autoSpaceDE w:val="0"/>
      <w:autoSpaceDN w:val="0"/>
      <w:adjustRightInd w:val="0"/>
      <w:spacing w:before="560" w:after="120" w:line="240" w:lineRule="auto"/>
      <w:textAlignment w:val="baseline"/>
    </w:pPr>
    <w:rPr>
      <w:rFonts w:ascii="Times New Roman" w:eastAsia="Times New Roman" w:hAnsi="Times New Roman" w:cs="Times New Roman"/>
      <w:caps/>
      <w:sz w:val="20"/>
      <w:szCs w:val="20"/>
      <w:lang w:val="en-GB"/>
    </w:rPr>
  </w:style>
  <w:style w:type="paragraph" w:customStyle="1" w:styleId="Tabletitle">
    <w:name w:val="Table_title"/>
    <w:basedOn w:val="Normal"/>
    <w:next w:val="Tabletext"/>
    <w:link w:val="Tabletitle0"/>
    <w:rsid w:val="00D942DF"/>
    <w:pPr>
      <w:keepNext/>
      <w:keepLines/>
      <w:tabs>
        <w:tab w:val="left" w:pos="1134"/>
        <w:tab w:val="left" w:pos="1871"/>
        <w:tab w:val="left" w:pos="2268"/>
      </w:tabs>
      <w:overflowPunct w:val="0"/>
      <w:autoSpaceDE w:val="0"/>
      <w:autoSpaceDN w:val="0"/>
      <w:adjustRightInd w:val="0"/>
      <w:spacing w:after="120" w:line="240" w:lineRule="auto"/>
      <w:textAlignment w:val="baseline"/>
    </w:pPr>
    <w:rPr>
      <w:rFonts w:ascii="Times New Roman Bold" w:eastAsia="Times New Roman" w:hAnsi="Times New Roman Bold" w:cs="Times New Roman"/>
      <w:b/>
      <w:sz w:val="20"/>
      <w:szCs w:val="20"/>
      <w:lang w:val="en-GB"/>
    </w:rPr>
  </w:style>
  <w:style w:type="paragraph" w:customStyle="1" w:styleId="Tableref">
    <w:name w:val="Table_ref"/>
    <w:basedOn w:val="Normal"/>
    <w:next w:val="Normal"/>
    <w:rsid w:val="00D942DF"/>
    <w:pPr>
      <w:keepNext/>
      <w:tabs>
        <w:tab w:val="left" w:pos="1134"/>
        <w:tab w:val="left" w:pos="1871"/>
        <w:tab w:val="left" w:pos="2268"/>
      </w:tabs>
      <w:overflowPunct w:val="0"/>
      <w:autoSpaceDE w:val="0"/>
      <w:autoSpaceDN w:val="0"/>
      <w:adjustRightInd w:val="0"/>
      <w:spacing w:before="560" w:line="240" w:lineRule="auto"/>
      <w:textAlignment w:val="baseline"/>
    </w:pPr>
    <w:rPr>
      <w:rFonts w:ascii="Times New Roman" w:eastAsia="Times New Roman" w:hAnsi="Times New Roman" w:cs="Times New Roman"/>
      <w:sz w:val="20"/>
      <w:szCs w:val="20"/>
      <w:lang w:val="en-GB"/>
    </w:rPr>
  </w:style>
  <w:style w:type="paragraph" w:customStyle="1" w:styleId="Title1">
    <w:name w:val="Title 1"/>
    <w:basedOn w:val="Source"/>
    <w:next w:val="Normal"/>
    <w:link w:val="Title1Char"/>
    <w:rsid w:val="00D942DF"/>
    <w:pPr>
      <w:tabs>
        <w:tab w:val="left" w:pos="567"/>
        <w:tab w:val="left" w:pos="1701"/>
        <w:tab w:val="left" w:pos="2835"/>
      </w:tabs>
      <w:spacing w:before="240"/>
    </w:pPr>
    <w:rPr>
      <w:b w:val="0"/>
      <w:caps/>
    </w:rPr>
  </w:style>
  <w:style w:type="paragraph" w:customStyle="1" w:styleId="Title2">
    <w:name w:val="Title 2"/>
    <w:basedOn w:val="Source"/>
    <w:next w:val="Normal"/>
    <w:rsid w:val="00D942DF"/>
    <w:pPr>
      <w:overflowPunct/>
      <w:autoSpaceDE/>
      <w:autoSpaceDN/>
      <w:adjustRightInd/>
      <w:spacing w:before="480"/>
      <w:textAlignment w:val="auto"/>
    </w:pPr>
    <w:rPr>
      <w:b w:val="0"/>
      <w:caps/>
    </w:rPr>
  </w:style>
  <w:style w:type="paragraph" w:customStyle="1" w:styleId="Title3">
    <w:name w:val="Title 3"/>
    <w:basedOn w:val="Title2"/>
    <w:next w:val="Normal"/>
    <w:rsid w:val="00D942DF"/>
    <w:pPr>
      <w:spacing w:before="240"/>
    </w:pPr>
    <w:rPr>
      <w:caps w:val="0"/>
    </w:rPr>
  </w:style>
  <w:style w:type="paragraph" w:customStyle="1" w:styleId="Title4">
    <w:name w:val="Title 4"/>
    <w:basedOn w:val="Title3"/>
    <w:next w:val="Heading1"/>
    <w:rsid w:val="00D942DF"/>
    <w:rPr>
      <w:b/>
    </w:rPr>
  </w:style>
  <w:style w:type="paragraph" w:customStyle="1" w:styleId="toc0">
    <w:name w:val="toc 0"/>
    <w:basedOn w:val="Normal"/>
    <w:next w:val="TOC1"/>
    <w:rsid w:val="00D942DF"/>
    <w:pPr>
      <w:tabs>
        <w:tab w:val="right" w:pos="9781"/>
      </w:tabs>
      <w:overflowPunct w:val="0"/>
      <w:autoSpaceDE w:val="0"/>
      <w:autoSpaceDN w:val="0"/>
      <w:adjustRightInd w:val="0"/>
      <w:spacing w:before="120" w:line="240" w:lineRule="auto"/>
      <w:jc w:val="left"/>
      <w:textAlignment w:val="baseline"/>
    </w:pPr>
    <w:rPr>
      <w:rFonts w:ascii="Times New Roman" w:eastAsia="Times New Roman" w:hAnsi="Times New Roman" w:cs="Times New Roman"/>
      <w:b/>
      <w:sz w:val="24"/>
      <w:szCs w:val="20"/>
      <w:lang w:val="en-GB"/>
    </w:rPr>
  </w:style>
  <w:style w:type="paragraph" w:styleId="TOC1">
    <w:name w:val="toc 1"/>
    <w:basedOn w:val="Normal"/>
    <w:rsid w:val="00D942DF"/>
    <w:pPr>
      <w:keepLines/>
      <w:tabs>
        <w:tab w:val="left" w:pos="567"/>
        <w:tab w:val="left" w:leader="dot" w:pos="7938"/>
        <w:tab w:val="center" w:pos="9526"/>
      </w:tabs>
      <w:overflowPunct w:val="0"/>
      <w:autoSpaceDE w:val="0"/>
      <w:autoSpaceDN w:val="0"/>
      <w:adjustRightInd w:val="0"/>
      <w:spacing w:before="240" w:line="240" w:lineRule="auto"/>
      <w:ind w:left="567" w:hanging="567"/>
      <w:jc w:val="left"/>
      <w:textAlignment w:val="baseline"/>
    </w:pPr>
    <w:rPr>
      <w:rFonts w:ascii="Times New Roman" w:eastAsia="Times New Roman" w:hAnsi="Times New Roman" w:cs="Times New Roman"/>
      <w:sz w:val="24"/>
      <w:szCs w:val="20"/>
      <w:lang w:val="en-GB"/>
    </w:rPr>
  </w:style>
  <w:style w:type="paragraph" w:styleId="TOC2">
    <w:name w:val="toc 2"/>
    <w:basedOn w:val="TOC1"/>
    <w:rsid w:val="00D942DF"/>
    <w:pPr>
      <w:spacing w:before="120"/>
    </w:pPr>
  </w:style>
  <w:style w:type="paragraph" w:styleId="TOC3">
    <w:name w:val="toc 3"/>
    <w:basedOn w:val="TOC2"/>
    <w:rsid w:val="00D942DF"/>
  </w:style>
  <w:style w:type="paragraph" w:styleId="TOC4">
    <w:name w:val="toc 4"/>
    <w:basedOn w:val="TOC3"/>
    <w:rsid w:val="00D942DF"/>
  </w:style>
  <w:style w:type="paragraph" w:styleId="TOC5">
    <w:name w:val="toc 5"/>
    <w:basedOn w:val="TOC4"/>
    <w:rsid w:val="00D942DF"/>
  </w:style>
  <w:style w:type="paragraph" w:styleId="TOC6">
    <w:name w:val="toc 6"/>
    <w:basedOn w:val="TOC4"/>
    <w:rsid w:val="00D942DF"/>
  </w:style>
  <w:style w:type="paragraph" w:styleId="TOC7">
    <w:name w:val="toc 7"/>
    <w:basedOn w:val="TOC4"/>
    <w:rsid w:val="00D942DF"/>
  </w:style>
  <w:style w:type="paragraph" w:styleId="TOC8">
    <w:name w:val="toc 8"/>
    <w:basedOn w:val="TOC4"/>
    <w:rsid w:val="00D942DF"/>
  </w:style>
  <w:style w:type="character" w:customStyle="1" w:styleId="Appdef">
    <w:name w:val="App_def"/>
    <w:basedOn w:val="DefaultParagraphFont"/>
    <w:rsid w:val="00D942DF"/>
    <w:rPr>
      <w:rFonts w:ascii="Times New Roman" w:hAnsi="Times New Roman"/>
      <w:b/>
    </w:rPr>
  </w:style>
  <w:style w:type="character" w:customStyle="1" w:styleId="Appref">
    <w:name w:val="App_ref"/>
    <w:basedOn w:val="DefaultParagraphFont"/>
    <w:rsid w:val="00D942DF"/>
  </w:style>
  <w:style w:type="character" w:customStyle="1" w:styleId="Artdef">
    <w:name w:val="Art_def"/>
    <w:basedOn w:val="DefaultParagraphFont"/>
    <w:rsid w:val="00D942DF"/>
    <w:rPr>
      <w:rFonts w:ascii="Times New Roman" w:hAnsi="Times New Roman"/>
      <w:b/>
    </w:rPr>
  </w:style>
  <w:style w:type="character" w:customStyle="1" w:styleId="Artref">
    <w:name w:val="Art_ref"/>
    <w:basedOn w:val="DefaultParagraphFont"/>
    <w:rsid w:val="00D942DF"/>
  </w:style>
  <w:style w:type="character" w:customStyle="1" w:styleId="Tablefreq">
    <w:name w:val="Table_freq"/>
    <w:basedOn w:val="DefaultParagraphFont"/>
    <w:rsid w:val="00D942DF"/>
    <w:rPr>
      <w:b/>
      <w:color w:val="auto"/>
      <w:sz w:val="20"/>
    </w:rPr>
  </w:style>
  <w:style w:type="paragraph" w:customStyle="1" w:styleId="Formal">
    <w:name w:val="Formal"/>
    <w:basedOn w:val="ASN1"/>
    <w:rsid w:val="00D942DF"/>
    <w:rPr>
      <w:b w:val="0"/>
    </w:rPr>
  </w:style>
  <w:style w:type="paragraph" w:customStyle="1" w:styleId="Section1">
    <w:name w:val="Section_1"/>
    <w:basedOn w:val="Normal"/>
    <w:rsid w:val="00D942DF"/>
    <w:pPr>
      <w:tabs>
        <w:tab w:val="center" w:pos="4820"/>
      </w:tabs>
      <w:overflowPunct w:val="0"/>
      <w:autoSpaceDE w:val="0"/>
      <w:autoSpaceDN w:val="0"/>
      <w:adjustRightInd w:val="0"/>
      <w:spacing w:before="360" w:line="240" w:lineRule="auto"/>
      <w:textAlignment w:val="baseline"/>
    </w:pPr>
    <w:rPr>
      <w:rFonts w:ascii="Times New Roman" w:eastAsia="Times New Roman" w:hAnsi="Times New Roman" w:cs="Times New Roman"/>
      <w:b/>
      <w:sz w:val="24"/>
      <w:szCs w:val="20"/>
      <w:lang w:val="en-GB"/>
    </w:rPr>
  </w:style>
  <w:style w:type="paragraph" w:customStyle="1" w:styleId="Section2">
    <w:name w:val="Section_2"/>
    <w:basedOn w:val="Section1"/>
    <w:rsid w:val="00D942DF"/>
    <w:rPr>
      <w:b w:val="0"/>
      <w:i/>
    </w:rPr>
  </w:style>
  <w:style w:type="paragraph" w:customStyle="1" w:styleId="Headingi">
    <w:name w:val="Heading_i"/>
    <w:basedOn w:val="Normal"/>
    <w:next w:val="Normal"/>
    <w:qFormat/>
    <w:rsid w:val="00D942DF"/>
    <w:pPr>
      <w:keepNext/>
      <w:keepLines/>
      <w:tabs>
        <w:tab w:val="left" w:pos="1134"/>
        <w:tab w:val="left" w:pos="1871"/>
        <w:tab w:val="left" w:pos="2268"/>
      </w:tabs>
      <w:overflowPunct w:val="0"/>
      <w:autoSpaceDE w:val="0"/>
      <w:autoSpaceDN w:val="0"/>
      <w:adjustRightInd w:val="0"/>
      <w:spacing w:before="160" w:line="240" w:lineRule="auto"/>
      <w:jc w:val="left"/>
      <w:textAlignment w:val="baseline"/>
    </w:pPr>
    <w:rPr>
      <w:rFonts w:ascii="Times New Roman" w:eastAsia="Times New Roman" w:hAnsi="Times New Roman" w:cs="Times New Roman"/>
      <w:i/>
      <w:sz w:val="24"/>
      <w:szCs w:val="20"/>
      <w:lang w:val="en-GB"/>
    </w:rPr>
  </w:style>
  <w:style w:type="paragraph" w:customStyle="1" w:styleId="Headingb">
    <w:name w:val="Heading_b"/>
    <w:basedOn w:val="Normal"/>
    <w:next w:val="Normal"/>
    <w:link w:val="HeadingbChar"/>
    <w:qFormat/>
    <w:rsid w:val="00D942DF"/>
    <w:pPr>
      <w:keepNext/>
      <w:keepLines/>
      <w:tabs>
        <w:tab w:val="left" w:pos="1134"/>
        <w:tab w:val="left" w:pos="1871"/>
        <w:tab w:val="left" w:pos="2268"/>
      </w:tabs>
      <w:overflowPunct w:val="0"/>
      <w:autoSpaceDE w:val="0"/>
      <w:autoSpaceDN w:val="0"/>
      <w:adjustRightInd w:val="0"/>
      <w:spacing w:before="160" w:line="240" w:lineRule="auto"/>
      <w:jc w:val="left"/>
      <w:textAlignment w:val="baseline"/>
    </w:pPr>
    <w:rPr>
      <w:rFonts w:ascii="Times New Roman Bold" w:eastAsia="Times New Roman" w:hAnsi="Times New Roman Bold" w:cs="Times New Roman Bold"/>
      <w:b/>
      <w:sz w:val="24"/>
      <w:szCs w:val="20"/>
      <w:lang w:val="en-GB" w:eastAsia="zh-CN"/>
    </w:rPr>
  </w:style>
  <w:style w:type="paragraph" w:customStyle="1" w:styleId="Figure">
    <w:name w:val="Figure"/>
    <w:basedOn w:val="Normal"/>
    <w:next w:val="Normal"/>
    <w:link w:val="FigureChar"/>
    <w:rsid w:val="00D942DF"/>
    <w:pPr>
      <w:tabs>
        <w:tab w:val="left" w:pos="1134"/>
        <w:tab w:val="left" w:pos="1871"/>
        <w:tab w:val="left" w:pos="2268"/>
      </w:tabs>
      <w:overflowPunct w:val="0"/>
      <w:autoSpaceDE w:val="0"/>
      <w:autoSpaceDN w:val="0"/>
      <w:adjustRightInd w:val="0"/>
      <w:spacing w:before="120" w:after="240" w:line="240" w:lineRule="auto"/>
      <w:textAlignment w:val="baseline"/>
    </w:pPr>
    <w:rPr>
      <w:rFonts w:ascii="Times New Roman" w:eastAsia="Times New Roman" w:hAnsi="Times New Roman" w:cs="Times New Roman"/>
      <w:noProof/>
      <w:sz w:val="24"/>
      <w:szCs w:val="20"/>
      <w:lang w:val="en-GB" w:eastAsia="zh-CN"/>
    </w:rPr>
  </w:style>
  <w:style w:type="character" w:styleId="PageNumber">
    <w:name w:val="page number"/>
    <w:basedOn w:val="DefaultParagraphFont"/>
    <w:rsid w:val="00D942DF"/>
  </w:style>
  <w:style w:type="paragraph" w:customStyle="1" w:styleId="Figuretitle">
    <w:name w:val="Figure_title"/>
    <w:basedOn w:val="Normal"/>
    <w:next w:val="Normal"/>
    <w:link w:val="FiguretitleChar"/>
    <w:rsid w:val="00D942DF"/>
    <w:pPr>
      <w:keepNext/>
      <w:keepLines/>
      <w:tabs>
        <w:tab w:val="left" w:pos="1134"/>
        <w:tab w:val="left" w:pos="1871"/>
        <w:tab w:val="left" w:pos="2268"/>
      </w:tabs>
      <w:overflowPunct w:val="0"/>
      <w:autoSpaceDE w:val="0"/>
      <w:autoSpaceDN w:val="0"/>
      <w:adjustRightInd w:val="0"/>
      <w:spacing w:after="120" w:line="240" w:lineRule="auto"/>
      <w:textAlignment w:val="baseline"/>
    </w:pPr>
    <w:rPr>
      <w:rFonts w:ascii="Times New Roman Bold" w:eastAsia="Times New Roman" w:hAnsi="Times New Roman Bold" w:cs="Times New Roman"/>
      <w:b/>
      <w:sz w:val="20"/>
      <w:szCs w:val="20"/>
      <w:lang w:val="en-GB"/>
    </w:rPr>
  </w:style>
  <w:style w:type="paragraph" w:customStyle="1" w:styleId="FigureNo">
    <w:name w:val="Figure_No"/>
    <w:basedOn w:val="Normal"/>
    <w:next w:val="Normal"/>
    <w:link w:val="FigureNoChar"/>
    <w:rsid w:val="00D942DF"/>
    <w:pPr>
      <w:keepNext/>
      <w:keepLines/>
      <w:tabs>
        <w:tab w:val="left" w:pos="1134"/>
        <w:tab w:val="left" w:pos="1871"/>
        <w:tab w:val="left" w:pos="2268"/>
      </w:tabs>
      <w:overflowPunct w:val="0"/>
      <w:autoSpaceDE w:val="0"/>
      <w:autoSpaceDN w:val="0"/>
      <w:adjustRightInd w:val="0"/>
      <w:spacing w:before="480" w:after="120" w:line="240" w:lineRule="auto"/>
      <w:textAlignment w:val="baseline"/>
    </w:pPr>
    <w:rPr>
      <w:rFonts w:ascii="Times New Roman" w:eastAsia="Times New Roman" w:hAnsi="Times New Roman" w:cs="Times New Roman"/>
      <w:caps/>
      <w:sz w:val="20"/>
      <w:szCs w:val="20"/>
      <w:lang w:val="en-GB"/>
    </w:rPr>
  </w:style>
  <w:style w:type="paragraph" w:customStyle="1" w:styleId="AnnexNo">
    <w:name w:val="Annex_No"/>
    <w:basedOn w:val="Normal"/>
    <w:next w:val="Normal"/>
    <w:rsid w:val="00D942DF"/>
    <w:pPr>
      <w:keepNext/>
      <w:keepLines/>
      <w:tabs>
        <w:tab w:val="left" w:pos="1134"/>
        <w:tab w:val="left" w:pos="1871"/>
        <w:tab w:val="left" w:pos="2268"/>
      </w:tabs>
      <w:overflowPunct w:val="0"/>
      <w:autoSpaceDE w:val="0"/>
      <w:autoSpaceDN w:val="0"/>
      <w:adjustRightInd w:val="0"/>
      <w:spacing w:before="480" w:after="80" w:line="240" w:lineRule="auto"/>
      <w:textAlignment w:val="baseline"/>
    </w:pPr>
    <w:rPr>
      <w:rFonts w:ascii="Times New Roman" w:eastAsia="Times New Roman" w:hAnsi="Times New Roman" w:cs="Times New Roman"/>
      <w:caps/>
      <w:sz w:val="28"/>
      <w:szCs w:val="20"/>
      <w:lang w:val="en-GB"/>
    </w:rPr>
  </w:style>
  <w:style w:type="paragraph" w:customStyle="1" w:styleId="Annexref">
    <w:name w:val="Annex_ref"/>
    <w:basedOn w:val="Normal"/>
    <w:next w:val="Normal"/>
    <w:rsid w:val="00D942DF"/>
    <w:pPr>
      <w:keepNext/>
      <w:keepLines/>
      <w:tabs>
        <w:tab w:val="left" w:pos="1134"/>
        <w:tab w:val="left" w:pos="1871"/>
        <w:tab w:val="left" w:pos="2268"/>
      </w:tabs>
      <w:overflowPunct w:val="0"/>
      <w:autoSpaceDE w:val="0"/>
      <w:autoSpaceDN w:val="0"/>
      <w:adjustRightInd w:val="0"/>
      <w:spacing w:before="120" w:after="280" w:line="240" w:lineRule="auto"/>
      <w:textAlignment w:val="baseline"/>
    </w:pPr>
    <w:rPr>
      <w:rFonts w:ascii="Times New Roman" w:eastAsia="Times New Roman" w:hAnsi="Times New Roman" w:cs="Times New Roman"/>
      <w:sz w:val="24"/>
      <w:szCs w:val="20"/>
      <w:lang w:val="en-GB"/>
    </w:rPr>
  </w:style>
  <w:style w:type="paragraph" w:customStyle="1" w:styleId="Annextitle">
    <w:name w:val="Annex_title"/>
    <w:basedOn w:val="Normal"/>
    <w:next w:val="Normal"/>
    <w:rsid w:val="00D942DF"/>
    <w:pPr>
      <w:keepNext/>
      <w:keepLines/>
      <w:tabs>
        <w:tab w:val="left" w:pos="1134"/>
        <w:tab w:val="left" w:pos="1871"/>
        <w:tab w:val="left" w:pos="2268"/>
      </w:tabs>
      <w:overflowPunct w:val="0"/>
      <w:autoSpaceDE w:val="0"/>
      <w:autoSpaceDN w:val="0"/>
      <w:adjustRightInd w:val="0"/>
      <w:spacing w:before="240" w:after="280" w:line="240" w:lineRule="auto"/>
      <w:textAlignment w:val="baseline"/>
    </w:pPr>
    <w:rPr>
      <w:rFonts w:ascii="Times New Roman Bold" w:eastAsia="Times New Roman" w:hAnsi="Times New Roman Bold" w:cs="Times New Roman"/>
      <w:b/>
      <w:sz w:val="28"/>
      <w:szCs w:val="20"/>
      <w:lang w:val="en-GB"/>
    </w:rPr>
  </w:style>
  <w:style w:type="paragraph" w:customStyle="1" w:styleId="AppendixNo">
    <w:name w:val="Appendix_No"/>
    <w:basedOn w:val="AnnexNo"/>
    <w:next w:val="Annexref"/>
    <w:rsid w:val="00D942DF"/>
  </w:style>
  <w:style w:type="paragraph" w:customStyle="1" w:styleId="Appendixref">
    <w:name w:val="Appendix_ref"/>
    <w:basedOn w:val="Annexref"/>
    <w:next w:val="Annextitle"/>
    <w:rsid w:val="00D942DF"/>
  </w:style>
  <w:style w:type="paragraph" w:customStyle="1" w:styleId="Appendixtitle">
    <w:name w:val="Appendix_title"/>
    <w:basedOn w:val="Annextitle"/>
    <w:next w:val="Normal"/>
    <w:rsid w:val="00D942DF"/>
  </w:style>
  <w:style w:type="paragraph" w:customStyle="1" w:styleId="Border">
    <w:name w:val="Border"/>
    <w:basedOn w:val="Normal"/>
    <w:rsid w:val="00D942DF"/>
    <w:pPr>
      <w:pBdr>
        <w:bottom w:val="single" w:sz="6" w:space="0" w:color="auto"/>
      </w:pBdr>
      <w:tabs>
        <w:tab w:val="left" w:pos="170"/>
        <w:tab w:val="left" w:pos="567"/>
        <w:tab w:val="left" w:pos="737"/>
        <w:tab w:val="left" w:pos="1871"/>
        <w:tab w:val="left" w:pos="2977"/>
        <w:tab w:val="left" w:pos="3266"/>
      </w:tabs>
      <w:overflowPunct w:val="0"/>
      <w:autoSpaceDE w:val="0"/>
      <w:autoSpaceDN w:val="0"/>
      <w:adjustRightInd w:val="0"/>
      <w:spacing w:line="10" w:lineRule="exact"/>
      <w:ind w:left="28" w:right="28"/>
      <w:textAlignment w:val="baseline"/>
    </w:pPr>
    <w:rPr>
      <w:rFonts w:ascii="Times New Roman" w:eastAsia="Times New Roman" w:hAnsi="Times New Roman" w:cs="Times New Roman"/>
      <w:b/>
      <w:noProof/>
      <w:sz w:val="20"/>
      <w:szCs w:val="20"/>
      <w:lang w:val="en-GB"/>
    </w:rPr>
  </w:style>
  <w:style w:type="paragraph" w:styleId="NormalIndent">
    <w:name w:val="Normal Indent"/>
    <w:basedOn w:val="Normal"/>
    <w:rsid w:val="00D942DF"/>
    <w:pPr>
      <w:tabs>
        <w:tab w:val="left" w:pos="1134"/>
        <w:tab w:val="left" w:pos="1871"/>
        <w:tab w:val="left" w:pos="2268"/>
      </w:tabs>
      <w:overflowPunct w:val="0"/>
      <w:autoSpaceDE w:val="0"/>
      <w:autoSpaceDN w:val="0"/>
      <w:adjustRightInd w:val="0"/>
      <w:spacing w:before="120" w:line="240" w:lineRule="auto"/>
      <w:ind w:left="1134"/>
      <w:jc w:val="left"/>
      <w:textAlignment w:val="baseline"/>
    </w:pPr>
    <w:rPr>
      <w:rFonts w:ascii="Times New Roman" w:eastAsia="Times New Roman" w:hAnsi="Times New Roman" w:cs="Times New Roman"/>
      <w:sz w:val="24"/>
      <w:szCs w:val="20"/>
      <w:lang w:val="en-GB"/>
    </w:rPr>
  </w:style>
  <w:style w:type="paragraph" w:styleId="Index4">
    <w:name w:val="index 4"/>
    <w:basedOn w:val="Normal"/>
    <w:next w:val="Normal"/>
    <w:rsid w:val="00D942DF"/>
    <w:pPr>
      <w:tabs>
        <w:tab w:val="left" w:pos="1134"/>
        <w:tab w:val="left" w:pos="1871"/>
        <w:tab w:val="left" w:pos="2268"/>
      </w:tabs>
      <w:overflowPunct w:val="0"/>
      <w:autoSpaceDE w:val="0"/>
      <w:autoSpaceDN w:val="0"/>
      <w:adjustRightInd w:val="0"/>
      <w:spacing w:before="120" w:line="240" w:lineRule="auto"/>
      <w:ind w:left="849"/>
      <w:jc w:val="left"/>
      <w:textAlignment w:val="baseline"/>
    </w:pPr>
    <w:rPr>
      <w:rFonts w:ascii="Times New Roman" w:eastAsia="Times New Roman" w:hAnsi="Times New Roman" w:cs="Times New Roman"/>
      <w:sz w:val="24"/>
      <w:szCs w:val="20"/>
      <w:lang w:val="en-GB"/>
    </w:rPr>
  </w:style>
  <w:style w:type="paragraph" w:styleId="Index5">
    <w:name w:val="index 5"/>
    <w:basedOn w:val="Normal"/>
    <w:next w:val="Normal"/>
    <w:rsid w:val="00D942DF"/>
    <w:pPr>
      <w:tabs>
        <w:tab w:val="left" w:pos="1134"/>
        <w:tab w:val="left" w:pos="1871"/>
        <w:tab w:val="left" w:pos="2268"/>
      </w:tabs>
      <w:overflowPunct w:val="0"/>
      <w:autoSpaceDE w:val="0"/>
      <w:autoSpaceDN w:val="0"/>
      <w:adjustRightInd w:val="0"/>
      <w:spacing w:before="120" w:line="240" w:lineRule="auto"/>
      <w:ind w:left="1132"/>
      <w:jc w:val="left"/>
      <w:textAlignment w:val="baseline"/>
    </w:pPr>
    <w:rPr>
      <w:rFonts w:ascii="Times New Roman" w:eastAsia="Times New Roman" w:hAnsi="Times New Roman" w:cs="Times New Roman"/>
      <w:sz w:val="24"/>
      <w:szCs w:val="20"/>
      <w:lang w:val="en-GB"/>
    </w:rPr>
  </w:style>
  <w:style w:type="paragraph" w:styleId="Index6">
    <w:name w:val="index 6"/>
    <w:basedOn w:val="Normal"/>
    <w:next w:val="Normal"/>
    <w:rsid w:val="00D942DF"/>
    <w:pPr>
      <w:tabs>
        <w:tab w:val="left" w:pos="1134"/>
        <w:tab w:val="left" w:pos="1871"/>
        <w:tab w:val="left" w:pos="2268"/>
      </w:tabs>
      <w:overflowPunct w:val="0"/>
      <w:autoSpaceDE w:val="0"/>
      <w:autoSpaceDN w:val="0"/>
      <w:adjustRightInd w:val="0"/>
      <w:spacing w:before="120" w:line="240" w:lineRule="auto"/>
      <w:ind w:left="1415"/>
      <w:jc w:val="left"/>
      <w:textAlignment w:val="baseline"/>
    </w:pPr>
    <w:rPr>
      <w:rFonts w:ascii="Times New Roman" w:eastAsia="Times New Roman" w:hAnsi="Times New Roman" w:cs="Times New Roman"/>
      <w:sz w:val="24"/>
      <w:szCs w:val="20"/>
      <w:lang w:val="en-GB"/>
    </w:rPr>
  </w:style>
  <w:style w:type="paragraph" w:styleId="Index7">
    <w:name w:val="index 7"/>
    <w:basedOn w:val="Normal"/>
    <w:next w:val="Normal"/>
    <w:rsid w:val="00D942DF"/>
    <w:pPr>
      <w:tabs>
        <w:tab w:val="left" w:pos="1134"/>
        <w:tab w:val="left" w:pos="1871"/>
        <w:tab w:val="left" w:pos="2268"/>
      </w:tabs>
      <w:overflowPunct w:val="0"/>
      <w:autoSpaceDE w:val="0"/>
      <w:autoSpaceDN w:val="0"/>
      <w:adjustRightInd w:val="0"/>
      <w:spacing w:before="120" w:line="240" w:lineRule="auto"/>
      <w:ind w:left="1698"/>
      <w:jc w:val="left"/>
      <w:textAlignment w:val="baseline"/>
    </w:pPr>
    <w:rPr>
      <w:rFonts w:ascii="Times New Roman" w:eastAsia="Times New Roman" w:hAnsi="Times New Roman" w:cs="Times New Roman"/>
      <w:sz w:val="24"/>
      <w:szCs w:val="20"/>
      <w:lang w:val="en-GB"/>
    </w:rPr>
  </w:style>
  <w:style w:type="paragraph" w:styleId="IndexHeading">
    <w:name w:val="index heading"/>
    <w:basedOn w:val="Normal"/>
    <w:next w:val="Index1"/>
    <w:rsid w:val="00D942DF"/>
    <w:pPr>
      <w:tabs>
        <w:tab w:val="left" w:pos="1134"/>
        <w:tab w:val="left" w:pos="1871"/>
        <w:tab w:val="left" w:pos="2268"/>
      </w:tabs>
      <w:overflowPunct w:val="0"/>
      <w:autoSpaceDE w:val="0"/>
      <w:autoSpaceDN w:val="0"/>
      <w:adjustRightInd w:val="0"/>
      <w:spacing w:before="120" w:line="240" w:lineRule="auto"/>
      <w:jc w:val="left"/>
      <w:textAlignment w:val="baseline"/>
    </w:pPr>
    <w:rPr>
      <w:rFonts w:ascii="Times New Roman" w:eastAsia="Times New Roman" w:hAnsi="Times New Roman" w:cs="Times New Roman"/>
      <w:sz w:val="24"/>
      <w:szCs w:val="20"/>
      <w:lang w:val="en-GB"/>
    </w:rPr>
  </w:style>
  <w:style w:type="character" w:styleId="LineNumber">
    <w:name w:val="line number"/>
    <w:basedOn w:val="DefaultParagraphFont"/>
    <w:rsid w:val="00D942DF"/>
  </w:style>
  <w:style w:type="paragraph" w:customStyle="1" w:styleId="Normalaftertitle0">
    <w:name w:val="Normal after title"/>
    <w:basedOn w:val="Normal"/>
    <w:next w:val="Normal"/>
    <w:link w:val="NormalaftertitleChar0"/>
    <w:qFormat/>
    <w:rsid w:val="00D942DF"/>
    <w:pPr>
      <w:tabs>
        <w:tab w:val="left" w:pos="1134"/>
        <w:tab w:val="left" w:pos="1871"/>
        <w:tab w:val="left" w:pos="2268"/>
      </w:tabs>
      <w:overflowPunct w:val="0"/>
      <w:autoSpaceDE w:val="0"/>
      <w:autoSpaceDN w:val="0"/>
      <w:adjustRightInd w:val="0"/>
      <w:spacing w:before="280" w:line="240" w:lineRule="auto"/>
      <w:jc w:val="left"/>
      <w:textAlignment w:val="baseline"/>
    </w:pPr>
    <w:rPr>
      <w:rFonts w:ascii="Times New Roman" w:eastAsia="Times New Roman" w:hAnsi="Times New Roman" w:cs="Times New Roman"/>
      <w:sz w:val="24"/>
      <w:szCs w:val="20"/>
      <w:lang w:val="en-GB"/>
    </w:rPr>
  </w:style>
  <w:style w:type="paragraph" w:customStyle="1" w:styleId="Proposal">
    <w:name w:val="Proposal"/>
    <w:basedOn w:val="Normal"/>
    <w:next w:val="Normal"/>
    <w:rsid w:val="00D942DF"/>
    <w:pPr>
      <w:keepNext/>
      <w:tabs>
        <w:tab w:val="left" w:pos="1134"/>
        <w:tab w:val="left" w:pos="1871"/>
        <w:tab w:val="left" w:pos="2268"/>
      </w:tabs>
      <w:overflowPunct w:val="0"/>
      <w:autoSpaceDE w:val="0"/>
      <w:autoSpaceDN w:val="0"/>
      <w:adjustRightInd w:val="0"/>
      <w:spacing w:before="240" w:line="240" w:lineRule="auto"/>
      <w:jc w:val="left"/>
      <w:textAlignment w:val="baseline"/>
    </w:pPr>
    <w:rPr>
      <w:rFonts w:ascii="Times New Roman" w:eastAsia="Times New Roman" w:hAnsi="Times New Roman Bold" w:cs="Times New Roman"/>
      <w:b/>
      <w:sz w:val="24"/>
      <w:szCs w:val="20"/>
      <w:lang w:val="en-GB"/>
    </w:rPr>
  </w:style>
  <w:style w:type="paragraph" w:customStyle="1" w:styleId="Reasons">
    <w:name w:val="Reasons"/>
    <w:basedOn w:val="Normal"/>
    <w:qFormat/>
    <w:rsid w:val="00D942DF"/>
    <w:pPr>
      <w:tabs>
        <w:tab w:val="left" w:pos="1134"/>
        <w:tab w:val="left" w:pos="1588"/>
        <w:tab w:val="left" w:pos="1985"/>
      </w:tabs>
      <w:overflowPunct w:val="0"/>
      <w:autoSpaceDE w:val="0"/>
      <w:autoSpaceDN w:val="0"/>
      <w:adjustRightInd w:val="0"/>
      <w:spacing w:before="120" w:line="240" w:lineRule="auto"/>
      <w:jc w:val="left"/>
      <w:textAlignment w:val="baseline"/>
    </w:pPr>
    <w:rPr>
      <w:rFonts w:ascii="Times New Roman" w:eastAsia="Times New Roman" w:hAnsi="Times New Roman" w:cs="Times New Roman"/>
      <w:sz w:val="24"/>
      <w:szCs w:val="20"/>
      <w:lang w:val="en-GB"/>
    </w:rPr>
  </w:style>
  <w:style w:type="paragraph" w:customStyle="1" w:styleId="Section3">
    <w:name w:val="Section_3"/>
    <w:basedOn w:val="Section1"/>
    <w:rsid w:val="00D942DF"/>
    <w:rPr>
      <w:b w:val="0"/>
    </w:rPr>
  </w:style>
  <w:style w:type="paragraph" w:customStyle="1" w:styleId="TableTextS5">
    <w:name w:val="Table_TextS5"/>
    <w:basedOn w:val="Normal"/>
    <w:rsid w:val="00D942DF"/>
    <w:pPr>
      <w:tabs>
        <w:tab w:val="left" w:pos="170"/>
        <w:tab w:val="left" w:pos="567"/>
        <w:tab w:val="left" w:pos="737"/>
        <w:tab w:val="left" w:pos="2977"/>
        <w:tab w:val="left" w:pos="3266"/>
      </w:tabs>
      <w:overflowPunct w:val="0"/>
      <w:autoSpaceDE w:val="0"/>
      <w:autoSpaceDN w:val="0"/>
      <w:adjustRightInd w:val="0"/>
      <w:spacing w:before="40" w:after="40" w:line="240" w:lineRule="auto"/>
      <w:ind w:left="170" w:hanging="170"/>
      <w:jc w:val="left"/>
      <w:textAlignment w:val="baseline"/>
    </w:pPr>
    <w:rPr>
      <w:rFonts w:ascii="Times New Roman" w:eastAsia="Times New Roman" w:hAnsi="Times New Roman" w:cs="Times New Roman"/>
      <w:sz w:val="20"/>
      <w:szCs w:val="20"/>
      <w:lang w:val="en-GB"/>
    </w:rPr>
  </w:style>
  <w:style w:type="paragraph" w:customStyle="1" w:styleId="Agendaitem">
    <w:name w:val="Agenda_item"/>
    <w:basedOn w:val="Normal"/>
    <w:next w:val="Normal"/>
    <w:qFormat/>
    <w:rsid w:val="00D942DF"/>
    <w:pPr>
      <w:tabs>
        <w:tab w:val="left" w:pos="1134"/>
        <w:tab w:val="left" w:pos="1871"/>
        <w:tab w:val="left" w:pos="2268"/>
      </w:tabs>
      <w:spacing w:before="240" w:line="240" w:lineRule="auto"/>
    </w:pPr>
    <w:rPr>
      <w:rFonts w:ascii="Times New Roman" w:eastAsia="Times New Roman" w:hAnsi="Times New Roman" w:cs="Times New Roman"/>
      <w:sz w:val="28"/>
      <w:szCs w:val="20"/>
      <w:lang w:val="en-GB"/>
    </w:rPr>
  </w:style>
  <w:style w:type="paragraph" w:customStyle="1" w:styleId="AppArtNo">
    <w:name w:val="App_Art_No"/>
    <w:basedOn w:val="ArtNo"/>
    <w:qFormat/>
    <w:rsid w:val="00D942DF"/>
  </w:style>
  <w:style w:type="paragraph" w:customStyle="1" w:styleId="AppArttitle">
    <w:name w:val="App_Art_title"/>
    <w:basedOn w:val="Arttitle"/>
    <w:qFormat/>
    <w:rsid w:val="00D942DF"/>
  </w:style>
  <w:style w:type="paragraph" w:customStyle="1" w:styleId="ApptoAnnex">
    <w:name w:val="App_to_Annex"/>
    <w:basedOn w:val="AppendixNo"/>
    <w:next w:val="Normal"/>
    <w:qFormat/>
    <w:rsid w:val="00D942DF"/>
  </w:style>
  <w:style w:type="paragraph" w:customStyle="1" w:styleId="Committee">
    <w:name w:val="Committee"/>
    <w:basedOn w:val="Normal"/>
    <w:qFormat/>
    <w:rsid w:val="00D942DF"/>
    <w:pPr>
      <w:framePr w:hSpace="180" w:wrap="around" w:hAnchor="margin" w:y="-675"/>
      <w:tabs>
        <w:tab w:val="left" w:pos="851"/>
        <w:tab w:val="left" w:pos="1134"/>
        <w:tab w:val="left" w:pos="1871"/>
        <w:tab w:val="left" w:pos="2268"/>
      </w:tabs>
      <w:overflowPunct w:val="0"/>
      <w:autoSpaceDE w:val="0"/>
      <w:autoSpaceDN w:val="0"/>
      <w:adjustRightInd w:val="0"/>
      <w:spacing w:line="240" w:lineRule="atLeast"/>
      <w:jc w:val="left"/>
      <w:textAlignment w:val="baseline"/>
    </w:pPr>
    <w:rPr>
      <w:rFonts w:eastAsia="Times New Roman" w:cs="Calibri"/>
      <w:b/>
      <w:sz w:val="24"/>
      <w:szCs w:val="24"/>
      <w:lang w:val="en-GB"/>
    </w:rPr>
  </w:style>
  <w:style w:type="paragraph" w:customStyle="1" w:styleId="Normalend">
    <w:name w:val="Normal_end"/>
    <w:basedOn w:val="Normal"/>
    <w:next w:val="Normal"/>
    <w:qFormat/>
    <w:rsid w:val="00D942DF"/>
    <w:pPr>
      <w:tabs>
        <w:tab w:val="left" w:pos="1134"/>
        <w:tab w:val="left" w:pos="1871"/>
        <w:tab w:val="left" w:pos="2268"/>
      </w:tabs>
      <w:overflowPunct w:val="0"/>
      <w:autoSpaceDE w:val="0"/>
      <w:autoSpaceDN w:val="0"/>
      <w:adjustRightInd w:val="0"/>
      <w:spacing w:before="120" w:line="240" w:lineRule="auto"/>
      <w:jc w:val="left"/>
      <w:textAlignment w:val="baseline"/>
    </w:pPr>
    <w:rPr>
      <w:rFonts w:ascii="Times New Roman" w:eastAsia="Times New Roman" w:hAnsi="Times New Roman" w:cs="Times New Roman"/>
      <w:sz w:val="24"/>
      <w:szCs w:val="20"/>
    </w:rPr>
  </w:style>
  <w:style w:type="paragraph" w:customStyle="1" w:styleId="Part1">
    <w:name w:val="Part_1"/>
    <w:basedOn w:val="Section1"/>
    <w:next w:val="Section1"/>
    <w:qFormat/>
    <w:rsid w:val="00D942DF"/>
    <w:pPr>
      <w:keepNext/>
      <w:keepLines/>
    </w:pPr>
  </w:style>
  <w:style w:type="paragraph" w:customStyle="1" w:styleId="Subsection1">
    <w:name w:val="Subsection_1"/>
    <w:basedOn w:val="Section1"/>
    <w:next w:val="Normalaftertitle0"/>
    <w:qFormat/>
    <w:rsid w:val="00D942DF"/>
  </w:style>
  <w:style w:type="paragraph" w:customStyle="1" w:styleId="Volumetitle">
    <w:name w:val="Volume_title"/>
    <w:basedOn w:val="Normal"/>
    <w:qFormat/>
    <w:rsid w:val="00D942DF"/>
    <w:pPr>
      <w:tabs>
        <w:tab w:val="left" w:pos="1134"/>
        <w:tab w:val="left" w:pos="1871"/>
        <w:tab w:val="left" w:pos="2268"/>
      </w:tabs>
      <w:overflowPunct w:val="0"/>
      <w:autoSpaceDE w:val="0"/>
      <w:autoSpaceDN w:val="0"/>
      <w:adjustRightInd w:val="0"/>
      <w:spacing w:before="120" w:line="240" w:lineRule="auto"/>
      <w:textAlignment w:val="baseline"/>
    </w:pPr>
    <w:rPr>
      <w:rFonts w:ascii="Times New Roman" w:eastAsia="Times New Roman" w:hAnsi="Times New Roman" w:cs="Times New Roman"/>
      <w:b/>
      <w:bCs/>
      <w:sz w:val="28"/>
      <w:szCs w:val="28"/>
      <w:lang w:val="en-GB"/>
    </w:rPr>
  </w:style>
  <w:style w:type="paragraph" w:customStyle="1" w:styleId="Headingsplit">
    <w:name w:val="Heading_split"/>
    <w:basedOn w:val="Headingi"/>
    <w:qFormat/>
    <w:rsid w:val="00D942DF"/>
    <w:rPr>
      <w:lang w:val="en-US"/>
    </w:rPr>
  </w:style>
  <w:style w:type="paragraph" w:customStyle="1" w:styleId="Normalsplit">
    <w:name w:val="Normal_split"/>
    <w:basedOn w:val="Normal"/>
    <w:qFormat/>
    <w:rsid w:val="00D942DF"/>
    <w:pPr>
      <w:tabs>
        <w:tab w:val="left" w:pos="1134"/>
        <w:tab w:val="left" w:pos="1871"/>
        <w:tab w:val="left" w:pos="2268"/>
      </w:tabs>
      <w:overflowPunct w:val="0"/>
      <w:autoSpaceDE w:val="0"/>
      <w:autoSpaceDN w:val="0"/>
      <w:adjustRightInd w:val="0"/>
      <w:spacing w:before="120" w:line="240" w:lineRule="auto"/>
      <w:jc w:val="left"/>
      <w:textAlignment w:val="baseline"/>
    </w:pPr>
    <w:rPr>
      <w:rFonts w:ascii="Times New Roman" w:eastAsia="Times New Roman" w:hAnsi="Times New Roman" w:cs="Times New Roman"/>
      <w:sz w:val="24"/>
      <w:szCs w:val="20"/>
      <w:lang w:val="en-GB"/>
    </w:rPr>
  </w:style>
  <w:style w:type="character" w:customStyle="1" w:styleId="Provsplit">
    <w:name w:val="Prov_split"/>
    <w:basedOn w:val="DefaultParagraphFont"/>
    <w:qFormat/>
    <w:rsid w:val="00D942DF"/>
    <w:rPr>
      <w:rFonts w:ascii="Times New Roman" w:hAnsi="Times New Roman"/>
      <w:b w:val="0"/>
    </w:rPr>
  </w:style>
  <w:style w:type="paragraph" w:customStyle="1" w:styleId="Tablesplit">
    <w:name w:val="Table_split"/>
    <w:basedOn w:val="Tabletext"/>
    <w:qFormat/>
    <w:rsid w:val="00D942DF"/>
    <w:pPr>
      <w:keepN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left" w:pos="1409"/>
        <w:tab w:val="left" w:pos="2237"/>
        <w:tab w:val="left" w:pos="2828"/>
        <w:tab w:val="left" w:pos="4604"/>
        <w:tab w:val="left" w:pos="6023"/>
        <w:tab w:val="left" w:pos="6732"/>
        <w:tab w:val="left" w:pos="7323"/>
        <w:tab w:val="left" w:pos="7914"/>
      </w:tabs>
      <w:ind w:left="108" w:right="-113"/>
    </w:pPr>
    <w:rPr>
      <w:b/>
    </w:rPr>
  </w:style>
  <w:style w:type="paragraph" w:customStyle="1" w:styleId="Methodheading1">
    <w:name w:val="Method_heading1"/>
    <w:basedOn w:val="Heading1"/>
    <w:next w:val="Normal"/>
    <w:qFormat/>
    <w:rsid w:val="00D942DF"/>
  </w:style>
  <w:style w:type="paragraph" w:customStyle="1" w:styleId="Methodheading2">
    <w:name w:val="Method_heading2"/>
    <w:basedOn w:val="Heading2"/>
    <w:next w:val="Normal"/>
    <w:qFormat/>
    <w:rsid w:val="00D942DF"/>
  </w:style>
  <w:style w:type="paragraph" w:customStyle="1" w:styleId="Methodheading3">
    <w:name w:val="Method_heading3"/>
    <w:basedOn w:val="Heading3"/>
    <w:next w:val="Normal"/>
    <w:qFormat/>
    <w:rsid w:val="00D942DF"/>
  </w:style>
  <w:style w:type="paragraph" w:customStyle="1" w:styleId="Methodheading4">
    <w:name w:val="Method_heading4"/>
    <w:basedOn w:val="Heading4"/>
    <w:next w:val="Normal"/>
    <w:qFormat/>
    <w:rsid w:val="00D942DF"/>
  </w:style>
  <w:style w:type="paragraph" w:customStyle="1" w:styleId="MethodHeadingb">
    <w:name w:val="Method_Headingb"/>
    <w:basedOn w:val="Headingb"/>
    <w:next w:val="Normal"/>
    <w:qFormat/>
    <w:rsid w:val="00D942DF"/>
    <w:pPr>
      <w:tabs>
        <w:tab w:val="clear" w:pos="1134"/>
        <w:tab w:val="clear" w:pos="1871"/>
        <w:tab w:val="clear" w:pos="2268"/>
      </w:tabs>
      <w:overflowPunct/>
      <w:autoSpaceDE/>
      <w:autoSpaceDN/>
      <w:adjustRightInd/>
      <w:textAlignment w:val="auto"/>
    </w:pPr>
  </w:style>
  <w:style w:type="paragraph" w:customStyle="1" w:styleId="EditorsNote">
    <w:name w:val="EditorsNote"/>
    <w:basedOn w:val="Normal"/>
    <w:rsid w:val="00D942DF"/>
    <w:pPr>
      <w:tabs>
        <w:tab w:val="left" w:pos="1134"/>
        <w:tab w:val="left" w:pos="1871"/>
        <w:tab w:val="left" w:pos="2268"/>
      </w:tabs>
      <w:overflowPunct w:val="0"/>
      <w:autoSpaceDE w:val="0"/>
      <w:autoSpaceDN w:val="0"/>
      <w:adjustRightInd w:val="0"/>
      <w:spacing w:before="240" w:after="240" w:line="240" w:lineRule="auto"/>
      <w:jc w:val="left"/>
      <w:textAlignment w:val="baseline"/>
    </w:pPr>
    <w:rPr>
      <w:rFonts w:ascii="Times New Roman" w:eastAsia="Times New Roman" w:hAnsi="Times New Roman" w:cs="Times New Roman"/>
      <w:i/>
      <w:iCs/>
      <w:sz w:val="24"/>
      <w:szCs w:val="20"/>
      <w:lang w:val="en-GB"/>
    </w:rPr>
  </w:style>
  <w:style w:type="character" w:customStyle="1" w:styleId="FiguretitleChar">
    <w:name w:val="Figure_title Char"/>
    <w:basedOn w:val="DefaultParagraphFont"/>
    <w:link w:val="Figuretitle"/>
    <w:rsid w:val="00D942DF"/>
    <w:rPr>
      <w:rFonts w:ascii="Times New Roman Bold" w:eastAsia="Times New Roman" w:hAnsi="Times New Roman Bold"/>
      <w:b/>
      <w:sz w:val="20"/>
      <w:szCs w:val="20"/>
      <w:lang w:val="en-GB"/>
    </w:rPr>
  </w:style>
  <w:style w:type="paragraph" w:customStyle="1" w:styleId="Figurewithlegend">
    <w:name w:val="Figure_with_legend"/>
    <w:basedOn w:val="Figure"/>
    <w:rsid w:val="00D942DF"/>
  </w:style>
  <w:style w:type="paragraph" w:styleId="Signature">
    <w:name w:val="Signature"/>
    <w:basedOn w:val="Normal"/>
    <w:link w:val="SignatureChar"/>
    <w:unhideWhenUsed/>
    <w:rsid w:val="00D942DF"/>
    <w:pPr>
      <w:tabs>
        <w:tab w:val="center" w:pos="7371"/>
      </w:tabs>
      <w:overflowPunct w:val="0"/>
      <w:autoSpaceDE w:val="0"/>
      <w:autoSpaceDN w:val="0"/>
      <w:adjustRightInd w:val="0"/>
      <w:spacing w:before="600" w:line="240" w:lineRule="auto"/>
      <w:jc w:val="left"/>
      <w:textAlignment w:val="baseline"/>
    </w:pPr>
    <w:rPr>
      <w:rFonts w:ascii="Times New Roman" w:eastAsia="Times New Roman" w:hAnsi="Times New Roman" w:cs="Times New Roman"/>
      <w:sz w:val="24"/>
      <w:szCs w:val="20"/>
      <w:lang w:val="en-GB"/>
    </w:rPr>
  </w:style>
  <w:style w:type="character" w:customStyle="1" w:styleId="SignatureChar">
    <w:name w:val="Signature Char"/>
    <w:basedOn w:val="DefaultParagraphFont"/>
    <w:link w:val="Signature"/>
    <w:rsid w:val="00D942DF"/>
    <w:rPr>
      <w:rFonts w:eastAsia="Times New Roman"/>
      <w:szCs w:val="20"/>
      <w:lang w:val="en-GB"/>
    </w:rPr>
  </w:style>
  <w:style w:type="paragraph" w:customStyle="1" w:styleId="Tablefin">
    <w:name w:val="Table_fin"/>
    <w:basedOn w:val="Normalaftertitle"/>
    <w:rsid w:val="00D942DF"/>
    <w:pPr>
      <w:tabs>
        <w:tab w:val="clear" w:pos="1134"/>
        <w:tab w:val="clear" w:pos="1871"/>
        <w:tab w:val="clear" w:pos="2268"/>
      </w:tabs>
      <w:spacing w:before="0"/>
    </w:pPr>
    <w:rPr>
      <w:sz w:val="20"/>
      <w:lang w:eastAsia="zh-CN"/>
    </w:rPr>
  </w:style>
  <w:style w:type="character" w:customStyle="1" w:styleId="Recdef">
    <w:name w:val="Rec_def"/>
    <w:basedOn w:val="DefaultParagraphFont"/>
    <w:rsid w:val="00D942DF"/>
    <w:rPr>
      <w:b/>
    </w:rPr>
  </w:style>
  <w:style w:type="character" w:customStyle="1" w:styleId="Resdef">
    <w:name w:val="Res_def"/>
    <w:basedOn w:val="DefaultParagraphFont"/>
    <w:rsid w:val="00D942DF"/>
    <w:rPr>
      <w:rFonts w:ascii="Times New Roman" w:hAnsi="Times New Roman"/>
      <w:b/>
    </w:rPr>
  </w:style>
  <w:style w:type="paragraph" w:customStyle="1" w:styleId="ListParagraph1">
    <w:name w:val="List Paragraph1"/>
    <w:basedOn w:val="Normal"/>
    <w:next w:val="ListParagraph"/>
    <w:uiPriority w:val="34"/>
    <w:qFormat/>
    <w:rsid w:val="00D942DF"/>
    <w:pPr>
      <w:ind w:left="720"/>
      <w:contextualSpacing/>
    </w:pPr>
  </w:style>
  <w:style w:type="character" w:customStyle="1" w:styleId="TableheadChar">
    <w:name w:val="Table_head Char"/>
    <w:basedOn w:val="DefaultParagraphFont"/>
    <w:link w:val="Tablehead"/>
    <w:qFormat/>
    <w:locked/>
    <w:rsid w:val="00D942DF"/>
    <w:rPr>
      <w:rFonts w:ascii="Times New Roman Bold" w:eastAsia="Times New Roman" w:hAnsi="Times New Roman Bold" w:cs="Times New Roman Bold"/>
      <w:b/>
      <w:sz w:val="20"/>
      <w:szCs w:val="20"/>
      <w:lang w:val="en-GB"/>
    </w:rPr>
  </w:style>
  <w:style w:type="character" w:customStyle="1" w:styleId="TableNo0">
    <w:name w:val="Table_No Знак"/>
    <w:link w:val="TableNo"/>
    <w:locked/>
    <w:rsid w:val="00D942DF"/>
    <w:rPr>
      <w:rFonts w:eastAsia="Times New Roman"/>
      <w:caps/>
      <w:sz w:val="20"/>
      <w:szCs w:val="20"/>
      <w:lang w:val="en-GB"/>
    </w:rPr>
  </w:style>
  <w:style w:type="character" w:customStyle="1" w:styleId="TabletextChar">
    <w:name w:val="Table_text Char"/>
    <w:basedOn w:val="DefaultParagraphFont"/>
    <w:link w:val="Tabletext"/>
    <w:locked/>
    <w:rsid w:val="00D942DF"/>
    <w:rPr>
      <w:rFonts w:eastAsia="Times New Roman"/>
      <w:sz w:val="20"/>
      <w:szCs w:val="20"/>
      <w:lang w:val="en-GB"/>
    </w:rPr>
  </w:style>
  <w:style w:type="character" w:customStyle="1" w:styleId="Tabletitle0">
    <w:name w:val="Table_title Знак"/>
    <w:link w:val="Tabletitle"/>
    <w:locked/>
    <w:rsid w:val="00D942DF"/>
    <w:rPr>
      <w:rFonts w:ascii="Times New Roman Bold" w:eastAsia="Times New Roman" w:hAnsi="Times New Roman Bold"/>
      <w:b/>
      <w:sz w:val="20"/>
      <w:szCs w:val="20"/>
      <w:lang w:val="en-GB"/>
    </w:rPr>
  </w:style>
  <w:style w:type="paragraph" w:customStyle="1" w:styleId="a">
    <w:name w:val="a"/>
    <w:basedOn w:val="RecNo"/>
    <w:rsid w:val="00D942DF"/>
    <w:pPr>
      <w:tabs>
        <w:tab w:val="clear" w:pos="1134"/>
        <w:tab w:val="clear" w:pos="1871"/>
        <w:tab w:val="clear" w:pos="2268"/>
      </w:tabs>
      <w:textAlignment w:val="auto"/>
    </w:pPr>
    <w:rPr>
      <w:rFonts w:eastAsia="Batang"/>
      <w:caps w:val="0"/>
      <w:sz w:val="24"/>
      <w:szCs w:val="24"/>
    </w:rPr>
  </w:style>
  <w:style w:type="paragraph" w:customStyle="1" w:styleId="fy">
    <w:name w:val="fy"/>
    <w:rsid w:val="00D942DF"/>
    <w:pPr>
      <w:tabs>
        <w:tab w:val="left" w:pos="1134"/>
        <w:tab w:val="left" w:pos="1871"/>
        <w:tab w:val="left" w:pos="2268"/>
      </w:tabs>
      <w:overflowPunct w:val="0"/>
      <w:autoSpaceDE w:val="0"/>
      <w:autoSpaceDN w:val="0"/>
      <w:adjustRightInd w:val="0"/>
      <w:spacing w:before="120" w:after="0" w:line="240" w:lineRule="auto"/>
      <w:textAlignment w:val="baseline"/>
    </w:pPr>
    <w:rPr>
      <w:rFonts w:eastAsia="SimSun"/>
      <w:szCs w:val="20"/>
      <w:lang w:val="en-GB"/>
    </w:rPr>
  </w:style>
  <w:style w:type="paragraph" w:styleId="BalloonText">
    <w:name w:val="Balloon Text"/>
    <w:basedOn w:val="Normal"/>
    <w:link w:val="BalloonTextChar"/>
    <w:semiHidden/>
    <w:unhideWhenUsed/>
    <w:rsid w:val="00D942DF"/>
    <w:pPr>
      <w:tabs>
        <w:tab w:val="left" w:pos="1134"/>
        <w:tab w:val="left" w:pos="1871"/>
        <w:tab w:val="left" w:pos="2268"/>
      </w:tabs>
      <w:overflowPunct w:val="0"/>
      <w:autoSpaceDE w:val="0"/>
      <w:autoSpaceDN w:val="0"/>
      <w:adjustRightInd w:val="0"/>
      <w:spacing w:line="240" w:lineRule="auto"/>
      <w:jc w:val="left"/>
      <w:textAlignment w:val="baseline"/>
    </w:pPr>
    <w:rPr>
      <w:rFonts w:ascii="Tahoma" w:eastAsia="Batang" w:hAnsi="Tahoma" w:cs="Tahoma"/>
      <w:sz w:val="16"/>
      <w:szCs w:val="16"/>
      <w:lang w:val="en-GB"/>
    </w:rPr>
  </w:style>
  <w:style w:type="character" w:customStyle="1" w:styleId="BalloonTextChar">
    <w:name w:val="Balloon Text Char"/>
    <w:basedOn w:val="DefaultParagraphFont"/>
    <w:link w:val="BalloonText"/>
    <w:semiHidden/>
    <w:rsid w:val="00D942DF"/>
    <w:rPr>
      <w:rFonts w:ascii="Tahoma" w:eastAsia="Batang" w:hAnsi="Tahoma" w:cs="Tahoma"/>
      <w:sz w:val="16"/>
      <w:szCs w:val="16"/>
      <w:lang w:val="en-GB"/>
    </w:rPr>
  </w:style>
  <w:style w:type="paragraph" w:customStyle="1" w:styleId="TableLegendNote">
    <w:name w:val="Table_Legend_Note"/>
    <w:basedOn w:val="Tablelegend"/>
    <w:next w:val="Tablelegend"/>
    <w:rsid w:val="00D942DF"/>
    <w:pPr>
      <w:tabs>
        <w:tab w:val="clear" w:pos="1871"/>
        <w:tab w:val="left" w:pos="1418"/>
        <w:tab w:val="left" w:pos="1701"/>
        <w:tab w:val="left" w:pos="1985"/>
        <w:tab w:val="left" w:pos="2552"/>
        <w:tab w:val="left" w:pos="2835"/>
        <w:tab w:val="left" w:pos="3119"/>
        <w:tab w:val="left" w:pos="3402"/>
        <w:tab w:val="left" w:pos="3686"/>
        <w:tab w:val="left" w:pos="3969"/>
      </w:tabs>
      <w:spacing w:before="80" w:after="0"/>
      <w:ind w:left="-85" w:right="-85"/>
      <w:jc w:val="both"/>
    </w:pPr>
    <w:rPr>
      <w:rFonts w:eastAsia="Batang"/>
      <w:sz w:val="22"/>
      <w:lang w:val="en-US"/>
    </w:rPr>
  </w:style>
  <w:style w:type="character" w:customStyle="1" w:styleId="enumlev1Char">
    <w:name w:val="enumlev1 Char"/>
    <w:link w:val="enumlev1"/>
    <w:qFormat/>
    <w:locked/>
    <w:rsid w:val="00D942DF"/>
    <w:rPr>
      <w:rFonts w:eastAsia="Times New Roman"/>
      <w:szCs w:val="20"/>
      <w:lang w:val="en-GB"/>
    </w:rPr>
  </w:style>
  <w:style w:type="table" w:customStyle="1" w:styleId="TableGrid1">
    <w:name w:val="Table Grid1"/>
    <w:basedOn w:val="TableNormal"/>
    <w:next w:val="TableGrid"/>
    <w:rsid w:val="00D942DF"/>
    <w:pPr>
      <w:spacing w:after="0" w:line="240" w:lineRule="auto"/>
    </w:pPr>
    <w:rPr>
      <w:rFonts w:ascii="CG Times" w:eastAsia="Times New Roman" w:hAnsi="CG Times"/>
      <w:sz w:val="20"/>
      <w:szCs w:val="20"/>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semiHidden/>
    <w:unhideWhenUsed/>
    <w:rsid w:val="00D942DF"/>
    <w:rPr>
      <w:sz w:val="16"/>
      <w:szCs w:val="16"/>
    </w:rPr>
  </w:style>
  <w:style w:type="paragraph" w:styleId="CommentText">
    <w:name w:val="annotation text"/>
    <w:basedOn w:val="Normal"/>
    <w:link w:val="CommentTextChar"/>
    <w:unhideWhenUsed/>
    <w:qFormat/>
    <w:rsid w:val="00D942DF"/>
    <w:pPr>
      <w:tabs>
        <w:tab w:val="left" w:pos="1134"/>
        <w:tab w:val="left" w:pos="1871"/>
        <w:tab w:val="left" w:pos="2268"/>
      </w:tabs>
      <w:overflowPunct w:val="0"/>
      <w:autoSpaceDE w:val="0"/>
      <w:autoSpaceDN w:val="0"/>
      <w:adjustRightInd w:val="0"/>
      <w:spacing w:before="120" w:line="240" w:lineRule="auto"/>
      <w:jc w:val="left"/>
      <w:textAlignment w:val="baseline"/>
    </w:pPr>
    <w:rPr>
      <w:rFonts w:ascii="Times New Roman" w:eastAsia="Times New Roman" w:hAnsi="Times New Roman" w:cs="Times New Roman"/>
      <w:sz w:val="20"/>
      <w:szCs w:val="20"/>
      <w:lang w:val="en-GB"/>
    </w:rPr>
  </w:style>
  <w:style w:type="character" w:customStyle="1" w:styleId="CommentTextChar">
    <w:name w:val="Comment Text Char"/>
    <w:basedOn w:val="DefaultParagraphFont"/>
    <w:link w:val="CommentText"/>
    <w:qFormat/>
    <w:rsid w:val="00D942DF"/>
    <w:rPr>
      <w:rFonts w:eastAsia="Times New Roman"/>
      <w:sz w:val="20"/>
      <w:szCs w:val="20"/>
      <w:lang w:val="en-GB"/>
    </w:rPr>
  </w:style>
  <w:style w:type="paragraph" w:styleId="CommentSubject">
    <w:name w:val="annotation subject"/>
    <w:basedOn w:val="CommentText"/>
    <w:next w:val="CommentText"/>
    <w:link w:val="CommentSubjectChar"/>
    <w:semiHidden/>
    <w:unhideWhenUsed/>
    <w:rsid w:val="00D942DF"/>
    <w:rPr>
      <w:b/>
      <w:bCs/>
    </w:rPr>
  </w:style>
  <w:style w:type="character" w:customStyle="1" w:styleId="CommentSubjectChar">
    <w:name w:val="Comment Subject Char"/>
    <w:basedOn w:val="CommentTextChar"/>
    <w:link w:val="CommentSubject"/>
    <w:semiHidden/>
    <w:rsid w:val="00D942DF"/>
    <w:rPr>
      <w:rFonts w:eastAsia="Times New Roman"/>
      <w:b/>
      <w:bCs/>
      <w:sz w:val="20"/>
      <w:szCs w:val="20"/>
      <w:lang w:val="en-GB"/>
    </w:rPr>
  </w:style>
  <w:style w:type="paragraph" w:styleId="Revision">
    <w:name w:val="Revision"/>
    <w:hidden/>
    <w:uiPriority w:val="99"/>
    <w:semiHidden/>
    <w:rsid w:val="00D942DF"/>
    <w:pPr>
      <w:spacing w:after="0" w:line="240" w:lineRule="auto"/>
    </w:pPr>
    <w:rPr>
      <w:rFonts w:eastAsia="Times New Roman"/>
      <w:szCs w:val="20"/>
      <w:lang w:val="en-GB"/>
    </w:rPr>
  </w:style>
  <w:style w:type="paragraph" w:customStyle="1" w:styleId="msolistparagraphmrcssattr">
    <w:name w:val="msolistparagraph_mr_css_attr"/>
    <w:basedOn w:val="Normal"/>
    <w:rsid w:val="00D942DF"/>
    <w:pPr>
      <w:spacing w:before="100" w:beforeAutospacing="1" w:after="100" w:afterAutospacing="1" w:line="240" w:lineRule="auto"/>
      <w:jc w:val="left"/>
    </w:pPr>
    <w:rPr>
      <w:rFonts w:ascii="Times New Roman" w:eastAsia="Times New Roman" w:hAnsi="Times New Roman" w:cs="Times New Roman"/>
      <w:sz w:val="24"/>
      <w:szCs w:val="24"/>
      <w:lang w:val="ru-RU" w:eastAsia="ru-RU"/>
    </w:rPr>
  </w:style>
  <w:style w:type="character" w:customStyle="1" w:styleId="letter-contact">
    <w:name w:val="letter-contact"/>
    <w:basedOn w:val="DefaultParagraphFont"/>
    <w:rsid w:val="00D942DF"/>
  </w:style>
  <w:style w:type="paragraph" w:customStyle="1" w:styleId="msonormalmrcssattr">
    <w:name w:val="msonormal_mr_css_attr"/>
    <w:basedOn w:val="Normal"/>
    <w:rsid w:val="00D942DF"/>
    <w:pPr>
      <w:spacing w:before="100" w:beforeAutospacing="1" w:after="100" w:afterAutospacing="1" w:line="240" w:lineRule="auto"/>
      <w:jc w:val="left"/>
    </w:pPr>
    <w:rPr>
      <w:rFonts w:ascii="Times New Roman" w:eastAsia="Times New Roman" w:hAnsi="Times New Roman" w:cs="Times New Roman"/>
      <w:sz w:val="24"/>
      <w:szCs w:val="24"/>
      <w:lang w:val="ru-RU" w:eastAsia="ru-RU"/>
    </w:rPr>
  </w:style>
  <w:style w:type="paragraph" w:customStyle="1" w:styleId="enumlev1mrcssattr">
    <w:name w:val="enumlev1_mr_css_attr"/>
    <w:basedOn w:val="Normal"/>
    <w:rsid w:val="00D942DF"/>
    <w:pPr>
      <w:spacing w:before="100" w:beforeAutospacing="1" w:after="100" w:afterAutospacing="1" w:line="240" w:lineRule="auto"/>
      <w:jc w:val="left"/>
    </w:pPr>
    <w:rPr>
      <w:rFonts w:ascii="Times New Roman" w:eastAsia="Times New Roman" w:hAnsi="Times New Roman" w:cs="Times New Roman"/>
      <w:sz w:val="24"/>
      <w:szCs w:val="24"/>
      <w:lang w:val="ru-RU" w:eastAsia="ru-RU"/>
    </w:rPr>
  </w:style>
  <w:style w:type="character" w:customStyle="1" w:styleId="js-phone-number">
    <w:name w:val="js-phone-number"/>
    <w:basedOn w:val="DefaultParagraphFont"/>
    <w:rsid w:val="00D942DF"/>
  </w:style>
  <w:style w:type="character" w:customStyle="1" w:styleId="Title1Char">
    <w:name w:val="Title 1 Char"/>
    <w:basedOn w:val="DefaultParagraphFont"/>
    <w:link w:val="Title1"/>
    <w:locked/>
    <w:rsid w:val="00D942DF"/>
    <w:rPr>
      <w:rFonts w:eastAsia="Times New Roman"/>
      <w:caps/>
      <w:sz w:val="28"/>
      <w:szCs w:val="20"/>
      <w:lang w:val="en-GB"/>
    </w:rPr>
  </w:style>
  <w:style w:type="numbering" w:customStyle="1" w:styleId="NoList11">
    <w:name w:val="No List11"/>
    <w:next w:val="NoList"/>
    <w:uiPriority w:val="99"/>
    <w:semiHidden/>
    <w:unhideWhenUsed/>
    <w:rsid w:val="00D942DF"/>
  </w:style>
  <w:style w:type="character" w:customStyle="1" w:styleId="UnresolvedMention1">
    <w:name w:val="Unresolved Mention1"/>
    <w:basedOn w:val="DefaultParagraphFont"/>
    <w:uiPriority w:val="99"/>
    <w:semiHidden/>
    <w:unhideWhenUsed/>
    <w:rsid w:val="00D942DF"/>
    <w:rPr>
      <w:color w:val="605E5C"/>
      <w:shd w:val="clear" w:color="auto" w:fill="E1DFDD"/>
    </w:rPr>
  </w:style>
  <w:style w:type="character" w:customStyle="1" w:styleId="HeadingbChar">
    <w:name w:val="Heading_b Char"/>
    <w:basedOn w:val="DefaultParagraphFont"/>
    <w:link w:val="Headingb"/>
    <w:locked/>
    <w:rsid w:val="00D942DF"/>
    <w:rPr>
      <w:rFonts w:ascii="Times New Roman Bold" w:eastAsia="Times New Roman" w:hAnsi="Times New Roman Bold" w:cs="Times New Roman Bold"/>
      <w:b/>
      <w:szCs w:val="20"/>
      <w:lang w:val="en-GB" w:eastAsia="zh-CN"/>
    </w:rPr>
  </w:style>
  <w:style w:type="character" w:customStyle="1" w:styleId="href">
    <w:name w:val="href"/>
    <w:basedOn w:val="DefaultParagraphFont"/>
    <w:rsid w:val="00D942DF"/>
  </w:style>
  <w:style w:type="paragraph" w:customStyle="1" w:styleId="AnnexNoTitle">
    <w:name w:val="Annex_NoTitle"/>
    <w:basedOn w:val="Normal"/>
    <w:next w:val="Normalaftertitle"/>
    <w:rsid w:val="00D942DF"/>
    <w:pPr>
      <w:keepNext/>
      <w:keepLines/>
      <w:tabs>
        <w:tab w:val="left" w:pos="794"/>
        <w:tab w:val="left" w:pos="1191"/>
        <w:tab w:val="left" w:pos="1588"/>
        <w:tab w:val="left" w:pos="1985"/>
      </w:tabs>
      <w:overflowPunct w:val="0"/>
      <w:autoSpaceDE w:val="0"/>
      <w:autoSpaceDN w:val="0"/>
      <w:adjustRightInd w:val="0"/>
      <w:spacing w:before="480" w:after="80" w:line="240" w:lineRule="auto"/>
      <w:textAlignment w:val="baseline"/>
      <w:outlineLvl w:val="0"/>
    </w:pPr>
    <w:rPr>
      <w:rFonts w:ascii="Times New Roman" w:eastAsia="Times New Roman" w:hAnsi="Times New Roman" w:cs="Times New Roman"/>
      <w:b/>
      <w:sz w:val="28"/>
      <w:szCs w:val="20"/>
      <w:lang w:val="fr-FR"/>
    </w:rPr>
  </w:style>
  <w:style w:type="character" w:customStyle="1" w:styleId="NormalaftertitleChar">
    <w:name w:val="Normal_after_title Char"/>
    <w:basedOn w:val="DefaultParagraphFont"/>
    <w:link w:val="Normalaftertitle"/>
    <w:locked/>
    <w:rsid w:val="00D942DF"/>
    <w:rPr>
      <w:rFonts w:eastAsia="Times New Roman"/>
      <w:szCs w:val="20"/>
      <w:lang w:val="en-GB"/>
    </w:rPr>
  </w:style>
  <w:style w:type="paragraph" w:customStyle="1" w:styleId="HeadingSum">
    <w:name w:val="Heading_Sum"/>
    <w:basedOn w:val="Headingb"/>
    <w:next w:val="Normal"/>
    <w:autoRedefine/>
    <w:rsid w:val="00D942DF"/>
    <w:pPr>
      <w:tabs>
        <w:tab w:val="clear" w:pos="1134"/>
        <w:tab w:val="clear" w:pos="1871"/>
        <w:tab w:val="clear" w:pos="2268"/>
        <w:tab w:val="left" w:pos="794"/>
        <w:tab w:val="left" w:pos="1191"/>
        <w:tab w:val="left" w:pos="1588"/>
        <w:tab w:val="left" w:pos="1985"/>
      </w:tabs>
      <w:spacing w:before="240"/>
      <w:jc w:val="both"/>
    </w:pPr>
    <w:rPr>
      <w:rFonts w:ascii="Times New Roman" w:hAnsi="Times New Roman" w:cs="Times New Roman"/>
      <w:sz w:val="22"/>
      <w:lang w:val="es-ES_tradnl" w:eastAsia="en-US"/>
    </w:rPr>
  </w:style>
  <w:style w:type="paragraph" w:customStyle="1" w:styleId="AppendixNoTitle">
    <w:name w:val="Appendix_NoTitle"/>
    <w:basedOn w:val="AnnexNoTitle"/>
    <w:next w:val="Normal"/>
    <w:rsid w:val="00D942DF"/>
  </w:style>
  <w:style w:type="character" w:customStyle="1" w:styleId="TablelegendChar">
    <w:name w:val="Table_legend Char"/>
    <w:link w:val="Tablelegend"/>
    <w:locked/>
    <w:rsid w:val="00D942DF"/>
    <w:rPr>
      <w:rFonts w:eastAsia="Times New Roman"/>
      <w:sz w:val="18"/>
      <w:szCs w:val="20"/>
      <w:lang w:val="en-GB"/>
    </w:rPr>
  </w:style>
  <w:style w:type="character" w:customStyle="1" w:styleId="EquationlegendChar">
    <w:name w:val="Equation_legend Char"/>
    <w:link w:val="Equationlegend"/>
    <w:locked/>
    <w:rsid w:val="00D942DF"/>
    <w:rPr>
      <w:rFonts w:eastAsia="Times New Roman"/>
      <w:szCs w:val="20"/>
      <w:lang w:val="en-GB"/>
    </w:rPr>
  </w:style>
  <w:style w:type="character" w:customStyle="1" w:styleId="FigureChar">
    <w:name w:val="Figure Char"/>
    <w:basedOn w:val="DefaultParagraphFont"/>
    <w:link w:val="Figure"/>
    <w:locked/>
    <w:rsid w:val="00D942DF"/>
    <w:rPr>
      <w:rFonts w:eastAsia="Times New Roman"/>
      <w:noProof/>
      <w:szCs w:val="20"/>
      <w:lang w:val="en-GB" w:eastAsia="zh-CN"/>
    </w:rPr>
  </w:style>
  <w:style w:type="character" w:customStyle="1" w:styleId="FigureNoChar">
    <w:name w:val="Figure_No Char"/>
    <w:basedOn w:val="DefaultParagraphFont"/>
    <w:link w:val="FigureNo"/>
    <w:locked/>
    <w:rsid w:val="00D942DF"/>
    <w:rPr>
      <w:rFonts w:eastAsia="Times New Roman"/>
      <w:caps/>
      <w:sz w:val="20"/>
      <w:szCs w:val="20"/>
      <w:lang w:val="en-GB"/>
    </w:rPr>
  </w:style>
  <w:style w:type="paragraph" w:customStyle="1" w:styleId="tocpart">
    <w:name w:val="tocpart"/>
    <w:basedOn w:val="Normal"/>
    <w:rsid w:val="00D942DF"/>
    <w:pPr>
      <w:tabs>
        <w:tab w:val="left" w:pos="2693"/>
        <w:tab w:val="left" w:pos="8789"/>
        <w:tab w:val="right" w:pos="9639"/>
      </w:tabs>
      <w:overflowPunct w:val="0"/>
      <w:autoSpaceDE w:val="0"/>
      <w:autoSpaceDN w:val="0"/>
      <w:adjustRightInd w:val="0"/>
      <w:spacing w:before="120" w:line="240" w:lineRule="auto"/>
      <w:ind w:left="2693" w:hanging="2693"/>
      <w:jc w:val="both"/>
      <w:textAlignment w:val="baseline"/>
    </w:pPr>
    <w:rPr>
      <w:rFonts w:ascii="Times New Roman" w:eastAsia="Times New Roman" w:hAnsi="Times New Roman" w:cs="Times New Roman"/>
      <w:sz w:val="24"/>
      <w:szCs w:val="20"/>
      <w:lang w:val="fr-FR"/>
    </w:rPr>
  </w:style>
  <w:style w:type="paragraph" w:customStyle="1" w:styleId="Blanc">
    <w:name w:val="Blanc"/>
    <w:basedOn w:val="Normal"/>
    <w:next w:val="Tabletext"/>
    <w:rsid w:val="00D942DF"/>
    <w:pPr>
      <w:keepNext/>
      <w:keepLines/>
      <w:overflowPunct w:val="0"/>
      <w:autoSpaceDE w:val="0"/>
      <w:autoSpaceDN w:val="0"/>
      <w:adjustRightInd w:val="0"/>
      <w:spacing w:line="240" w:lineRule="auto"/>
      <w:jc w:val="both"/>
      <w:textAlignment w:val="baseline"/>
    </w:pPr>
    <w:rPr>
      <w:rFonts w:ascii="Times New Roman" w:eastAsia="Times New Roman" w:hAnsi="Times New Roman" w:cs="Times New Roman"/>
      <w:sz w:val="16"/>
      <w:szCs w:val="20"/>
      <w:lang w:val="en-GB"/>
    </w:rPr>
  </w:style>
  <w:style w:type="character" w:customStyle="1" w:styleId="CallChar">
    <w:name w:val="Call Char"/>
    <w:basedOn w:val="DefaultParagraphFont"/>
    <w:link w:val="Call"/>
    <w:locked/>
    <w:rsid w:val="00D942DF"/>
    <w:rPr>
      <w:rFonts w:eastAsia="Times New Roman"/>
      <w:i/>
      <w:szCs w:val="20"/>
      <w:lang w:val="en-GB"/>
    </w:rPr>
  </w:style>
  <w:style w:type="paragraph" w:customStyle="1" w:styleId="Line">
    <w:name w:val="Line"/>
    <w:basedOn w:val="Normal"/>
    <w:next w:val="Normal"/>
    <w:rsid w:val="00D942DF"/>
    <w:pPr>
      <w:pBdr>
        <w:top w:val="single" w:sz="6" w:space="1" w:color="auto"/>
      </w:pBdr>
      <w:overflowPunct w:val="0"/>
      <w:autoSpaceDE w:val="0"/>
      <w:autoSpaceDN w:val="0"/>
      <w:adjustRightInd w:val="0"/>
      <w:spacing w:before="240" w:line="240" w:lineRule="auto"/>
      <w:ind w:left="3997" w:right="3997"/>
      <w:textAlignment w:val="baseline"/>
    </w:pPr>
    <w:rPr>
      <w:rFonts w:ascii="Times New Roman" w:eastAsia="Times New Roman" w:hAnsi="Times New Roman" w:cs="Times New Roman"/>
      <w:sz w:val="20"/>
      <w:szCs w:val="20"/>
      <w:lang w:val="en-GB"/>
    </w:rPr>
  </w:style>
  <w:style w:type="paragraph" w:customStyle="1" w:styleId="toctemp">
    <w:name w:val="toctemp"/>
    <w:basedOn w:val="Normal"/>
    <w:rsid w:val="00D942DF"/>
    <w:pPr>
      <w:tabs>
        <w:tab w:val="left" w:pos="2693"/>
        <w:tab w:val="left" w:leader="dot" w:pos="8789"/>
        <w:tab w:val="right" w:pos="9639"/>
      </w:tabs>
      <w:overflowPunct w:val="0"/>
      <w:autoSpaceDE w:val="0"/>
      <w:autoSpaceDN w:val="0"/>
      <w:adjustRightInd w:val="0"/>
      <w:spacing w:before="120" w:line="240" w:lineRule="auto"/>
      <w:ind w:left="2693" w:right="964" w:hanging="2693"/>
      <w:jc w:val="both"/>
      <w:textAlignment w:val="baseline"/>
    </w:pPr>
    <w:rPr>
      <w:rFonts w:ascii="Times New Roman" w:eastAsia="Times New Roman" w:hAnsi="Times New Roman" w:cs="Times New Roman"/>
      <w:sz w:val="24"/>
      <w:szCs w:val="20"/>
      <w:lang w:val="fr-FR"/>
    </w:rPr>
  </w:style>
  <w:style w:type="paragraph" w:customStyle="1" w:styleId="Summary">
    <w:name w:val="Summary"/>
    <w:basedOn w:val="Normal"/>
    <w:next w:val="Normalaftertitle"/>
    <w:autoRedefine/>
    <w:rsid w:val="00D942DF"/>
    <w:pPr>
      <w:tabs>
        <w:tab w:val="left" w:pos="794"/>
        <w:tab w:val="left" w:pos="1191"/>
        <w:tab w:val="left" w:pos="1588"/>
        <w:tab w:val="left" w:pos="1985"/>
      </w:tabs>
      <w:overflowPunct w:val="0"/>
      <w:autoSpaceDE w:val="0"/>
      <w:autoSpaceDN w:val="0"/>
      <w:adjustRightInd w:val="0"/>
      <w:spacing w:before="120" w:after="480" w:line="240" w:lineRule="auto"/>
      <w:jc w:val="both"/>
      <w:textAlignment w:val="baseline"/>
    </w:pPr>
    <w:rPr>
      <w:rFonts w:ascii="Times New Roman" w:eastAsia="Times New Roman" w:hAnsi="Times New Roman" w:cs="Times New Roman"/>
      <w:szCs w:val="20"/>
      <w:lang w:val="es-ES_tradnl"/>
    </w:rPr>
  </w:style>
  <w:style w:type="character" w:customStyle="1" w:styleId="UnresolvedMention2">
    <w:name w:val="Unresolved Mention2"/>
    <w:basedOn w:val="DefaultParagraphFont"/>
    <w:uiPriority w:val="99"/>
    <w:semiHidden/>
    <w:unhideWhenUsed/>
    <w:rsid w:val="00D942DF"/>
    <w:rPr>
      <w:color w:val="605E5C"/>
      <w:shd w:val="clear" w:color="auto" w:fill="E1DFDD"/>
    </w:rPr>
  </w:style>
  <w:style w:type="character" w:customStyle="1" w:styleId="NormalaftertitleChar0">
    <w:name w:val="Normal after title Char"/>
    <w:basedOn w:val="DefaultParagraphFont"/>
    <w:link w:val="Normalaftertitle0"/>
    <w:locked/>
    <w:rsid w:val="00D942DF"/>
    <w:rPr>
      <w:rFonts w:eastAsia="Times New Roman"/>
      <w:szCs w:val="20"/>
      <w:lang w:val="en-GB"/>
    </w:rPr>
  </w:style>
  <w:style w:type="character" w:customStyle="1" w:styleId="UnresolvedMention3">
    <w:name w:val="Unresolved Mention3"/>
    <w:basedOn w:val="DefaultParagraphFont"/>
    <w:uiPriority w:val="99"/>
    <w:semiHidden/>
    <w:unhideWhenUsed/>
    <w:rsid w:val="00D942DF"/>
    <w:rPr>
      <w:color w:val="605E5C"/>
      <w:shd w:val="clear" w:color="auto" w:fill="E1DFDD"/>
    </w:rPr>
  </w:style>
  <w:style w:type="character" w:styleId="UnresolvedMention">
    <w:name w:val="Unresolved Mention"/>
    <w:basedOn w:val="DefaultParagraphFont"/>
    <w:uiPriority w:val="99"/>
    <w:semiHidden/>
    <w:unhideWhenUsed/>
    <w:rsid w:val="00D942DF"/>
    <w:rPr>
      <w:color w:val="605E5C"/>
      <w:shd w:val="clear" w:color="auto" w:fill="E1DFDD"/>
    </w:rPr>
  </w:style>
  <w:style w:type="paragraph" w:styleId="ListParagraph">
    <w:name w:val="List Paragraph"/>
    <w:basedOn w:val="Normal"/>
    <w:uiPriority w:val="34"/>
    <w:qFormat/>
    <w:rsid w:val="00D942DF"/>
    <w:pPr>
      <w:ind w:left="720"/>
      <w:contextualSpacing/>
    </w:pPr>
  </w:style>
  <w:style w:type="table" w:customStyle="1" w:styleId="TableGrid2">
    <w:name w:val="Table Grid2"/>
    <w:basedOn w:val="TableNormal"/>
    <w:next w:val="TableGrid"/>
    <w:uiPriority w:val="39"/>
    <w:rsid w:val="00CF13E6"/>
    <w:pPr>
      <w:spacing w:after="0" w:line="240" w:lineRule="auto"/>
    </w:pPr>
    <w:rPr>
      <w:rFonts w:ascii="Calibri" w:hAnsi="Calibri" w:cs="Arial"/>
      <w:sz w:val="22"/>
      <w:szCs w:val="22"/>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01653462">
      <w:bodyDiv w:val="1"/>
      <w:marLeft w:val="0"/>
      <w:marRight w:val="0"/>
      <w:marTop w:val="0"/>
      <w:marBottom w:val="0"/>
      <w:divBdr>
        <w:top w:val="none" w:sz="0" w:space="0" w:color="auto"/>
        <w:left w:val="none" w:sz="0" w:space="0" w:color="auto"/>
        <w:bottom w:val="none" w:sz="0" w:space="0" w:color="auto"/>
        <w:right w:val="none" w:sz="0" w:space="0" w:color="auto"/>
      </w:divBdr>
    </w:div>
    <w:div w:id="1184399092">
      <w:bodyDiv w:val="1"/>
      <w:marLeft w:val="0"/>
      <w:marRight w:val="0"/>
      <w:marTop w:val="0"/>
      <w:marBottom w:val="0"/>
      <w:divBdr>
        <w:top w:val="none" w:sz="0" w:space="0" w:color="auto"/>
        <w:left w:val="none" w:sz="0" w:space="0" w:color="auto"/>
        <w:bottom w:val="none" w:sz="0" w:space="0" w:color="auto"/>
        <w:right w:val="none" w:sz="0" w:space="0" w:color="auto"/>
      </w:divBdr>
    </w:div>
    <w:div w:id="1339891354">
      <w:bodyDiv w:val="1"/>
      <w:marLeft w:val="0"/>
      <w:marRight w:val="0"/>
      <w:marTop w:val="0"/>
      <w:marBottom w:val="0"/>
      <w:divBdr>
        <w:top w:val="none" w:sz="0" w:space="0" w:color="auto"/>
        <w:left w:val="none" w:sz="0" w:space="0" w:color="auto"/>
        <w:bottom w:val="none" w:sz="0" w:space="0" w:color="auto"/>
        <w:right w:val="none" w:sz="0" w:space="0" w:color="auto"/>
      </w:divBdr>
    </w:div>
    <w:div w:id="1524249168">
      <w:bodyDiv w:val="1"/>
      <w:marLeft w:val="0"/>
      <w:marRight w:val="0"/>
      <w:marTop w:val="0"/>
      <w:marBottom w:val="0"/>
      <w:divBdr>
        <w:top w:val="none" w:sz="0" w:space="0" w:color="auto"/>
        <w:left w:val="none" w:sz="0" w:space="0" w:color="auto"/>
        <w:bottom w:val="none" w:sz="0" w:space="0" w:color="auto"/>
        <w:right w:val="none" w:sz="0" w:space="0" w:color="auto"/>
      </w:divBdr>
    </w:div>
    <w:div w:id="19562138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8" Type="http://schemas.openxmlformats.org/officeDocument/2006/relationships/header" Target="header2.xml"/><Relationship Id="rId3" Type="http://schemas.openxmlformats.org/officeDocument/2006/relationships/styles" Target="styles.xml"/><Relationship Id="rId21" Type="http://schemas.openxmlformats.org/officeDocument/2006/relationships/footer" Target="footer3.xml"/><Relationship Id="rId7" Type="http://schemas.openxmlformats.org/officeDocument/2006/relationships/endnotes" Target="endnotes.xml"/><Relationship Id="rId17" Type="http://schemas.openxmlformats.org/officeDocument/2006/relationships/footer" Target="footer1.xm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24" Type="http://schemas.microsoft.com/office/2011/relationships/people" Target="people.xml"/><Relationship Id="rId5" Type="http://schemas.openxmlformats.org/officeDocument/2006/relationships/webSettings" Target="webSettings.xml"/><Relationship Id="rId15" Type="http://schemas.openxmlformats.org/officeDocument/2006/relationships/image" Target="media/image3.png"/><Relationship Id="rId23" Type="http://schemas.openxmlformats.org/officeDocument/2006/relationships/fontTable" Target="fontTable.xm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image" Target="media/image3.jpeg"/><Relationship Id="rId22"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27E674D-AD38-4780-B190-83ACA61362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21</Pages>
  <Words>5187</Words>
  <Characters>29570</Characters>
  <Application>Microsoft Office Word</Application>
  <DocSecurity>0</DocSecurity>
  <Lines>246</Lines>
  <Paragraphs>69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34688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USA</cp:lastModifiedBy>
  <cp:revision>3</cp:revision>
  <dcterms:created xsi:type="dcterms:W3CDTF">2022-06-15T14:52:00Z</dcterms:created>
  <dcterms:modified xsi:type="dcterms:W3CDTF">2022-06-15T15:48:00Z</dcterms:modified>
</cp:coreProperties>
</file>