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76A05D06"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-xx</w:t>
            </w:r>
          </w:p>
        </w:tc>
      </w:tr>
      <w:tr w:rsidR="00A912FF" w14:paraId="1181EAA4" w14:textId="77777777" w:rsidTr="00C93F1E">
        <w:trPr>
          <w:trHeight w:val="378"/>
        </w:trPr>
        <w:tc>
          <w:tcPr>
            <w:tcW w:w="3984" w:type="dxa"/>
            <w:tcBorders>
              <w:left w:val="double" w:sz="6" w:space="0" w:color="auto"/>
            </w:tcBorders>
          </w:tcPr>
          <w:p w14:paraId="314A6F22" w14:textId="5B320874" w:rsidR="00A912FF" w:rsidRDefault="00A912FF" w:rsidP="00C93F1E">
            <w:pPr>
              <w:ind w:left="144" w:right="144"/>
              <w:rPr>
                <w:lang w:val="en-US"/>
              </w:rPr>
            </w:pPr>
            <w:r>
              <w:rPr>
                <w:b/>
                <w:lang w:val="en-US"/>
              </w:rPr>
              <w:t>Ref:  WP-5B/</w:t>
            </w:r>
            <w:r w:rsidR="00B67809">
              <w:rPr>
                <w:b/>
                <w:lang w:val="en-US"/>
              </w:rPr>
              <w:t>649</w:t>
            </w:r>
            <w:r>
              <w:rPr>
                <w:b/>
                <w:lang w:val="en-US"/>
              </w:rPr>
              <w:t xml:space="preserve"> </w:t>
            </w:r>
            <w:r>
              <w:rPr>
                <w:bCs/>
                <w:lang w:val="en-US"/>
              </w:rPr>
              <w:t>Annex 1</w:t>
            </w:r>
            <w:r w:rsidR="00B67809">
              <w:rPr>
                <w:bCs/>
                <w:lang w:val="en-US"/>
              </w:rPr>
              <w:t>7</w:t>
            </w:r>
          </w:p>
        </w:tc>
        <w:tc>
          <w:tcPr>
            <w:tcW w:w="5409" w:type="dxa"/>
            <w:tcBorders>
              <w:right w:val="double" w:sz="6" w:space="0" w:color="auto"/>
            </w:tcBorders>
          </w:tcPr>
          <w:p w14:paraId="0F963BD4" w14:textId="63B06C16"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del w:id="0" w:author="USA" w:date="2022-08-30T08:16:00Z">
              <w:r w:rsidR="00B67809" w:rsidDel="002E72F7">
                <w:rPr>
                  <w:lang w:val="en-US"/>
                </w:rPr>
                <w:delText>10</w:delText>
              </w:r>
            </w:del>
            <w:ins w:id="1" w:author="USA" w:date="2022-08-30T08:16:00Z">
              <w:r w:rsidR="002E72F7">
                <w:rPr>
                  <w:lang w:val="en-US"/>
                </w:rPr>
                <w:t>30</w:t>
              </w:r>
            </w:ins>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77777777" w:rsidR="00A912FF" w:rsidRPr="00BC7ECF" w:rsidRDefault="00A912FF" w:rsidP="00C93F1E">
            <w:pPr>
              <w:rPr>
                <w:lang w:val="en-US" w:eastAsia="zh-CN"/>
              </w:rPr>
            </w:pPr>
            <w:r>
              <w:rPr>
                <w:b/>
                <w:bCs/>
                <w:szCs w:val="24"/>
                <w:lang w:val="en-US"/>
              </w:rPr>
              <w:t>Document Title:</w:t>
            </w:r>
            <w:r>
              <w:rPr>
                <w:bCs/>
                <w:szCs w:val="24"/>
                <w:lang w:val="en-US"/>
              </w:rPr>
              <w:t xml:space="preserve"> </w:t>
            </w:r>
            <w:r>
              <w:t xml:space="preserve"> </w:t>
            </w:r>
            <w:r w:rsidRPr="00BC7ECF">
              <w:rPr>
                <w:lang w:val="en-US" w:eastAsia="zh-CN"/>
              </w:rPr>
              <w:t>WORKING DOCUMENT TOWARDS A PRELIMINARY DRAFT REVISION OF RECOMMENDATION ITU-R M.1851-1</w:t>
            </w:r>
          </w:p>
          <w:p w14:paraId="414AB436" w14:textId="7E8C8B3B" w:rsidR="00A912FF" w:rsidRDefault="00B67809" w:rsidP="00C93F1E">
            <w:pPr>
              <w:rPr>
                <w:lang w:val="en-US" w:eastAsia="zh-CN"/>
              </w:rPr>
            </w:pPr>
            <w:r w:rsidRPr="00B67809">
              <w:rPr>
                <w:lang w:val="en-US" w:eastAsia="zh-CN"/>
              </w:rPr>
              <w:t>Mathematical models for radiodetermination radar and aeronautical mobile systems antenna patterns for use in interference analyses</w:t>
            </w: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633AA5B2" w14:textId="77777777" w:rsidR="00A912FF" w:rsidRDefault="00A912FF" w:rsidP="00C93F1E">
            <w:pPr>
              <w:rPr>
                <w:lang w:val="en-US"/>
              </w:rPr>
            </w:pPr>
          </w:p>
          <w:p w14:paraId="5BF39386" w14:textId="77777777" w:rsidR="00A912FF" w:rsidRDefault="00A912FF"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67B37C94" w14:textId="77777777" w:rsidR="00C6435E" w:rsidRDefault="00A912FF" w:rsidP="00C6435E">
            <w:pPr>
              <w:rPr>
                <w:szCs w:val="24"/>
                <w:lang w:val="es-MX"/>
              </w:rPr>
            </w:pPr>
            <w:r>
              <w:rPr>
                <w:bCs/>
                <w:szCs w:val="24"/>
              </w:rPr>
              <w:t xml:space="preserve">Email: </w:t>
            </w:r>
            <w:hyperlink r:id="rId11" w:history="1">
              <w:r w:rsidR="00C6435E">
                <w:rPr>
                  <w:rStyle w:val="Hyperlink"/>
                  <w:color w:val="0000FF"/>
                  <w:szCs w:val="24"/>
                  <w:lang w:val="es-MX"/>
                </w:rPr>
                <w:t>Tan.m.ly.civ@army.mil</w:t>
              </w:r>
            </w:hyperlink>
          </w:p>
          <w:p w14:paraId="10555145" w14:textId="6BBF16D3" w:rsidR="00A912FF" w:rsidRDefault="00A912FF" w:rsidP="00C93F1E">
            <w:pPr>
              <w:spacing w:before="0"/>
              <w:rPr>
                <w:bCs/>
                <w:szCs w:val="24"/>
              </w:rPr>
            </w:pPr>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3F6B4BA6" w14:textId="5FF5E3B4" w:rsidR="00A912FF" w:rsidRDefault="00A912FF" w:rsidP="00C93F1E">
            <w:pPr>
              <w:spacing w:before="240"/>
              <w:rPr>
                <w:bCs/>
                <w:lang w:val="en-US"/>
              </w:rPr>
            </w:pPr>
            <w:r>
              <w:rPr>
                <w:b/>
                <w:lang w:val="en-US"/>
              </w:rPr>
              <w:t>Purpose/Objective:</w:t>
            </w:r>
            <w:r>
              <w:rPr>
                <w:bCs/>
                <w:lang w:val="en-US"/>
              </w:rPr>
              <w:t xml:space="preserve"> Update the recommendation with several changes including</w:t>
            </w:r>
            <w:r w:rsidR="008408C9">
              <w:rPr>
                <w:bCs/>
                <w:lang w:val="en-US"/>
              </w:rPr>
              <w:t xml:space="preserve"> </w:t>
            </w:r>
            <w:r w:rsidR="003A30E3">
              <w:rPr>
                <w:bCs/>
                <w:lang w:val="en-US"/>
              </w:rPr>
              <w:t xml:space="preserve">a proposal to discuss </w:t>
            </w:r>
            <w:r w:rsidR="008408C9">
              <w:rPr>
                <w:bCs/>
                <w:lang w:val="en-US"/>
              </w:rPr>
              <w:t>accepting agreed</w:t>
            </w:r>
            <w:r>
              <w:rPr>
                <w:bCs/>
                <w:lang w:val="en-US"/>
              </w:rPr>
              <w:t xml:space="preserve"> editorial changes</w:t>
            </w:r>
            <w:r w:rsidR="00B67809">
              <w:rPr>
                <w:bCs/>
                <w:lang w:val="en-US"/>
              </w:rPr>
              <w:t xml:space="preserve"> and a proposal</w:t>
            </w:r>
            <w:r w:rsidR="008408C9">
              <w:rPr>
                <w:bCs/>
                <w:lang w:val="en-US"/>
              </w:rPr>
              <w:t xml:space="preserve"> to remove</w:t>
            </w:r>
            <w:r w:rsidR="00B67809">
              <w:rPr>
                <w:bCs/>
                <w:lang w:val="en-US"/>
              </w:rPr>
              <w:t xml:space="preserve"> this note: “</w:t>
            </w:r>
            <w:r w:rsidR="003A30E3" w:rsidRPr="003A30E3">
              <w:rPr>
                <w:bCs/>
                <w:lang w:val="en-US"/>
              </w:rPr>
              <w:t>[Editor’s note: To update the following models to take into account non-uniform amplitude distribution over elementary elements]</w:t>
            </w:r>
            <w:r w:rsidR="003A30E3">
              <w:rPr>
                <w:bCs/>
                <w:lang w:val="en-US"/>
              </w:rPr>
              <w:t xml:space="preserve">” </w:t>
            </w:r>
            <w:r w:rsidR="008408C9">
              <w:rPr>
                <w:bCs/>
                <w:lang w:val="en-US"/>
              </w:rPr>
              <w:t>in section</w:t>
            </w:r>
            <w:r w:rsidR="00B67809">
              <w:rPr>
                <w:bCs/>
                <w:lang w:val="en-US"/>
              </w:rPr>
              <w:t xml:space="preserve"> 6.</w:t>
            </w:r>
          </w:p>
          <w:p w14:paraId="772D66C6" w14:textId="46904E36" w:rsidR="003A30E3" w:rsidRDefault="003A30E3" w:rsidP="00C93F1E">
            <w:pPr>
              <w:spacing w:before="240"/>
              <w:rPr>
                <w:bCs/>
                <w:lang w:val="en-US"/>
              </w:rPr>
            </w:pPr>
            <w:r>
              <w:rPr>
                <w:bCs/>
                <w:lang w:val="en-US"/>
              </w:rPr>
              <w:t>The USA should decide on whether to accept “</w:t>
            </w:r>
            <w:r w:rsidRPr="00B67809">
              <w:rPr>
                <w:lang w:val="en-US" w:eastAsia="zh-CN"/>
              </w:rPr>
              <w:t>and aeronautical mobile</w:t>
            </w:r>
            <w:r>
              <w:rPr>
                <w:lang w:val="en-US" w:eastAsia="zh-CN"/>
              </w:rPr>
              <w:t>” in the document to move this contribution forward.</w:t>
            </w:r>
            <w:r>
              <w:rPr>
                <w:bCs/>
                <w:lang w:val="en-US"/>
              </w:rPr>
              <w:t xml:space="preserve"> </w:t>
            </w:r>
          </w:p>
          <w:p w14:paraId="1241F83F" w14:textId="6D714D1D" w:rsidR="00A912FF" w:rsidRDefault="00A912FF" w:rsidP="00C93F1E">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57D5F71"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Editorial changes.</w:t>
            </w:r>
            <w:r w:rsidR="003A30E3">
              <w:rPr>
                <w:bCs/>
                <w:lang w:val="en-US"/>
              </w:rPr>
              <w:t xml:space="preserve"> Need to </w:t>
            </w:r>
            <w:r w:rsidR="00F3175A">
              <w:rPr>
                <w:bCs/>
                <w:lang w:val="en-US"/>
              </w:rPr>
              <w:t>accept</w:t>
            </w:r>
            <w:r w:rsidR="003A30E3">
              <w:rPr>
                <w:bCs/>
                <w:lang w:val="en-US"/>
              </w:rPr>
              <w:t xml:space="preserve"> agreed editorials and decide </w:t>
            </w:r>
            <w:r w:rsidR="00F3175A">
              <w:rPr>
                <w:bCs/>
                <w:lang w:val="en-US"/>
              </w:rPr>
              <w:t>on Aeronautical mobile and phased array antenna taper.</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1806082F" w:rsidR="008408C9" w:rsidRDefault="008408C9"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4" w:history="1">
              <w:r>
                <w:rPr>
                  <w:rStyle w:val="Hyperlink"/>
                  <w:rFonts w:ascii="Verdana" w:hAnsi="Verdana"/>
                  <w:sz w:val="20"/>
                </w:rPr>
                <w:t>M.1851-1</w:t>
              </w:r>
            </w:hyperlink>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3FFAEB6E"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9E1BE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77777777" w:rsidR="00A912FF" w:rsidRDefault="00A912FF" w:rsidP="00C93F1E">
            <w:pPr>
              <w:pStyle w:val="Title1"/>
              <w:rPr>
                <w:lang w:eastAsia="zh-CN"/>
              </w:rPr>
            </w:pPr>
            <w:r>
              <w:t xml:space="preserve">WORKING DOCUMENT PRELIMINARY DRAFT REVISION OF RECOMMENDATION </w:t>
            </w:r>
            <w:r>
              <w:rPr>
                <w:rStyle w:val="href"/>
              </w:rPr>
              <w:t>ITU-R M.1851-1</w:t>
            </w:r>
          </w:p>
        </w:tc>
      </w:tr>
    </w:tbl>
    <w:p w14:paraId="2E3FAFBD" w14:textId="77777777" w:rsidR="00A912FF" w:rsidRDefault="00A912FF" w:rsidP="00A912FF">
      <w:pPr>
        <w:pStyle w:val="Rectitle"/>
      </w:pPr>
      <w:r>
        <w:t>Mathematical models for radiodetermination radar and aeronautical mobile systems antenna patterns for use in interference analyses</w:t>
      </w:r>
    </w:p>
    <w:p w14:paraId="5C45C09F" w14:textId="77777777" w:rsidR="00A912FF" w:rsidRDefault="00A912FF" w:rsidP="00A912FF">
      <w:pPr>
        <w:pStyle w:val="Recdate"/>
        <w:jc w:val="left"/>
      </w:pPr>
    </w:p>
    <w:p w14:paraId="7AFB813B" w14:textId="351552C7" w:rsidR="00A912FF" w:rsidRDefault="009C2234" w:rsidP="00A912FF">
      <w:pPr>
        <w:pStyle w:val="HeadingSum"/>
        <w:rPr>
          <w:lang w:val="en-GB"/>
        </w:rPr>
      </w:pPr>
      <w:r>
        <w:rPr>
          <w:lang w:val="en-GB"/>
        </w:rPr>
        <w:t>Introduction</w:t>
      </w:r>
    </w:p>
    <w:p w14:paraId="0832C9EF" w14:textId="4CC191A1" w:rsidR="001B5B0F" w:rsidRDefault="009C2234" w:rsidP="001B5B0F">
      <w:pPr>
        <w:pStyle w:val="Normalsplit"/>
      </w:pPr>
      <w:r>
        <w:t xml:space="preserve">At the last meeting of WP-5B there was insufficient time to fully discuss this recommendation due to other priorities. There is a need to </w:t>
      </w:r>
      <w:r w:rsidR="001B5B0F">
        <w:t>continue the discussion and devote a little more time to this topic.</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364E6BF0" w14:textId="5041D1B2" w:rsidR="001B5B0F" w:rsidRDefault="009C2234" w:rsidP="001B5B0F">
      <w:pPr>
        <w:pStyle w:val="Normalsplit"/>
        <w:rPr>
          <w:lang w:val="en-US"/>
        </w:rPr>
      </w:pPr>
      <w:r w:rsidRPr="009C2234">
        <w:rPr>
          <w:lang w:val="en-US"/>
        </w:rPr>
        <w:t xml:space="preserve">The United States of America would like to continue the development of a working document </w:t>
      </w:r>
      <w:r w:rsidR="001B5B0F">
        <w:rPr>
          <w:lang w:val="en-US"/>
        </w:rPr>
        <w:t xml:space="preserve">with the view to minimize the editorial changes and to discuss the inclusion of </w:t>
      </w:r>
      <w:r w:rsidR="001B5B0F" w:rsidRPr="001B5B0F">
        <w:rPr>
          <w:lang w:val="en-US"/>
        </w:rPr>
        <w:t xml:space="preserve">“Aeronautical mobile” and </w:t>
      </w:r>
      <w:r w:rsidR="00F76A54">
        <w:rPr>
          <w:lang w:val="en-US"/>
        </w:rPr>
        <w:t>if</w:t>
      </w:r>
      <w:r w:rsidR="001B5B0F" w:rsidRPr="001B5B0F">
        <w:rPr>
          <w:lang w:val="en-US"/>
        </w:rPr>
        <w:t xml:space="preserve"> phased array antenna taper is to be included </w:t>
      </w:r>
      <w:r w:rsidR="001B5B0F">
        <w:rPr>
          <w:lang w:val="en-US"/>
        </w:rPr>
        <w:t>in section 6.</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0A882F43" w:rsidR="00AD6385" w:rsidRDefault="00AD6385">
      <w:pPr>
        <w:tabs>
          <w:tab w:val="clear" w:pos="1134"/>
          <w:tab w:val="clear" w:pos="1871"/>
          <w:tab w:val="clear" w:pos="2268"/>
        </w:tabs>
        <w:overflowPunct/>
        <w:autoSpaceDE/>
        <w:autoSpaceDN/>
        <w:adjustRightInd/>
        <w:spacing w:before="0"/>
        <w:textAlignment w:val="auto"/>
        <w:rPr>
          <w:lang w:val="en-US"/>
        </w:rPr>
      </w:pPr>
      <w:r>
        <w:rPr>
          <w:lang w:val="en-US"/>
        </w:rPr>
        <w:br w:type="page"/>
      </w:r>
    </w:p>
    <w:p w14:paraId="2589C6B4" w14:textId="28B54926" w:rsidR="001B5B0F" w:rsidRPr="00AD6385" w:rsidRDefault="00AD6385" w:rsidP="00AD6385">
      <w:pPr>
        <w:pStyle w:val="Normalsplit"/>
        <w:jc w:val="center"/>
        <w:rPr>
          <w:b/>
          <w:bCs/>
          <w:lang w:val="en-US"/>
        </w:rPr>
      </w:pPr>
      <w:r w:rsidRPr="00AD6385">
        <w:rPr>
          <w:b/>
          <w:bCs/>
          <w:lang w:val="en-US"/>
        </w:rPr>
        <w:lastRenderedPageBreak/>
        <w:t>Attachment 1</w:t>
      </w:r>
    </w:p>
    <w:p w14:paraId="4DC3F2AC" w14:textId="71418F57" w:rsidR="00AD6385" w:rsidRDefault="00AD6385" w:rsidP="001B5B0F">
      <w:pPr>
        <w:pStyle w:val="Normalsplit"/>
        <w:rPr>
          <w:lang w:val="en-US"/>
        </w:rPr>
      </w:pPr>
    </w:p>
    <w:p w14:paraId="5A6D612C" w14:textId="77777777" w:rsidR="00AD6385" w:rsidRDefault="00AD6385" w:rsidP="00AD6385">
      <w:r>
        <w:t xml:space="preserve">The USA proposes to accept the text revisions that are in track changes and are highlighted in </w:t>
      </w:r>
      <w:r w:rsidRPr="0097737A">
        <w:rPr>
          <w:highlight w:val="yellow"/>
        </w:rPr>
        <w:t>Yellow</w:t>
      </w:r>
      <w:r>
        <w:t xml:space="preserve">. The text in </w:t>
      </w:r>
      <w:proofErr w:type="gramStart"/>
      <w:r>
        <w:t>[ ]</w:t>
      </w:r>
      <w:proofErr w:type="gramEnd"/>
      <w:r>
        <w:t xml:space="preserve"> is still open for discussions</w:t>
      </w:r>
    </w:p>
    <w:p w14:paraId="3135C06F" w14:textId="77777777" w:rsidR="00AD6385" w:rsidRDefault="00AD6385" w:rsidP="00AD6385"/>
    <w:p w14:paraId="005DEBE3" w14:textId="77777777" w:rsidR="00C07A58" w:rsidRPr="00C07A58" w:rsidRDefault="00C07A58" w:rsidP="00AD6385">
      <w:pPr>
        <w:rPr>
          <w:b/>
          <w:bCs/>
        </w:rPr>
      </w:pPr>
      <w:r w:rsidRPr="00C07A58">
        <w:rPr>
          <w:b/>
          <w:bCs/>
        </w:rPr>
        <w:t>Summary of revision</w:t>
      </w:r>
    </w:p>
    <w:p w14:paraId="762427EE" w14:textId="09AEF108" w:rsidR="00AD6385" w:rsidRDefault="00C07A58" w:rsidP="00AD6385">
      <w:r>
        <w:t>USA – Need to discuss this editor’s note in more details.</w:t>
      </w:r>
    </w:p>
    <w:p w14:paraId="641CCBD9" w14:textId="1B983792" w:rsidR="00AD6385" w:rsidRPr="00C07A58" w:rsidRDefault="00C07A58" w:rsidP="00AD6385">
      <w:pPr>
        <w:rPr>
          <w:i/>
          <w:iCs/>
        </w:rPr>
      </w:pPr>
      <w:r w:rsidRPr="00C07A58">
        <w:rPr>
          <w:i/>
          <w:iCs/>
        </w:rPr>
        <w:t>[Editor’s note: typical radiodetermination radars use narrow beamwidth antennas in azimuth or elevation (height radars). Typical aeronautical mobile antennas are non-directive. Comparison between the equations and measured patterns are essential, before inserting 'aeronautical mobile’ to the title and other proposed revisions.]</w:t>
      </w:r>
    </w:p>
    <w:p w14:paraId="107D4950" w14:textId="77777777" w:rsidR="00C07A58" w:rsidRDefault="00C07A58" w:rsidP="00AD6385">
      <w:pPr>
        <w:pStyle w:val="HeadingSum"/>
        <w:rPr>
          <w:lang w:val="en-GB"/>
        </w:rPr>
      </w:pPr>
    </w:p>
    <w:p w14:paraId="0804A1AD" w14:textId="176172C9" w:rsidR="00AD6385" w:rsidRDefault="00AD6385" w:rsidP="00AD6385">
      <w:pPr>
        <w:pStyle w:val="HeadingSum"/>
        <w:rPr>
          <w:lang w:val="en-GB"/>
        </w:rPr>
      </w:pPr>
      <w:r>
        <w:rPr>
          <w:lang w:val="en-GB"/>
        </w:rPr>
        <w:t>Scope</w:t>
      </w:r>
    </w:p>
    <w:p w14:paraId="34BB2D5C" w14:textId="77777777" w:rsidR="00AD6385" w:rsidRDefault="00AD6385" w:rsidP="00AD6385">
      <w:r w:rsidRPr="00BB60F6">
        <w:t xml:space="preserve">This Recommendation describes </w:t>
      </w:r>
      <w:r w:rsidRPr="0097737A">
        <w:rPr>
          <w:shd w:val="clear" w:color="auto" w:fill="FFFF00"/>
        </w:rPr>
        <w:t>mathematical models for</w:t>
      </w:r>
      <w:r w:rsidRPr="00BB60F6">
        <w:t xml:space="preserve"> radiodetermination</w:t>
      </w:r>
    </w:p>
    <w:p w14:paraId="0BC7EF27" w14:textId="77777777" w:rsidR="00AD6385" w:rsidRDefault="00AD6385" w:rsidP="00AD6385"/>
    <w:p w14:paraId="102E5EA6" w14:textId="77777777" w:rsidR="00AD6385" w:rsidRPr="00CD1AEA" w:rsidRDefault="00AD6385" w:rsidP="00AD6385">
      <w:pPr>
        <w:pStyle w:val="Headingb"/>
      </w:pPr>
      <w:r w:rsidRPr="00CD1AEA">
        <w:t>Abbreviations/Glossary</w:t>
      </w:r>
    </w:p>
    <w:p w14:paraId="5DF1B19D" w14:textId="77777777" w:rsidR="00AD6385" w:rsidRDefault="00AD6385" w:rsidP="00AD6385">
      <w:pPr>
        <w:tabs>
          <w:tab w:val="left" w:pos="1276"/>
        </w:tabs>
        <w:spacing w:before="60"/>
        <w:rPr>
          <w:lang w:eastAsia="zh-CN"/>
        </w:rPr>
      </w:pPr>
      <w:r w:rsidRPr="0097737A">
        <w:rPr>
          <w:highlight w:val="yellow"/>
        </w:rPr>
        <w:t>3-</w:t>
      </w:r>
      <w:proofErr w:type="gramStart"/>
      <w:r w:rsidRPr="0097737A">
        <w:rPr>
          <w:highlight w:val="yellow"/>
        </w:rPr>
        <w:t>D :</w:t>
      </w:r>
      <w:proofErr w:type="gramEnd"/>
      <w:r w:rsidRPr="0097737A">
        <w:rPr>
          <w:highlight w:val="yellow"/>
        </w:rPr>
        <w:t xml:space="preserve"> </w:t>
      </w:r>
      <w:r w:rsidRPr="0097737A">
        <w:rPr>
          <w:highlight w:val="yellow"/>
        </w:rPr>
        <w:tab/>
        <w:t>Three-dimensional</w:t>
      </w:r>
      <w:r w:rsidRPr="001C1A60">
        <w:t xml:space="preserve"> </w:t>
      </w:r>
    </w:p>
    <w:p w14:paraId="1C37AD6D" w14:textId="77777777" w:rsidR="00AD6385" w:rsidRPr="0097737A" w:rsidRDefault="00AD6385" w:rsidP="00AD6385">
      <w:pPr>
        <w:tabs>
          <w:tab w:val="left" w:pos="1276"/>
        </w:tabs>
        <w:spacing w:before="60"/>
        <w:rPr>
          <w:highlight w:val="yellow"/>
          <w:lang w:eastAsia="zh-CN"/>
        </w:rPr>
      </w:pPr>
      <w:r w:rsidRPr="0097737A">
        <w:rPr>
          <w:highlight w:val="yellow"/>
        </w:rPr>
        <w:t>CSC</w:t>
      </w:r>
      <w:r w:rsidRPr="0097737A">
        <w:rPr>
          <w:highlight w:val="yellow"/>
          <w:vertAlign w:val="superscript"/>
        </w:rPr>
        <w:t>2</w:t>
      </w:r>
      <w:r w:rsidRPr="0097737A">
        <w:rPr>
          <w:highlight w:val="yellow"/>
          <w:vertAlign w:val="superscript"/>
        </w:rPr>
        <w:tab/>
      </w:r>
      <w:r w:rsidRPr="0097737A">
        <w:rPr>
          <w:highlight w:val="yellow"/>
        </w:rPr>
        <w:t xml:space="preserve">Cosecant squared  </w:t>
      </w:r>
    </w:p>
    <w:p w14:paraId="1F04FCD3" w14:textId="77777777" w:rsidR="00AD6385" w:rsidRPr="00CD1AEA" w:rsidRDefault="00AD6385" w:rsidP="00AD6385">
      <w:pPr>
        <w:tabs>
          <w:tab w:val="left" w:pos="1276"/>
        </w:tabs>
        <w:spacing w:before="60"/>
        <w:rPr>
          <w:lang w:eastAsia="zh-CN"/>
        </w:rPr>
      </w:pPr>
      <w:r w:rsidRPr="0097737A">
        <w:rPr>
          <w:highlight w:val="yellow"/>
          <w:lang w:eastAsia="zh-CN"/>
        </w:rPr>
        <w:t>SLL</w:t>
      </w:r>
      <w:r w:rsidRPr="0097737A">
        <w:rPr>
          <w:highlight w:val="yellow"/>
          <w:lang w:eastAsia="zh-CN"/>
        </w:rPr>
        <w:tab/>
        <w:t>Sidelobe level</w:t>
      </w:r>
    </w:p>
    <w:p w14:paraId="1D63F668" w14:textId="77777777" w:rsidR="00AD6385" w:rsidRDefault="00AD6385" w:rsidP="00AD6385"/>
    <w:p w14:paraId="3C72DBF1" w14:textId="77777777" w:rsidR="00AD6385" w:rsidRPr="00F867A0" w:rsidRDefault="00AD6385" w:rsidP="00AD6385">
      <w:pPr>
        <w:rPr>
          <w:b/>
          <w:bCs/>
          <w:highlight w:val="yellow"/>
        </w:rPr>
      </w:pPr>
      <w:r w:rsidRPr="00F867A0">
        <w:rPr>
          <w:b/>
          <w:bCs/>
        </w:rPr>
        <w:t xml:space="preserve">Related ITU-R Recommendations </w:t>
      </w:r>
      <w:r w:rsidRPr="00F867A0">
        <w:rPr>
          <w:b/>
          <w:bCs/>
          <w:highlight w:val="yellow"/>
        </w:rPr>
        <w:t>and Reports</w:t>
      </w:r>
    </w:p>
    <w:p w14:paraId="1D6C8232" w14:textId="77777777" w:rsidR="00AD6385" w:rsidRPr="0097737A" w:rsidRDefault="00AD6385" w:rsidP="00AD6385">
      <w:pPr>
        <w:rPr>
          <w:highlight w:val="yellow"/>
        </w:rPr>
      </w:pPr>
      <w:r w:rsidRPr="0097737A">
        <w:rPr>
          <w:highlight w:val="yellow"/>
        </w:rPr>
        <w:t>Recommendations ITU-R F.699, ITU-R F.1245, ITU-R M.1638, ITU-R M.1652, ITU-R M.1849</w:t>
      </w:r>
    </w:p>
    <w:p w14:paraId="66CB833D" w14:textId="77777777" w:rsidR="00AD6385" w:rsidRPr="0097737A" w:rsidRDefault="00AD6385" w:rsidP="00AD6385">
      <w:pPr>
        <w:rPr>
          <w:highlight w:val="yellow"/>
        </w:rPr>
      </w:pPr>
      <w:r w:rsidRPr="0097737A">
        <w:rPr>
          <w:highlight w:val="yellow"/>
        </w:rPr>
        <w:t>ITU-R F.699</w:t>
      </w:r>
      <w:r w:rsidRPr="0097737A">
        <w:rPr>
          <w:highlight w:val="yellow"/>
        </w:rPr>
        <w:tab/>
        <w:t>Reference radiation patterns for fixed wireless system antennas for use in coordination studies and interference assessment in the frequency range from 100 MHz to 86 GHz</w:t>
      </w:r>
    </w:p>
    <w:p w14:paraId="2876BB84" w14:textId="77777777" w:rsidR="00AD6385" w:rsidRPr="0097737A" w:rsidRDefault="00AD6385" w:rsidP="00AD6385">
      <w:pPr>
        <w:rPr>
          <w:highlight w:val="yellow"/>
        </w:rPr>
      </w:pPr>
      <w:r w:rsidRPr="0097737A">
        <w:rPr>
          <w:highlight w:val="yellow"/>
        </w:rPr>
        <w:t>ITU-R F.1245</w:t>
      </w:r>
      <w:r w:rsidRPr="0097737A">
        <w:rPr>
          <w:highlight w:val="yellow"/>
        </w:rPr>
        <w:tab/>
        <w:t>Mathematical model of average and related radiation patterns for point-to-point fixed wireless system antennas for use in interference assessment in the frequency range from 1 GHz to 86 GHz</w:t>
      </w:r>
    </w:p>
    <w:p w14:paraId="6E047032" w14:textId="77777777" w:rsidR="00AD6385" w:rsidRPr="0097737A" w:rsidRDefault="00AD6385" w:rsidP="00AD6385">
      <w:pPr>
        <w:rPr>
          <w:highlight w:val="yellow"/>
        </w:rPr>
      </w:pPr>
      <w:r w:rsidRPr="0097737A">
        <w:rPr>
          <w:highlight w:val="yellow"/>
        </w:rPr>
        <w:t>ITU-R M.1638</w:t>
      </w:r>
      <w:r w:rsidRPr="0097737A">
        <w:rPr>
          <w:highlight w:val="yellow"/>
        </w:rPr>
        <w:tab/>
        <w:t>Characteristics of and protection criteria for sharing studies for radiolocation (except ground based meteorological radars) and aeronautical radionavigation radars operating in the frequency bands between 5 250 and 5 850 MHz</w:t>
      </w:r>
    </w:p>
    <w:p w14:paraId="3B5125AD" w14:textId="77777777" w:rsidR="00AD6385" w:rsidRPr="0097737A" w:rsidRDefault="00AD6385" w:rsidP="00AD6385">
      <w:pPr>
        <w:rPr>
          <w:highlight w:val="yellow"/>
        </w:rPr>
      </w:pPr>
      <w:r w:rsidRPr="0097737A">
        <w:rPr>
          <w:highlight w:val="yellow"/>
        </w:rPr>
        <w:t>ITU-R M.1652</w:t>
      </w:r>
      <w:r w:rsidRPr="0097737A">
        <w:rPr>
          <w:highlight w:val="yellow"/>
        </w:rPr>
        <w:tab/>
        <w:t>Dynamic frequency selection in wireless access systems including radio local area networks for the purpose of protecting the radiodetermination service in the 5 GHz band</w:t>
      </w:r>
    </w:p>
    <w:p w14:paraId="331F2CE6" w14:textId="77777777" w:rsidR="00AD6385" w:rsidRDefault="00AD6385" w:rsidP="00AD6385">
      <w:r w:rsidRPr="0097737A">
        <w:rPr>
          <w:highlight w:val="yellow"/>
        </w:rPr>
        <w:t>ITU-R M.1849</w:t>
      </w:r>
      <w:r w:rsidRPr="0097737A">
        <w:rPr>
          <w:highlight w:val="yellow"/>
        </w:rPr>
        <w:tab/>
        <w:t>Technical and operational aspects of ground-based meteorological radars</w:t>
      </w:r>
    </w:p>
    <w:p w14:paraId="4E0A3F3B" w14:textId="77777777" w:rsidR="00AD6385" w:rsidRDefault="00AD6385" w:rsidP="00AD6385"/>
    <w:p w14:paraId="7A28A5CD" w14:textId="2F15AF04" w:rsidR="00AD6385" w:rsidRPr="00F867A0" w:rsidRDefault="00AD6385" w:rsidP="00AD6385">
      <w:pPr>
        <w:rPr>
          <w:b/>
          <w:bCs/>
          <w:i/>
          <w:iCs/>
        </w:rPr>
      </w:pPr>
      <w:r w:rsidRPr="00F867A0">
        <w:rPr>
          <w:b/>
          <w:bCs/>
          <w:i/>
          <w:iCs/>
        </w:rPr>
        <w:t>recognizing</w:t>
      </w:r>
    </w:p>
    <w:p w14:paraId="046DB4D8" w14:textId="77777777" w:rsidR="00AD6385" w:rsidRDefault="00AD6385" w:rsidP="00AD6385">
      <w:r w:rsidRPr="00601F9A">
        <w:rPr>
          <w:highlight w:val="yellow"/>
        </w:rPr>
        <w:t xml:space="preserve">that these mathematical models may not be applicable for all radiodetermination and aeronautical mobile systems, </w:t>
      </w:r>
      <w:proofErr w:type="gramStart"/>
      <w:r w:rsidRPr="00601F9A">
        <w:rPr>
          <w:highlight w:val="yellow"/>
        </w:rPr>
        <w:t>e.g.</w:t>
      </w:r>
      <w:proofErr w:type="gramEnd"/>
      <w:r w:rsidRPr="00601F9A">
        <w:rPr>
          <w:highlight w:val="yellow"/>
        </w:rPr>
        <w:t xml:space="preserve"> for some aeronautical mobile telemetry antenna patterns,</w:t>
      </w:r>
    </w:p>
    <w:p w14:paraId="7FBF703F" w14:textId="77777777" w:rsidR="00AD6385" w:rsidRDefault="00AD6385" w:rsidP="00AD6385"/>
    <w:p w14:paraId="6E42206A" w14:textId="75B1462C" w:rsidR="00AD6385" w:rsidRPr="00F867A0" w:rsidRDefault="00F867A0" w:rsidP="00AD6385">
      <w:pPr>
        <w:rPr>
          <w:b/>
          <w:bCs/>
          <w:i/>
          <w:iCs/>
        </w:rPr>
      </w:pPr>
      <w:r>
        <w:rPr>
          <w:b/>
          <w:bCs/>
          <w:i/>
          <w:iCs/>
        </w:rPr>
        <w:lastRenderedPageBreak/>
        <w:t>r</w:t>
      </w:r>
      <w:r w:rsidR="00AD6385" w:rsidRPr="00F867A0">
        <w:rPr>
          <w:b/>
          <w:bCs/>
          <w:i/>
          <w:iCs/>
        </w:rPr>
        <w:t>ecommends</w:t>
      </w:r>
    </w:p>
    <w:p w14:paraId="79E26257" w14:textId="77777777" w:rsidR="00AD6385" w:rsidRPr="001C1A60" w:rsidRDefault="00AD6385" w:rsidP="00AD6385">
      <w:pPr>
        <w:jc w:val="both"/>
      </w:pPr>
      <w:r w:rsidRPr="002F6702">
        <w:rPr>
          <w:highlight w:val="yellow"/>
        </w:rPr>
        <w:t>3</w:t>
      </w:r>
      <w:r w:rsidRPr="002F6702">
        <w:rPr>
          <w:highlight w:val="yellow"/>
        </w:rPr>
        <w:tab/>
        <w:t xml:space="preserve">that, in the absence of additional information, these antenna pattern equations should be considered as appropriate, for some directive antenna of systems operated under the aeronautical mobile </w:t>
      </w:r>
      <w:proofErr w:type="gramStart"/>
      <w:r w:rsidRPr="002F6702">
        <w:rPr>
          <w:highlight w:val="yellow"/>
        </w:rPr>
        <w:t>service;</w:t>
      </w:r>
      <w:proofErr w:type="gramEnd"/>
    </w:p>
    <w:p w14:paraId="7CE389BB" w14:textId="0E2E2136" w:rsidR="00AD6385" w:rsidRDefault="00AD6385" w:rsidP="00AD6385"/>
    <w:p w14:paraId="1ABCC519" w14:textId="176E1F44" w:rsidR="006F1761" w:rsidRPr="006F1761" w:rsidRDefault="006F1761" w:rsidP="00AD6385">
      <w:pPr>
        <w:rPr>
          <w:b/>
          <w:bCs/>
        </w:rPr>
      </w:pPr>
      <w:r w:rsidRPr="006F1761">
        <w:rPr>
          <w:b/>
          <w:bCs/>
        </w:rPr>
        <w:t xml:space="preserve">Table of </w:t>
      </w:r>
      <w:r>
        <w:rPr>
          <w:b/>
          <w:bCs/>
        </w:rPr>
        <w:t>C</w:t>
      </w:r>
      <w:r w:rsidRPr="006F1761">
        <w:rPr>
          <w:b/>
          <w:bCs/>
        </w:rPr>
        <w:t>ontents</w:t>
      </w:r>
    </w:p>
    <w:p w14:paraId="2D0751E6" w14:textId="0F239422" w:rsidR="006F1761" w:rsidRDefault="006F1761" w:rsidP="006F1761">
      <w:r>
        <w:t>Update table of content and accept it.</w:t>
      </w:r>
    </w:p>
    <w:p w14:paraId="15A46902" w14:textId="77777777" w:rsidR="006F1761" w:rsidRDefault="006F1761" w:rsidP="00AD6385"/>
    <w:p w14:paraId="4027BAF4" w14:textId="6920FCDA" w:rsidR="00AD6385" w:rsidRPr="007C6C01" w:rsidRDefault="007C6C01" w:rsidP="007C6C01">
      <w:pPr>
        <w:pStyle w:val="ListParagraph"/>
        <w:numPr>
          <w:ilvl w:val="0"/>
          <w:numId w:val="17"/>
        </w:numPr>
        <w:rPr>
          <w:b/>
          <w:bCs/>
        </w:rPr>
      </w:pPr>
      <w:r w:rsidRPr="007C6C01">
        <w:rPr>
          <w:b/>
          <w:bCs/>
        </w:rPr>
        <w:t>Introduction</w:t>
      </w:r>
    </w:p>
    <w:p w14:paraId="4F3BEB65" w14:textId="77777777" w:rsidR="00AD6385" w:rsidRPr="00CD1AEA" w:rsidRDefault="00AD6385" w:rsidP="00AD6385">
      <w:r w:rsidRPr="00CD1AEA">
        <w:t xml:space="preserve">The result of </w:t>
      </w:r>
      <w:r w:rsidRPr="002F6702">
        <w:rPr>
          <w:highlight w:val="yellow"/>
        </w:rPr>
        <w:t>typical</w:t>
      </w:r>
      <w:r w:rsidRPr="00CD1AEA">
        <w:t xml:space="preserve"> antenna parameter ranges from ITU-R Recommendations are recorded in Table 1.</w:t>
      </w:r>
    </w:p>
    <w:p w14:paraId="48C269D7" w14:textId="31911CB9" w:rsidR="00AD6385" w:rsidRDefault="00AD6385" w:rsidP="00AD6385"/>
    <w:p w14:paraId="2707C3C5" w14:textId="0E402D79" w:rsidR="007C6C01" w:rsidRDefault="007C6C01" w:rsidP="00AD6385">
      <w:r>
        <w:t>Accept title of Table 1 and changes in the table.</w:t>
      </w:r>
    </w:p>
    <w:p w14:paraId="60831BFC" w14:textId="77777777" w:rsidR="00AD6385" w:rsidRDefault="00AD6385" w:rsidP="00AD6385"/>
    <w:p w14:paraId="20D57036" w14:textId="77777777" w:rsidR="00AD6385" w:rsidRPr="007C6C01" w:rsidRDefault="00AD6385" w:rsidP="00AD6385">
      <w:pPr>
        <w:rPr>
          <w:b/>
          <w:bCs/>
        </w:rPr>
      </w:pPr>
      <w:bookmarkStart w:id="2" w:name="_Toc110507779"/>
      <w:bookmarkStart w:id="3" w:name="_Toc110507944"/>
      <w:r w:rsidRPr="007C6C01">
        <w:rPr>
          <w:b/>
          <w:bCs/>
        </w:rPr>
        <w:t>2.1</w:t>
      </w:r>
      <w:r w:rsidRPr="007C6C01">
        <w:rPr>
          <w:b/>
          <w:bCs/>
        </w:rPr>
        <w:tab/>
      </w:r>
      <w:r w:rsidRPr="007C6C01">
        <w:rPr>
          <w:b/>
          <w:bCs/>
          <w:highlight w:val="yellow"/>
        </w:rPr>
        <w:t xml:space="preserve">Antenna </w:t>
      </w:r>
      <w:r w:rsidRPr="007C6C01">
        <w:rPr>
          <w:b/>
          <w:bCs/>
        </w:rPr>
        <w:t>with a narrow beamwidth</w:t>
      </w:r>
      <w:bookmarkEnd w:id="2"/>
      <w:bookmarkEnd w:id="3"/>
    </w:p>
    <w:p w14:paraId="373E7D0B" w14:textId="77777777" w:rsidR="00AD6385" w:rsidRDefault="00AD6385" w:rsidP="00AD6385"/>
    <w:p w14:paraId="734FD606" w14:textId="77777777" w:rsidR="00AD6385" w:rsidRPr="007C6C01" w:rsidRDefault="00AD6385" w:rsidP="00AD6385">
      <w:pPr>
        <w:rPr>
          <w:b/>
          <w:bCs/>
        </w:rPr>
      </w:pPr>
      <w:r w:rsidRPr="007C6C01">
        <w:rPr>
          <w:b/>
          <w:bCs/>
        </w:rPr>
        <w:t>Page 6</w:t>
      </w:r>
    </w:p>
    <w:p w14:paraId="2518886B" w14:textId="77777777" w:rsidR="00AD6385" w:rsidRDefault="00AD6385" w:rsidP="00AD6385">
      <w:r>
        <w:t>USA note: Accept deletion and the highlighted insertions</w:t>
      </w:r>
    </w:p>
    <w:p w14:paraId="393634C2" w14:textId="77777777" w:rsidR="00AD6385" w:rsidRPr="00CD1AEA" w:rsidRDefault="00AD6385" w:rsidP="00AD6385">
      <w:bookmarkStart w:id="4" w:name="_Hlk112422006"/>
      <w:r w:rsidRPr="00CD1AEA">
        <w:t xml:space="preserve">In </w:t>
      </w:r>
      <w:r w:rsidRPr="002F6702">
        <w:rPr>
          <w:highlight w:val="yellow"/>
        </w:rPr>
        <w:t>the</w:t>
      </w:r>
      <w:r>
        <w:t xml:space="preserve"> </w:t>
      </w:r>
      <w:r w:rsidRPr="00CD1AEA">
        <w:t xml:space="preserve">absence </w:t>
      </w:r>
      <w:bookmarkEnd w:id="4"/>
      <w:r w:rsidRPr="00CD1AEA">
        <w:t>of any other information, a simplified antenna pattern fitting with the theoretical main lobe and a mask in other directions may be considered for sharing and compatibility studies with radar systems. Peak or average masks are recommended for doing such studies with single or multiple interferers</w:t>
      </w:r>
      <w:r>
        <w:t xml:space="preserve"> </w:t>
      </w:r>
      <w:r w:rsidRPr="002F6702">
        <w:rPr>
          <w:highlight w:val="yellow"/>
        </w:rPr>
        <w:t>respectively</w:t>
      </w:r>
      <w:r w:rsidRPr="00CD1AEA">
        <w:t>. The mask departs at break point from theoretical pattern and decreases over sidelobes down to a floor mask to represent antenna far side lobes and back lobes, as described in § 2.1.3.</w:t>
      </w:r>
    </w:p>
    <w:p w14:paraId="6F92BFAE" w14:textId="23DD9494" w:rsidR="00AD6385" w:rsidRDefault="00AD6385" w:rsidP="00AD6385"/>
    <w:p w14:paraId="0699B3EE" w14:textId="538F0229" w:rsidR="007C6C01" w:rsidRPr="007C6C01" w:rsidRDefault="007C6C01" w:rsidP="00AD6385">
      <w:pPr>
        <w:rPr>
          <w:b/>
          <w:bCs/>
        </w:rPr>
      </w:pPr>
      <w:r w:rsidRPr="007C6C01">
        <w:rPr>
          <w:b/>
          <w:bCs/>
        </w:rPr>
        <w:t>Table 2</w:t>
      </w:r>
    </w:p>
    <w:p w14:paraId="344515BF" w14:textId="77777777" w:rsidR="00AD6385" w:rsidRDefault="00AD6385" w:rsidP="00AD6385">
      <w:r>
        <w:t>Accept the changes in Table 2</w:t>
      </w:r>
    </w:p>
    <w:p w14:paraId="5960083E" w14:textId="77777777" w:rsidR="00AD6385" w:rsidRDefault="00AD6385" w:rsidP="00AD6385"/>
    <w:p w14:paraId="542913C8" w14:textId="57CB3847" w:rsidR="00AD6385" w:rsidRPr="00203A40" w:rsidRDefault="00203A40" w:rsidP="00AD6385">
      <w:pPr>
        <w:rPr>
          <w:b/>
          <w:bCs/>
        </w:rPr>
      </w:pPr>
      <w:r w:rsidRPr="00203A40">
        <w:rPr>
          <w:b/>
          <w:bCs/>
        </w:rPr>
        <w:t>Figure 2</w:t>
      </w:r>
    </w:p>
    <w:p w14:paraId="46E8B0A7" w14:textId="030C9E81" w:rsidR="00AD6385" w:rsidRDefault="00AD6385" w:rsidP="00AD6385">
      <w:r>
        <w:t>Accept deletion of figure 2</w:t>
      </w:r>
      <w:r w:rsidR="00E5257F">
        <w:t xml:space="preserve"> and accept the replacement</w:t>
      </w:r>
    </w:p>
    <w:p w14:paraId="67CDDE11" w14:textId="77777777" w:rsidR="00AD6385" w:rsidRDefault="00AD6385" w:rsidP="00AD6385"/>
    <w:p w14:paraId="5FCD257D" w14:textId="28F83596" w:rsidR="00AD6385" w:rsidRPr="00203A40" w:rsidRDefault="00203A40" w:rsidP="00AD6385">
      <w:pPr>
        <w:rPr>
          <w:b/>
          <w:bCs/>
        </w:rPr>
      </w:pPr>
      <w:r w:rsidRPr="00203A40">
        <w:rPr>
          <w:b/>
          <w:bCs/>
        </w:rPr>
        <w:t>Table 3</w:t>
      </w:r>
    </w:p>
    <w:p w14:paraId="5C241B27" w14:textId="77777777" w:rsidR="00AD6385" w:rsidRDefault="00AD6385" w:rsidP="00AD6385">
      <w:r>
        <w:t xml:space="preserve">Accept title insertion in Table 3 to read:  </w:t>
      </w:r>
      <w:r w:rsidRPr="00A83E8F">
        <w:t xml:space="preserve">Peak and average </w:t>
      </w:r>
      <w:r w:rsidRPr="00A83E8F">
        <w:rPr>
          <w:highlight w:val="yellow"/>
        </w:rPr>
        <w:t>normalised</w:t>
      </w:r>
      <w:r w:rsidRPr="00A83E8F">
        <w:t xml:space="preserve"> theoretical mask pattern equations</w:t>
      </w:r>
    </w:p>
    <w:p w14:paraId="703292D6" w14:textId="77777777" w:rsidR="00AD6385" w:rsidRDefault="00AD6385" w:rsidP="00AD6385"/>
    <w:p w14:paraId="2E36989F" w14:textId="61424669" w:rsidR="00203A40" w:rsidRPr="00203A40" w:rsidRDefault="00AD6385" w:rsidP="00AD6385">
      <w:pPr>
        <w:rPr>
          <w:b/>
          <w:bCs/>
        </w:rPr>
      </w:pPr>
      <w:r w:rsidRPr="00203A40">
        <w:rPr>
          <w:b/>
          <w:bCs/>
        </w:rPr>
        <w:t>Pages 12 (</w:t>
      </w:r>
      <w:r w:rsidR="00203A40">
        <w:rPr>
          <w:b/>
          <w:bCs/>
        </w:rPr>
        <w:t xml:space="preserve">below </w:t>
      </w:r>
      <w:r w:rsidRPr="00203A40">
        <w:rPr>
          <w:b/>
          <w:bCs/>
        </w:rPr>
        <w:t>Figure 4) to page 34 (section 6)</w:t>
      </w:r>
      <w:r w:rsidR="00203A40" w:rsidRPr="00203A40">
        <w:rPr>
          <w:b/>
          <w:bCs/>
        </w:rPr>
        <w:t xml:space="preserve">. Starting at section 2.2 </w:t>
      </w:r>
    </w:p>
    <w:p w14:paraId="06AEC36D" w14:textId="77777777" w:rsidR="00AD6385" w:rsidRDefault="00AD6385" w:rsidP="00AD6385">
      <w:r>
        <w:t xml:space="preserve">Accept all insertions and deletions up to section </w:t>
      </w:r>
      <w:r w:rsidRPr="00203A40">
        <w:rPr>
          <w:b/>
          <w:bCs/>
        </w:rPr>
        <w:t>6 Patterns for phased array antennas</w:t>
      </w:r>
    </w:p>
    <w:p w14:paraId="798BE0E5" w14:textId="77777777" w:rsidR="00AD6385" w:rsidRDefault="00AD6385" w:rsidP="00AD6385"/>
    <w:p w14:paraId="063FA928" w14:textId="2412D43E" w:rsidR="00AD6385" w:rsidRDefault="00AD6385" w:rsidP="00AD6385">
      <w:r>
        <w:lastRenderedPageBreak/>
        <w:t>Delete Editor’s Note above table 4</w:t>
      </w:r>
      <w:r w:rsidR="00203A40">
        <w:t xml:space="preserve"> after accepting the edits</w:t>
      </w:r>
    </w:p>
    <w:p w14:paraId="53490FAA" w14:textId="77777777" w:rsidR="00AD6385" w:rsidRPr="00CA6F41" w:rsidRDefault="00AD6385" w:rsidP="00AD6385">
      <w:pPr>
        <w:pStyle w:val="EditorsNote"/>
        <w:rPr>
          <w:strike/>
        </w:rPr>
      </w:pPr>
      <w:r w:rsidRPr="00CA6F41">
        <w:rPr>
          <w:strike/>
          <w:color w:val="FF0000"/>
        </w:rPr>
        <w:t>[Editor’s Note: look at 'no markups’ Review-view; pay attention to completely delete the empty columns in Tables 4,5 and 8.]</w:t>
      </w:r>
    </w:p>
    <w:p w14:paraId="2DBD8E29" w14:textId="77777777" w:rsidR="00AD6385" w:rsidRDefault="00AD6385" w:rsidP="00AD6385"/>
    <w:p w14:paraId="5C038AC4" w14:textId="686FFA60" w:rsidR="00AD6385" w:rsidRDefault="00AD6385" w:rsidP="00AD6385">
      <w:r>
        <w:t>Page 34</w:t>
      </w:r>
      <w:r w:rsidR="00203A40">
        <w:t xml:space="preserve">, section </w:t>
      </w:r>
      <w:r w:rsidR="00203A40" w:rsidRPr="00203A40">
        <w:rPr>
          <w:b/>
          <w:bCs/>
        </w:rPr>
        <w:t>6 Patterns for phased array antennas</w:t>
      </w:r>
    </w:p>
    <w:p w14:paraId="0EEF732C" w14:textId="77777777" w:rsidR="00AD6385" w:rsidRDefault="00AD6385" w:rsidP="00AD6385">
      <w:r>
        <w:t xml:space="preserve">Delete </w:t>
      </w:r>
      <w:r w:rsidRPr="00203A40">
        <w:t xml:space="preserve">[Editor’s note: To update the following models to </w:t>
      </w:r>
      <w:proofErr w:type="gramStart"/>
      <w:r w:rsidRPr="00203A40">
        <w:t>take into account</w:t>
      </w:r>
      <w:proofErr w:type="gramEnd"/>
      <w:r w:rsidRPr="00203A40">
        <w:t xml:space="preserve"> non-uniform amplitude distribution over elementary elements]</w:t>
      </w:r>
    </w:p>
    <w:p w14:paraId="13221D07" w14:textId="77777777" w:rsidR="00AD6385" w:rsidRDefault="00AD6385" w:rsidP="00AD6385"/>
    <w:p w14:paraId="1EC0584E" w14:textId="77777777" w:rsidR="00AD6385" w:rsidRDefault="00AD6385" w:rsidP="00AD6385">
      <w:r>
        <w:t>USA Reason is that there are many ways to add weighting to array elements to reduce the pattern sidelobe levels that vary between radar manufacturer and application.</w:t>
      </w:r>
    </w:p>
    <w:p w14:paraId="54087C1B" w14:textId="77777777" w:rsidR="00AD6385" w:rsidRDefault="00AD6385" w:rsidP="00AD6385"/>
    <w:p w14:paraId="648DF47E" w14:textId="5F385388" w:rsidR="00AD6385" w:rsidRDefault="00AD6385" w:rsidP="00AD6385">
      <w:r>
        <w:t xml:space="preserve">Page 38 to end </w:t>
      </w:r>
      <w:r w:rsidR="00203A40">
        <w:t xml:space="preserve">of document </w:t>
      </w:r>
      <w:r>
        <w:t>accept all changes for section 6.1 and below</w:t>
      </w:r>
    </w:p>
    <w:p w14:paraId="3D46A67A" w14:textId="77777777" w:rsidR="00AD6385" w:rsidRDefault="00AD6385"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headerReference w:type="first" r:id="rId15"/>
      <w:footerReference w:type="first" r:id="rId16"/>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057E6" w14:textId="77777777" w:rsidR="00B650D7" w:rsidRDefault="00B650D7">
      <w:r>
        <w:separator/>
      </w:r>
    </w:p>
  </w:endnote>
  <w:endnote w:type="continuationSeparator" w:id="0">
    <w:p w14:paraId="173A4FFA" w14:textId="77777777" w:rsidR="00B650D7" w:rsidRDefault="00B6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0D2C89FC" w:rsidR="008A61E8" w:rsidRPr="002F7CB3" w:rsidRDefault="00000000" w:rsidP="00E6257C">
    <w:pPr>
      <w:pStyle w:val="Footer"/>
      <w:rPr>
        <w:lang w:val="en-US"/>
      </w:rPr>
    </w:pPr>
    <w:fldSimple w:instr=" FILENAME \p \* MERGEFORMAT ">
      <w:r w:rsidR="008A61E8" w:rsidRPr="001C1A60">
        <w:rPr>
          <w:lang w:val="en-US"/>
        </w:rPr>
        <w:t>M</w:t>
      </w:r>
      <w:r w:rsidR="008A61E8">
        <w:t>:\BRSGD\TEXT2019\SG05\WP5B\400\481\481N17e.docx</w:t>
      </w:r>
    </w:fldSimple>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rsidR="00C6435E">
      <w:t>30.08.22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1D94" w14:textId="77777777" w:rsidR="00B650D7" w:rsidRDefault="00B650D7">
      <w:r>
        <w:t>____________________</w:t>
      </w:r>
    </w:p>
  </w:footnote>
  <w:footnote w:type="continuationSeparator" w:id="0">
    <w:p w14:paraId="4249CCCF" w14:textId="77777777" w:rsidR="00B650D7" w:rsidRDefault="00B65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45685F62"/>
    <w:multiLevelType w:val="hybridMultilevel"/>
    <w:tmpl w:val="B5C4B1B2"/>
    <w:lvl w:ilvl="0" w:tplc="1C32E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2"/>
  </w:num>
  <w:num w:numId="2" w16cid:durableId="1534729199">
    <w:abstractNumId w:val="14"/>
  </w:num>
  <w:num w:numId="3" w16cid:durableId="314531480">
    <w:abstractNumId w:val="10"/>
  </w:num>
  <w:num w:numId="4" w16cid:durableId="215507856">
    <w:abstractNumId w:val="15"/>
  </w:num>
  <w:num w:numId="5" w16cid:durableId="665741179">
    <w:abstractNumId w:val="16"/>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 w:numId="17" w16cid:durableId="77216860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47A1D"/>
    <w:rsid w:val="000604B9"/>
    <w:rsid w:val="000638B5"/>
    <w:rsid w:val="00097E7A"/>
    <w:rsid w:val="000A7D55"/>
    <w:rsid w:val="000B64CB"/>
    <w:rsid w:val="000C12C8"/>
    <w:rsid w:val="000C2E8E"/>
    <w:rsid w:val="000E0E7C"/>
    <w:rsid w:val="000E2171"/>
    <w:rsid w:val="000F1B4B"/>
    <w:rsid w:val="00100814"/>
    <w:rsid w:val="0012744F"/>
    <w:rsid w:val="00131178"/>
    <w:rsid w:val="001337B7"/>
    <w:rsid w:val="00156F66"/>
    <w:rsid w:val="00163271"/>
    <w:rsid w:val="00172122"/>
    <w:rsid w:val="00182528"/>
    <w:rsid w:val="0018500B"/>
    <w:rsid w:val="00185589"/>
    <w:rsid w:val="00196A19"/>
    <w:rsid w:val="001A1466"/>
    <w:rsid w:val="001B5B0F"/>
    <w:rsid w:val="001B6DE2"/>
    <w:rsid w:val="001C1A60"/>
    <w:rsid w:val="001C6C51"/>
    <w:rsid w:val="001E4D67"/>
    <w:rsid w:val="00202DC1"/>
    <w:rsid w:val="00203A40"/>
    <w:rsid w:val="00207D52"/>
    <w:rsid w:val="002116EE"/>
    <w:rsid w:val="002309D8"/>
    <w:rsid w:val="002420E4"/>
    <w:rsid w:val="00277D6E"/>
    <w:rsid w:val="002A3E8E"/>
    <w:rsid w:val="002A703D"/>
    <w:rsid w:val="002A7FE2"/>
    <w:rsid w:val="002E1B4F"/>
    <w:rsid w:val="002E72F7"/>
    <w:rsid w:val="002F2E67"/>
    <w:rsid w:val="002F7CB3"/>
    <w:rsid w:val="00313B56"/>
    <w:rsid w:val="00315546"/>
    <w:rsid w:val="00325326"/>
    <w:rsid w:val="00327605"/>
    <w:rsid w:val="00330567"/>
    <w:rsid w:val="00335489"/>
    <w:rsid w:val="00386A9D"/>
    <w:rsid w:val="00391081"/>
    <w:rsid w:val="003A30E3"/>
    <w:rsid w:val="003B2789"/>
    <w:rsid w:val="003C13CE"/>
    <w:rsid w:val="003C697E"/>
    <w:rsid w:val="003D09FF"/>
    <w:rsid w:val="003E0FC8"/>
    <w:rsid w:val="003E2518"/>
    <w:rsid w:val="003E7A75"/>
    <w:rsid w:val="003E7CEF"/>
    <w:rsid w:val="0040549A"/>
    <w:rsid w:val="00414536"/>
    <w:rsid w:val="0045634D"/>
    <w:rsid w:val="00496463"/>
    <w:rsid w:val="00497607"/>
    <w:rsid w:val="004B0CA3"/>
    <w:rsid w:val="004B1EF7"/>
    <w:rsid w:val="004B3FAD"/>
    <w:rsid w:val="004C5749"/>
    <w:rsid w:val="004F1F16"/>
    <w:rsid w:val="00501DCA"/>
    <w:rsid w:val="00507645"/>
    <w:rsid w:val="00513A47"/>
    <w:rsid w:val="005408DF"/>
    <w:rsid w:val="00573344"/>
    <w:rsid w:val="00581B13"/>
    <w:rsid w:val="00583F9B"/>
    <w:rsid w:val="005B0D29"/>
    <w:rsid w:val="005B280C"/>
    <w:rsid w:val="005C7744"/>
    <w:rsid w:val="005E5C10"/>
    <w:rsid w:val="005F2C78"/>
    <w:rsid w:val="006041DE"/>
    <w:rsid w:val="006144E4"/>
    <w:rsid w:val="006261E3"/>
    <w:rsid w:val="006430C7"/>
    <w:rsid w:val="00650299"/>
    <w:rsid w:val="00655FC5"/>
    <w:rsid w:val="006D3A76"/>
    <w:rsid w:val="006D6E2A"/>
    <w:rsid w:val="006F1761"/>
    <w:rsid w:val="006F40C8"/>
    <w:rsid w:val="007720D6"/>
    <w:rsid w:val="007C6C01"/>
    <w:rsid w:val="007E6489"/>
    <w:rsid w:val="0080143C"/>
    <w:rsid w:val="0080538C"/>
    <w:rsid w:val="00814E0A"/>
    <w:rsid w:val="00822581"/>
    <w:rsid w:val="008309DD"/>
    <w:rsid w:val="0083227A"/>
    <w:rsid w:val="008408C9"/>
    <w:rsid w:val="0084125F"/>
    <w:rsid w:val="00860296"/>
    <w:rsid w:val="00866900"/>
    <w:rsid w:val="00876A8A"/>
    <w:rsid w:val="008805C4"/>
    <w:rsid w:val="00881BA1"/>
    <w:rsid w:val="0088600C"/>
    <w:rsid w:val="008A61E8"/>
    <w:rsid w:val="008B64CE"/>
    <w:rsid w:val="008C2302"/>
    <w:rsid w:val="008C26B8"/>
    <w:rsid w:val="008F208F"/>
    <w:rsid w:val="008F3030"/>
    <w:rsid w:val="00911A23"/>
    <w:rsid w:val="00926531"/>
    <w:rsid w:val="00942985"/>
    <w:rsid w:val="009459A2"/>
    <w:rsid w:val="00972B50"/>
    <w:rsid w:val="00982084"/>
    <w:rsid w:val="00995963"/>
    <w:rsid w:val="00995F73"/>
    <w:rsid w:val="009B61EB"/>
    <w:rsid w:val="009C185B"/>
    <w:rsid w:val="009C2064"/>
    <w:rsid w:val="009C2234"/>
    <w:rsid w:val="009D1697"/>
    <w:rsid w:val="009E0914"/>
    <w:rsid w:val="009E1BEB"/>
    <w:rsid w:val="009F3A46"/>
    <w:rsid w:val="009F6520"/>
    <w:rsid w:val="009F6B5C"/>
    <w:rsid w:val="00A014F8"/>
    <w:rsid w:val="00A01767"/>
    <w:rsid w:val="00A17CEA"/>
    <w:rsid w:val="00A409BA"/>
    <w:rsid w:val="00A437BE"/>
    <w:rsid w:val="00A5173C"/>
    <w:rsid w:val="00A61AEF"/>
    <w:rsid w:val="00A912FF"/>
    <w:rsid w:val="00AA513E"/>
    <w:rsid w:val="00AB3365"/>
    <w:rsid w:val="00AC58E2"/>
    <w:rsid w:val="00AD2345"/>
    <w:rsid w:val="00AD6385"/>
    <w:rsid w:val="00AE1036"/>
    <w:rsid w:val="00AF173A"/>
    <w:rsid w:val="00B01308"/>
    <w:rsid w:val="00B066A4"/>
    <w:rsid w:val="00B07A13"/>
    <w:rsid w:val="00B108F3"/>
    <w:rsid w:val="00B35A50"/>
    <w:rsid w:val="00B4279B"/>
    <w:rsid w:val="00B45FC9"/>
    <w:rsid w:val="00B51984"/>
    <w:rsid w:val="00B650D7"/>
    <w:rsid w:val="00B664C7"/>
    <w:rsid w:val="00B67809"/>
    <w:rsid w:val="00B76F35"/>
    <w:rsid w:val="00B81138"/>
    <w:rsid w:val="00BC24F1"/>
    <w:rsid w:val="00BC4532"/>
    <w:rsid w:val="00BC7CCF"/>
    <w:rsid w:val="00BD560A"/>
    <w:rsid w:val="00BE3AEC"/>
    <w:rsid w:val="00BE470B"/>
    <w:rsid w:val="00BF3A85"/>
    <w:rsid w:val="00BF3F2C"/>
    <w:rsid w:val="00C07A58"/>
    <w:rsid w:val="00C07D6E"/>
    <w:rsid w:val="00C15687"/>
    <w:rsid w:val="00C20402"/>
    <w:rsid w:val="00C23312"/>
    <w:rsid w:val="00C25807"/>
    <w:rsid w:val="00C468A4"/>
    <w:rsid w:val="00C57A91"/>
    <w:rsid w:val="00C6435E"/>
    <w:rsid w:val="00C91594"/>
    <w:rsid w:val="00CA63EF"/>
    <w:rsid w:val="00CB444C"/>
    <w:rsid w:val="00CC01C2"/>
    <w:rsid w:val="00CD1B09"/>
    <w:rsid w:val="00CD7F19"/>
    <w:rsid w:val="00CE1026"/>
    <w:rsid w:val="00CE7E30"/>
    <w:rsid w:val="00CF21F2"/>
    <w:rsid w:val="00D02712"/>
    <w:rsid w:val="00D046A7"/>
    <w:rsid w:val="00D10F6C"/>
    <w:rsid w:val="00D214D0"/>
    <w:rsid w:val="00D4656F"/>
    <w:rsid w:val="00D6546B"/>
    <w:rsid w:val="00D71482"/>
    <w:rsid w:val="00D726C5"/>
    <w:rsid w:val="00DB0718"/>
    <w:rsid w:val="00DB178B"/>
    <w:rsid w:val="00DC17D3"/>
    <w:rsid w:val="00DD4BED"/>
    <w:rsid w:val="00DE39F0"/>
    <w:rsid w:val="00DF0AF3"/>
    <w:rsid w:val="00DF5B78"/>
    <w:rsid w:val="00DF7E9F"/>
    <w:rsid w:val="00E27D7E"/>
    <w:rsid w:val="00E42E13"/>
    <w:rsid w:val="00E5257F"/>
    <w:rsid w:val="00E53C50"/>
    <w:rsid w:val="00E56D5C"/>
    <w:rsid w:val="00E6257C"/>
    <w:rsid w:val="00E63C59"/>
    <w:rsid w:val="00E92344"/>
    <w:rsid w:val="00EB71BA"/>
    <w:rsid w:val="00F20BF8"/>
    <w:rsid w:val="00F22EBD"/>
    <w:rsid w:val="00F25662"/>
    <w:rsid w:val="00F3175A"/>
    <w:rsid w:val="00F550EC"/>
    <w:rsid w:val="00F76A54"/>
    <w:rsid w:val="00F867A0"/>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basedOn w:val="Normal"/>
    <w:uiPriority w:val="99"/>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uiPriority w:val="99"/>
    <w:rsid w:val="009C185B"/>
    <w:pPr>
      <w:keepNext/>
      <w:spacing w:before="560" w:after="120"/>
      <w:jc w:val="center"/>
    </w:pPr>
    <w:rPr>
      <w:caps/>
      <w:sz w:val="20"/>
    </w:rPr>
  </w:style>
  <w:style w:type="paragraph" w:customStyle="1" w:styleId="Tabletitle">
    <w:name w:val="Table_title"/>
    <w:basedOn w:val="Normal"/>
    <w:next w:val="Tabletext"/>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 w:id="157643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army.mi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8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3.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AB366-90EA-4A2F-8B47-7EA149C2C6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5</Pages>
  <Words>937</Words>
  <Characters>5342</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2</cp:revision>
  <cp:lastPrinted>2008-02-21T14:04:00Z</cp:lastPrinted>
  <dcterms:created xsi:type="dcterms:W3CDTF">2022-08-30T15:03:00Z</dcterms:created>
  <dcterms:modified xsi:type="dcterms:W3CDTF">2022-08-30T15:03:00Z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