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43698" w14:textId="77777777" w:rsidR="00196A9A" w:rsidRDefault="00196A9A" w:rsidP="00196A9A">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837"/>
        <w:gridCol w:w="4556"/>
      </w:tblGrid>
      <w:tr w:rsidR="00196A9A" w:rsidRPr="00F62E12" w14:paraId="43C14235" w14:textId="77777777" w:rsidTr="001F1AE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59F14E0" w14:textId="77777777" w:rsidR="00196A9A" w:rsidRPr="00F62E12" w:rsidRDefault="00196A9A" w:rsidP="001F1AED">
            <w:pPr>
              <w:tabs>
                <w:tab w:val="center" w:pos="4680"/>
              </w:tabs>
              <w:suppressAutoHyphens/>
              <w:jc w:val="center"/>
              <w:rPr>
                <w:b/>
                <w:spacing w:val="-3"/>
                <w:szCs w:val="24"/>
              </w:rPr>
            </w:pPr>
            <w:r w:rsidRPr="00F62E12">
              <w:rPr>
                <w:b/>
              </w:rPr>
              <w:br w:type="page"/>
            </w:r>
            <w:r w:rsidRPr="00F62E12">
              <w:rPr>
                <w:b/>
                <w:spacing w:val="-3"/>
                <w:szCs w:val="24"/>
              </w:rPr>
              <w:t>U.S. Radiocommunications Sector</w:t>
            </w:r>
          </w:p>
          <w:p w14:paraId="62F09CEE" w14:textId="77777777" w:rsidR="00196A9A" w:rsidRPr="00F62E12" w:rsidRDefault="00196A9A" w:rsidP="001F1AED">
            <w:pPr>
              <w:keepNext/>
              <w:keepLines/>
              <w:spacing w:after="120"/>
              <w:jc w:val="center"/>
              <w:rPr>
                <w:b/>
                <w:spacing w:val="-3"/>
                <w:szCs w:val="24"/>
              </w:rPr>
            </w:pPr>
            <w:r w:rsidRPr="00F62E12">
              <w:rPr>
                <w:b/>
                <w:spacing w:val="-3"/>
                <w:szCs w:val="24"/>
              </w:rPr>
              <w:t>Fact Sheet</w:t>
            </w:r>
          </w:p>
        </w:tc>
      </w:tr>
      <w:tr w:rsidR="00196A9A" w:rsidRPr="00F62E12" w14:paraId="16653591" w14:textId="77777777" w:rsidTr="001F1AED">
        <w:trPr>
          <w:trHeight w:val="348"/>
        </w:trPr>
        <w:tc>
          <w:tcPr>
            <w:tcW w:w="4837" w:type="dxa"/>
            <w:tcBorders>
              <w:left w:val="double" w:sz="6" w:space="0" w:color="auto"/>
            </w:tcBorders>
          </w:tcPr>
          <w:p w14:paraId="6815CCBC" w14:textId="77777777" w:rsidR="00196A9A" w:rsidRPr="00F62E12" w:rsidRDefault="00196A9A" w:rsidP="001F1AED">
            <w:pPr>
              <w:spacing w:after="120"/>
              <w:ind w:left="900" w:right="144" w:hanging="756"/>
              <w:rPr>
                <w:szCs w:val="24"/>
              </w:rPr>
            </w:pPr>
            <w:r w:rsidRPr="00F62E12">
              <w:rPr>
                <w:b/>
                <w:szCs w:val="24"/>
              </w:rPr>
              <w:t>Working Party:</w:t>
            </w:r>
            <w:r w:rsidRPr="00F62E12">
              <w:rPr>
                <w:szCs w:val="24"/>
              </w:rPr>
              <w:t xml:space="preserve">  ITU-R WP 5C</w:t>
            </w:r>
          </w:p>
        </w:tc>
        <w:tc>
          <w:tcPr>
            <w:tcW w:w="4556" w:type="dxa"/>
            <w:tcBorders>
              <w:right w:val="double" w:sz="6" w:space="0" w:color="auto"/>
            </w:tcBorders>
          </w:tcPr>
          <w:p w14:paraId="275C2E34" w14:textId="3D3B2384" w:rsidR="00196A9A" w:rsidRPr="00F62E12" w:rsidRDefault="00196A9A" w:rsidP="001F1AED">
            <w:pPr>
              <w:spacing w:after="120"/>
              <w:ind w:left="144" w:right="144"/>
              <w:rPr>
                <w:szCs w:val="24"/>
              </w:rPr>
            </w:pPr>
            <w:r w:rsidRPr="00F62E12">
              <w:rPr>
                <w:b/>
                <w:szCs w:val="24"/>
              </w:rPr>
              <w:t>Document No:</w:t>
            </w:r>
            <w:r w:rsidRPr="00F62E12">
              <w:rPr>
                <w:szCs w:val="24"/>
              </w:rPr>
              <w:t xml:space="preserve"> </w:t>
            </w:r>
            <w:r>
              <w:rPr>
                <w:szCs w:val="24"/>
              </w:rPr>
              <w:t>USWP</w:t>
            </w:r>
            <w:r w:rsidRPr="00F62E12">
              <w:rPr>
                <w:szCs w:val="24"/>
              </w:rPr>
              <w:t>5</w:t>
            </w:r>
            <w:r>
              <w:rPr>
                <w:szCs w:val="24"/>
              </w:rPr>
              <w:t>C</w:t>
            </w:r>
            <w:r w:rsidRPr="00F62E12">
              <w:rPr>
                <w:szCs w:val="24"/>
              </w:rPr>
              <w:t>2</w:t>
            </w:r>
            <w:ins w:id="1" w:author="USA" w:date="2022-09-23T15:22:00Z">
              <w:r w:rsidR="004E0911">
                <w:rPr>
                  <w:szCs w:val="24"/>
                </w:rPr>
                <w:t>8</w:t>
              </w:r>
            </w:ins>
            <w:del w:id="2" w:author="USA" w:date="2022-09-23T15:22:00Z">
              <w:r w:rsidRPr="00F62E12" w:rsidDel="004E0911">
                <w:rPr>
                  <w:szCs w:val="24"/>
                </w:rPr>
                <w:delText>3</w:delText>
              </w:r>
            </w:del>
            <w:r>
              <w:rPr>
                <w:szCs w:val="24"/>
              </w:rPr>
              <w:t>-</w:t>
            </w:r>
            <w:del w:id="3" w:author="TK" w:date="2022-09-19T18:46:00Z">
              <w:r w:rsidDel="00A468F0">
                <w:rPr>
                  <w:szCs w:val="24"/>
                </w:rPr>
                <w:delText>XX</w:delText>
              </w:r>
            </w:del>
            <w:ins w:id="4" w:author="TK" w:date="2022-09-19T18:46:00Z">
              <w:r w:rsidR="00A468F0">
                <w:rPr>
                  <w:szCs w:val="24"/>
                </w:rPr>
                <w:t>19</w:t>
              </w:r>
            </w:ins>
            <w:r w:rsidRPr="00F62E12">
              <w:rPr>
                <w:szCs w:val="24"/>
              </w:rPr>
              <w:t>_FS_F.1821 UPDATE</w:t>
            </w:r>
          </w:p>
        </w:tc>
      </w:tr>
      <w:tr w:rsidR="00196A9A" w:rsidRPr="00F62E12" w14:paraId="15D35759" w14:textId="77777777" w:rsidTr="001F1AED">
        <w:trPr>
          <w:trHeight w:val="378"/>
        </w:trPr>
        <w:tc>
          <w:tcPr>
            <w:tcW w:w="4837" w:type="dxa"/>
            <w:tcBorders>
              <w:left w:val="double" w:sz="6" w:space="0" w:color="auto"/>
            </w:tcBorders>
          </w:tcPr>
          <w:p w14:paraId="43C4C9C0" w14:textId="6C510B7C" w:rsidR="00196A9A" w:rsidRPr="00F62E12" w:rsidRDefault="00196A9A" w:rsidP="001F1AED">
            <w:pPr>
              <w:ind w:left="144" w:right="144"/>
              <w:rPr>
                <w:szCs w:val="24"/>
                <w:lang w:val="pt-BR"/>
              </w:rPr>
            </w:pPr>
            <w:r w:rsidRPr="00F62E12">
              <w:rPr>
                <w:b/>
                <w:szCs w:val="24"/>
                <w:lang w:val="pt-BR"/>
              </w:rPr>
              <w:t>Ref:</w:t>
            </w:r>
            <w:r w:rsidRPr="00F62E12">
              <w:rPr>
                <w:szCs w:val="24"/>
                <w:lang w:val="pt-BR"/>
              </w:rPr>
              <w:tab/>
              <w:t>ITU-R F.1821</w:t>
            </w:r>
            <w:r>
              <w:rPr>
                <w:szCs w:val="24"/>
                <w:lang w:val="pt-BR"/>
              </w:rPr>
              <w:t>, 5C/</w:t>
            </w:r>
            <w:r w:rsidR="005C7132">
              <w:rPr>
                <w:szCs w:val="24"/>
                <w:lang w:val="pt-BR"/>
              </w:rPr>
              <w:t>291E Annex 13</w:t>
            </w:r>
          </w:p>
          <w:p w14:paraId="6F7CAEED" w14:textId="77777777" w:rsidR="00196A9A" w:rsidRPr="00F62E12" w:rsidRDefault="00196A9A" w:rsidP="001F1AED">
            <w:pPr>
              <w:ind w:left="144" w:right="144"/>
              <w:rPr>
                <w:szCs w:val="24"/>
              </w:rPr>
            </w:pPr>
            <w:r w:rsidRPr="00F62E12">
              <w:rPr>
                <w:b/>
                <w:szCs w:val="24"/>
                <w:lang w:val="pt-BR"/>
              </w:rPr>
              <w:tab/>
            </w:r>
          </w:p>
        </w:tc>
        <w:tc>
          <w:tcPr>
            <w:tcW w:w="4556" w:type="dxa"/>
            <w:tcBorders>
              <w:right w:val="double" w:sz="6" w:space="0" w:color="auto"/>
            </w:tcBorders>
          </w:tcPr>
          <w:p w14:paraId="1D4FB4AF" w14:textId="77777777" w:rsidR="00196A9A" w:rsidRPr="00F62E12" w:rsidRDefault="00196A9A" w:rsidP="001F1AED">
            <w:pPr>
              <w:tabs>
                <w:tab w:val="left" w:pos="162"/>
              </w:tabs>
              <w:ind w:left="612" w:right="144" w:hanging="468"/>
              <w:rPr>
                <w:szCs w:val="24"/>
              </w:rPr>
            </w:pPr>
            <w:r w:rsidRPr="00F62E12">
              <w:rPr>
                <w:b/>
                <w:szCs w:val="24"/>
              </w:rPr>
              <w:t>Date:</w:t>
            </w:r>
            <w:r w:rsidRPr="00F62E12">
              <w:rPr>
                <w:szCs w:val="24"/>
              </w:rPr>
              <w:t xml:space="preserve">  </w:t>
            </w:r>
            <w:r>
              <w:rPr>
                <w:szCs w:val="24"/>
              </w:rPr>
              <w:t>08/16/2022</w:t>
            </w:r>
          </w:p>
        </w:tc>
      </w:tr>
      <w:tr w:rsidR="00196A9A" w:rsidRPr="00F62E12" w14:paraId="646387E5" w14:textId="77777777" w:rsidTr="001F1AED">
        <w:trPr>
          <w:trHeight w:val="459"/>
        </w:trPr>
        <w:tc>
          <w:tcPr>
            <w:tcW w:w="9393" w:type="dxa"/>
            <w:gridSpan w:val="2"/>
            <w:tcBorders>
              <w:left w:val="double" w:sz="6" w:space="0" w:color="auto"/>
              <w:right w:val="double" w:sz="6" w:space="0" w:color="auto"/>
            </w:tcBorders>
          </w:tcPr>
          <w:p w14:paraId="67CAA687" w14:textId="77777777" w:rsidR="00196A9A" w:rsidRPr="00F62E12" w:rsidRDefault="00196A9A" w:rsidP="001F1AED">
            <w:pPr>
              <w:spacing w:after="120"/>
              <w:ind w:left="187"/>
              <w:rPr>
                <w:szCs w:val="24"/>
              </w:rPr>
            </w:pPr>
            <w:r w:rsidRPr="00F62E12">
              <w:rPr>
                <w:b/>
                <w:bCs/>
                <w:szCs w:val="24"/>
              </w:rPr>
              <w:t>Document Title:</w:t>
            </w:r>
            <w:r w:rsidRPr="00F62E12">
              <w:rPr>
                <w:bCs/>
                <w:szCs w:val="24"/>
              </w:rPr>
              <w:t xml:space="preserve">  </w:t>
            </w:r>
            <w:bookmarkStart w:id="5" w:name="_Hlk99374996"/>
            <w:bookmarkStart w:id="6" w:name="_Hlk93660584"/>
            <w:r w:rsidRPr="00F62E12">
              <w:rPr>
                <w:bCs/>
                <w:szCs w:val="24"/>
              </w:rPr>
              <w:t>Working Document Towards a Preliminary Draft Revision to Recommendation ITU-R F.1821 Characteristics of advanced digital high frequency (HF) radiocommunication systems</w:t>
            </w:r>
            <w:bookmarkEnd w:id="5"/>
            <w:r w:rsidRPr="00F62E12">
              <w:rPr>
                <w:bCs/>
                <w:szCs w:val="24"/>
              </w:rPr>
              <w:t xml:space="preserve">. </w:t>
            </w:r>
            <w:bookmarkEnd w:id="6"/>
          </w:p>
        </w:tc>
      </w:tr>
      <w:tr w:rsidR="00196A9A" w:rsidRPr="00F62E12" w14:paraId="2C8997C0" w14:textId="77777777" w:rsidTr="001F1AED">
        <w:trPr>
          <w:trHeight w:val="1960"/>
        </w:trPr>
        <w:tc>
          <w:tcPr>
            <w:tcW w:w="4837" w:type="dxa"/>
            <w:tcBorders>
              <w:left w:val="double" w:sz="6" w:space="0" w:color="auto"/>
            </w:tcBorders>
          </w:tcPr>
          <w:p w14:paraId="596149E3" w14:textId="77777777" w:rsidR="00196A9A" w:rsidRPr="00F62E12" w:rsidRDefault="00196A9A" w:rsidP="001F1AED">
            <w:pPr>
              <w:ind w:left="144" w:right="144"/>
              <w:rPr>
                <w:b/>
                <w:szCs w:val="24"/>
              </w:rPr>
            </w:pPr>
            <w:r w:rsidRPr="00F62E12">
              <w:rPr>
                <w:b/>
                <w:szCs w:val="24"/>
              </w:rPr>
              <w:t>Author(s)/Contributors(s):</w:t>
            </w:r>
          </w:p>
          <w:p w14:paraId="045C6050" w14:textId="77777777" w:rsidR="00196A9A" w:rsidRPr="00F62E12" w:rsidRDefault="00196A9A" w:rsidP="001F1AED">
            <w:pPr>
              <w:spacing w:after="0" w:line="240" w:lineRule="auto"/>
              <w:ind w:left="144" w:right="144"/>
              <w:rPr>
                <w:bCs/>
                <w:iCs/>
                <w:szCs w:val="24"/>
              </w:rPr>
            </w:pPr>
            <w:r w:rsidRPr="00F62E12">
              <w:rPr>
                <w:bCs/>
                <w:iCs/>
                <w:szCs w:val="24"/>
              </w:rPr>
              <w:t>Fumie Wingo</w:t>
            </w:r>
          </w:p>
          <w:p w14:paraId="66E77E2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59E08F7D" w14:textId="77777777" w:rsidR="00196A9A" w:rsidRDefault="00196A9A" w:rsidP="001F1AED">
            <w:pPr>
              <w:spacing w:after="0" w:line="240" w:lineRule="auto"/>
              <w:ind w:left="144" w:right="144"/>
              <w:rPr>
                <w:bCs/>
                <w:iCs/>
                <w:szCs w:val="24"/>
              </w:rPr>
            </w:pPr>
          </w:p>
          <w:p w14:paraId="16ED9404" w14:textId="77777777" w:rsidR="00196A9A" w:rsidRPr="00F62E12" w:rsidRDefault="00196A9A" w:rsidP="001F1AED">
            <w:pPr>
              <w:spacing w:after="0" w:line="240" w:lineRule="auto"/>
              <w:ind w:left="144" w:right="144"/>
              <w:rPr>
                <w:bCs/>
                <w:iCs/>
                <w:szCs w:val="24"/>
              </w:rPr>
            </w:pPr>
            <w:r w:rsidRPr="00F62E12">
              <w:rPr>
                <w:bCs/>
                <w:iCs/>
                <w:szCs w:val="24"/>
              </w:rPr>
              <w:t>Jerome Foreman</w:t>
            </w:r>
          </w:p>
          <w:p w14:paraId="33541C9E" w14:textId="77777777" w:rsidR="00196A9A" w:rsidRPr="00F62E12" w:rsidRDefault="00196A9A" w:rsidP="001F1AED">
            <w:pPr>
              <w:spacing w:after="0" w:line="240" w:lineRule="auto"/>
              <w:ind w:left="144" w:right="144"/>
              <w:rPr>
                <w:bCs/>
                <w:iCs/>
                <w:szCs w:val="24"/>
              </w:rPr>
            </w:pPr>
            <w:r w:rsidRPr="00F62E12">
              <w:rPr>
                <w:bCs/>
                <w:iCs/>
                <w:szCs w:val="24"/>
              </w:rPr>
              <w:t>Department of the Navy</w:t>
            </w:r>
          </w:p>
          <w:p w14:paraId="3CDAB7F5" w14:textId="77777777" w:rsidR="00196A9A" w:rsidRDefault="00196A9A" w:rsidP="001F1AED">
            <w:pPr>
              <w:spacing w:after="0" w:line="240" w:lineRule="auto"/>
              <w:ind w:left="144" w:right="144"/>
              <w:rPr>
                <w:bCs/>
                <w:iCs/>
                <w:szCs w:val="24"/>
              </w:rPr>
            </w:pPr>
          </w:p>
          <w:p w14:paraId="2DD014B0" w14:textId="77777777" w:rsidR="00196A9A" w:rsidRPr="00F62E12" w:rsidRDefault="00196A9A" w:rsidP="001F1AED">
            <w:pPr>
              <w:spacing w:after="0" w:line="240" w:lineRule="auto"/>
              <w:ind w:left="144" w:right="144"/>
              <w:rPr>
                <w:bCs/>
                <w:iCs/>
                <w:szCs w:val="24"/>
              </w:rPr>
            </w:pPr>
            <w:r w:rsidRPr="00F62E12">
              <w:rPr>
                <w:bCs/>
                <w:iCs/>
                <w:szCs w:val="24"/>
              </w:rPr>
              <w:t>Robert Leck</w:t>
            </w:r>
          </w:p>
          <w:p w14:paraId="22B65FE2"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49892091" w14:textId="77777777" w:rsidR="00196A9A" w:rsidRDefault="00196A9A" w:rsidP="001F1AED">
            <w:pPr>
              <w:spacing w:after="0" w:line="240" w:lineRule="auto"/>
              <w:ind w:left="144" w:right="144"/>
              <w:rPr>
                <w:bCs/>
                <w:iCs/>
                <w:szCs w:val="24"/>
              </w:rPr>
            </w:pPr>
          </w:p>
          <w:p w14:paraId="2CB32EBF" w14:textId="77777777" w:rsidR="00196A9A" w:rsidRPr="00F62E12" w:rsidRDefault="00196A9A" w:rsidP="001F1AED">
            <w:pPr>
              <w:spacing w:after="0" w:line="240" w:lineRule="auto"/>
              <w:ind w:left="144" w:right="144"/>
              <w:rPr>
                <w:bCs/>
                <w:iCs/>
                <w:szCs w:val="24"/>
              </w:rPr>
            </w:pPr>
            <w:r w:rsidRPr="00F62E12">
              <w:rPr>
                <w:bCs/>
                <w:iCs/>
                <w:szCs w:val="24"/>
              </w:rPr>
              <w:t>Taylor King</w:t>
            </w:r>
          </w:p>
          <w:p w14:paraId="71152795" w14:textId="77777777" w:rsidR="00196A9A" w:rsidRPr="00F62E12" w:rsidRDefault="00196A9A" w:rsidP="001F1AED">
            <w:pPr>
              <w:spacing w:after="0" w:line="240" w:lineRule="auto"/>
              <w:ind w:left="144" w:right="144"/>
              <w:rPr>
                <w:bCs/>
                <w:iCs/>
                <w:szCs w:val="24"/>
              </w:rPr>
            </w:pPr>
            <w:r w:rsidRPr="00F62E12">
              <w:rPr>
                <w:bCs/>
                <w:iCs/>
                <w:szCs w:val="24"/>
              </w:rPr>
              <w:t>ACES in support of the Department of the Navy</w:t>
            </w:r>
          </w:p>
          <w:p w14:paraId="539C62EF" w14:textId="77777777" w:rsidR="00196A9A" w:rsidRDefault="00196A9A" w:rsidP="001F1AED">
            <w:pPr>
              <w:spacing w:after="0" w:line="240" w:lineRule="auto"/>
              <w:ind w:left="144" w:right="144"/>
              <w:rPr>
                <w:bCs/>
                <w:iCs/>
                <w:szCs w:val="24"/>
              </w:rPr>
            </w:pPr>
          </w:p>
          <w:p w14:paraId="318C4291" w14:textId="77777777" w:rsidR="00196A9A" w:rsidRPr="00F62E12" w:rsidRDefault="00196A9A" w:rsidP="001F1AED">
            <w:pPr>
              <w:spacing w:after="0" w:line="240" w:lineRule="auto"/>
              <w:ind w:left="144" w:right="144"/>
              <w:rPr>
                <w:bCs/>
                <w:iCs/>
                <w:szCs w:val="24"/>
              </w:rPr>
            </w:pPr>
            <w:r w:rsidRPr="00F62E12">
              <w:rPr>
                <w:bCs/>
                <w:iCs/>
                <w:szCs w:val="24"/>
              </w:rPr>
              <w:t>Batts</w:t>
            </w:r>
          </w:p>
          <w:p w14:paraId="6CE2830C" w14:textId="77777777" w:rsidR="00196A9A" w:rsidRPr="00F62E12" w:rsidRDefault="00196A9A" w:rsidP="001F1AED">
            <w:pPr>
              <w:spacing w:after="0" w:line="240" w:lineRule="auto"/>
              <w:ind w:left="144" w:right="144"/>
            </w:pPr>
            <w:r w:rsidRPr="00F62E12">
              <w:rPr>
                <w:bCs/>
                <w:iCs/>
                <w:szCs w:val="24"/>
              </w:rPr>
              <w:t>L3Harris</w:t>
            </w:r>
          </w:p>
          <w:p w14:paraId="48CA6369" w14:textId="77777777" w:rsidR="00196A9A" w:rsidRPr="00F62E12" w:rsidRDefault="00196A9A" w:rsidP="001F1AED">
            <w:pPr>
              <w:ind w:left="144" w:right="144"/>
              <w:rPr>
                <w:bCs/>
                <w:iCs/>
                <w:szCs w:val="24"/>
              </w:rPr>
            </w:pPr>
          </w:p>
        </w:tc>
        <w:tc>
          <w:tcPr>
            <w:tcW w:w="4556" w:type="dxa"/>
            <w:tcBorders>
              <w:right w:val="double" w:sz="6" w:space="0" w:color="auto"/>
            </w:tcBorders>
          </w:tcPr>
          <w:p w14:paraId="17549D52" w14:textId="77777777" w:rsidR="00196A9A" w:rsidRPr="00F62E12" w:rsidRDefault="00196A9A" w:rsidP="001F1AED">
            <w:pPr>
              <w:ind w:left="144" w:right="144"/>
              <w:rPr>
                <w:bCs/>
                <w:szCs w:val="24"/>
                <w:lang w:val="fr-FR"/>
              </w:rPr>
            </w:pPr>
          </w:p>
          <w:p w14:paraId="24241507" w14:textId="6D7E7455"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005C7132">
              <w:rPr>
                <w:bCs/>
                <w:color w:val="000000"/>
                <w:szCs w:val="24"/>
                <w:lang w:val="fr-FR"/>
              </w:rPr>
              <w:t>571</w:t>
            </w:r>
            <w:r w:rsidRPr="00F62E12">
              <w:rPr>
                <w:bCs/>
                <w:color w:val="000000"/>
                <w:szCs w:val="24"/>
                <w:lang w:val="fr-FR"/>
              </w:rPr>
              <w:t>-</w:t>
            </w:r>
            <w:r w:rsidR="005C7132">
              <w:rPr>
                <w:bCs/>
                <w:color w:val="000000"/>
                <w:szCs w:val="24"/>
                <w:lang w:val="fr-FR"/>
              </w:rPr>
              <w:t>521</w:t>
            </w:r>
            <w:r w:rsidRPr="00F62E12">
              <w:rPr>
                <w:bCs/>
                <w:color w:val="000000"/>
                <w:szCs w:val="24"/>
                <w:lang w:val="fr-FR"/>
              </w:rPr>
              <w:t>-</w:t>
            </w:r>
            <w:r w:rsidR="005C7132">
              <w:rPr>
                <w:bCs/>
                <w:color w:val="000000"/>
                <w:szCs w:val="24"/>
                <w:lang w:val="fr-FR"/>
              </w:rPr>
              <w:t>9295</w:t>
            </w:r>
            <w:r w:rsidR="005C7132" w:rsidRPr="00F62E12">
              <w:rPr>
                <w:bCs/>
                <w:color w:val="000000"/>
                <w:szCs w:val="24"/>
                <w:lang w:val="fr-FR"/>
              </w:rPr>
              <w:t xml:space="preserve"> </w:t>
            </w:r>
          </w:p>
          <w:p w14:paraId="174776E7"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6" w:history="1">
              <w:r w:rsidRPr="00F62E12">
                <w:rPr>
                  <w:bCs/>
                  <w:color w:val="0000FF"/>
                  <w:szCs w:val="24"/>
                  <w:u w:val="single"/>
                  <w:lang w:val="fr-FR"/>
                </w:rPr>
                <w:t>fumie.n.wingo.civ@us.navy.mil</w:t>
              </w:r>
            </w:hyperlink>
          </w:p>
          <w:p w14:paraId="2BA928BA" w14:textId="77777777" w:rsidR="00196A9A" w:rsidRDefault="00196A9A" w:rsidP="001F1AED">
            <w:pPr>
              <w:spacing w:after="0" w:line="240" w:lineRule="auto"/>
              <w:ind w:right="144"/>
              <w:rPr>
                <w:bCs/>
                <w:color w:val="000000"/>
                <w:szCs w:val="24"/>
                <w:lang w:val="fr-FR"/>
              </w:rPr>
            </w:pPr>
          </w:p>
          <w:p w14:paraId="138C32E0"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Phone :   +1-703-999-7911 </w:t>
            </w:r>
          </w:p>
          <w:p w14:paraId="048883E9"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Email:    </w:t>
            </w:r>
            <w:hyperlink r:id="rId7" w:history="1">
              <w:r w:rsidRPr="00F62E12">
                <w:rPr>
                  <w:bCs/>
                  <w:color w:val="0000FF"/>
                  <w:szCs w:val="24"/>
                  <w:u w:val="single"/>
                  <w:lang w:val="fr-FR"/>
                </w:rPr>
                <w:t>jerome.j.foreman.civ@us.navy.mil</w:t>
              </w:r>
            </w:hyperlink>
          </w:p>
          <w:p w14:paraId="04392E88" w14:textId="77777777" w:rsidR="00196A9A" w:rsidRDefault="00196A9A" w:rsidP="001F1AED">
            <w:pPr>
              <w:spacing w:after="0" w:line="240" w:lineRule="auto"/>
              <w:ind w:right="144"/>
              <w:rPr>
                <w:bCs/>
                <w:color w:val="000000"/>
                <w:szCs w:val="24"/>
                <w:lang w:val="fr-FR"/>
              </w:rPr>
            </w:pPr>
            <w:r w:rsidRPr="00F62E12">
              <w:rPr>
                <w:bCs/>
                <w:color w:val="000000"/>
                <w:szCs w:val="24"/>
                <w:lang w:val="fr-FR"/>
              </w:rPr>
              <w:t xml:space="preserve">  </w:t>
            </w:r>
          </w:p>
          <w:p w14:paraId="20BAC351" w14:textId="77777777" w:rsidR="00196A9A" w:rsidRPr="00F62E12"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+1-321-332-2111</w:t>
            </w:r>
          </w:p>
          <w:p w14:paraId="37E3BED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8" w:history="1">
              <w:r w:rsidRPr="00F62E12">
                <w:rPr>
                  <w:bCs/>
                  <w:color w:val="0000FF"/>
                  <w:szCs w:val="24"/>
                  <w:u w:val="single"/>
                  <w:lang w:val="fr-FR"/>
                </w:rPr>
                <w:t>robert.leck@aces-inc.com</w:t>
              </w:r>
            </w:hyperlink>
          </w:p>
          <w:p w14:paraId="371CEB5D" w14:textId="77777777" w:rsidR="00196A9A" w:rsidRDefault="00196A9A" w:rsidP="001F1AED">
            <w:pPr>
              <w:spacing w:after="0" w:line="240" w:lineRule="auto"/>
              <w:ind w:right="144"/>
              <w:rPr>
                <w:bCs/>
                <w:color w:val="000000"/>
                <w:szCs w:val="24"/>
                <w:lang w:val="fr-FR"/>
              </w:rPr>
            </w:pPr>
          </w:p>
          <w:p w14:paraId="6B7E1D88" w14:textId="77777777" w:rsidR="00196A9A" w:rsidRDefault="00196A9A" w:rsidP="001F1AED">
            <w:pPr>
              <w:spacing w:after="0" w:line="240" w:lineRule="auto"/>
              <w:ind w:right="144"/>
              <w:rPr>
                <w:bCs/>
                <w:color w:val="000000"/>
                <w:szCs w:val="24"/>
                <w:lang w:val="fr-FR"/>
              </w:rPr>
            </w:pPr>
            <w:r>
              <w:rPr>
                <w:bCs/>
                <w:color w:val="000000"/>
                <w:szCs w:val="24"/>
                <w:lang w:val="fr-FR"/>
              </w:rPr>
              <w:t xml:space="preserve"> </w:t>
            </w:r>
            <w:r w:rsidRPr="00F62E12">
              <w:rPr>
                <w:bCs/>
                <w:color w:val="000000"/>
                <w:szCs w:val="24"/>
                <w:lang w:val="fr-FR"/>
              </w:rPr>
              <w:t>Phone :   +1-</w:t>
            </w:r>
            <w:r w:rsidRPr="00F62E12">
              <w:t xml:space="preserve"> 443-966-0550</w:t>
            </w:r>
          </w:p>
          <w:p w14:paraId="603FE6EF"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taylor.king@ACES-INC.COM</w:t>
              </w:r>
            </w:hyperlink>
          </w:p>
          <w:p w14:paraId="0E8B5AD5" w14:textId="77777777" w:rsidR="00196A9A" w:rsidRDefault="00196A9A" w:rsidP="001F1AED">
            <w:pPr>
              <w:spacing w:after="0" w:line="240" w:lineRule="auto"/>
              <w:ind w:right="144"/>
              <w:rPr>
                <w:bCs/>
                <w:color w:val="000000"/>
                <w:szCs w:val="24"/>
                <w:lang w:val="fr-FR"/>
              </w:rPr>
            </w:pPr>
          </w:p>
          <w:p w14:paraId="13286876" w14:textId="77777777" w:rsidR="00196A9A" w:rsidRPr="00F62E12" w:rsidRDefault="00196A9A" w:rsidP="001F1AED">
            <w:pPr>
              <w:spacing w:after="0" w:line="240" w:lineRule="auto"/>
              <w:ind w:right="144"/>
              <w:rPr>
                <w:bCs/>
                <w:color w:val="000000"/>
                <w:szCs w:val="24"/>
                <w:lang w:val="fr-FR"/>
              </w:rPr>
            </w:pPr>
            <w:r w:rsidRPr="00F62E12">
              <w:rPr>
                <w:bCs/>
                <w:color w:val="000000"/>
                <w:szCs w:val="24"/>
                <w:lang w:val="fr-FR"/>
              </w:rPr>
              <w:t>Phone : +1-</w:t>
            </w:r>
            <w:r w:rsidRPr="00F62E12">
              <w:rPr>
                <w:color w:val="000000"/>
                <w:szCs w:val="24"/>
              </w:rPr>
              <w:t>585 242 3351</w:t>
            </w:r>
          </w:p>
          <w:p w14:paraId="103C2A7F" w14:textId="77777777" w:rsidR="00196A9A" w:rsidRPr="00F62E12" w:rsidRDefault="00196A9A" w:rsidP="001F1AED">
            <w:pPr>
              <w:spacing w:after="0" w:line="240" w:lineRule="auto"/>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w:t>
            </w:r>
            <w:r w:rsidRPr="00F62E12">
              <w:rPr>
                <w:szCs w:val="24"/>
              </w:rPr>
              <w:t xml:space="preserve"> </w:t>
            </w:r>
            <w:hyperlink r:id="rId10" w:history="1">
              <w:r w:rsidRPr="00F62E12">
                <w:rPr>
                  <w:bCs/>
                  <w:color w:val="0000FF"/>
                  <w:szCs w:val="24"/>
                  <w:u w:val="single"/>
                  <w:lang w:val="fr-FR"/>
                </w:rPr>
                <w:t>William.Batts@L3Harris.com</w:t>
              </w:r>
            </w:hyperlink>
          </w:p>
          <w:p w14:paraId="6F370361" w14:textId="77777777" w:rsidR="00196A9A" w:rsidRPr="00F62E12" w:rsidRDefault="00196A9A" w:rsidP="001F1AED">
            <w:pPr>
              <w:ind w:right="144"/>
              <w:rPr>
                <w:bCs/>
                <w:color w:val="000000"/>
                <w:szCs w:val="24"/>
                <w:lang w:val="fr-FR"/>
              </w:rPr>
            </w:pPr>
          </w:p>
        </w:tc>
      </w:tr>
      <w:tr w:rsidR="00196A9A" w:rsidRPr="00F62E12" w14:paraId="5AC0D726" w14:textId="77777777" w:rsidTr="001F1AED">
        <w:trPr>
          <w:trHeight w:val="541"/>
        </w:trPr>
        <w:tc>
          <w:tcPr>
            <w:tcW w:w="9393" w:type="dxa"/>
            <w:gridSpan w:val="2"/>
            <w:tcBorders>
              <w:left w:val="double" w:sz="6" w:space="0" w:color="auto"/>
              <w:right w:val="double" w:sz="6" w:space="0" w:color="auto"/>
            </w:tcBorders>
          </w:tcPr>
          <w:p w14:paraId="358F6FCD" w14:textId="6AE869F4" w:rsidR="00196A9A" w:rsidRPr="00F62E12" w:rsidRDefault="00196A9A" w:rsidP="001F1AED">
            <w:pPr>
              <w:spacing w:after="120"/>
              <w:ind w:left="187" w:right="144"/>
              <w:rPr>
                <w:szCs w:val="24"/>
              </w:rPr>
            </w:pPr>
            <w:r w:rsidRPr="00F62E12">
              <w:rPr>
                <w:b/>
                <w:szCs w:val="24"/>
              </w:rPr>
              <w:t>Purpose/Objective:</w:t>
            </w:r>
            <w:r w:rsidRPr="00F62E12">
              <w:rPr>
                <w:bCs/>
                <w:szCs w:val="24"/>
              </w:rPr>
              <w:t xml:space="preserve">  This is a Fact Sheet for </w:t>
            </w:r>
            <w:r>
              <w:rPr>
                <w:bCs/>
                <w:szCs w:val="24"/>
              </w:rPr>
              <w:t xml:space="preserve">continued work on the </w:t>
            </w:r>
            <w:r w:rsidRPr="00F62E12">
              <w:rPr>
                <w:bCs/>
                <w:szCs w:val="24"/>
              </w:rPr>
              <w:t xml:space="preserve">Working Document Towards a Preliminary Draft Revision to Recommendation ITU-R F.1821 Characteristics of advanced digital high frequency (HF) radiocommunication systems. </w:t>
            </w:r>
            <w:bookmarkStart w:id="7" w:name="_Hlk93409184"/>
            <w:r w:rsidRPr="00F62E12">
              <w:rPr>
                <w:bCs/>
                <w:szCs w:val="24"/>
              </w:rPr>
              <w:t xml:space="preserve">The update includes characteristics of networking systems (Mesh Networks) that could be used to provide advanced high-speed network-based applications within the 3 to 30 MHz frequency range. </w:t>
            </w:r>
            <w:bookmarkEnd w:id="7"/>
          </w:p>
        </w:tc>
      </w:tr>
      <w:tr w:rsidR="00196A9A" w:rsidRPr="00F62E12" w14:paraId="3D487B5A" w14:textId="77777777" w:rsidTr="001F1AED">
        <w:trPr>
          <w:trHeight w:val="1380"/>
        </w:trPr>
        <w:tc>
          <w:tcPr>
            <w:tcW w:w="9393" w:type="dxa"/>
            <w:gridSpan w:val="2"/>
            <w:tcBorders>
              <w:left w:val="double" w:sz="6" w:space="0" w:color="auto"/>
              <w:bottom w:val="single" w:sz="12" w:space="0" w:color="auto"/>
              <w:right w:val="double" w:sz="6" w:space="0" w:color="auto"/>
            </w:tcBorders>
          </w:tcPr>
          <w:p w14:paraId="330AB82E" w14:textId="77777777" w:rsidR="00196A9A" w:rsidRPr="00F62E12" w:rsidRDefault="00196A9A" w:rsidP="001F1AED">
            <w:pPr>
              <w:ind w:left="180" w:right="144"/>
              <w:rPr>
                <w:bCs/>
                <w:szCs w:val="24"/>
              </w:rPr>
            </w:pPr>
            <w:r w:rsidRPr="00F62E12">
              <w:rPr>
                <w:b/>
                <w:szCs w:val="24"/>
              </w:rPr>
              <w:t>Abstract:</w:t>
            </w:r>
            <w:r w:rsidRPr="00F62E12">
              <w:rPr>
                <w:bCs/>
                <w:szCs w:val="24"/>
              </w:rPr>
              <w:t xml:space="preserve"> </w:t>
            </w:r>
            <w:bookmarkStart w:id="8" w:name="_Hlk87347427"/>
            <w:bookmarkStart w:id="9" w:name="_Hlk93409219"/>
            <w:bookmarkStart w:id="10" w:name="_Hlk93499397"/>
            <w:r>
              <w:rPr>
                <w:bCs/>
                <w:szCs w:val="24"/>
              </w:rPr>
              <w:t>The continued work will include the addition of a table of contents, minor editorial modifications, language modifications to improve clarity and simplification of several tables as requested during the most recent ITU-R WP-5C meeting.</w:t>
            </w:r>
            <w:bookmarkEnd w:id="8"/>
            <w:r>
              <w:rPr>
                <w:bCs/>
                <w:szCs w:val="24"/>
              </w:rPr>
              <w:t xml:space="preserve"> </w:t>
            </w:r>
            <w:bookmarkEnd w:id="9"/>
            <w:bookmarkEnd w:id="10"/>
          </w:p>
        </w:tc>
      </w:tr>
      <w:bookmarkEnd w:id="0"/>
    </w:tbl>
    <w:p w14:paraId="20B0FFD8" w14:textId="77777777" w:rsidR="00196A9A" w:rsidRPr="00F62E12" w:rsidRDefault="00196A9A" w:rsidP="00196A9A">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F62E12" w14:paraId="47388FDE" w14:textId="77777777" w:rsidTr="001F1AED">
        <w:trPr>
          <w:cantSplit/>
        </w:trPr>
        <w:tc>
          <w:tcPr>
            <w:tcW w:w="6487" w:type="dxa"/>
            <w:vAlign w:val="center"/>
          </w:tcPr>
          <w:p w14:paraId="4153B445" w14:textId="77777777" w:rsidR="00196A9A" w:rsidRPr="00F62E12" w:rsidRDefault="00196A9A" w:rsidP="001F1AED">
            <w:pPr>
              <w:shd w:val="solid" w:color="FFFFFF" w:fill="FFFFFF"/>
              <w:tabs>
                <w:tab w:val="left" w:pos="1134"/>
                <w:tab w:val="left" w:pos="1871"/>
                <w:tab w:val="left" w:pos="2268"/>
              </w:tabs>
              <w:rPr>
                <w:rFonts w:ascii="Verdana" w:hAnsi="Verdana" w:cs="Times New Roman Bold"/>
                <w:b/>
                <w:bCs/>
                <w:sz w:val="26"/>
                <w:szCs w:val="26"/>
              </w:rPr>
            </w:pPr>
          </w:p>
        </w:tc>
        <w:tc>
          <w:tcPr>
            <w:tcW w:w="3402" w:type="dxa"/>
          </w:tcPr>
          <w:p w14:paraId="43379AC0" w14:textId="77777777" w:rsidR="00196A9A" w:rsidRPr="00F62E12" w:rsidRDefault="00196A9A" w:rsidP="001F1AED">
            <w:pPr>
              <w:shd w:val="solid" w:color="FFFFFF" w:fill="FFFFFF"/>
              <w:tabs>
                <w:tab w:val="left" w:pos="1134"/>
                <w:tab w:val="left" w:pos="1871"/>
                <w:tab w:val="left" w:pos="2268"/>
              </w:tabs>
              <w:spacing w:line="240" w:lineRule="atLeast"/>
            </w:pPr>
            <w:bookmarkStart w:id="11" w:name="ditulogo"/>
            <w:bookmarkEnd w:id="11"/>
          </w:p>
        </w:tc>
      </w:tr>
      <w:tr w:rsidR="00196A9A" w:rsidRPr="00F62E12" w14:paraId="339FD6E3" w14:textId="77777777" w:rsidTr="001F1AED">
        <w:trPr>
          <w:cantSplit/>
        </w:trPr>
        <w:tc>
          <w:tcPr>
            <w:tcW w:w="6487" w:type="dxa"/>
            <w:vAlign w:val="center"/>
          </w:tcPr>
          <w:p w14:paraId="5FF40280"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
              </w:rPr>
            </w:pPr>
            <w:r w:rsidRPr="00CD5A55">
              <w:rPr>
                <w:rFonts w:ascii="Verdana" w:hAnsi="Verdana" w:cs="Times New Roman Bold"/>
                <w:b/>
                <w:bCs/>
                <w:sz w:val="26"/>
                <w:szCs w:val="26"/>
              </w:rPr>
              <w:t>Radiocommunication Study Groups</w:t>
            </w:r>
          </w:p>
        </w:tc>
        <w:tc>
          <w:tcPr>
            <w:tcW w:w="3402" w:type="dxa"/>
          </w:tcPr>
          <w:p w14:paraId="2F10D3F3" w14:textId="77777777" w:rsidR="00196A9A" w:rsidRPr="00F62E12" w:rsidRDefault="00196A9A" w:rsidP="001F1AED">
            <w:pPr>
              <w:shd w:val="solid" w:color="FFFFFF" w:fill="FFFFFF"/>
              <w:tabs>
                <w:tab w:val="left" w:pos="1134"/>
                <w:tab w:val="left" w:pos="1871"/>
                <w:tab w:val="left" w:pos="2268"/>
              </w:tabs>
              <w:spacing w:after="48" w:line="240" w:lineRule="atLeast"/>
            </w:pPr>
            <w:r w:rsidRPr="00CD5A55">
              <w:rPr>
                <w:noProof/>
                <w:lang w:eastAsia="en-GB"/>
              </w:rPr>
              <w:drawing>
                <wp:inline distT="0" distB="0" distL="0" distR="0" wp14:anchorId="387B9E94" wp14:editId="797F770B">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96A9A" w:rsidRPr="00F62E12" w14:paraId="7F39AC70" w14:textId="77777777" w:rsidTr="001F1AED">
        <w:trPr>
          <w:cantSplit/>
        </w:trPr>
        <w:tc>
          <w:tcPr>
            <w:tcW w:w="6487" w:type="dxa"/>
            <w:tcBorders>
              <w:bottom w:val="single" w:sz="12" w:space="0" w:color="auto"/>
            </w:tcBorders>
          </w:tcPr>
          <w:p w14:paraId="1603927E" w14:textId="77777777" w:rsidR="00196A9A" w:rsidRPr="00F62E12" w:rsidRDefault="00196A9A" w:rsidP="001F1AED">
            <w:pPr>
              <w:shd w:val="solid" w:color="FFFFFF" w:fill="FFFFFF"/>
              <w:tabs>
                <w:tab w:val="left" w:pos="1134"/>
                <w:tab w:val="left" w:pos="1871"/>
                <w:tab w:val="left" w:pos="2268"/>
              </w:tabs>
              <w:spacing w:after="48"/>
              <w:rPr>
                <w:rFonts w:ascii="Verdana" w:hAnsi="Verdana" w:cs="Times New Roman Bold"/>
                <w:bCs/>
              </w:rPr>
            </w:pPr>
          </w:p>
        </w:tc>
        <w:tc>
          <w:tcPr>
            <w:tcW w:w="3402" w:type="dxa"/>
            <w:tcBorders>
              <w:bottom w:val="single" w:sz="12" w:space="0" w:color="auto"/>
            </w:tcBorders>
          </w:tcPr>
          <w:p w14:paraId="22179EF4" w14:textId="77777777" w:rsidR="00196A9A" w:rsidRPr="00F62E12" w:rsidRDefault="00196A9A" w:rsidP="001F1AED">
            <w:pPr>
              <w:shd w:val="solid" w:color="FFFFFF" w:fill="FFFFFF"/>
              <w:tabs>
                <w:tab w:val="left" w:pos="1134"/>
                <w:tab w:val="left" w:pos="1871"/>
                <w:tab w:val="left" w:pos="2268"/>
              </w:tabs>
              <w:spacing w:after="48" w:line="240" w:lineRule="atLeast"/>
            </w:pPr>
          </w:p>
        </w:tc>
      </w:tr>
      <w:tr w:rsidR="00196A9A" w:rsidRPr="00F62E12" w14:paraId="1291929D" w14:textId="77777777" w:rsidTr="001F1AED">
        <w:trPr>
          <w:cantSplit/>
        </w:trPr>
        <w:tc>
          <w:tcPr>
            <w:tcW w:w="9889" w:type="dxa"/>
            <w:gridSpan w:val="2"/>
          </w:tcPr>
          <w:p w14:paraId="62992E8F" w14:textId="77777777" w:rsidR="00196A9A" w:rsidRDefault="00196A9A" w:rsidP="001F1AE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96A9A" w:rsidRPr="00382541" w14:paraId="4D9AA52E" w14:textId="77777777" w:rsidTr="001F1AED">
              <w:trPr>
                <w:cantSplit/>
              </w:trPr>
              <w:tc>
                <w:tcPr>
                  <w:tcW w:w="6487" w:type="dxa"/>
                  <w:vMerge w:val="restart"/>
                </w:tcPr>
                <w:p w14:paraId="299C171E" w14:textId="77777777" w:rsidR="00196A9A" w:rsidRDefault="00196A9A" w:rsidP="001F1AED">
                  <w:pPr>
                    <w:shd w:val="solid" w:color="FFFFFF" w:fill="FFFFFF"/>
                    <w:spacing w:after="240"/>
                    <w:rPr>
                      <w:rFonts w:ascii="Verdana" w:hAnsi="Verdana"/>
                      <w:sz w:val="20"/>
                    </w:rPr>
                  </w:pPr>
                  <w:bookmarkStart w:id="12" w:name="recibido"/>
                  <w:bookmarkStart w:id="13" w:name="dtitle1" w:colFirst="0" w:colLast="0"/>
                  <w:bookmarkEnd w:id="12"/>
                </w:p>
                <w:p w14:paraId="642F9457" w14:textId="77777777" w:rsidR="00196A9A" w:rsidRPr="00382541" w:rsidRDefault="00196A9A" w:rsidP="001F1AED">
                  <w:pPr>
                    <w:shd w:val="solid" w:color="FFFFFF" w:fill="FFFFFF"/>
                    <w:spacing w:after="240"/>
                    <w:rPr>
                      <w:rFonts w:ascii="Verdana" w:hAnsi="Verdana"/>
                      <w:sz w:val="20"/>
                    </w:rPr>
                  </w:pPr>
                  <w:r w:rsidRPr="00382541">
                    <w:rPr>
                      <w:rFonts w:ascii="Verdana" w:hAnsi="Verdana"/>
                      <w:sz w:val="20"/>
                    </w:rPr>
                    <w:t>Received:</w:t>
                  </w:r>
                  <w:r w:rsidRPr="00382541">
                    <w:rPr>
                      <w:rFonts w:ascii="Verdana" w:hAnsi="Verdana"/>
                      <w:sz w:val="20"/>
                    </w:rPr>
                    <w:tab/>
                    <w:t xml:space="preserve"> </w:t>
                  </w:r>
                  <w:r>
                    <w:rPr>
                      <w:rFonts w:ascii="Verdana" w:hAnsi="Verdana"/>
                      <w:sz w:val="20"/>
                    </w:rPr>
                    <w:t xml:space="preserve">XX November </w:t>
                  </w:r>
                  <w:r w:rsidRPr="00382541">
                    <w:rPr>
                      <w:rFonts w:ascii="Verdana" w:hAnsi="Verdana"/>
                      <w:sz w:val="20"/>
                    </w:rPr>
                    <w:t>2022</w:t>
                  </w:r>
                </w:p>
                <w:p w14:paraId="105AC186" w14:textId="77777777" w:rsidR="00196A9A" w:rsidRPr="00382541" w:rsidRDefault="00196A9A" w:rsidP="001F1AED">
                  <w:pPr>
                    <w:shd w:val="solid" w:color="FFFFFF" w:fill="FFFFFF"/>
                    <w:spacing w:after="240"/>
                    <w:ind w:left="1134" w:hanging="1134"/>
                    <w:rPr>
                      <w:rFonts w:ascii="Verdana" w:hAnsi="Verdana"/>
                      <w:sz w:val="20"/>
                    </w:rPr>
                  </w:pPr>
                  <w:r w:rsidRPr="00382541">
                    <w:rPr>
                      <w:rFonts w:ascii="Verdana" w:hAnsi="Verdana"/>
                      <w:sz w:val="20"/>
                    </w:rPr>
                    <w:t>S</w:t>
                  </w:r>
                  <w:r>
                    <w:rPr>
                      <w:rFonts w:ascii="Verdana" w:hAnsi="Verdana"/>
                      <w:sz w:val="20"/>
                    </w:rPr>
                    <w:t>ource</w:t>
                  </w:r>
                  <w:r w:rsidRPr="00382541">
                    <w:rPr>
                      <w:rFonts w:ascii="Verdana" w:hAnsi="Verdana"/>
                      <w:sz w:val="20"/>
                    </w:rPr>
                    <w:t>:</w:t>
                  </w:r>
                  <w:r w:rsidRPr="00382541">
                    <w:rPr>
                      <w:rFonts w:ascii="Verdana" w:hAnsi="Verdana"/>
                      <w:sz w:val="20"/>
                    </w:rPr>
                    <w:tab/>
                  </w:r>
                  <w:r>
                    <w:rPr>
                      <w:rFonts w:ascii="Verdana" w:hAnsi="Verdana"/>
                      <w:sz w:val="20"/>
                    </w:rPr>
                    <w:t>Document 5C/291 Annex 13</w:t>
                  </w:r>
                </w:p>
              </w:tc>
              <w:tc>
                <w:tcPr>
                  <w:tcW w:w="3402" w:type="dxa"/>
                </w:tcPr>
                <w:p w14:paraId="04BEE51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2A672156" w14:textId="77777777" w:rsidR="00196A9A"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p>
                <w:p w14:paraId="51769764"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sidRPr="00382541">
                    <w:rPr>
                      <w:rFonts w:ascii="Verdana" w:hAnsi="Verdana"/>
                      <w:b/>
                      <w:bCs/>
                      <w:sz w:val="20"/>
                      <w:lang w:eastAsia="zh-CN"/>
                    </w:rPr>
                    <w:t>Document 5C/XX-E</w:t>
                  </w:r>
                </w:p>
              </w:tc>
            </w:tr>
            <w:tr w:rsidR="00196A9A" w:rsidRPr="00382541" w14:paraId="2F5B2900" w14:textId="77777777" w:rsidTr="001F1AED">
              <w:trPr>
                <w:cantSplit/>
              </w:trPr>
              <w:tc>
                <w:tcPr>
                  <w:tcW w:w="6487" w:type="dxa"/>
                  <w:vMerge/>
                </w:tcPr>
                <w:p w14:paraId="40BFA4FC"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13293822"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hAnsi="Verdana"/>
                      <w:b/>
                      <w:bCs/>
                      <w:sz w:val="20"/>
                      <w:lang w:eastAsia="zh-CN"/>
                    </w:rPr>
                  </w:pPr>
                  <w:r>
                    <w:rPr>
                      <w:rFonts w:ascii="Verdana" w:hAnsi="Verdana"/>
                      <w:b/>
                      <w:bCs/>
                      <w:sz w:val="20"/>
                      <w:lang w:eastAsia="zh-CN"/>
                    </w:rPr>
                    <w:t>XX</w:t>
                  </w:r>
                  <w:r w:rsidRPr="00382541">
                    <w:rPr>
                      <w:rFonts w:ascii="Verdana" w:hAnsi="Verdana"/>
                      <w:b/>
                      <w:bCs/>
                      <w:sz w:val="20"/>
                      <w:lang w:eastAsia="zh-CN"/>
                    </w:rPr>
                    <w:t xml:space="preserve"> </w:t>
                  </w:r>
                  <w:r>
                    <w:rPr>
                      <w:rFonts w:ascii="Verdana" w:hAnsi="Verdana"/>
                      <w:b/>
                      <w:bCs/>
                      <w:sz w:val="20"/>
                      <w:lang w:eastAsia="zh-CN"/>
                    </w:rPr>
                    <w:t>November</w:t>
                  </w:r>
                  <w:r w:rsidRPr="00382541">
                    <w:rPr>
                      <w:rFonts w:ascii="Verdana" w:hAnsi="Verdana"/>
                      <w:b/>
                      <w:bCs/>
                      <w:sz w:val="20"/>
                      <w:lang w:eastAsia="zh-CN"/>
                    </w:rPr>
                    <w:t xml:space="preserve"> </w:t>
                  </w:r>
                  <w:r>
                    <w:rPr>
                      <w:rFonts w:ascii="Verdana" w:hAnsi="Verdana"/>
                      <w:b/>
                      <w:bCs/>
                      <w:sz w:val="20"/>
                      <w:lang w:eastAsia="zh-CN"/>
                    </w:rPr>
                    <w:t>2022</w:t>
                  </w:r>
                </w:p>
              </w:tc>
            </w:tr>
            <w:tr w:rsidR="00196A9A" w:rsidRPr="00382541" w14:paraId="52402CBB" w14:textId="77777777" w:rsidTr="001F1AED">
              <w:trPr>
                <w:cantSplit/>
              </w:trPr>
              <w:tc>
                <w:tcPr>
                  <w:tcW w:w="6487" w:type="dxa"/>
                  <w:vMerge/>
                </w:tcPr>
                <w:p w14:paraId="5740A4C3" w14:textId="77777777" w:rsidR="00196A9A" w:rsidRPr="00382541" w:rsidRDefault="00196A9A" w:rsidP="001F1AED">
                  <w:pPr>
                    <w:tabs>
                      <w:tab w:val="left" w:pos="1134"/>
                      <w:tab w:val="left" w:pos="1871"/>
                      <w:tab w:val="left" w:pos="2268"/>
                    </w:tabs>
                    <w:spacing w:before="60"/>
                    <w:jc w:val="center"/>
                    <w:rPr>
                      <w:smallCaps/>
                      <w:sz w:val="32"/>
                      <w:lang w:eastAsia="zh-CN"/>
                    </w:rPr>
                  </w:pPr>
                </w:p>
              </w:tc>
              <w:tc>
                <w:tcPr>
                  <w:tcW w:w="3402" w:type="dxa"/>
                </w:tcPr>
                <w:p w14:paraId="65FDBCC8" w14:textId="77777777" w:rsidR="00196A9A" w:rsidRPr="00382541" w:rsidRDefault="00196A9A" w:rsidP="001F1AED">
                  <w:pPr>
                    <w:shd w:val="solid" w:color="FFFFFF" w:fill="FFFFFF"/>
                    <w:tabs>
                      <w:tab w:val="left" w:pos="1134"/>
                      <w:tab w:val="left" w:pos="1871"/>
                      <w:tab w:val="left" w:pos="2268"/>
                    </w:tabs>
                    <w:spacing w:after="0" w:line="240" w:lineRule="auto"/>
                    <w:rPr>
                      <w:rFonts w:ascii="Verdana" w:eastAsia="SimSun" w:hAnsi="Verdana"/>
                      <w:b/>
                      <w:bCs/>
                      <w:sz w:val="20"/>
                      <w:lang w:eastAsia="zh-CN"/>
                    </w:rPr>
                  </w:pPr>
                  <w:r w:rsidRPr="00382541">
                    <w:rPr>
                      <w:rFonts w:ascii="Verdana" w:eastAsia="SimSun" w:hAnsi="Verdana"/>
                      <w:b/>
                      <w:bCs/>
                      <w:sz w:val="20"/>
                      <w:lang w:eastAsia="zh-CN"/>
                    </w:rPr>
                    <w:t>English</w:t>
                  </w:r>
                  <w:r>
                    <w:rPr>
                      <w:rFonts w:ascii="Verdana" w:eastAsia="SimSun" w:hAnsi="Verdana"/>
                      <w:b/>
                      <w:bCs/>
                      <w:sz w:val="20"/>
                      <w:lang w:eastAsia="zh-CN"/>
                    </w:rPr>
                    <w:t xml:space="preserve"> only</w:t>
                  </w:r>
                </w:p>
              </w:tc>
            </w:tr>
          </w:tbl>
          <w:p w14:paraId="0300E73E" w14:textId="77777777" w:rsidR="00196A9A" w:rsidRPr="00382541" w:rsidRDefault="00196A9A" w:rsidP="001F1AED">
            <w:pPr>
              <w:tabs>
                <w:tab w:val="left" w:pos="270"/>
                <w:tab w:val="left" w:pos="567"/>
                <w:tab w:val="left" w:pos="1134"/>
                <w:tab w:val="left" w:pos="1701"/>
                <w:tab w:val="left" w:pos="1871"/>
                <w:tab w:val="left" w:pos="2268"/>
                <w:tab w:val="left" w:pos="2835"/>
              </w:tabs>
              <w:spacing w:before="240"/>
              <w:jc w:val="center"/>
              <w:rPr>
                <w:rFonts w:ascii="Times New Roman" w:hAnsi="Times New Roman" w:cs="Times New Roman"/>
                <w:bCs/>
                <w:szCs w:val="24"/>
              </w:rPr>
            </w:pPr>
            <w:r w:rsidRPr="00382541">
              <w:rPr>
                <w:rFonts w:ascii="Times New Roman" w:hAnsi="Times New Roman" w:cs="Times New Roman"/>
                <w:b/>
                <w:sz w:val="28"/>
                <w:lang w:eastAsia="zh-CN"/>
              </w:rPr>
              <w:t>United States of America</w:t>
            </w:r>
          </w:p>
          <w:p w14:paraId="54B3D8D0" w14:textId="77777777" w:rsidR="00196A9A" w:rsidRPr="00382541" w:rsidRDefault="00196A9A" w:rsidP="001F1AED">
            <w:pPr>
              <w:tabs>
                <w:tab w:val="left" w:pos="3930"/>
              </w:tabs>
              <w:spacing w:before="240"/>
              <w:jc w:val="center"/>
              <w:rPr>
                <w:rFonts w:ascii="Times New Roman" w:hAnsi="Times New Roman" w:cs="Times New Roman"/>
                <w:caps/>
                <w:sz w:val="24"/>
                <w:szCs w:val="24"/>
                <w:lang w:eastAsia="zh-CN"/>
              </w:rPr>
            </w:pPr>
            <w:r w:rsidRPr="00382541">
              <w:rPr>
                <w:rFonts w:ascii="Times New Roman" w:hAnsi="Times New Roman" w:cs="Times New Roman"/>
                <w:bCs/>
                <w:sz w:val="24"/>
                <w:szCs w:val="24"/>
              </w:rPr>
              <w:t>WORKING DOCUMENT TOWARDS A PRELIMINARY DRAFT REVISION TO RECOMMENDATION ITU-R F.</w:t>
            </w:r>
            <w:r>
              <w:rPr>
                <w:rFonts w:ascii="Times New Roman" w:hAnsi="Times New Roman" w:cs="Times New Roman"/>
                <w:bCs/>
                <w:sz w:val="24"/>
                <w:szCs w:val="24"/>
              </w:rPr>
              <w:t>1821</w:t>
            </w:r>
          </w:p>
        </w:tc>
      </w:tr>
      <w:tr w:rsidR="00196A9A" w:rsidRPr="00CD5A55" w14:paraId="51C79519" w14:textId="77777777" w:rsidTr="001F1AED">
        <w:trPr>
          <w:cantSplit/>
        </w:trPr>
        <w:tc>
          <w:tcPr>
            <w:tcW w:w="9889" w:type="dxa"/>
            <w:gridSpan w:val="2"/>
          </w:tcPr>
          <w:p w14:paraId="75B23C7E" w14:textId="77777777" w:rsidR="00196A9A" w:rsidRPr="00CD5A55" w:rsidRDefault="00196A9A" w:rsidP="001F1AED">
            <w:pPr>
              <w:pStyle w:val="Restitle"/>
              <w:rPr>
                <w:rFonts w:ascii="Times New Roman" w:hAnsi="Times New Roman"/>
              </w:rPr>
            </w:pPr>
          </w:p>
        </w:tc>
      </w:tr>
    </w:tbl>
    <w:p w14:paraId="70AFCC80" w14:textId="77777777" w:rsidR="00196A9A" w:rsidRPr="004C40C8" w:rsidRDefault="00196A9A" w:rsidP="00196A9A">
      <w:pPr>
        <w:spacing w:after="120"/>
        <w:rPr>
          <w:rFonts w:ascii="Times New Roman" w:hAnsi="Times New Roman" w:cs="Times New Roman"/>
          <w:b/>
          <w:bCs/>
          <w:sz w:val="24"/>
          <w:szCs w:val="24"/>
          <w:lang w:val="fr-FR" w:eastAsia="zh-CN"/>
        </w:rPr>
      </w:pPr>
      <w:bookmarkStart w:id="14" w:name="dbreak"/>
      <w:bookmarkEnd w:id="13"/>
      <w:bookmarkEnd w:id="14"/>
      <w:proofErr w:type="spellStart"/>
      <w:r>
        <w:rPr>
          <w:rFonts w:ascii="Times New Roman" w:hAnsi="Times New Roman" w:cs="Times New Roman"/>
          <w:b/>
          <w:bCs/>
          <w:sz w:val="24"/>
          <w:szCs w:val="24"/>
          <w:lang w:val="fr-FR" w:eastAsia="zh-CN"/>
        </w:rPr>
        <w:t>Proposal</w:t>
      </w:r>
      <w:proofErr w:type="spellEnd"/>
    </w:p>
    <w:p w14:paraId="23454456" w14:textId="4A4D7C77" w:rsidR="00196A9A" w:rsidRPr="00DF63FC" w:rsidRDefault="00196A9A" w:rsidP="00196A9A">
      <w:pPr>
        <w:rPr>
          <w:rFonts w:ascii="Times New Roman" w:hAnsi="Times New Roman"/>
          <w:bCs/>
          <w:sz w:val="24"/>
          <w:szCs w:val="24"/>
        </w:rPr>
      </w:pPr>
      <w:bookmarkStart w:id="15" w:name="_Hlk99627722"/>
      <w:r w:rsidRPr="001C2F13">
        <w:rPr>
          <w:rFonts w:ascii="Times New Roman" w:eastAsia="Calibri" w:hAnsi="Times New Roman"/>
          <w:sz w:val="24"/>
          <w:lang w:eastAsia="zh-CN"/>
        </w:rPr>
        <w:t xml:space="preserve">The United States proposes that ITU-R Working Party (WP) 5C consider the proposed revisions to the Recommendation </w:t>
      </w:r>
      <w:r w:rsidRPr="001C2F13">
        <w:rPr>
          <w:rFonts w:ascii="Times New Roman" w:eastAsia="Calibri" w:hAnsi="Times New Roman"/>
          <w:color w:val="0000FF"/>
          <w:sz w:val="24"/>
          <w:u w:val="single"/>
          <w:lang w:eastAsia="zh-CN"/>
        </w:rPr>
        <w:t xml:space="preserve">ITU-R </w:t>
      </w:r>
      <w:r w:rsidR="00B0200D">
        <w:rPr>
          <w:rFonts w:ascii="Times New Roman" w:eastAsia="Calibri" w:hAnsi="Times New Roman"/>
          <w:color w:val="0000FF"/>
          <w:sz w:val="24"/>
          <w:u w:val="single"/>
          <w:lang w:eastAsia="zh-CN"/>
        </w:rPr>
        <w:t>F</w:t>
      </w:r>
      <w:r w:rsidRPr="001C2F13">
        <w:rPr>
          <w:rFonts w:ascii="Times New Roman" w:eastAsia="Calibri" w:hAnsi="Times New Roman"/>
          <w:color w:val="0000FF"/>
          <w:sz w:val="24"/>
          <w:u w:val="single"/>
          <w:lang w:eastAsia="zh-CN"/>
        </w:rPr>
        <w:t>.1821.</w:t>
      </w:r>
      <w:r w:rsidRPr="001C2F13">
        <w:rPr>
          <w:rFonts w:ascii="Times New Roman" w:eastAsia="Calibri" w:hAnsi="Times New Roman"/>
          <w:sz w:val="24"/>
          <w:lang w:eastAsia="zh-CN"/>
        </w:rPr>
        <w:t xml:space="preserve"> </w:t>
      </w:r>
      <w:bookmarkEnd w:id="15"/>
      <w:r>
        <w:rPr>
          <w:rFonts w:ascii="Times New Roman" w:hAnsi="Times New Roman"/>
          <w:bCs/>
          <w:sz w:val="24"/>
          <w:szCs w:val="24"/>
        </w:rPr>
        <w:t xml:space="preserve">The proposed edits are highlighted in </w:t>
      </w:r>
      <w:r w:rsidRPr="00DF63FC">
        <w:rPr>
          <w:rFonts w:ascii="Times New Roman" w:hAnsi="Times New Roman"/>
          <w:bCs/>
          <w:sz w:val="24"/>
          <w:szCs w:val="24"/>
          <w:highlight w:val="cyan"/>
        </w:rPr>
        <w:t>turquoise</w:t>
      </w:r>
      <w:r>
        <w:rPr>
          <w:rFonts w:ascii="Times New Roman" w:hAnsi="Times New Roman"/>
          <w:bCs/>
          <w:sz w:val="24"/>
          <w:szCs w:val="24"/>
        </w:rPr>
        <w:t>.</w:t>
      </w:r>
    </w:p>
    <w:p w14:paraId="335B5835" w14:textId="3F8CD7C4" w:rsidR="00196A9A" w:rsidRPr="001C2F13" w:rsidRDefault="00196A9A" w:rsidP="00196A9A">
      <w:pPr>
        <w:rPr>
          <w:rFonts w:ascii="Times New Roman" w:hAnsi="Times New Roman"/>
          <w:bCs/>
          <w:sz w:val="24"/>
          <w:szCs w:val="24"/>
        </w:rPr>
      </w:pPr>
      <w:r w:rsidRPr="001C2F13">
        <w:rPr>
          <w:rFonts w:ascii="Times New Roman" w:hAnsi="Times New Roman"/>
          <w:bCs/>
          <w:sz w:val="24"/>
          <w:szCs w:val="24"/>
        </w:rPr>
        <w:t xml:space="preserve">Attachment:  Working Document Towards a Preliminary Draft Revision </w:t>
      </w:r>
      <w:r w:rsidR="00D50E75">
        <w:rPr>
          <w:rFonts w:ascii="Times New Roman" w:hAnsi="Times New Roman"/>
          <w:bCs/>
          <w:sz w:val="24"/>
          <w:szCs w:val="24"/>
        </w:rPr>
        <w:t>t</w:t>
      </w:r>
      <w:r w:rsidRPr="001C2F13">
        <w:rPr>
          <w:rFonts w:ascii="Times New Roman" w:hAnsi="Times New Roman"/>
          <w:bCs/>
          <w:sz w:val="24"/>
          <w:szCs w:val="24"/>
        </w:rPr>
        <w:t>o Recommendation ITU-R F.1821 Characteristics of advanced digital high frequency (HF) radiocommunication systems</w:t>
      </w:r>
    </w:p>
    <w:p w14:paraId="5253AF3C" w14:textId="77777777" w:rsidR="00196A9A" w:rsidRDefault="00196A9A" w:rsidP="00196A9A">
      <w:pPr>
        <w:pStyle w:val="RecNo"/>
        <w:tabs>
          <w:tab w:val="left" w:pos="795"/>
        </w:tabs>
        <w:spacing w:before="0"/>
        <w:jc w:val="both"/>
      </w:pPr>
    </w:p>
    <w:p w14:paraId="6F7683A9" w14:textId="77777777" w:rsidR="00196A9A" w:rsidRDefault="00196A9A" w:rsidP="00196A9A">
      <w:pPr>
        <w:pStyle w:val="RecNo"/>
        <w:spacing w:before="0"/>
      </w:pPr>
    </w:p>
    <w:p w14:paraId="30A5D5B1" w14:textId="76389D40" w:rsidR="00196A9A" w:rsidRDefault="00196A9A" w:rsidP="00196A9A">
      <w:pPr>
        <w:rPr>
          <w:rFonts w:ascii="Times New Roman" w:eastAsia="Times New Roman" w:hAnsi="Times New Roman" w:cs="Times New Roman"/>
          <w:sz w:val="28"/>
          <w:szCs w:val="20"/>
        </w:rPr>
      </w:pPr>
      <w:r>
        <w:br w:type="page"/>
      </w:r>
    </w:p>
    <w:p w14:paraId="6503C555" w14:textId="77777777" w:rsidR="00196A9A" w:rsidRDefault="00196A9A" w:rsidP="00196A9A">
      <w:pPr>
        <w:pStyle w:val="RecNo"/>
        <w:spacing w:before="0"/>
        <w:rPr>
          <w:b/>
          <w:bCs/>
        </w:rPr>
      </w:pPr>
      <w:r w:rsidRPr="001A4D96">
        <w:rPr>
          <w:b/>
          <w:bCs/>
        </w:rPr>
        <w:lastRenderedPageBreak/>
        <w:t>ATTACHMENT</w:t>
      </w:r>
    </w:p>
    <w:p w14:paraId="5CB64C82" w14:textId="77777777" w:rsidR="00196A9A" w:rsidRDefault="00196A9A" w:rsidP="00196A9A">
      <w:pPr>
        <w:pStyle w:val="RecNo"/>
        <w:spacing w:before="0"/>
        <w:rPr>
          <w:b/>
          <w:bCs/>
        </w:rPr>
      </w:pPr>
    </w:p>
    <w:p w14:paraId="58A1F004" w14:textId="77777777" w:rsidR="00196A9A" w:rsidRPr="00DF63FC" w:rsidRDefault="00196A9A" w:rsidP="00196A9A">
      <w:pPr>
        <w:pStyle w:val="RecNo"/>
        <w:spacing w:before="0"/>
        <w:rPr>
          <w:b/>
          <w:bCs/>
        </w:rPr>
      </w:pPr>
      <w:r>
        <w:rPr>
          <w:bCs/>
          <w:szCs w:val="24"/>
        </w:rPr>
        <w:t>W</w:t>
      </w:r>
      <w:r w:rsidRPr="001A4D96">
        <w:rPr>
          <w:bCs/>
          <w:szCs w:val="24"/>
        </w:rPr>
        <w:t xml:space="preserve">ORKING DOCUMENT TOWARDS A PRELIMINARY DRAFT REVISION OF </w:t>
      </w:r>
      <w:r w:rsidRPr="001A4D96">
        <w:t>RECOMMENDATION  ITU-R  F.1821</w:t>
      </w:r>
    </w:p>
    <w:p w14:paraId="5781ACA8" w14:textId="77777777" w:rsidR="00196A9A" w:rsidRPr="001A4D96" w:rsidRDefault="00196A9A" w:rsidP="00196A9A">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1A4D96">
        <w:rPr>
          <w:rFonts w:ascii="Times New Roman" w:eastAsia="Times New Roman" w:hAnsi="Times New Roman" w:cs="Times New Roman"/>
          <w:b/>
          <w:sz w:val="28"/>
          <w:szCs w:val="20"/>
        </w:rPr>
        <w:t>Characteristics of advanced digital high frequency (HF)</w:t>
      </w:r>
      <w:r w:rsidRPr="001A4D96">
        <w:rPr>
          <w:rFonts w:ascii="Times New Roman" w:eastAsia="Times New Roman" w:hAnsi="Times New Roman" w:cs="Times New Roman"/>
          <w:b/>
          <w:sz w:val="28"/>
          <w:szCs w:val="20"/>
        </w:rPr>
        <w:br/>
        <w:t>radiocommunication systems</w:t>
      </w:r>
    </w:p>
    <w:p w14:paraId="24C995C1"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(Question ITU-R 147/9)</w:t>
      </w:r>
    </w:p>
    <w:p w14:paraId="6482D617"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p>
    <w:p w14:paraId="0A5C2D6A" w14:textId="77777777" w:rsidR="00196A9A" w:rsidRPr="001A4D96" w:rsidRDefault="00196A9A" w:rsidP="00196A9A">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rPr>
      </w:pPr>
      <w:r w:rsidRPr="001A4D96">
        <w:rPr>
          <w:rFonts w:ascii="Times New Roman" w:eastAsia="Times New Roman" w:hAnsi="Times New Roman" w:cs="Times New Roman"/>
          <w:sz w:val="24"/>
          <w:szCs w:val="20"/>
        </w:rPr>
        <w:t>(2007)</w:t>
      </w:r>
    </w:p>
    <w:customXmlInsRangeStart w:id="16" w:author="USA" w:date="2022-08-24T19:04:00Z"/>
    <w:sdt>
      <w:sdtPr>
        <w:rPr>
          <w:rFonts w:ascii="Times New Roman" w:eastAsia="Times New Roman" w:hAnsi="Times New Roman" w:cs="Times New Roman"/>
          <w:color w:val="auto"/>
          <w:sz w:val="24"/>
          <w:szCs w:val="20"/>
          <w:lang w:val="en-GB"/>
        </w:rPr>
        <w:id w:val="563305040"/>
        <w:docPartObj>
          <w:docPartGallery w:val="Table of Contents"/>
          <w:docPartUnique/>
        </w:docPartObj>
      </w:sdtPr>
      <w:sdtEndPr>
        <w:rPr>
          <w:rFonts w:eastAsiaTheme="minorHAnsi"/>
          <w:b/>
          <w:bCs/>
          <w:noProof/>
          <w:sz w:val="22"/>
          <w:szCs w:val="22"/>
          <w:lang w:val="en-US"/>
        </w:rPr>
      </w:sdtEndPr>
      <w:sdtContent>
        <w:customXmlInsRangeEnd w:id="16"/>
        <w:p w14:paraId="659B2D52" w14:textId="77777777" w:rsidR="00196A9A" w:rsidRPr="00D50E75" w:rsidRDefault="00196A9A" w:rsidP="00196A9A">
          <w:pPr>
            <w:pStyle w:val="TOCHeading"/>
            <w:jc w:val="center"/>
            <w:rPr>
              <w:ins w:id="17" w:author="USA" w:date="2022-08-24T19:04:00Z"/>
              <w:rFonts w:ascii="Times New Roman" w:hAnsi="Times New Roman" w:cs="Times New Roman"/>
              <w:highlight w:val="cyan"/>
            </w:rPr>
          </w:pPr>
          <w:ins w:id="18" w:author="USA" w:date="2022-08-24T19:04:00Z">
            <w:r w:rsidRPr="00D50E75">
              <w:rPr>
                <w:rFonts w:ascii="Times New Roman" w:hAnsi="Times New Roman" w:cs="Times New Roman"/>
                <w:highlight w:val="cyan"/>
              </w:rPr>
              <w:t>Table of Contents</w:t>
            </w:r>
          </w:ins>
        </w:p>
        <w:p w14:paraId="1AA795D6" w14:textId="1E18E081" w:rsidR="00D50E75" w:rsidRPr="00D50E75" w:rsidRDefault="00196A9A">
          <w:pPr>
            <w:pStyle w:val="TOC1"/>
            <w:rPr>
              <w:ins w:id="19" w:author="USA" w:date="2022-08-24T21:49:00Z"/>
              <w:rFonts w:asciiTheme="minorHAnsi" w:eastAsiaTheme="minorEastAsia" w:hAnsiTheme="minorHAnsi" w:cstheme="minorBidi"/>
              <w:noProof/>
              <w:sz w:val="22"/>
              <w:szCs w:val="22"/>
              <w:highlight w:val="cyan"/>
              <w:lang w:val="en-US"/>
              <w:rPrChange w:id="20" w:author="USA" w:date="2022-08-24T21:49:00Z">
                <w:rPr>
                  <w:ins w:id="21" w:author="USA" w:date="2022-08-24T21:49:00Z"/>
                  <w:rFonts w:asciiTheme="minorHAnsi" w:eastAsiaTheme="minorEastAsia" w:hAnsiTheme="minorHAnsi" w:cstheme="minorBidi"/>
                  <w:noProof/>
                  <w:sz w:val="22"/>
                  <w:szCs w:val="22"/>
                  <w:lang w:val="en-US"/>
                </w:rPr>
              </w:rPrChange>
            </w:rPr>
          </w:pPr>
          <w:ins w:id="22" w:author="USA" w:date="2022-08-24T19:04:00Z">
            <w:r w:rsidRPr="00D50E75">
              <w:rPr>
                <w:highlight w:val="cyan"/>
              </w:rPr>
              <w:fldChar w:fldCharType="begin"/>
            </w:r>
            <w:r w:rsidRPr="00D50E75">
              <w:rPr>
                <w:highlight w:val="cyan"/>
              </w:rPr>
              <w:instrText xml:space="preserve"> TOC \o "1-3" \h \z \u </w:instrText>
            </w:r>
            <w:r w:rsidRPr="00D50E75">
              <w:rPr>
                <w:highlight w:val="cyan"/>
              </w:rPr>
              <w:fldChar w:fldCharType="separate"/>
            </w:r>
          </w:ins>
          <w:ins w:id="23" w:author="USA" w:date="2022-08-24T21:49:00Z">
            <w:r w:rsidR="00D50E75" w:rsidRPr="00D50E75">
              <w:rPr>
                <w:rStyle w:val="Hyperlink"/>
                <w:noProof/>
                <w:highlight w:val="cyan"/>
                <w:rPrChange w:id="24" w:author="USA" w:date="2022-08-24T21:49:00Z">
                  <w:rPr>
                    <w:rStyle w:val="Hyperlink"/>
                    <w:noProof/>
                  </w:rPr>
                </w:rPrChange>
              </w:rPr>
              <w:fldChar w:fldCharType="begin"/>
            </w:r>
            <w:r w:rsidR="00D50E75" w:rsidRPr="00D50E75">
              <w:rPr>
                <w:rStyle w:val="Hyperlink"/>
                <w:noProof/>
                <w:highlight w:val="cyan"/>
                <w:rPrChange w:id="25" w:author="USA" w:date="2022-08-24T21:49:00Z">
                  <w:rPr>
                    <w:rStyle w:val="Hyperlink"/>
                    <w:noProof/>
                  </w:rPr>
                </w:rPrChange>
              </w:rPr>
              <w:instrText xml:space="preserve"> </w:instrText>
            </w:r>
            <w:r w:rsidR="00D50E75" w:rsidRPr="00D50E75">
              <w:rPr>
                <w:noProof/>
                <w:highlight w:val="cyan"/>
                <w:rPrChange w:id="26" w:author="USA" w:date="2022-08-24T21:49:00Z">
                  <w:rPr>
                    <w:noProof/>
                  </w:rPr>
                </w:rPrChange>
              </w:rPr>
              <w:instrText>HYPERLINK \l "_Toc112270161"</w:instrText>
            </w:r>
            <w:r w:rsidR="00D50E75" w:rsidRPr="00D50E75">
              <w:rPr>
                <w:rStyle w:val="Hyperlink"/>
                <w:noProof/>
                <w:highlight w:val="cyan"/>
                <w:rPrChange w:id="27" w:author="USA" w:date="2022-08-24T21:49:00Z">
                  <w:rPr>
                    <w:rStyle w:val="Hyperlink"/>
                    <w:noProof/>
                  </w:rPr>
                </w:rPrChange>
              </w:rPr>
              <w:instrText xml:space="preserve"> </w:instrText>
            </w:r>
            <w:r w:rsidR="00D50E75" w:rsidRPr="00D50E75">
              <w:rPr>
                <w:rStyle w:val="Hyperlink"/>
                <w:noProof/>
                <w:highlight w:val="cyan"/>
                <w:rPrChange w:id="28" w:author="USA" w:date="2022-08-24T21:49:00Z">
                  <w:rPr>
                    <w:rStyle w:val="Hyperlink"/>
                    <w:noProof/>
                  </w:rPr>
                </w:rPrChange>
              </w:rPr>
              <w:fldChar w:fldCharType="separate"/>
            </w:r>
            <w:r w:rsidR="00D50E75" w:rsidRPr="00D50E75">
              <w:rPr>
                <w:rStyle w:val="Hyperlink"/>
                <w:b/>
                <w:noProof/>
                <w:highlight w:val="cyan"/>
                <w:rPrChange w:id="29" w:author="USA" w:date="2022-08-24T21:49:00Z">
                  <w:rPr>
                    <w:rStyle w:val="Hyperlink"/>
                    <w:b/>
                    <w:noProof/>
                  </w:rPr>
                </w:rPrChange>
              </w:rPr>
              <w:t>1</w:t>
            </w:r>
            <w:r w:rsidR="00D50E75" w:rsidRPr="00D50E75">
              <w:rPr>
                <w:rFonts w:asciiTheme="minorHAnsi" w:eastAsiaTheme="minorEastAsia" w:hAnsiTheme="minorHAnsi" w:cstheme="minorBidi"/>
                <w:noProof/>
                <w:sz w:val="22"/>
                <w:szCs w:val="22"/>
                <w:highlight w:val="cyan"/>
                <w:lang w:val="en-US"/>
                <w:rPrChange w:id="30" w:author="USA" w:date="2022-08-24T21:49:00Z">
                  <w:rPr>
                    <w:rFonts w:asciiTheme="minorHAnsi" w:eastAsiaTheme="minorEastAsia" w:hAnsiTheme="minorHAnsi" w:cstheme="minorBidi"/>
                    <w:noProof/>
                    <w:sz w:val="22"/>
                    <w:szCs w:val="22"/>
                    <w:lang w:val="en-US"/>
                  </w:rPr>
                </w:rPrChange>
              </w:rPr>
              <w:tab/>
            </w:r>
            <w:r w:rsidR="00D50E75" w:rsidRPr="00D50E75">
              <w:rPr>
                <w:rStyle w:val="Hyperlink"/>
                <w:b/>
                <w:noProof/>
                <w:highlight w:val="cyan"/>
                <w:rPrChange w:id="31" w:author="USA" w:date="2022-08-24T21:49:00Z">
                  <w:rPr>
                    <w:rStyle w:val="Hyperlink"/>
                    <w:b/>
                    <w:noProof/>
                  </w:rPr>
                </w:rPrChange>
              </w:rPr>
              <w:t>Introduction</w:t>
            </w:r>
            <w:r w:rsidR="00D50E75" w:rsidRPr="00D50E75">
              <w:rPr>
                <w:noProof/>
                <w:webHidden/>
                <w:highlight w:val="cyan"/>
                <w:rPrChange w:id="32" w:author="USA" w:date="2022-08-24T21:49:00Z">
                  <w:rPr>
                    <w:noProof/>
                    <w:webHidden/>
                  </w:rPr>
                </w:rPrChange>
              </w:rPr>
              <w:tab/>
            </w:r>
            <w:r w:rsidR="00D50E75" w:rsidRPr="00D50E75">
              <w:rPr>
                <w:noProof/>
                <w:webHidden/>
                <w:highlight w:val="cyan"/>
                <w:rPrChange w:id="33" w:author="USA" w:date="2022-08-24T21:49:00Z">
                  <w:rPr>
                    <w:noProof/>
                    <w:webHidden/>
                  </w:rPr>
                </w:rPrChange>
              </w:rPr>
              <w:fldChar w:fldCharType="begin"/>
            </w:r>
            <w:r w:rsidR="00D50E75" w:rsidRPr="00D50E75">
              <w:rPr>
                <w:noProof/>
                <w:webHidden/>
                <w:highlight w:val="cyan"/>
                <w:rPrChange w:id="34" w:author="USA" w:date="2022-08-24T21:49:00Z">
                  <w:rPr>
                    <w:noProof/>
                    <w:webHidden/>
                  </w:rPr>
                </w:rPrChange>
              </w:rPr>
              <w:instrText xml:space="preserve"> PAGEREF _Toc112270161 \h </w:instrText>
            </w:r>
          </w:ins>
          <w:r w:rsidR="00D50E75" w:rsidRPr="004E0911">
            <w:rPr>
              <w:noProof/>
              <w:webHidden/>
              <w:highlight w:val="cyan"/>
            </w:rPr>
          </w:r>
          <w:r w:rsidR="00D50E75" w:rsidRPr="00D50E75">
            <w:rPr>
              <w:noProof/>
              <w:webHidden/>
              <w:highlight w:val="cyan"/>
              <w:rPrChange w:id="35" w:author="USA" w:date="2022-08-24T21:49:00Z">
                <w:rPr>
                  <w:noProof/>
                  <w:webHidden/>
                </w:rPr>
              </w:rPrChange>
            </w:rPr>
            <w:fldChar w:fldCharType="separate"/>
          </w:r>
          <w:ins w:id="36" w:author="USA" w:date="2022-08-24T21:49:00Z">
            <w:r w:rsidR="00D50E75" w:rsidRPr="00D50E75">
              <w:rPr>
                <w:noProof/>
                <w:webHidden/>
                <w:highlight w:val="cyan"/>
                <w:rPrChange w:id="37" w:author="USA" w:date="2022-08-24T21:49:00Z">
                  <w:rPr>
                    <w:noProof/>
                    <w:webHidden/>
                  </w:rPr>
                </w:rPrChange>
              </w:rPr>
              <w:t>6</w:t>
            </w:r>
            <w:r w:rsidR="00D50E75" w:rsidRPr="00D50E75">
              <w:rPr>
                <w:noProof/>
                <w:webHidden/>
                <w:highlight w:val="cyan"/>
                <w:rPrChange w:id="38" w:author="USA" w:date="2022-08-24T21:49:00Z">
                  <w:rPr>
                    <w:noProof/>
                    <w:webHidden/>
                  </w:rPr>
                </w:rPrChange>
              </w:rPr>
              <w:fldChar w:fldCharType="end"/>
            </w:r>
            <w:r w:rsidR="00D50E75" w:rsidRPr="00D50E75">
              <w:rPr>
                <w:rStyle w:val="Hyperlink"/>
                <w:noProof/>
                <w:highlight w:val="cyan"/>
                <w:rPrChange w:id="39" w:author="USA" w:date="2022-08-24T21:49:00Z">
                  <w:rPr>
                    <w:rStyle w:val="Hyperlink"/>
                    <w:noProof/>
                  </w:rPr>
                </w:rPrChange>
              </w:rPr>
              <w:fldChar w:fldCharType="end"/>
            </w:r>
          </w:ins>
        </w:p>
        <w:p w14:paraId="2A2C01CB" w14:textId="33B6C3C6" w:rsidR="00D50E75" w:rsidRPr="00D50E75" w:rsidRDefault="00D50E75">
          <w:pPr>
            <w:pStyle w:val="TOC1"/>
            <w:rPr>
              <w:ins w:id="40" w:author="USA" w:date="2022-08-24T21:49:00Z"/>
              <w:rFonts w:asciiTheme="minorHAnsi" w:eastAsiaTheme="minorEastAsia" w:hAnsiTheme="minorHAnsi" w:cstheme="minorBidi"/>
              <w:noProof/>
              <w:sz w:val="22"/>
              <w:szCs w:val="22"/>
              <w:highlight w:val="cyan"/>
              <w:lang w:val="en-US"/>
              <w:rPrChange w:id="41" w:author="USA" w:date="2022-08-24T21:49:00Z">
                <w:rPr>
                  <w:ins w:id="42" w:author="USA" w:date="2022-08-24T21:49:00Z"/>
                  <w:rFonts w:asciiTheme="minorHAnsi" w:eastAsiaTheme="minorEastAsia" w:hAnsiTheme="minorHAnsi" w:cstheme="minorBidi"/>
                  <w:noProof/>
                  <w:sz w:val="22"/>
                  <w:szCs w:val="22"/>
                  <w:lang w:val="en-US"/>
                </w:rPr>
              </w:rPrChange>
            </w:rPr>
          </w:pPr>
          <w:ins w:id="43" w:author="USA" w:date="2022-08-24T21:49:00Z">
            <w:r w:rsidRPr="00D50E75">
              <w:rPr>
                <w:rStyle w:val="Hyperlink"/>
                <w:noProof/>
                <w:highlight w:val="cyan"/>
                <w:rPrChange w:id="44" w:author="USA" w:date="2022-08-24T21:49:00Z">
                  <w:rPr>
                    <w:rStyle w:val="Hyperlink"/>
                    <w:noProof/>
                  </w:rPr>
                </w:rPrChange>
              </w:rPr>
              <w:fldChar w:fldCharType="begin"/>
            </w:r>
            <w:r w:rsidRPr="00D50E75">
              <w:rPr>
                <w:rStyle w:val="Hyperlink"/>
                <w:noProof/>
                <w:highlight w:val="cyan"/>
                <w:rPrChange w:id="45" w:author="USA" w:date="2022-08-24T21:49:00Z">
                  <w:rPr>
                    <w:rStyle w:val="Hyperlink"/>
                    <w:noProof/>
                  </w:rPr>
                </w:rPrChange>
              </w:rPr>
              <w:instrText xml:space="preserve"> </w:instrText>
            </w:r>
            <w:r w:rsidRPr="00D50E75">
              <w:rPr>
                <w:noProof/>
                <w:highlight w:val="cyan"/>
                <w:rPrChange w:id="46" w:author="USA" w:date="2022-08-24T21:49:00Z">
                  <w:rPr>
                    <w:noProof/>
                  </w:rPr>
                </w:rPrChange>
              </w:rPr>
              <w:instrText>HYPERLINK \l "_Toc112270162"</w:instrText>
            </w:r>
            <w:r w:rsidRPr="00D50E75">
              <w:rPr>
                <w:rStyle w:val="Hyperlink"/>
                <w:noProof/>
                <w:highlight w:val="cyan"/>
                <w:rPrChange w:id="47" w:author="USA" w:date="2022-08-24T21:49:00Z">
                  <w:rPr>
                    <w:rStyle w:val="Hyperlink"/>
                    <w:noProof/>
                  </w:rPr>
                </w:rPrChange>
              </w:rPr>
              <w:instrText xml:space="preserve"> </w:instrText>
            </w:r>
            <w:r w:rsidRPr="00D50E75">
              <w:rPr>
                <w:rStyle w:val="Hyperlink"/>
                <w:noProof/>
                <w:highlight w:val="cyan"/>
                <w:rPrChange w:id="48" w:author="USA" w:date="2022-08-24T21:49:00Z">
                  <w:rPr>
                    <w:rStyle w:val="Hyperlink"/>
                    <w:noProof/>
                  </w:rPr>
                </w:rPrChange>
              </w:rPr>
              <w:fldChar w:fldCharType="separate"/>
            </w:r>
            <w:r w:rsidRPr="00D50E75">
              <w:rPr>
                <w:rStyle w:val="Hyperlink"/>
                <w:b/>
                <w:noProof/>
                <w:highlight w:val="cyan"/>
              </w:rPr>
              <w:t>2</w:t>
            </w:r>
            <w:r w:rsidRPr="00D50E75">
              <w:rPr>
                <w:rFonts w:asciiTheme="minorHAnsi" w:eastAsiaTheme="minorEastAsia" w:hAnsiTheme="minorHAnsi" w:cstheme="minorBidi"/>
                <w:noProof/>
                <w:sz w:val="22"/>
                <w:szCs w:val="22"/>
                <w:highlight w:val="cyan"/>
                <w:lang w:val="en-US"/>
                <w:rPrChange w:id="49"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50" w:author="USA" w:date="2022-08-24T21:49:00Z">
                  <w:rPr>
                    <w:rStyle w:val="Hyperlink"/>
                    <w:b/>
                    <w:noProof/>
                  </w:rPr>
                </w:rPrChange>
              </w:rPr>
              <w:t>Wideband modems</w:t>
            </w:r>
            <w:r w:rsidRPr="00D50E75">
              <w:rPr>
                <w:noProof/>
                <w:webHidden/>
                <w:highlight w:val="cyan"/>
                <w:rPrChange w:id="51" w:author="USA" w:date="2022-08-24T21:49:00Z">
                  <w:rPr>
                    <w:noProof/>
                    <w:webHidden/>
                  </w:rPr>
                </w:rPrChange>
              </w:rPr>
              <w:tab/>
            </w:r>
            <w:r w:rsidRPr="00D50E75">
              <w:rPr>
                <w:noProof/>
                <w:webHidden/>
                <w:highlight w:val="cyan"/>
                <w:rPrChange w:id="52" w:author="USA" w:date="2022-08-24T21:49:00Z">
                  <w:rPr>
                    <w:noProof/>
                    <w:webHidden/>
                  </w:rPr>
                </w:rPrChange>
              </w:rPr>
              <w:fldChar w:fldCharType="begin"/>
            </w:r>
            <w:r w:rsidRPr="00D50E75">
              <w:rPr>
                <w:noProof/>
                <w:webHidden/>
                <w:highlight w:val="cyan"/>
                <w:rPrChange w:id="53" w:author="USA" w:date="2022-08-24T21:49:00Z">
                  <w:rPr>
                    <w:noProof/>
                    <w:webHidden/>
                  </w:rPr>
                </w:rPrChange>
              </w:rPr>
              <w:instrText xml:space="preserve"> PAGEREF _Toc112270162 \h </w:instrText>
            </w:r>
          </w:ins>
          <w:r w:rsidRPr="004E0911">
            <w:rPr>
              <w:noProof/>
              <w:webHidden/>
              <w:highlight w:val="cyan"/>
            </w:rPr>
          </w:r>
          <w:r w:rsidRPr="00D50E75">
            <w:rPr>
              <w:noProof/>
              <w:webHidden/>
              <w:highlight w:val="cyan"/>
              <w:rPrChange w:id="54" w:author="USA" w:date="2022-08-24T21:49:00Z">
                <w:rPr>
                  <w:noProof/>
                  <w:webHidden/>
                </w:rPr>
              </w:rPrChange>
            </w:rPr>
            <w:fldChar w:fldCharType="separate"/>
          </w:r>
          <w:ins w:id="55" w:author="USA" w:date="2022-08-24T21:49:00Z">
            <w:r w:rsidRPr="00D50E75">
              <w:rPr>
                <w:noProof/>
                <w:webHidden/>
                <w:highlight w:val="cyan"/>
                <w:rPrChange w:id="56" w:author="USA" w:date="2022-08-24T21:49:00Z">
                  <w:rPr>
                    <w:noProof/>
                    <w:webHidden/>
                  </w:rPr>
                </w:rPrChange>
              </w:rPr>
              <w:t>7</w:t>
            </w:r>
            <w:r w:rsidRPr="00D50E75">
              <w:rPr>
                <w:noProof/>
                <w:webHidden/>
                <w:highlight w:val="cyan"/>
                <w:rPrChange w:id="57" w:author="USA" w:date="2022-08-24T21:49:00Z">
                  <w:rPr>
                    <w:noProof/>
                    <w:webHidden/>
                  </w:rPr>
                </w:rPrChange>
              </w:rPr>
              <w:fldChar w:fldCharType="end"/>
            </w:r>
            <w:r w:rsidRPr="00D50E75">
              <w:rPr>
                <w:rStyle w:val="Hyperlink"/>
                <w:noProof/>
                <w:highlight w:val="cyan"/>
                <w:rPrChange w:id="58" w:author="USA" w:date="2022-08-24T21:49:00Z">
                  <w:rPr>
                    <w:rStyle w:val="Hyperlink"/>
                    <w:noProof/>
                  </w:rPr>
                </w:rPrChange>
              </w:rPr>
              <w:fldChar w:fldCharType="end"/>
            </w:r>
          </w:ins>
        </w:p>
        <w:p w14:paraId="754D946C" w14:textId="43A88B5B" w:rsidR="00D50E75" w:rsidRPr="00D50E75" w:rsidRDefault="00D50E75">
          <w:pPr>
            <w:pStyle w:val="TOC1"/>
            <w:rPr>
              <w:ins w:id="59" w:author="USA" w:date="2022-08-24T21:49:00Z"/>
              <w:rFonts w:asciiTheme="minorHAnsi" w:eastAsiaTheme="minorEastAsia" w:hAnsiTheme="minorHAnsi" w:cstheme="minorBidi"/>
              <w:noProof/>
              <w:sz w:val="22"/>
              <w:szCs w:val="22"/>
              <w:highlight w:val="cyan"/>
              <w:lang w:val="en-US"/>
              <w:rPrChange w:id="60" w:author="USA" w:date="2022-08-24T21:49:00Z">
                <w:rPr>
                  <w:ins w:id="61" w:author="USA" w:date="2022-08-24T21:49:00Z"/>
                  <w:rFonts w:asciiTheme="minorHAnsi" w:eastAsiaTheme="minorEastAsia" w:hAnsiTheme="minorHAnsi" w:cstheme="minorBidi"/>
                  <w:noProof/>
                  <w:sz w:val="22"/>
                  <w:szCs w:val="22"/>
                  <w:lang w:val="en-US"/>
                </w:rPr>
              </w:rPrChange>
            </w:rPr>
          </w:pPr>
          <w:ins w:id="62" w:author="USA" w:date="2022-08-24T21:49:00Z">
            <w:r w:rsidRPr="00D50E75">
              <w:rPr>
                <w:rStyle w:val="Hyperlink"/>
                <w:noProof/>
                <w:highlight w:val="cyan"/>
                <w:rPrChange w:id="63" w:author="USA" w:date="2022-08-24T21:49:00Z">
                  <w:rPr>
                    <w:rStyle w:val="Hyperlink"/>
                    <w:noProof/>
                  </w:rPr>
                </w:rPrChange>
              </w:rPr>
              <w:fldChar w:fldCharType="begin"/>
            </w:r>
            <w:r w:rsidRPr="00D50E75">
              <w:rPr>
                <w:rStyle w:val="Hyperlink"/>
                <w:noProof/>
                <w:highlight w:val="cyan"/>
                <w:rPrChange w:id="64" w:author="USA" w:date="2022-08-24T21:49:00Z">
                  <w:rPr>
                    <w:rStyle w:val="Hyperlink"/>
                    <w:noProof/>
                  </w:rPr>
                </w:rPrChange>
              </w:rPr>
              <w:instrText xml:space="preserve"> </w:instrText>
            </w:r>
            <w:r w:rsidRPr="00D50E75">
              <w:rPr>
                <w:noProof/>
                <w:highlight w:val="cyan"/>
                <w:rPrChange w:id="65" w:author="USA" w:date="2022-08-24T21:49:00Z">
                  <w:rPr>
                    <w:noProof/>
                  </w:rPr>
                </w:rPrChange>
              </w:rPr>
              <w:instrText>HYPERLINK \l "_Toc112270163"</w:instrText>
            </w:r>
            <w:r w:rsidRPr="00D50E75">
              <w:rPr>
                <w:rStyle w:val="Hyperlink"/>
                <w:noProof/>
                <w:highlight w:val="cyan"/>
                <w:rPrChange w:id="66" w:author="USA" w:date="2022-08-24T21:49:00Z">
                  <w:rPr>
                    <w:rStyle w:val="Hyperlink"/>
                    <w:noProof/>
                  </w:rPr>
                </w:rPrChange>
              </w:rPr>
              <w:instrText xml:space="preserve"> </w:instrText>
            </w:r>
            <w:r w:rsidRPr="00D50E75">
              <w:rPr>
                <w:rStyle w:val="Hyperlink"/>
                <w:noProof/>
                <w:highlight w:val="cyan"/>
                <w:rPrChange w:id="67" w:author="USA" w:date="2022-08-24T21:49:00Z">
                  <w:rPr>
                    <w:rStyle w:val="Hyperlink"/>
                    <w:noProof/>
                  </w:rPr>
                </w:rPrChange>
              </w:rPr>
              <w:fldChar w:fldCharType="separate"/>
            </w:r>
            <w:r w:rsidRPr="00D50E75">
              <w:rPr>
                <w:rStyle w:val="Hyperlink"/>
                <w:b/>
                <w:noProof/>
                <w:highlight w:val="cyan"/>
              </w:rPr>
              <w:t>3</w:t>
            </w:r>
            <w:r w:rsidRPr="00D50E75">
              <w:rPr>
                <w:rFonts w:asciiTheme="minorHAnsi" w:eastAsiaTheme="minorEastAsia" w:hAnsiTheme="minorHAnsi" w:cstheme="minorBidi"/>
                <w:noProof/>
                <w:sz w:val="22"/>
                <w:szCs w:val="22"/>
                <w:highlight w:val="cyan"/>
                <w:lang w:val="en-US"/>
                <w:rPrChange w:id="6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69" w:author="USA" w:date="2022-08-24T21:49:00Z">
                  <w:rPr>
                    <w:rStyle w:val="Hyperlink"/>
                    <w:b/>
                    <w:noProof/>
                  </w:rPr>
                </w:rPrChange>
              </w:rPr>
              <w:t>Multichannel approach</w:t>
            </w:r>
            <w:r w:rsidRPr="00D50E75">
              <w:rPr>
                <w:noProof/>
                <w:webHidden/>
                <w:highlight w:val="cyan"/>
                <w:rPrChange w:id="70" w:author="USA" w:date="2022-08-24T21:49:00Z">
                  <w:rPr>
                    <w:noProof/>
                    <w:webHidden/>
                  </w:rPr>
                </w:rPrChange>
              </w:rPr>
              <w:tab/>
            </w:r>
            <w:r w:rsidRPr="00D50E75">
              <w:rPr>
                <w:noProof/>
                <w:webHidden/>
                <w:highlight w:val="cyan"/>
                <w:rPrChange w:id="71" w:author="USA" w:date="2022-08-24T21:49:00Z">
                  <w:rPr>
                    <w:noProof/>
                    <w:webHidden/>
                  </w:rPr>
                </w:rPrChange>
              </w:rPr>
              <w:fldChar w:fldCharType="begin"/>
            </w:r>
            <w:r w:rsidRPr="00D50E75">
              <w:rPr>
                <w:noProof/>
                <w:webHidden/>
                <w:highlight w:val="cyan"/>
                <w:rPrChange w:id="72" w:author="USA" w:date="2022-08-24T21:49:00Z">
                  <w:rPr>
                    <w:noProof/>
                    <w:webHidden/>
                  </w:rPr>
                </w:rPrChange>
              </w:rPr>
              <w:instrText xml:space="preserve"> PAGEREF _Toc112270163 \h </w:instrText>
            </w:r>
          </w:ins>
          <w:r w:rsidRPr="004E0911">
            <w:rPr>
              <w:noProof/>
              <w:webHidden/>
              <w:highlight w:val="cyan"/>
            </w:rPr>
          </w:r>
          <w:r w:rsidRPr="00D50E75">
            <w:rPr>
              <w:noProof/>
              <w:webHidden/>
              <w:highlight w:val="cyan"/>
              <w:rPrChange w:id="73" w:author="USA" w:date="2022-08-24T21:49:00Z">
                <w:rPr>
                  <w:noProof/>
                  <w:webHidden/>
                </w:rPr>
              </w:rPrChange>
            </w:rPr>
            <w:fldChar w:fldCharType="separate"/>
          </w:r>
          <w:ins w:id="74" w:author="USA" w:date="2022-08-24T21:49:00Z">
            <w:r w:rsidRPr="00D50E75">
              <w:rPr>
                <w:noProof/>
                <w:webHidden/>
                <w:highlight w:val="cyan"/>
                <w:rPrChange w:id="75" w:author="USA" w:date="2022-08-24T21:49:00Z">
                  <w:rPr>
                    <w:noProof/>
                    <w:webHidden/>
                  </w:rPr>
                </w:rPrChange>
              </w:rPr>
              <w:t>7</w:t>
            </w:r>
            <w:r w:rsidRPr="00D50E75">
              <w:rPr>
                <w:noProof/>
                <w:webHidden/>
                <w:highlight w:val="cyan"/>
                <w:rPrChange w:id="76" w:author="USA" w:date="2022-08-24T21:49:00Z">
                  <w:rPr>
                    <w:noProof/>
                    <w:webHidden/>
                  </w:rPr>
                </w:rPrChange>
              </w:rPr>
              <w:fldChar w:fldCharType="end"/>
            </w:r>
            <w:r w:rsidRPr="00D50E75">
              <w:rPr>
                <w:rStyle w:val="Hyperlink"/>
                <w:noProof/>
                <w:highlight w:val="cyan"/>
                <w:rPrChange w:id="77" w:author="USA" w:date="2022-08-24T21:49:00Z">
                  <w:rPr>
                    <w:rStyle w:val="Hyperlink"/>
                    <w:noProof/>
                  </w:rPr>
                </w:rPrChange>
              </w:rPr>
              <w:fldChar w:fldCharType="end"/>
            </w:r>
          </w:ins>
        </w:p>
        <w:p w14:paraId="3C43DE9B" w14:textId="6E218375" w:rsidR="00D50E75" w:rsidRPr="00D50E75" w:rsidRDefault="00D50E75">
          <w:pPr>
            <w:pStyle w:val="TOC2"/>
            <w:rPr>
              <w:ins w:id="78" w:author="USA" w:date="2022-08-24T21:49:00Z"/>
              <w:rFonts w:asciiTheme="minorHAnsi" w:eastAsiaTheme="minorEastAsia" w:hAnsiTheme="minorHAnsi" w:cstheme="minorBidi"/>
              <w:noProof/>
              <w:sz w:val="22"/>
              <w:szCs w:val="22"/>
              <w:highlight w:val="cyan"/>
              <w:lang w:val="en-US"/>
              <w:rPrChange w:id="79" w:author="USA" w:date="2022-08-24T21:49:00Z">
                <w:rPr>
                  <w:ins w:id="80" w:author="USA" w:date="2022-08-24T21:49:00Z"/>
                  <w:rFonts w:asciiTheme="minorHAnsi" w:eastAsiaTheme="minorEastAsia" w:hAnsiTheme="minorHAnsi" w:cstheme="minorBidi"/>
                  <w:noProof/>
                  <w:sz w:val="22"/>
                  <w:szCs w:val="22"/>
                  <w:lang w:val="en-US"/>
                </w:rPr>
              </w:rPrChange>
            </w:rPr>
          </w:pPr>
          <w:ins w:id="81" w:author="USA" w:date="2022-08-24T21:49:00Z">
            <w:r w:rsidRPr="00D50E75">
              <w:rPr>
                <w:rStyle w:val="Hyperlink"/>
                <w:noProof/>
                <w:highlight w:val="cyan"/>
                <w:rPrChange w:id="82" w:author="USA" w:date="2022-08-24T21:49:00Z">
                  <w:rPr>
                    <w:rStyle w:val="Hyperlink"/>
                    <w:noProof/>
                  </w:rPr>
                </w:rPrChange>
              </w:rPr>
              <w:fldChar w:fldCharType="begin"/>
            </w:r>
            <w:r w:rsidRPr="00D50E75">
              <w:rPr>
                <w:rStyle w:val="Hyperlink"/>
                <w:noProof/>
                <w:highlight w:val="cyan"/>
                <w:rPrChange w:id="83" w:author="USA" w:date="2022-08-24T21:49:00Z">
                  <w:rPr>
                    <w:rStyle w:val="Hyperlink"/>
                    <w:noProof/>
                  </w:rPr>
                </w:rPrChange>
              </w:rPr>
              <w:instrText xml:space="preserve"> </w:instrText>
            </w:r>
            <w:r w:rsidRPr="00D50E75">
              <w:rPr>
                <w:noProof/>
                <w:highlight w:val="cyan"/>
                <w:rPrChange w:id="84" w:author="USA" w:date="2022-08-24T21:49:00Z">
                  <w:rPr>
                    <w:noProof/>
                  </w:rPr>
                </w:rPrChange>
              </w:rPr>
              <w:instrText>HYPERLINK \l "_Toc112270164"</w:instrText>
            </w:r>
            <w:r w:rsidRPr="00D50E75">
              <w:rPr>
                <w:rStyle w:val="Hyperlink"/>
                <w:noProof/>
                <w:highlight w:val="cyan"/>
                <w:rPrChange w:id="85" w:author="USA" w:date="2022-08-24T21:49:00Z">
                  <w:rPr>
                    <w:rStyle w:val="Hyperlink"/>
                    <w:noProof/>
                  </w:rPr>
                </w:rPrChange>
              </w:rPr>
              <w:instrText xml:space="preserve"> </w:instrText>
            </w:r>
            <w:r w:rsidRPr="00D50E75">
              <w:rPr>
                <w:rStyle w:val="Hyperlink"/>
                <w:noProof/>
                <w:highlight w:val="cyan"/>
                <w:rPrChange w:id="8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87" w:author="USA" w:date="2022-08-24T21:49:00Z">
                  <w:rPr>
                    <w:rStyle w:val="Hyperlink"/>
                    <w:b/>
                    <w:noProof/>
                  </w:rPr>
                </w:rPrChange>
              </w:rPr>
              <w:t>.1</w:t>
            </w:r>
            <w:r w:rsidRPr="00D50E75">
              <w:rPr>
                <w:rFonts w:asciiTheme="minorHAnsi" w:eastAsiaTheme="minorEastAsia" w:hAnsiTheme="minorHAnsi" w:cstheme="minorBidi"/>
                <w:noProof/>
                <w:sz w:val="22"/>
                <w:szCs w:val="22"/>
                <w:highlight w:val="cyan"/>
                <w:lang w:val="en-US"/>
                <w:rPrChange w:id="8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89" w:author="USA" w:date="2022-08-24T21:49:00Z">
                  <w:rPr>
                    <w:rStyle w:val="Hyperlink"/>
                    <w:b/>
                    <w:noProof/>
                  </w:rPr>
                </w:rPrChange>
              </w:rPr>
              <w:t>Independent sideband (ISB) operation</w:t>
            </w:r>
            <w:r w:rsidRPr="00D50E75">
              <w:rPr>
                <w:noProof/>
                <w:webHidden/>
                <w:highlight w:val="cyan"/>
                <w:rPrChange w:id="90" w:author="USA" w:date="2022-08-24T21:49:00Z">
                  <w:rPr>
                    <w:noProof/>
                    <w:webHidden/>
                  </w:rPr>
                </w:rPrChange>
              </w:rPr>
              <w:tab/>
            </w:r>
            <w:r w:rsidRPr="00D50E75">
              <w:rPr>
                <w:noProof/>
                <w:webHidden/>
                <w:highlight w:val="cyan"/>
                <w:rPrChange w:id="91" w:author="USA" w:date="2022-08-24T21:49:00Z">
                  <w:rPr>
                    <w:noProof/>
                    <w:webHidden/>
                  </w:rPr>
                </w:rPrChange>
              </w:rPr>
              <w:fldChar w:fldCharType="begin"/>
            </w:r>
            <w:r w:rsidRPr="00D50E75">
              <w:rPr>
                <w:noProof/>
                <w:webHidden/>
                <w:highlight w:val="cyan"/>
                <w:rPrChange w:id="92" w:author="USA" w:date="2022-08-24T21:49:00Z">
                  <w:rPr>
                    <w:noProof/>
                    <w:webHidden/>
                  </w:rPr>
                </w:rPrChange>
              </w:rPr>
              <w:instrText xml:space="preserve"> PAGEREF _Toc112270164 \h </w:instrText>
            </w:r>
          </w:ins>
          <w:r w:rsidRPr="004E0911">
            <w:rPr>
              <w:noProof/>
              <w:webHidden/>
              <w:highlight w:val="cyan"/>
            </w:rPr>
          </w:r>
          <w:r w:rsidRPr="00D50E75">
            <w:rPr>
              <w:noProof/>
              <w:webHidden/>
              <w:highlight w:val="cyan"/>
              <w:rPrChange w:id="93" w:author="USA" w:date="2022-08-24T21:49:00Z">
                <w:rPr>
                  <w:noProof/>
                  <w:webHidden/>
                </w:rPr>
              </w:rPrChange>
            </w:rPr>
            <w:fldChar w:fldCharType="separate"/>
          </w:r>
          <w:ins w:id="94" w:author="USA" w:date="2022-08-24T21:49:00Z">
            <w:r w:rsidRPr="00D50E75">
              <w:rPr>
                <w:noProof/>
                <w:webHidden/>
                <w:highlight w:val="cyan"/>
                <w:rPrChange w:id="95" w:author="USA" w:date="2022-08-24T21:49:00Z">
                  <w:rPr>
                    <w:noProof/>
                    <w:webHidden/>
                  </w:rPr>
                </w:rPrChange>
              </w:rPr>
              <w:t>7</w:t>
            </w:r>
            <w:r w:rsidRPr="00D50E75">
              <w:rPr>
                <w:noProof/>
                <w:webHidden/>
                <w:highlight w:val="cyan"/>
                <w:rPrChange w:id="96" w:author="USA" w:date="2022-08-24T21:49:00Z">
                  <w:rPr>
                    <w:noProof/>
                    <w:webHidden/>
                  </w:rPr>
                </w:rPrChange>
              </w:rPr>
              <w:fldChar w:fldCharType="end"/>
            </w:r>
            <w:r w:rsidRPr="00D50E75">
              <w:rPr>
                <w:rStyle w:val="Hyperlink"/>
                <w:noProof/>
                <w:highlight w:val="cyan"/>
                <w:rPrChange w:id="97" w:author="USA" w:date="2022-08-24T21:49:00Z">
                  <w:rPr>
                    <w:rStyle w:val="Hyperlink"/>
                    <w:noProof/>
                  </w:rPr>
                </w:rPrChange>
              </w:rPr>
              <w:fldChar w:fldCharType="end"/>
            </w:r>
          </w:ins>
        </w:p>
        <w:p w14:paraId="12BFC564" w14:textId="02ABC6E5" w:rsidR="00D50E75" w:rsidRPr="00D50E75" w:rsidRDefault="00D50E75">
          <w:pPr>
            <w:pStyle w:val="TOC3"/>
            <w:rPr>
              <w:ins w:id="98" w:author="USA" w:date="2022-08-24T21:49:00Z"/>
              <w:rFonts w:asciiTheme="minorHAnsi" w:eastAsiaTheme="minorEastAsia" w:hAnsiTheme="minorHAnsi" w:cstheme="minorBidi"/>
              <w:noProof/>
              <w:sz w:val="22"/>
              <w:szCs w:val="22"/>
              <w:highlight w:val="cyan"/>
              <w:lang w:val="en-US"/>
              <w:rPrChange w:id="99" w:author="USA" w:date="2022-08-24T21:49:00Z">
                <w:rPr>
                  <w:ins w:id="100" w:author="USA" w:date="2022-08-24T21:49:00Z"/>
                  <w:rFonts w:asciiTheme="minorHAnsi" w:eastAsiaTheme="minorEastAsia" w:hAnsiTheme="minorHAnsi" w:cstheme="minorBidi"/>
                  <w:noProof/>
                  <w:sz w:val="22"/>
                  <w:szCs w:val="22"/>
                  <w:lang w:val="en-US"/>
                </w:rPr>
              </w:rPrChange>
            </w:rPr>
          </w:pPr>
          <w:ins w:id="101" w:author="USA" w:date="2022-08-24T21:49:00Z">
            <w:r w:rsidRPr="00D50E75">
              <w:rPr>
                <w:rStyle w:val="Hyperlink"/>
                <w:noProof/>
                <w:highlight w:val="cyan"/>
                <w:rPrChange w:id="102" w:author="USA" w:date="2022-08-24T21:49:00Z">
                  <w:rPr>
                    <w:rStyle w:val="Hyperlink"/>
                    <w:noProof/>
                  </w:rPr>
                </w:rPrChange>
              </w:rPr>
              <w:fldChar w:fldCharType="begin"/>
            </w:r>
            <w:r w:rsidRPr="00D50E75">
              <w:rPr>
                <w:rStyle w:val="Hyperlink"/>
                <w:noProof/>
                <w:highlight w:val="cyan"/>
                <w:rPrChange w:id="103" w:author="USA" w:date="2022-08-24T21:49:00Z">
                  <w:rPr>
                    <w:rStyle w:val="Hyperlink"/>
                    <w:noProof/>
                  </w:rPr>
                </w:rPrChange>
              </w:rPr>
              <w:instrText xml:space="preserve"> </w:instrText>
            </w:r>
            <w:r w:rsidRPr="00D50E75">
              <w:rPr>
                <w:noProof/>
                <w:highlight w:val="cyan"/>
                <w:rPrChange w:id="104" w:author="USA" w:date="2022-08-24T21:49:00Z">
                  <w:rPr>
                    <w:noProof/>
                  </w:rPr>
                </w:rPrChange>
              </w:rPr>
              <w:instrText>HYPERLINK \l "_Toc112270165"</w:instrText>
            </w:r>
            <w:r w:rsidRPr="00D50E75">
              <w:rPr>
                <w:rStyle w:val="Hyperlink"/>
                <w:noProof/>
                <w:highlight w:val="cyan"/>
                <w:rPrChange w:id="105" w:author="USA" w:date="2022-08-24T21:49:00Z">
                  <w:rPr>
                    <w:rStyle w:val="Hyperlink"/>
                    <w:noProof/>
                  </w:rPr>
                </w:rPrChange>
              </w:rPr>
              <w:instrText xml:space="preserve"> </w:instrText>
            </w:r>
            <w:r w:rsidRPr="00D50E75">
              <w:rPr>
                <w:rStyle w:val="Hyperlink"/>
                <w:noProof/>
                <w:highlight w:val="cyan"/>
                <w:rPrChange w:id="10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107" w:author="USA" w:date="2022-08-24T21:49:00Z">
                  <w:rPr>
                    <w:rStyle w:val="Hyperlink"/>
                    <w:b/>
                    <w:noProof/>
                  </w:rPr>
                </w:rPrChange>
              </w:rPr>
              <w:t>.1.1</w:t>
            </w:r>
            <w:r w:rsidRPr="00D50E75">
              <w:rPr>
                <w:rFonts w:asciiTheme="minorHAnsi" w:eastAsiaTheme="minorEastAsia" w:hAnsiTheme="minorHAnsi" w:cstheme="minorBidi"/>
                <w:noProof/>
                <w:sz w:val="22"/>
                <w:szCs w:val="22"/>
                <w:highlight w:val="cyan"/>
                <w:lang w:val="en-US"/>
                <w:rPrChange w:id="10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109" w:author="USA" w:date="2022-08-24T21:49:00Z">
                  <w:rPr>
                    <w:rStyle w:val="Hyperlink"/>
                    <w:b/>
                    <w:noProof/>
                  </w:rPr>
                </w:rPrChange>
              </w:rPr>
              <w:t>Independent sideband (ISB) operation  in non-contiguous channels</w:t>
            </w:r>
            <w:r w:rsidRPr="00D50E75">
              <w:rPr>
                <w:noProof/>
                <w:webHidden/>
                <w:highlight w:val="cyan"/>
                <w:rPrChange w:id="110" w:author="USA" w:date="2022-08-24T21:49:00Z">
                  <w:rPr>
                    <w:noProof/>
                    <w:webHidden/>
                  </w:rPr>
                </w:rPrChange>
              </w:rPr>
              <w:tab/>
            </w:r>
            <w:r w:rsidRPr="00D50E75">
              <w:rPr>
                <w:noProof/>
                <w:webHidden/>
                <w:highlight w:val="cyan"/>
                <w:rPrChange w:id="111" w:author="USA" w:date="2022-08-24T21:49:00Z">
                  <w:rPr>
                    <w:noProof/>
                    <w:webHidden/>
                  </w:rPr>
                </w:rPrChange>
              </w:rPr>
              <w:fldChar w:fldCharType="begin"/>
            </w:r>
            <w:r w:rsidRPr="00D50E75">
              <w:rPr>
                <w:noProof/>
                <w:webHidden/>
                <w:highlight w:val="cyan"/>
                <w:rPrChange w:id="112" w:author="USA" w:date="2022-08-24T21:49:00Z">
                  <w:rPr>
                    <w:noProof/>
                    <w:webHidden/>
                  </w:rPr>
                </w:rPrChange>
              </w:rPr>
              <w:instrText xml:space="preserve"> PAGEREF _Toc112270165 \h </w:instrText>
            </w:r>
          </w:ins>
          <w:r w:rsidRPr="004E0911">
            <w:rPr>
              <w:noProof/>
              <w:webHidden/>
              <w:highlight w:val="cyan"/>
            </w:rPr>
          </w:r>
          <w:r w:rsidRPr="00D50E75">
            <w:rPr>
              <w:noProof/>
              <w:webHidden/>
              <w:highlight w:val="cyan"/>
              <w:rPrChange w:id="113" w:author="USA" w:date="2022-08-24T21:49:00Z">
                <w:rPr>
                  <w:noProof/>
                  <w:webHidden/>
                </w:rPr>
              </w:rPrChange>
            </w:rPr>
            <w:fldChar w:fldCharType="separate"/>
          </w:r>
          <w:ins w:id="114" w:author="USA" w:date="2022-08-24T21:49:00Z">
            <w:r w:rsidRPr="00D50E75">
              <w:rPr>
                <w:noProof/>
                <w:webHidden/>
                <w:highlight w:val="cyan"/>
                <w:rPrChange w:id="115" w:author="USA" w:date="2022-08-24T21:49:00Z">
                  <w:rPr>
                    <w:noProof/>
                    <w:webHidden/>
                  </w:rPr>
                </w:rPrChange>
              </w:rPr>
              <w:t>8</w:t>
            </w:r>
            <w:r w:rsidRPr="00D50E75">
              <w:rPr>
                <w:noProof/>
                <w:webHidden/>
                <w:highlight w:val="cyan"/>
                <w:rPrChange w:id="116" w:author="USA" w:date="2022-08-24T21:49:00Z">
                  <w:rPr>
                    <w:noProof/>
                    <w:webHidden/>
                  </w:rPr>
                </w:rPrChange>
              </w:rPr>
              <w:fldChar w:fldCharType="end"/>
            </w:r>
            <w:r w:rsidRPr="00D50E75">
              <w:rPr>
                <w:rStyle w:val="Hyperlink"/>
                <w:noProof/>
                <w:highlight w:val="cyan"/>
                <w:rPrChange w:id="117" w:author="USA" w:date="2022-08-24T21:49:00Z">
                  <w:rPr>
                    <w:rStyle w:val="Hyperlink"/>
                    <w:noProof/>
                  </w:rPr>
                </w:rPrChange>
              </w:rPr>
              <w:fldChar w:fldCharType="end"/>
            </w:r>
          </w:ins>
        </w:p>
        <w:p w14:paraId="62044213" w14:textId="1D18C4A4" w:rsidR="00D50E75" w:rsidRPr="00D50E75" w:rsidRDefault="00D50E75">
          <w:pPr>
            <w:pStyle w:val="TOC3"/>
            <w:rPr>
              <w:ins w:id="118" w:author="USA" w:date="2022-08-24T21:49:00Z"/>
              <w:rFonts w:asciiTheme="minorHAnsi" w:eastAsiaTheme="minorEastAsia" w:hAnsiTheme="minorHAnsi" w:cstheme="minorBidi"/>
              <w:noProof/>
              <w:sz w:val="22"/>
              <w:szCs w:val="22"/>
              <w:highlight w:val="cyan"/>
              <w:lang w:val="en-US"/>
              <w:rPrChange w:id="119" w:author="USA" w:date="2022-08-24T21:49:00Z">
                <w:rPr>
                  <w:ins w:id="120" w:author="USA" w:date="2022-08-24T21:49:00Z"/>
                  <w:rFonts w:asciiTheme="minorHAnsi" w:eastAsiaTheme="minorEastAsia" w:hAnsiTheme="minorHAnsi" w:cstheme="minorBidi"/>
                  <w:noProof/>
                  <w:sz w:val="22"/>
                  <w:szCs w:val="22"/>
                  <w:lang w:val="en-US"/>
                </w:rPr>
              </w:rPrChange>
            </w:rPr>
          </w:pPr>
          <w:ins w:id="121" w:author="USA" w:date="2022-08-24T21:49:00Z">
            <w:r w:rsidRPr="00D50E75">
              <w:rPr>
                <w:rStyle w:val="Hyperlink"/>
                <w:noProof/>
                <w:highlight w:val="cyan"/>
                <w:rPrChange w:id="122" w:author="USA" w:date="2022-08-24T21:49:00Z">
                  <w:rPr>
                    <w:rStyle w:val="Hyperlink"/>
                    <w:noProof/>
                  </w:rPr>
                </w:rPrChange>
              </w:rPr>
              <w:fldChar w:fldCharType="begin"/>
            </w:r>
            <w:r w:rsidRPr="00D50E75">
              <w:rPr>
                <w:rStyle w:val="Hyperlink"/>
                <w:noProof/>
                <w:highlight w:val="cyan"/>
                <w:rPrChange w:id="123" w:author="USA" w:date="2022-08-24T21:49:00Z">
                  <w:rPr>
                    <w:rStyle w:val="Hyperlink"/>
                    <w:noProof/>
                  </w:rPr>
                </w:rPrChange>
              </w:rPr>
              <w:instrText xml:space="preserve"> </w:instrText>
            </w:r>
            <w:r w:rsidRPr="00D50E75">
              <w:rPr>
                <w:noProof/>
                <w:highlight w:val="cyan"/>
                <w:rPrChange w:id="124" w:author="USA" w:date="2022-08-24T21:49:00Z">
                  <w:rPr>
                    <w:noProof/>
                  </w:rPr>
                </w:rPrChange>
              </w:rPr>
              <w:instrText>HYPERLINK \l "_Toc112270166"</w:instrText>
            </w:r>
            <w:r w:rsidRPr="00D50E75">
              <w:rPr>
                <w:rStyle w:val="Hyperlink"/>
                <w:noProof/>
                <w:highlight w:val="cyan"/>
                <w:rPrChange w:id="125" w:author="USA" w:date="2022-08-24T21:49:00Z">
                  <w:rPr>
                    <w:rStyle w:val="Hyperlink"/>
                    <w:noProof/>
                  </w:rPr>
                </w:rPrChange>
              </w:rPr>
              <w:instrText xml:space="preserve"> </w:instrText>
            </w:r>
            <w:r w:rsidRPr="00D50E75">
              <w:rPr>
                <w:rStyle w:val="Hyperlink"/>
                <w:noProof/>
                <w:highlight w:val="cyan"/>
                <w:rPrChange w:id="12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127" w:author="USA" w:date="2022-08-24T21:49:00Z">
                  <w:rPr>
                    <w:rStyle w:val="Hyperlink"/>
                    <w:b/>
                    <w:noProof/>
                  </w:rPr>
                </w:rPrChange>
              </w:rPr>
              <w:t>.1.2</w:t>
            </w:r>
            <w:r w:rsidRPr="00D50E75">
              <w:rPr>
                <w:rFonts w:asciiTheme="minorHAnsi" w:eastAsiaTheme="minorEastAsia" w:hAnsiTheme="minorHAnsi" w:cstheme="minorBidi"/>
                <w:noProof/>
                <w:sz w:val="22"/>
                <w:szCs w:val="22"/>
                <w:highlight w:val="cyan"/>
                <w:lang w:val="en-US"/>
                <w:rPrChange w:id="12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129" w:author="USA" w:date="2022-08-24T21:49:00Z">
                  <w:rPr>
                    <w:rStyle w:val="Hyperlink"/>
                    <w:b/>
                    <w:noProof/>
                  </w:rPr>
                </w:rPrChange>
              </w:rPr>
              <w:t>Single-channel independent sideband (ISB)  HF equipment</w:t>
            </w:r>
            <w:r w:rsidRPr="00D50E75">
              <w:rPr>
                <w:noProof/>
                <w:webHidden/>
                <w:highlight w:val="cyan"/>
                <w:rPrChange w:id="130" w:author="USA" w:date="2022-08-24T21:49:00Z">
                  <w:rPr>
                    <w:noProof/>
                    <w:webHidden/>
                  </w:rPr>
                </w:rPrChange>
              </w:rPr>
              <w:tab/>
            </w:r>
            <w:r w:rsidRPr="00D50E75">
              <w:rPr>
                <w:noProof/>
                <w:webHidden/>
                <w:highlight w:val="cyan"/>
                <w:rPrChange w:id="131" w:author="USA" w:date="2022-08-24T21:49:00Z">
                  <w:rPr>
                    <w:noProof/>
                    <w:webHidden/>
                  </w:rPr>
                </w:rPrChange>
              </w:rPr>
              <w:fldChar w:fldCharType="begin"/>
            </w:r>
            <w:r w:rsidRPr="00D50E75">
              <w:rPr>
                <w:noProof/>
                <w:webHidden/>
                <w:highlight w:val="cyan"/>
                <w:rPrChange w:id="132" w:author="USA" w:date="2022-08-24T21:49:00Z">
                  <w:rPr>
                    <w:noProof/>
                    <w:webHidden/>
                  </w:rPr>
                </w:rPrChange>
              </w:rPr>
              <w:instrText xml:space="preserve"> PAGEREF _Toc112270166 \h </w:instrText>
            </w:r>
          </w:ins>
          <w:r w:rsidRPr="004E0911">
            <w:rPr>
              <w:noProof/>
              <w:webHidden/>
              <w:highlight w:val="cyan"/>
            </w:rPr>
          </w:r>
          <w:r w:rsidRPr="00D50E75">
            <w:rPr>
              <w:noProof/>
              <w:webHidden/>
              <w:highlight w:val="cyan"/>
              <w:rPrChange w:id="133" w:author="USA" w:date="2022-08-24T21:49:00Z">
                <w:rPr>
                  <w:noProof/>
                  <w:webHidden/>
                </w:rPr>
              </w:rPrChange>
            </w:rPr>
            <w:fldChar w:fldCharType="separate"/>
          </w:r>
          <w:ins w:id="134" w:author="USA" w:date="2022-08-24T21:49:00Z">
            <w:r w:rsidRPr="00D50E75">
              <w:rPr>
                <w:noProof/>
                <w:webHidden/>
                <w:highlight w:val="cyan"/>
                <w:rPrChange w:id="135" w:author="USA" w:date="2022-08-24T21:49:00Z">
                  <w:rPr>
                    <w:noProof/>
                    <w:webHidden/>
                  </w:rPr>
                </w:rPrChange>
              </w:rPr>
              <w:t>8</w:t>
            </w:r>
            <w:r w:rsidRPr="00D50E75">
              <w:rPr>
                <w:noProof/>
                <w:webHidden/>
                <w:highlight w:val="cyan"/>
                <w:rPrChange w:id="136" w:author="USA" w:date="2022-08-24T21:49:00Z">
                  <w:rPr>
                    <w:noProof/>
                    <w:webHidden/>
                  </w:rPr>
                </w:rPrChange>
              </w:rPr>
              <w:fldChar w:fldCharType="end"/>
            </w:r>
            <w:r w:rsidRPr="00D50E75">
              <w:rPr>
                <w:rStyle w:val="Hyperlink"/>
                <w:noProof/>
                <w:highlight w:val="cyan"/>
                <w:rPrChange w:id="137" w:author="USA" w:date="2022-08-24T21:49:00Z">
                  <w:rPr>
                    <w:rStyle w:val="Hyperlink"/>
                    <w:noProof/>
                  </w:rPr>
                </w:rPrChange>
              </w:rPr>
              <w:fldChar w:fldCharType="end"/>
            </w:r>
          </w:ins>
        </w:p>
        <w:p w14:paraId="5867CE4F" w14:textId="2AA949C2" w:rsidR="00D50E75" w:rsidRPr="00D50E75" w:rsidRDefault="00D50E75">
          <w:pPr>
            <w:pStyle w:val="TOC3"/>
            <w:rPr>
              <w:ins w:id="138" w:author="USA" w:date="2022-08-24T21:49:00Z"/>
              <w:rFonts w:asciiTheme="minorHAnsi" w:eastAsiaTheme="minorEastAsia" w:hAnsiTheme="minorHAnsi" w:cstheme="minorBidi"/>
              <w:noProof/>
              <w:sz w:val="22"/>
              <w:szCs w:val="22"/>
              <w:highlight w:val="cyan"/>
              <w:lang w:val="en-US"/>
              <w:rPrChange w:id="139" w:author="USA" w:date="2022-08-24T21:49:00Z">
                <w:rPr>
                  <w:ins w:id="140" w:author="USA" w:date="2022-08-24T21:49:00Z"/>
                  <w:rFonts w:asciiTheme="minorHAnsi" w:eastAsiaTheme="minorEastAsia" w:hAnsiTheme="minorHAnsi" w:cstheme="minorBidi"/>
                  <w:noProof/>
                  <w:sz w:val="22"/>
                  <w:szCs w:val="22"/>
                  <w:lang w:val="en-US"/>
                </w:rPr>
              </w:rPrChange>
            </w:rPr>
          </w:pPr>
          <w:ins w:id="141" w:author="USA" w:date="2022-08-24T21:49:00Z">
            <w:r w:rsidRPr="00D50E75">
              <w:rPr>
                <w:rStyle w:val="Hyperlink"/>
                <w:noProof/>
                <w:highlight w:val="cyan"/>
                <w:rPrChange w:id="142" w:author="USA" w:date="2022-08-24T21:49:00Z">
                  <w:rPr>
                    <w:rStyle w:val="Hyperlink"/>
                    <w:noProof/>
                  </w:rPr>
                </w:rPrChange>
              </w:rPr>
              <w:fldChar w:fldCharType="begin"/>
            </w:r>
            <w:r w:rsidRPr="00D50E75">
              <w:rPr>
                <w:rStyle w:val="Hyperlink"/>
                <w:noProof/>
                <w:highlight w:val="cyan"/>
                <w:rPrChange w:id="143" w:author="USA" w:date="2022-08-24T21:49:00Z">
                  <w:rPr>
                    <w:rStyle w:val="Hyperlink"/>
                    <w:noProof/>
                  </w:rPr>
                </w:rPrChange>
              </w:rPr>
              <w:instrText xml:space="preserve"> </w:instrText>
            </w:r>
            <w:r w:rsidRPr="00D50E75">
              <w:rPr>
                <w:noProof/>
                <w:highlight w:val="cyan"/>
                <w:rPrChange w:id="144" w:author="USA" w:date="2022-08-24T21:49:00Z">
                  <w:rPr>
                    <w:noProof/>
                  </w:rPr>
                </w:rPrChange>
              </w:rPr>
              <w:instrText>HYPERLINK \l "_Toc112270167"</w:instrText>
            </w:r>
            <w:r w:rsidRPr="00D50E75">
              <w:rPr>
                <w:rStyle w:val="Hyperlink"/>
                <w:noProof/>
                <w:highlight w:val="cyan"/>
                <w:rPrChange w:id="145" w:author="USA" w:date="2022-08-24T21:49:00Z">
                  <w:rPr>
                    <w:rStyle w:val="Hyperlink"/>
                    <w:noProof/>
                  </w:rPr>
                </w:rPrChange>
              </w:rPr>
              <w:instrText xml:space="preserve"> </w:instrText>
            </w:r>
            <w:r w:rsidRPr="00D50E75">
              <w:rPr>
                <w:rStyle w:val="Hyperlink"/>
                <w:noProof/>
                <w:highlight w:val="cyan"/>
                <w:rPrChange w:id="14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147" w:author="USA" w:date="2022-08-24T21:49:00Z">
                  <w:rPr>
                    <w:rStyle w:val="Hyperlink"/>
                    <w:b/>
                    <w:noProof/>
                  </w:rPr>
                </w:rPrChange>
              </w:rPr>
              <w:t>.1.3</w:t>
            </w:r>
            <w:r w:rsidRPr="00D50E75">
              <w:rPr>
                <w:rFonts w:asciiTheme="minorHAnsi" w:eastAsiaTheme="minorEastAsia" w:hAnsiTheme="minorHAnsi" w:cstheme="minorBidi"/>
                <w:noProof/>
                <w:sz w:val="22"/>
                <w:szCs w:val="22"/>
                <w:highlight w:val="cyan"/>
                <w:lang w:val="en-US"/>
                <w:rPrChange w:id="14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149" w:author="USA" w:date="2022-08-24T21:49:00Z">
                  <w:rPr>
                    <w:rStyle w:val="Hyperlink"/>
                    <w:b/>
                    <w:noProof/>
                  </w:rPr>
                </w:rPrChange>
              </w:rPr>
              <w:t>Multichannel HF equipment</w:t>
            </w:r>
            <w:r w:rsidRPr="00D50E75">
              <w:rPr>
                <w:noProof/>
                <w:webHidden/>
                <w:highlight w:val="cyan"/>
                <w:rPrChange w:id="150" w:author="USA" w:date="2022-08-24T21:49:00Z">
                  <w:rPr>
                    <w:noProof/>
                    <w:webHidden/>
                  </w:rPr>
                </w:rPrChange>
              </w:rPr>
              <w:tab/>
            </w:r>
            <w:r w:rsidRPr="00D50E75">
              <w:rPr>
                <w:noProof/>
                <w:webHidden/>
                <w:highlight w:val="cyan"/>
                <w:rPrChange w:id="151" w:author="USA" w:date="2022-08-24T21:49:00Z">
                  <w:rPr>
                    <w:noProof/>
                    <w:webHidden/>
                  </w:rPr>
                </w:rPrChange>
              </w:rPr>
              <w:fldChar w:fldCharType="begin"/>
            </w:r>
            <w:r w:rsidRPr="00D50E75">
              <w:rPr>
                <w:noProof/>
                <w:webHidden/>
                <w:highlight w:val="cyan"/>
                <w:rPrChange w:id="152" w:author="USA" w:date="2022-08-24T21:49:00Z">
                  <w:rPr>
                    <w:noProof/>
                    <w:webHidden/>
                  </w:rPr>
                </w:rPrChange>
              </w:rPr>
              <w:instrText xml:space="preserve"> PAGEREF _Toc112270167 \h </w:instrText>
            </w:r>
          </w:ins>
          <w:r w:rsidRPr="004E0911">
            <w:rPr>
              <w:noProof/>
              <w:webHidden/>
              <w:highlight w:val="cyan"/>
            </w:rPr>
          </w:r>
          <w:r w:rsidRPr="00D50E75">
            <w:rPr>
              <w:noProof/>
              <w:webHidden/>
              <w:highlight w:val="cyan"/>
              <w:rPrChange w:id="153" w:author="USA" w:date="2022-08-24T21:49:00Z">
                <w:rPr>
                  <w:noProof/>
                  <w:webHidden/>
                </w:rPr>
              </w:rPrChange>
            </w:rPr>
            <w:fldChar w:fldCharType="separate"/>
          </w:r>
          <w:ins w:id="154" w:author="USA" w:date="2022-08-24T21:49:00Z">
            <w:r w:rsidRPr="00D50E75">
              <w:rPr>
                <w:noProof/>
                <w:webHidden/>
                <w:highlight w:val="cyan"/>
                <w:rPrChange w:id="155" w:author="USA" w:date="2022-08-24T21:49:00Z">
                  <w:rPr>
                    <w:noProof/>
                    <w:webHidden/>
                  </w:rPr>
                </w:rPrChange>
              </w:rPr>
              <w:t>8</w:t>
            </w:r>
            <w:r w:rsidRPr="00D50E75">
              <w:rPr>
                <w:noProof/>
                <w:webHidden/>
                <w:highlight w:val="cyan"/>
                <w:rPrChange w:id="156" w:author="USA" w:date="2022-08-24T21:49:00Z">
                  <w:rPr>
                    <w:noProof/>
                    <w:webHidden/>
                  </w:rPr>
                </w:rPrChange>
              </w:rPr>
              <w:fldChar w:fldCharType="end"/>
            </w:r>
            <w:r w:rsidRPr="00D50E75">
              <w:rPr>
                <w:rStyle w:val="Hyperlink"/>
                <w:noProof/>
                <w:highlight w:val="cyan"/>
                <w:rPrChange w:id="157" w:author="USA" w:date="2022-08-24T21:49:00Z">
                  <w:rPr>
                    <w:rStyle w:val="Hyperlink"/>
                    <w:noProof/>
                  </w:rPr>
                </w:rPrChange>
              </w:rPr>
              <w:fldChar w:fldCharType="end"/>
            </w:r>
          </w:ins>
        </w:p>
        <w:p w14:paraId="21628CC2" w14:textId="468DB023" w:rsidR="00D50E75" w:rsidRPr="00D50E75" w:rsidRDefault="00D50E75">
          <w:pPr>
            <w:pStyle w:val="TOC2"/>
            <w:rPr>
              <w:ins w:id="158" w:author="USA" w:date="2022-08-24T21:49:00Z"/>
              <w:rFonts w:asciiTheme="minorHAnsi" w:eastAsiaTheme="minorEastAsia" w:hAnsiTheme="minorHAnsi" w:cstheme="minorBidi"/>
              <w:noProof/>
              <w:sz w:val="22"/>
              <w:szCs w:val="22"/>
              <w:highlight w:val="cyan"/>
              <w:lang w:val="en-US"/>
              <w:rPrChange w:id="159" w:author="USA" w:date="2022-08-24T21:49:00Z">
                <w:rPr>
                  <w:ins w:id="160" w:author="USA" w:date="2022-08-24T21:49:00Z"/>
                  <w:rFonts w:asciiTheme="minorHAnsi" w:eastAsiaTheme="minorEastAsia" w:hAnsiTheme="minorHAnsi" w:cstheme="minorBidi"/>
                  <w:noProof/>
                  <w:sz w:val="22"/>
                  <w:szCs w:val="22"/>
                  <w:lang w:val="en-US"/>
                </w:rPr>
              </w:rPrChange>
            </w:rPr>
          </w:pPr>
          <w:ins w:id="161" w:author="USA" w:date="2022-08-24T21:49:00Z">
            <w:r w:rsidRPr="00D50E75">
              <w:rPr>
                <w:rStyle w:val="Hyperlink"/>
                <w:noProof/>
                <w:highlight w:val="cyan"/>
                <w:rPrChange w:id="162" w:author="USA" w:date="2022-08-24T21:49:00Z">
                  <w:rPr>
                    <w:rStyle w:val="Hyperlink"/>
                    <w:noProof/>
                  </w:rPr>
                </w:rPrChange>
              </w:rPr>
              <w:fldChar w:fldCharType="begin"/>
            </w:r>
            <w:r w:rsidRPr="00D50E75">
              <w:rPr>
                <w:rStyle w:val="Hyperlink"/>
                <w:noProof/>
                <w:highlight w:val="cyan"/>
                <w:rPrChange w:id="163" w:author="USA" w:date="2022-08-24T21:49:00Z">
                  <w:rPr>
                    <w:rStyle w:val="Hyperlink"/>
                    <w:noProof/>
                  </w:rPr>
                </w:rPrChange>
              </w:rPr>
              <w:instrText xml:space="preserve"> </w:instrText>
            </w:r>
            <w:r w:rsidRPr="00D50E75">
              <w:rPr>
                <w:noProof/>
                <w:highlight w:val="cyan"/>
                <w:rPrChange w:id="164" w:author="USA" w:date="2022-08-24T21:49:00Z">
                  <w:rPr>
                    <w:noProof/>
                  </w:rPr>
                </w:rPrChange>
              </w:rPr>
              <w:instrText>HYPERLINK \l "_Toc112270168"</w:instrText>
            </w:r>
            <w:r w:rsidRPr="00D50E75">
              <w:rPr>
                <w:rStyle w:val="Hyperlink"/>
                <w:noProof/>
                <w:highlight w:val="cyan"/>
                <w:rPrChange w:id="165" w:author="USA" w:date="2022-08-24T21:49:00Z">
                  <w:rPr>
                    <w:rStyle w:val="Hyperlink"/>
                    <w:noProof/>
                  </w:rPr>
                </w:rPrChange>
              </w:rPr>
              <w:instrText xml:space="preserve"> </w:instrText>
            </w:r>
            <w:r w:rsidRPr="00D50E75">
              <w:rPr>
                <w:rStyle w:val="Hyperlink"/>
                <w:noProof/>
                <w:highlight w:val="cyan"/>
                <w:rPrChange w:id="16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167" w:author="USA" w:date="2022-08-24T21:49:00Z">
                  <w:rPr>
                    <w:rStyle w:val="Hyperlink"/>
                    <w:b/>
                    <w:noProof/>
                  </w:rPr>
                </w:rPrChange>
              </w:rPr>
              <w:t>.2</w:t>
            </w:r>
            <w:r w:rsidRPr="00D50E75">
              <w:rPr>
                <w:rFonts w:asciiTheme="minorHAnsi" w:eastAsiaTheme="minorEastAsia" w:hAnsiTheme="minorHAnsi" w:cstheme="minorBidi"/>
                <w:noProof/>
                <w:sz w:val="22"/>
                <w:szCs w:val="22"/>
                <w:highlight w:val="cyan"/>
                <w:lang w:val="en-US"/>
                <w:rPrChange w:id="16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169" w:author="USA" w:date="2022-08-24T21:49:00Z">
                  <w:rPr>
                    <w:rStyle w:val="Hyperlink"/>
                    <w:b/>
                    <w:noProof/>
                  </w:rPr>
                </w:rPrChange>
              </w:rPr>
              <w:t>Digital Radio Mondiale (DRM)</w:t>
            </w:r>
            <w:r w:rsidRPr="00D50E75">
              <w:rPr>
                <w:noProof/>
                <w:webHidden/>
                <w:highlight w:val="cyan"/>
                <w:rPrChange w:id="170" w:author="USA" w:date="2022-08-24T21:49:00Z">
                  <w:rPr>
                    <w:noProof/>
                    <w:webHidden/>
                  </w:rPr>
                </w:rPrChange>
              </w:rPr>
              <w:tab/>
            </w:r>
            <w:r w:rsidRPr="00D50E75">
              <w:rPr>
                <w:noProof/>
                <w:webHidden/>
                <w:highlight w:val="cyan"/>
                <w:rPrChange w:id="171" w:author="USA" w:date="2022-08-24T21:49:00Z">
                  <w:rPr>
                    <w:noProof/>
                    <w:webHidden/>
                  </w:rPr>
                </w:rPrChange>
              </w:rPr>
              <w:fldChar w:fldCharType="begin"/>
            </w:r>
            <w:r w:rsidRPr="00D50E75">
              <w:rPr>
                <w:noProof/>
                <w:webHidden/>
                <w:highlight w:val="cyan"/>
                <w:rPrChange w:id="172" w:author="USA" w:date="2022-08-24T21:49:00Z">
                  <w:rPr>
                    <w:noProof/>
                    <w:webHidden/>
                  </w:rPr>
                </w:rPrChange>
              </w:rPr>
              <w:instrText xml:space="preserve"> PAGEREF _Toc112270168 \h </w:instrText>
            </w:r>
          </w:ins>
          <w:r w:rsidRPr="004E0911">
            <w:rPr>
              <w:noProof/>
              <w:webHidden/>
              <w:highlight w:val="cyan"/>
            </w:rPr>
          </w:r>
          <w:r w:rsidRPr="00D50E75">
            <w:rPr>
              <w:noProof/>
              <w:webHidden/>
              <w:highlight w:val="cyan"/>
              <w:rPrChange w:id="173" w:author="USA" w:date="2022-08-24T21:49:00Z">
                <w:rPr>
                  <w:noProof/>
                  <w:webHidden/>
                </w:rPr>
              </w:rPrChange>
            </w:rPr>
            <w:fldChar w:fldCharType="separate"/>
          </w:r>
          <w:ins w:id="174" w:author="USA" w:date="2022-08-24T21:49:00Z">
            <w:r w:rsidRPr="00D50E75">
              <w:rPr>
                <w:noProof/>
                <w:webHidden/>
                <w:highlight w:val="cyan"/>
                <w:rPrChange w:id="175" w:author="USA" w:date="2022-08-24T21:49:00Z">
                  <w:rPr>
                    <w:noProof/>
                    <w:webHidden/>
                  </w:rPr>
                </w:rPrChange>
              </w:rPr>
              <w:t>9</w:t>
            </w:r>
            <w:r w:rsidRPr="00D50E75">
              <w:rPr>
                <w:noProof/>
                <w:webHidden/>
                <w:highlight w:val="cyan"/>
                <w:rPrChange w:id="176" w:author="USA" w:date="2022-08-24T21:49:00Z">
                  <w:rPr>
                    <w:noProof/>
                    <w:webHidden/>
                  </w:rPr>
                </w:rPrChange>
              </w:rPr>
              <w:fldChar w:fldCharType="end"/>
            </w:r>
            <w:r w:rsidRPr="00D50E75">
              <w:rPr>
                <w:rStyle w:val="Hyperlink"/>
                <w:noProof/>
                <w:highlight w:val="cyan"/>
                <w:rPrChange w:id="177" w:author="USA" w:date="2022-08-24T21:49:00Z">
                  <w:rPr>
                    <w:rStyle w:val="Hyperlink"/>
                    <w:noProof/>
                  </w:rPr>
                </w:rPrChange>
              </w:rPr>
              <w:fldChar w:fldCharType="end"/>
            </w:r>
          </w:ins>
        </w:p>
        <w:p w14:paraId="5CBEC312" w14:textId="3D09F2CF" w:rsidR="00D50E75" w:rsidRPr="00D50E75" w:rsidRDefault="00D50E75">
          <w:pPr>
            <w:pStyle w:val="TOC2"/>
            <w:rPr>
              <w:ins w:id="178" w:author="USA" w:date="2022-08-24T21:49:00Z"/>
              <w:rFonts w:asciiTheme="minorHAnsi" w:eastAsiaTheme="minorEastAsia" w:hAnsiTheme="minorHAnsi" w:cstheme="minorBidi"/>
              <w:noProof/>
              <w:sz w:val="22"/>
              <w:szCs w:val="22"/>
              <w:highlight w:val="cyan"/>
              <w:lang w:val="en-US"/>
              <w:rPrChange w:id="179" w:author="USA" w:date="2022-08-24T21:49:00Z">
                <w:rPr>
                  <w:ins w:id="180" w:author="USA" w:date="2022-08-24T21:49:00Z"/>
                  <w:rFonts w:asciiTheme="minorHAnsi" w:eastAsiaTheme="minorEastAsia" w:hAnsiTheme="minorHAnsi" w:cstheme="minorBidi"/>
                  <w:noProof/>
                  <w:sz w:val="22"/>
                  <w:szCs w:val="22"/>
                  <w:lang w:val="en-US"/>
                </w:rPr>
              </w:rPrChange>
            </w:rPr>
          </w:pPr>
          <w:ins w:id="181" w:author="USA" w:date="2022-08-24T21:49:00Z">
            <w:r w:rsidRPr="00D50E75">
              <w:rPr>
                <w:rStyle w:val="Hyperlink"/>
                <w:noProof/>
                <w:highlight w:val="cyan"/>
                <w:rPrChange w:id="182" w:author="USA" w:date="2022-08-24T21:49:00Z">
                  <w:rPr>
                    <w:rStyle w:val="Hyperlink"/>
                    <w:noProof/>
                  </w:rPr>
                </w:rPrChange>
              </w:rPr>
              <w:fldChar w:fldCharType="begin"/>
            </w:r>
            <w:r w:rsidRPr="00D50E75">
              <w:rPr>
                <w:rStyle w:val="Hyperlink"/>
                <w:noProof/>
                <w:highlight w:val="cyan"/>
                <w:rPrChange w:id="183" w:author="USA" w:date="2022-08-24T21:49:00Z">
                  <w:rPr>
                    <w:rStyle w:val="Hyperlink"/>
                    <w:noProof/>
                  </w:rPr>
                </w:rPrChange>
              </w:rPr>
              <w:instrText xml:space="preserve"> </w:instrText>
            </w:r>
            <w:r w:rsidRPr="00D50E75">
              <w:rPr>
                <w:noProof/>
                <w:highlight w:val="cyan"/>
                <w:rPrChange w:id="184" w:author="USA" w:date="2022-08-24T21:49:00Z">
                  <w:rPr>
                    <w:noProof/>
                  </w:rPr>
                </w:rPrChange>
              </w:rPr>
              <w:instrText>HYPERLINK \l "_Toc112270169"</w:instrText>
            </w:r>
            <w:r w:rsidRPr="00D50E75">
              <w:rPr>
                <w:rStyle w:val="Hyperlink"/>
                <w:noProof/>
                <w:highlight w:val="cyan"/>
                <w:rPrChange w:id="185" w:author="USA" w:date="2022-08-24T21:49:00Z">
                  <w:rPr>
                    <w:rStyle w:val="Hyperlink"/>
                    <w:noProof/>
                  </w:rPr>
                </w:rPrChange>
              </w:rPr>
              <w:instrText xml:space="preserve"> </w:instrText>
            </w:r>
            <w:r w:rsidRPr="00D50E75">
              <w:rPr>
                <w:rStyle w:val="Hyperlink"/>
                <w:noProof/>
                <w:highlight w:val="cyan"/>
                <w:rPrChange w:id="18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187" w:author="USA" w:date="2022-08-24T21:49:00Z">
                  <w:rPr>
                    <w:rStyle w:val="Hyperlink"/>
                    <w:b/>
                    <w:noProof/>
                  </w:rPr>
                </w:rPrChange>
              </w:rPr>
              <w:t>.3</w:t>
            </w:r>
            <w:r w:rsidRPr="00D50E75">
              <w:rPr>
                <w:rFonts w:asciiTheme="minorHAnsi" w:eastAsiaTheme="minorEastAsia" w:hAnsiTheme="minorHAnsi" w:cstheme="minorBidi"/>
                <w:noProof/>
                <w:sz w:val="22"/>
                <w:szCs w:val="22"/>
                <w:highlight w:val="cyan"/>
                <w:lang w:val="en-US"/>
                <w:rPrChange w:id="18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189" w:author="USA" w:date="2022-08-24T21:49:00Z">
                  <w:rPr>
                    <w:rStyle w:val="Hyperlink"/>
                    <w:b/>
                    <w:noProof/>
                  </w:rPr>
                </w:rPrChange>
              </w:rPr>
              <w:t>AGILE-HF Networks</w:t>
            </w:r>
            <w:r w:rsidRPr="00D50E75">
              <w:rPr>
                <w:noProof/>
                <w:webHidden/>
                <w:highlight w:val="cyan"/>
                <w:rPrChange w:id="190" w:author="USA" w:date="2022-08-24T21:49:00Z">
                  <w:rPr>
                    <w:noProof/>
                    <w:webHidden/>
                  </w:rPr>
                </w:rPrChange>
              </w:rPr>
              <w:tab/>
            </w:r>
            <w:r w:rsidRPr="00D50E75">
              <w:rPr>
                <w:noProof/>
                <w:webHidden/>
                <w:highlight w:val="cyan"/>
                <w:rPrChange w:id="191" w:author="USA" w:date="2022-08-24T21:49:00Z">
                  <w:rPr>
                    <w:noProof/>
                    <w:webHidden/>
                  </w:rPr>
                </w:rPrChange>
              </w:rPr>
              <w:fldChar w:fldCharType="begin"/>
            </w:r>
            <w:r w:rsidRPr="00D50E75">
              <w:rPr>
                <w:noProof/>
                <w:webHidden/>
                <w:highlight w:val="cyan"/>
                <w:rPrChange w:id="192" w:author="USA" w:date="2022-08-24T21:49:00Z">
                  <w:rPr>
                    <w:noProof/>
                    <w:webHidden/>
                  </w:rPr>
                </w:rPrChange>
              </w:rPr>
              <w:instrText xml:space="preserve"> PAGEREF _Toc112270169 \h </w:instrText>
            </w:r>
          </w:ins>
          <w:r w:rsidRPr="004E0911">
            <w:rPr>
              <w:noProof/>
              <w:webHidden/>
              <w:highlight w:val="cyan"/>
            </w:rPr>
          </w:r>
          <w:r w:rsidRPr="00D50E75">
            <w:rPr>
              <w:noProof/>
              <w:webHidden/>
              <w:highlight w:val="cyan"/>
              <w:rPrChange w:id="193" w:author="USA" w:date="2022-08-24T21:49:00Z">
                <w:rPr>
                  <w:noProof/>
                  <w:webHidden/>
                </w:rPr>
              </w:rPrChange>
            </w:rPr>
            <w:fldChar w:fldCharType="separate"/>
          </w:r>
          <w:ins w:id="194" w:author="USA" w:date="2022-08-24T21:49:00Z">
            <w:r w:rsidRPr="00D50E75">
              <w:rPr>
                <w:noProof/>
                <w:webHidden/>
                <w:highlight w:val="cyan"/>
                <w:rPrChange w:id="195" w:author="USA" w:date="2022-08-24T21:49:00Z">
                  <w:rPr>
                    <w:noProof/>
                    <w:webHidden/>
                  </w:rPr>
                </w:rPrChange>
              </w:rPr>
              <w:t>10</w:t>
            </w:r>
            <w:r w:rsidRPr="00D50E75">
              <w:rPr>
                <w:noProof/>
                <w:webHidden/>
                <w:highlight w:val="cyan"/>
                <w:rPrChange w:id="196" w:author="USA" w:date="2022-08-24T21:49:00Z">
                  <w:rPr>
                    <w:noProof/>
                    <w:webHidden/>
                  </w:rPr>
                </w:rPrChange>
              </w:rPr>
              <w:fldChar w:fldCharType="end"/>
            </w:r>
            <w:r w:rsidRPr="00D50E75">
              <w:rPr>
                <w:rStyle w:val="Hyperlink"/>
                <w:noProof/>
                <w:highlight w:val="cyan"/>
                <w:rPrChange w:id="197" w:author="USA" w:date="2022-08-24T21:49:00Z">
                  <w:rPr>
                    <w:rStyle w:val="Hyperlink"/>
                    <w:noProof/>
                  </w:rPr>
                </w:rPrChange>
              </w:rPr>
              <w:fldChar w:fldCharType="end"/>
            </w:r>
          </w:ins>
        </w:p>
        <w:p w14:paraId="1D4E6627" w14:textId="5D497A58" w:rsidR="00D50E75" w:rsidRPr="00D50E75" w:rsidRDefault="00D50E75">
          <w:pPr>
            <w:pStyle w:val="TOC2"/>
            <w:rPr>
              <w:ins w:id="198" w:author="USA" w:date="2022-08-24T21:49:00Z"/>
              <w:rFonts w:asciiTheme="minorHAnsi" w:eastAsiaTheme="minorEastAsia" w:hAnsiTheme="minorHAnsi" w:cstheme="minorBidi"/>
              <w:noProof/>
              <w:sz w:val="22"/>
              <w:szCs w:val="22"/>
              <w:highlight w:val="cyan"/>
              <w:lang w:val="en-US"/>
              <w:rPrChange w:id="199" w:author="USA" w:date="2022-08-24T21:49:00Z">
                <w:rPr>
                  <w:ins w:id="200" w:author="USA" w:date="2022-08-24T21:49:00Z"/>
                  <w:rFonts w:asciiTheme="minorHAnsi" w:eastAsiaTheme="minorEastAsia" w:hAnsiTheme="minorHAnsi" w:cstheme="minorBidi"/>
                  <w:noProof/>
                  <w:sz w:val="22"/>
                  <w:szCs w:val="22"/>
                  <w:lang w:val="en-US"/>
                </w:rPr>
              </w:rPrChange>
            </w:rPr>
          </w:pPr>
          <w:ins w:id="201" w:author="USA" w:date="2022-08-24T21:49:00Z">
            <w:r w:rsidRPr="00D50E75">
              <w:rPr>
                <w:rStyle w:val="Hyperlink"/>
                <w:noProof/>
                <w:highlight w:val="cyan"/>
                <w:rPrChange w:id="202" w:author="USA" w:date="2022-08-24T21:49:00Z">
                  <w:rPr>
                    <w:rStyle w:val="Hyperlink"/>
                    <w:noProof/>
                  </w:rPr>
                </w:rPrChange>
              </w:rPr>
              <w:fldChar w:fldCharType="begin"/>
            </w:r>
            <w:r w:rsidRPr="00D50E75">
              <w:rPr>
                <w:rStyle w:val="Hyperlink"/>
                <w:noProof/>
                <w:highlight w:val="cyan"/>
                <w:rPrChange w:id="203" w:author="USA" w:date="2022-08-24T21:49:00Z">
                  <w:rPr>
                    <w:rStyle w:val="Hyperlink"/>
                    <w:noProof/>
                  </w:rPr>
                </w:rPrChange>
              </w:rPr>
              <w:instrText xml:space="preserve"> </w:instrText>
            </w:r>
            <w:r w:rsidRPr="00D50E75">
              <w:rPr>
                <w:noProof/>
                <w:highlight w:val="cyan"/>
                <w:rPrChange w:id="204" w:author="USA" w:date="2022-08-24T21:49:00Z">
                  <w:rPr>
                    <w:noProof/>
                  </w:rPr>
                </w:rPrChange>
              </w:rPr>
              <w:instrText>HYPERLINK \l "_Toc112270170"</w:instrText>
            </w:r>
            <w:r w:rsidRPr="00D50E75">
              <w:rPr>
                <w:rStyle w:val="Hyperlink"/>
                <w:noProof/>
                <w:highlight w:val="cyan"/>
                <w:rPrChange w:id="205" w:author="USA" w:date="2022-08-24T21:49:00Z">
                  <w:rPr>
                    <w:rStyle w:val="Hyperlink"/>
                    <w:noProof/>
                  </w:rPr>
                </w:rPrChange>
              </w:rPr>
              <w:instrText xml:space="preserve"> </w:instrText>
            </w:r>
            <w:r w:rsidRPr="00D50E75">
              <w:rPr>
                <w:rStyle w:val="Hyperlink"/>
                <w:noProof/>
                <w:highlight w:val="cyan"/>
                <w:rPrChange w:id="20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207" w:author="USA" w:date="2022-08-24T21:49:00Z">
                  <w:rPr>
                    <w:rStyle w:val="Hyperlink"/>
                    <w:b/>
                    <w:noProof/>
                  </w:rPr>
                </w:rPrChange>
              </w:rPr>
              <w:t>.4</w:t>
            </w:r>
            <w:r w:rsidRPr="00D50E75">
              <w:rPr>
                <w:rFonts w:asciiTheme="minorHAnsi" w:eastAsiaTheme="minorEastAsia" w:hAnsiTheme="minorHAnsi" w:cstheme="minorBidi"/>
                <w:noProof/>
                <w:sz w:val="22"/>
                <w:szCs w:val="22"/>
                <w:highlight w:val="cyan"/>
                <w:lang w:val="en-US"/>
                <w:rPrChange w:id="20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209" w:author="USA" w:date="2022-08-24T21:49:00Z">
                  <w:rPr>
                    <w:rStyle w:val="Hyperlink"/>
                    <w:b/>
                    <w:noProof/>
                  </w:rPr>
                </w:rPrChange>
              </w:rPr>
              <w:t>Token passing protocols</w:t>
            </w:r>
            <w:r w:rsidRPr="00D50E75">
              <w:rPr>
                <w:noProof/>
                <w:webHidden/>
                <w:highlight w:val="cyan"/>
                <w:rPrChange w:id="210" w:author="USA" w:date="2022-08-24T21:49:00Z">
                  <w:rPr>
                    <w:noProof/>
                    <w:webHidden/>
                  </w:rPr>
                </w:rPrChange>
              </w:rPr>
              <w:tab/>
            </w:r>
            <w:r w:rsidRPr="00D50E75">
              <w:rPr>
                <w:noProof/>
                <w:webHidden/>
                <w:highlight w:val="cyan"/>
                <w:rPrChange w:id="211" w:author="USA" w:date="2022-08-24T21:49:00Z">
                  <w:rPr>
                    <w:noProof/>
                    <w:webHidden/>
                  </w:rPr>
                </w:rPrChange>
              </w:rPr>
              <w:fldChar w:fldCharType="begin"/>
            </w:r>
            <w:r w:rsidRPr="00D50E75">
              <w:rPr>
                <w:noProof/>
                <w:webHidden/>
                <w:highlight w:val="cyan"/>
                <w:rPrChange w:id="212" w:author="USA" w:date="2022-08-24T21:49:00Z">
                  <w:rPr>
                    <w:noProof/>
                    <w:webHidden/>
                  </w:rPr>
                </w:rPrChange>
              </w:rPr>
              <w:instrText xml:space="preserve"> PAGEREF _Toc112270170 \h </w:instrText>
            </w:r>
          </w:ins>
          <w:r w:rsidRPr="004E0911">
            <w:rPr>
              <w:noProof/>
              <w:webHidden/>
              <w:highlight w:val="cyan"/>
            </w:rPr>
          </w:r>
          <w:r w:rsidRPr="00D50E75">
            <w:rPr>
              <w:noProof/>
              <w:webHidden/>
              <w:highlight w:val="cyan"/>
              <w:rPrChange w:id="213" w:author="USA" w:date="2022-08-24T21:49:00Z">
                <w:rPr>
                  <w:noProof/>
                  <w:webHidden/>
                </w:rPr>
              </w:rPrChange>
            </w:rPr>
            <w:fldChar w:fldCharType="separate"/>
          </w:r>
          <w:ins w:id="214" w:author="USA" w:date="2022-08-24T21:49:00Z">
            <w:r w:rsidRPr="00D50E75">
              <w:rPr>
                <w:noProof/>
                <w:webHidden/>
                <w:highlight w:val="cyan"/>
                <w:rPrChange w:id="215" w:author="USA" w:date="2022-08-24T21:49:00Z">
                  <w:rPr>
                    <w:noProof/>
                    <w:webHidden/>
                  </w:rPr>
                </w:rPrChange>
              </w:rPr>
              <w:t>12</w:t>
            </w:r>
            <w:r w:rsidRPr="00D50E75">
              <w:rPr>
                <w:noProof/>
                <w:webHidden/>
                <w:highlight w:val="cyan"/>
                <w:rPrChange w:id="216" w:author="USA" w:date="2022-08-24T21:49:00Z">
                  <w:rPr>
                    <w:noProof/>
                    <w:webHidden/>
                  </w:rPr>
                </w:rPrChange>
              </w:rPr>
              <w:fldChar w:fldCharType="end"/>
            </w:r>
            <w:r w:rsidRPr="00D50E75">
              <w:rPr>
                <w:rStyle w:val="Hyperlink"/>
                <w:noProof/>
                <w:highlight w:val="cyan"/>
                <w:rPrChange w:id="217" w:author="USA" w:date="2022-08-24T21:49:00Z">
                  <w:rPr>
                    <w:rStyle w:val="Hyperlink"/>
                    <w:noProof/>
                  </w:rPr>
                </w:rPrChange>
              </w:rPr>
              <w:fldChar w:fldCharType="end"/>
            </w:r>
          </w:ins>
        </w:p>
        <w:p w14:paraId="63B1AD20" w14:textId="3C8EE56E" w:rsidR="00D50E75" w:rsidRPr="00D50E75" w:rsidRDefault="00D50E75">
          <w:pPr>
            <w:pStyle w:val="TOC3"/>
            <w:rPr>
              <w:ins w:id="218" w:author="USA" w:date="2022-08-24T21:49:00Z"/>
              <w:rFonts w:asciiTheme="minorHAnsi" w:eastAsiaTheme="minorEastAsia" w:hAnsiTheme="minorHAnsi" w:cstheme="minorBidi"/>
              <w:noProof/>
              <w:sz w:val="22"/>
              <w:szCs w:val="22"/>
              <w:highlight w:val="cyan"/>
              <w:lang w:val="en-US"/>
              <w:rPrChange w:id="219" w:author="USA" w:date="2022-08-24T21:49:00Z">
                <w:rPr>
                  <w:ins w:id="220" w:author="USA" w:date="2022-08-24T21:49:00Z"/>
                  <w:rFonts w:asciiTheme="minorHAnsi" w:eastAsiaTheme="minorEastAsia" w:hAnsiTheme="minorHAnsi" w:cstheme="minorBidi"/>
                  <w:noProof/>
                  <w:sz w:val="22"/>
                  <w:szCs w:val="22"/>
                  <w:lang w:val="en-US"/>
                </w:rPr>
              </w:rPrChange>
            </w:rPr>
          </w:pPr>
          <w:ins w:id="221" w:author="USA" w:date="2022-08-24T21:49:00Z">
            <w:r w:rsidRPr="00D50E75">
              <w:rPr>
                <w:rStyle w:val="Hyperlink"/>
                <w:noProof/>
                <w:highlight w:val="cyan"/>
                <w:rPrChange w:id="222" w:author="USA" w:date="2022-08-24T21:49:00Z">
                  <w:rPr>
                    <w:rStyle w:val="Hyperlink"/>
                    <w:noProof/>
                  </w:rPr>
                </w:rPrChange>
              </w:rPr>
              <w:fldChar w:fldCharType="begin"/>
            </w:r>
            <w:r w:rsidRPr="00D50E75">
              <w:rPr>
                <w:rStyle w:val="Hyperlink"/>
                <w:noProof/>
                <w:highlight w:val="cyan"/>
                <w:rPrChange w:id="223" w:author="USA" w:date="2022-08-24T21:49:00Z">
                  <w:rPr>
                    <w:rStyle w:val="Hyperlink"/>
                    <w:noProof/>
                  </w:rPr>
                </w:rPrChange>
              </w:rPr>
              <w:instrText xml:space="preserve"> </w:instrText>
            </w:r>
            <w:r w:rsidRPr="00D50E75">
              <w:rPr>
                <w:noProof/>
                <w:highlight w:val="cyan"/>
                <w:rPrChange w:id="224" w:author="USA" w:date="2022-08-24T21:49:00Z">
                  <w:rPr>
                    <w:noProof/>
                  </w:rPr>
                </w:rPrChange>
              </w:rPr>
              <w:instrText>HYPERLINK \l "_Toc112270171"</w:instrText>
            </w:r>
            <w:r w:rsidRPr="00D50E75">
              <w:rPr>
                <w:rStyle w:val="Hyperlink"/>
                <w:noProof/>
                <w:highlight w:val="cyan"/>
                <w:rPrChange w:id="225" w:author="USA" w:date="2022-08-24T21:49:00Z">
                  <w:rPr>
                    <w:rStyle w:val="Hyperlink"/>
                    <w:noProof/>
                  </w:rPr>
                </w:rPrChange>
              </w:rPr>
              <w:instrText xml:space="preserve"> </w:instrText>
            </w:r>
            <w:r w:rsidRPr="00D50E75">
              <w:rPr>
                <w:rStyle w:val="Hyperlink"/>
                <w:noProof/>
                <w:highlight w:val="cyan"/>
                <w:rPrChange w:id="22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227" w:author="USA" w:date="2022-08-24T21:49:00Z">
                  <w:rPr>
                    <w:rStyle w:val="Hyperlink"/>
                    <w:b/>
                    <w:noProof/>
                  </w:rPr>
                </w:rPrChange>
              </w:rPr>
              <w:t>.4.1</w:t>
            </w:r>
            <w:r w:rsidRPr="00D50E75">
              <w:rPr>
                <w:rFonts w:asciiTheme="minorHAnsi" w:eastAsiaTheme="minorEastAsia" w:hAnsiTheme="minorHAnsi" w:cstheme="minorBidi"/>
                <w:noProof/>
                <w:sz w:val="22"/>
                <w:szCs w:val="22"/>
                <w:highlight w:val="cyan"/>
                <w:lang w:val="en-US"/>
                <w:rPrChange w:id="22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229" w:author="USA" w:date="2022-08-24T21:49:00Z">
                  <w:rPr>
                    <w:rStyle w:val="Hyperlink"/>
                    <w:b/>
                    <w:noProof/>
                  </w:rPr>
                </w:rPrChange>
              </w:rPr>
              <w:t>HF Token Ring</w:t>
            </w:r>
            <w:r w:rsidRPr="00D50E75">
              <w:rPr>
                <w:noProof/>
                <w:webHidden/>
                <w:highlight w:val="cyan"/>
                <w:rPrChange w:id="230" w:author="USA" w:date="2022-08-24T21:49:00Z">
                  <w:rPr>
                    <w:noProof/>
                    <w:webHidden/>
                  </w:rPr>
                </w:rPrChange>
              </w:rPr>
              <w:tab/>
            </w:r>
            <w:r w:rsidRPr="00D50E75">
              <w:rPr>
                <w:noProof/>
                <w:webHidden/>
                <w:highlight w:val="cyan"/>
                <w:rPrChange w:id="231" w:author="USA" w:date="2022-08-24T21:49:00Z">
                  <w:rPr>
                    <w:noProof/>
                    <w:webHidden/>
                  </w:rPr>
                </w:rPrChange>
              </w:rPr>
              <w:fldChar w:fldCharType="begin"/>
            </w:r>
            <w:r w:rsidRPr="00D50E75">
              <w:rPr>
                <w:noProof/>
                <w:webHidden/>
                <w:highlight w:val="cyan"/>
                <w:rPrChange w:id="232" w:author="USA" w:date="2022-08-24T21:49:00Z">
                  <w:rPr>
                    <w:noProof/>
                    <w:webHidden/>
                  </w:rPr>
                </w:rPrChange>
              </w:rPr>
              <w:instrText xml:space="preserve"> PAGEREF _Toc112270171 \h </w:instrText>
            </w:r>
          </w:ins>
          <w:r w:rsidRPr="004E0911">
            <w:rPr>
              <w:noProof/>
              <w:webHidden/>
              <w:highlight w:val="cyan"/>
            </w:rPr>
          </w:r>
          <w:r w:rsidRPr="00D50E75">
            <w:rPr>
              <w:noProof/>
              <w:webHidden/>
              <w:highlight w:val="cyan"/>
              <w:rPrChange w:id="233" w:author="USA" w:date="2022-08-24T21:49:00Z">
                <w:rPr>
                  <w:noProof/>
                  <w:webHidden/>
                </w:rPr>
              </w:rPrChange>
            </w:rPr>
            <w:fldChar w:fldCharType="separate"/>
          </w:r>
          <w:ins w:id="234" w:author="USA" w:date="2022-08-24T21:49:00Z">
            <w:r w:rsidRPr="00D50E75">
              <w:rPr>
                <w:noProof/>
                <w:webHidden/>
                <w:highlight w:val="cyan"/>
                <w:rPrChange w:id="235" w:author="USA" w:date="2022-08-24T21:49:00Z">
                  <w:rPr>
                    <w:noProof/>
                    <w:webHidden/>
                  </w:rPr>
                </w:rPrChange>
              </w:rPr>
              <w:t>13</w:t>
            </w:r>
            <w:r w:rsidRPr="00D50E75">
              <w:rPr>
                <w:noProof/>
                <w:webHidden/>
                <w:highlight w:val="cyan"/>
                <w:rPrChange w:id="236" w:author="USA" w:date="2022-08-24T21:49:00Z">
                  <w:rPr>
                    <w:noProof/>
                    <w:webHidden/>
                  </w:rPr>
                </w:rPrChange>
              </w:rPr>
              <w:fldChar w:fldCharType="end"/>
            </w:r>
            <w:r w:rsidRPr="00D50E75">
              <w:rPr>
                <w:rStyle w:val="Hyperlink"/>
                <w:noProof/>
                <w:highlight w:val="cyan"/>
                <w:rPrChange w:id="237" w:author="USA" w:date="2022-08-24T21:49:00Z">
                  <w:rPr>
                    <w:rStyle w:val="Hyperlink"/>
                    <w:noProof/>
                  </w:rPr>
                </w:rPrChange>
              </w:rPr>
              <w:fldChar w:fldCharType="end"/>
            </w:r>
          </w:ins>
        </w:p>
        <w:p w14:paraId="324B7EFD" w14:textId="3B94C1B6" w:rsidR="00D50E75" w:rsidRPr="00D50E75" w:rsidRDefault="00D50E75">
          <w:pPr>
            <w:pStyle w:val="TOC3"/>
            <w:rPr>
              <w:ins w:id="238" w:author="USA" w:date="2022-08-24T21:49:00Z"/>
              <w:rFonts w:asciiTheme="minorHAnsi" w:eastAsiaTheme="minorEastAsia" w:hAnsiTheme="minorHAnsi" w:cstheme="minorBidi"/>
              <w:noProof/>
              <w:sz w:val="22"/>
              <w:szCs w:val="22"/>
              <w:highlight w:val="cyan"/>
              <w:lang w:val="en-US"/>
              <w:rPrChange w:id="239" w:author="USA" w:date="2022-08-24T21:49:00Z">
                <w:rPr>
                  <w:ins w:id="240" w:author="USA" w:date="2022-08-24T21:49:00Z"/>
                  <w:rFonts w:asciiTheme="minorHAnsi" w:eastAsiaTheme="minorEastAsia" w:hAnsiTheme="minorHAnsi" w:cstheme="minorBidi"/>
                  <w:noProof/>
                  <w:sz w:val="22"/>
                  <w:szCs w:val="22"/>
                  <w:lang w:val="en-US"/>
                </w:rPr>
              </w:rPrChange>
            </w:rPr>
          </w:pPr>
          <w:ins w:id="241" w:author="USA" w:date="2022-08-24T21:49:00Z">
            <w:r w:rsidRPr="00D50E75">
              <w:rPr>
                <w:rStyle w:val="Hyperlink"/>
                <w:noProof/>
                <w:highlight w:val="cyan"/>
                <w:rPrChange w:id="242" w:author="USA" w:date="2022-08-24T21:49:00Z">
                  <w:rPr>
                    <w:rStyle w:val="Hyperlink"/>
                    <w:noProof/>
                  </w:rPr>
                </w:rPrChange>
              </w:rPr>
              <w:fldChar w:fldCharType="begin"/>
            </w:r>
            <w:r w:rsidRPr="00D50E75">
              <w:rPr>
                <w:rStyle w:val="Hyperlink"/>
                <w:noProof/>
                <w:highlight w:val="cyan"/>
                <w:rPrChange w:id="243" w:author="USA" w:date="2022-08-24T21:49:00Z">
                  <w:rPr>
                    <w:rStyle w:val="Hyperlink"/>
                    <w:noProof/>
                  </w:rPr>
                </w:rPrChange>
              </w:rPr>
              <w:instrText xml:space="preserve"> </w:instrText>
            </w:r>
            <w:r w:rsidRPr="00D50E75">
              <w:rPr>
                <w:noProof/>
                <w:highlight w:val="cyan"/>
                <w:rPrChange w:id="244" w:author="USA" w:date="2022-08-24T21:49:00Z">
                  <w:rPr>
                    <w:noProof/>
                  </w:rPr>
                </w:rPrChange>
              </w:rPr>
              <w:instrText>HYPERLINK \l "_Toc112270172"</w:instrText>
            </w:r>
            <w:r w:rsidRPr="00D50E75">
              <w:rPr>
                <w:rStyle w:val="Hyperlink"/>
                <w:noProof/>
                <w:highlight w:val="cyan"/>
                <w:rPrChange w:id="245" w:author="USA" w:date="2022-08-24T21:49:00Z">
                  <w:rPr>
                    <w:rStyle w:val="Hyperlink"/>
                    <w:noProof/>
                  </w:rPr>
                </w:rPrChange>
              </w:rPr>
              <w:instrText xml:space="preserve"> </w:instrText>
            </w:r>
            <w:r w:rsidRPr="00D50E75">
              <w:rPr>
                <w:rStyle w:val="Hyperlink"/>
                <w:noProof/>
                <w:highlight w:val="cyan"/>
                <w:rPrChange w:id="246" w:author="USA" w:date="2022-08-24T21:49:00Z">
                  <w:rPr>
                    <w:rStyle w:val="Hyperlink"/>
                    <w:noProof/>
                  </w:rPr>
                </w:rPrChange>
              </w:rPr>
              <w:fldChar w:fldCharType="separate"/>
            </w:r>
            <w:r w:rsidRPr="00D50E75">
              <w:rPr>
                <w:rStyle w:val="Hyperlink"/>
                <w:b/>
                <w:noProof/>
                <w:highlight w:val="cyan"/>
              </w:rPr>
              <w:t>3</w:t>
            </w:r>
            <w:r w:rsidRPr="00D50E75">
              <w:rPr>
                <w:rStyle w:val="Hyperlink"/>
                <w:b/>
                <w:noProof/>
                <w:highlight w:val="cyan"/>
                <w:rPrChange w:id="247" w:author="USA" w:date="2022-08-24T21:49:00Z">
                  <w:rPr>
                    <w:rStyle w:val="Hyperlink"/>
                    <w:b/>
                    <w:noProof/>
                  </w:rPr>
                </w:rPrChange>
              </w:rPr>
              <w:t>.4.2</w:t>
            </w:r>
            <w:r w:rsidRPr="00D50E75">
              <w:rPr>
                <w:rFonts w:asciiTheme="minorHAnsi" w:eastAsiaTheme="minorEastAsia" w:hAnsiTheme="minorHAnsi" w:cstheme="minorBidi"/>
                <w:noProof/>
                <w:sz w:val="22"/>
                <w:szCs w:val="22"/>
                <w:highlight w:val="cyan"/>
                <w:lang w:val="en-US"/>
                <w:rPrChange w:id="248" w:author="USA" w:date="2022-08-24T21:49:00Z">
                  <w:rPr>
                    <w:rFonts w:asciiTheme="minorHAnsi" w:eastAsiaTheme="minorEastAsia" w:hAnsiTheme="minorHAnsi" w:cstheme="minorBidi"/>
                    <w:noProof/>
                    <w:sz w:val="22"/>
                    <w:szCs w:val="22"/>
                    <w:lang w:val="en-US"/>
                  </w:rPr>
                </w:rPrChange>
              </w:rPr>
              <w:tab/>
            </w:r>
            <w:r w:rsidRPr="00D50E75">
              <w:rPr>
                <w:rStyle w:val="Hyperlink"/>
                <w:b/>
                <w:noProof/>
                <w:highlight w:val="cyan"/>
                <w:rPrChange w:id="249" w:author="USA" w:date="2022-08-24T21:49:00Z">
                  <w:rPr>
                    <w:rStyle w:val="Hyperlink"/>
                    <w:b/>
                    <w:noProof/>
                  </w:rPr>
                </w:rPrChange>
              </w:rPr>
              <w:t>HF Token Ring Mesh Networks</w:t>
            </w:r>
            <w:r w:rsidRPr="00D50E75">
              <w:rPr>
                <w:noProof/>
                <w:webHidden/>
                <w:highlight w:val="cyan"/>
                <w:rPrChange w:id="250" w:author="USA" w:date="2022-08-24T21:49:00Z">
                  <w:rPr>
                    <w:noProof/>
                    <w:webHidden/>
                  </w:rPr>
                </w:rPrChange>
              </w:rPr>
              <w:tab/>
            </w:r>
            <w:r w:rsidRPr="00D50E75">
              <w:rPr>
                <w:noProof/>
                <w:webHidden/>
                <w:highlight w:val="cyan"/>
                <w:rPrChange w:id="251" w:author="USA" w:date="2022-08-24T21:49:00Z">
                  <w:rPr>
                    <w:noProof/>
                    <w:webHidden/>
                  </w:rPr>
                </w:rPrChange>
              </w:rPr>
              <w:fldChar w:fldCharType="begin"/>
            </w:r>
            <w:r w:rsidRPr="00D50E75">
              <w:rPr>
                <w:noProof/>
                <w:webHidden/>
                <w:highlight w:val="cyan"/>
                <w:rPrChange w:id="252" w:author="USA" w:date="2022-08-24T21:49:00Z">
                  <w:rPr>
                    <w:noProof/>
                    <w:webHidden/>
                  </w:rPr>
                </w:rPrChange>
              </w:rPr>
              <w:instrText xml:space="preserve"> PAGEREF _Toc112270172 \h </w:instrText>
            </w:r>
          </w:ins>
          <w:r w:rsidRPr="004E0911">
            <w:rPr>
              <w:noProof/>
              <w:webHidden/>
              <w:highlight w:val="cyan"/>
            </w:rPr>
          </w:r>
          <w:r w:rsidRPr="00D50E75">
            <w:rPr>
              <w:noProof/>
              <w:webHidden/>
              <w:highlight w:val="cyan"/>
              <w:rPrChange w:id="253" w:author="USA" w:date="2022-08-24T21:49:00Z">
                <w:rPr>
                  <w:noProof/>
                  <w:webHidden/>
                </w:rPr>
              </w:rPrChange>
            </w:rPr>
            <w:fldChar w:fldCharType="separate"/>
          </w:r>
          <w:ins w:id="254" w:author="USA" w:date="2022-08-24T21:49:00Z">
            <w:r w:rsidRPr="00D50E75">
              <w:rPr>
                <w:noProof/>
                <w:webHidden/>
                <w:highlight w:val="cyan"/>
                <w:rPrChange w:id="255" w:author="USA" w:date="2022-08-24T21:49:00Z">
                  <w:rPr>
                    <w:noProof/>
                    <w:webHidden/>
                  </w:rPr>
                </w:rPrChange>
              </w:rPr>
              <w:t>14</w:t>
            </w:r>
            <w:r w:rsidRPr="00D50E75">
              <w:rPr>
                <w:noProof/>
                <w:webHidden/>
                <w:highlight w:val="cyan"/>
                <w:rPrChange w:id="256" w:author="USA" w:date="2022-08-24T21:49:00Z">
                  <w:rPr>
                    <w:noProof/>
                    <w:webHidden/>
                  </w:rPr>
                </w:rPrChange>
              </w:rPr>
              <w:fldChar w:fldCharType="end"/>
            </w:r>
            <w:r w:rsidRPr="00D50E75">
              <w:rPr>
                <w:rStyle w:val="Hyperlink"/>
                <w:noProof/>
                <w:highlight w:val="cyan"/>
                <w:rPrChange w:id="257" w:author="USA" w:date="2022-08-24T21:49:00Z">
                  <w:rPr>
                    <w:rStyle w:val="Hyperlink"/>
                    <w:noProof/>
                  </w:rPr>
                </w:rPrChange>
              </w:rPr>
              <w:fldChar w:fldCharType="end"/>
            </w:r>
          </w:ins>
        </w:p>
        <w:p w14:paraId="15538C00" w14:textId="1B581724" w:rsidR="00D50E75" w:rsidRPr="00D50E75" w:rsidRDefault="00D50E75">
          <w:pPr>
            <w:pStyle w:val="TOC1"/>
            <w:rPr>
              <w:ins w:id="258" w:author="USA" w:date="2022-08-24T21:49:00Z"/>
              <w:rFonts w:asciiTheme="minorHAnsi" w:eastAsiaTheme="minorEastAsia" w:hAnsiTheme="minorHAnsi" w:cstheme="minorBidi"/>
              <w:noProof/>
              <w:sz w:val="22"/>
              <w:szCs w:val="22"/>
              <w:highlight w:val="cyan"/>
              <w:lang w:val="en-US"/>
              <w:rPrChange w:id="259" w:author="USA" w:date="2022-08-24T21:49:00Z">
                <w:rPr>
                  <w:ins w:id="260" w:author="USA" w:date="2022-08-24T21:49:00Z"/>
                  <w:rFonts w:asciiTheme="minorHAnsi" w:eastAsiaTheme="minorEastAsia" w:hAnsiTheme="minorHAnsi" w:cstheme="minorBidi"/>
                  <w:noProof/>
                  <w:sz w:val="22"/>
                  <w:szCs w:val="22"/>
                  <w:lang w:val="en-US"/>
                </w:rPr>
              </w:rPrChange>
            </w:rPr>
          </w:pPr>
          <w:ins w:id="261" w:author="USA" w:date="2022-08-24T21:49:00Z">
            <w:r w:rsidRPr="00D50E75">
              <w:rPr>
                <w:rStyle w:val="Hyperlink"/>
                <w:noProof/>
                <w:highlight w:val="cyan"/>
                <w:rPrChange w:id="262" w:author="USA" w:date="2022-08-24T21:49:00Z">
                  <w:rPr>
                    <w:rStyle w:val="Hyperlink"/>
                    <w:noProof/>
                  </w:rPr>
                </w:rPrChange>
              </w:rPr>
              <w:fldChar w:fldCharType="begin"/>
            </w:r>
            <w:r w:rsidRPr="00D50E75">
              <w:rPr>
                <w:rStyle w:val="Hyperlink"/>
                <w:noProof/>
                <w:highlight w:val="cyan"/>
                <w:rPrChange w:id="263" w:author="USA" w:date="2022-08-24T21:49:00Z">
                  <w:rPr>
                    <w:rStyle w:val="Hyperlink"/>
                    <w:noProof/>
                  </w:rPr>
                </w:rPrChange>
              </w:rPr>
              <w:instrText xml:space="preserve"> </w:instrText>
            </w:r>
            <w:r w:rsidRPr="00D50E75">
              <w:rPr>
                <w:noProof/>
                <w:highlight w:val="cyan"/>
                <w:rPrChange w:id="264" w:author="USA" w:date="2022-08-24T21:49:00Z">
                  <w:rPr>
                    <w:noProof/>
                  </w:rPr>
                </w:rPrChange>
              </w:rPr>
              <w:instrText>HYPERLINK \l "_Toc112270173"</w:instrText>
            </w:r>
            <w:r w:rsidRPr="00D50E75">
              <w:rPr>
                <w:rStyle w:val="Hyperlink"/>
                <w:noProof/>
                <w:highlight w:val="cyan"/>
                <w:rPrChange w:id="265" w:author="USA" w:date="2022-08-24T21:49:00Z">
                  <w:rPr>
                    <w:rStyle w:val="Hyperlink"/>
                    <w:noProof/>
                  </w:rPr>
                </w:rPrChange>
              </w:rPr>
              <w:instrText xml:space="preserve"> </w:instrText>
            </w:r>
            <w:r w:rsidRPr="00D50E75">
              <w:rPr>
                <w:rStyle w:val="Hyperlink"/>
                <w:noProof/>
                <w:highlight w:val="cyan"/>
                <w:rPrChange w:id="266" w:author="USA" w:date="2022-08-24T21:49:00Z">
                  <w:rPr>
                    <w:rStyle w:val="Hyperlink"/>
                    <w:noProof/>
                  </w:rPr>
                </w:rPrChange>
              </w:rPr>
              <w:fldChar w:fldCharType="separate"/>
            </w:r>
            <w:r w:rsidRPr="00D50E75">
              <w:rPr>
                <w:rStyle w:val="Hyperlink"/>
                <w:noProof/>
                <w:highlight w:val="cyan"/>
              </w:rPr>
              <w:t>4</w:t>
            </w:r>
            <w:r w:rsidRPr="00D50E75">
              <w:rPr>
                <w:rFonts w:asciiTheme="minorHAnsi" w:eastAsiaTheme="minorEastAsia" w:hAnsiTheme="minorHAnsi" w:cstheme="minorBidi"/>
                <w:noProof/>
                <w:sz w:val="22"/>
                <w:szCs w:val="22"/>
                <w:highlight w:val="cyan"/>
                <w:lang w:val="en-US"/>
                <w:rPrChange w:id="267" w:author="USA" w:date="2022-08-24T21:49:00Z">
                  <w:rPr>
                    <w:rFonts w:asciiTheme="minorHAnsi" w:eastAsiaTheme="minorEastAsia" w:hAnsiTheme="minorHAnsi" w:cstheme="minorBidi"/>
                    <w:noProof/>
                    <w:sz w:val="22"/>
                    <w:szCs w:val="22"/>
                    <w:lang w:val="en-US"/>
                  </w:rPr>
                </w:rPrChange>
              </w:rPr>
              <w:tab/>
            </w:r>
            <w:r w:rsidRPr="00D50E75">
              <w:rPr>
                <w:rStyle w:val="Hyperlink"/>
                <w:noProof/>
                <w:highlight w:val="cyan"/>
                <w:rPrChange w:id="268" w:author="USA" w:date="2022-08-24T21:49:00Z">
                  <w:rPr>
                    <w:rStyle w:val="Hyperlink"/>
                    <w:noProof/>
                  </w:rPr>
                </w:rPrChange>
              </w:rPr>
              <w:t>Conclusions</w:t>
            </w:r>
            <w:r w:rsidRPr="00D50E75">
              <w:rPr>
                <w:noProof/>
                <w:webHidden/>
                <w:highlight w:val="cyan"/>
                <w:rPrChange w:id="269" w:author="USA" w:date="2022-08-24T21:49:00Z">
                  <w:rPr>
                    <w:noProof/>
                    <w:webHidden/>
                  </w:rPr>
                </w:rPrChange>
              </w:rPr>
              <w:tab/>
            </w:r>
            <w:r w:rsidRPr="00D50E75">
              <w:rPr>
                <w:noProof/>
                <w:webHidden/>
                <w:highlight w:val="cyan"/>
                <w:rPrChange w:id="270" w:author="USA" w:date="2022-08-24T21:49:00Z">
                  <w:rPr>
                    <w:noProof/>
                    <w:webHidden/>
                  </w:rPr>
                </w:rPrChange>
              </w:rPr>
              <w:fldChar w:fldCharType="begin"/>
            </w:r>
            <w:r w:rsidRPr="00D50E75">
              <w:rPr>
                <w:noProof/>
                <w:webHidden/>
                <w:highlight w:val="cyan"/>
                <w:rPrChange w:id="271" w:author="USA" w:date="2022-08-24T21:49:00Z">
                  <w:rPr>
                    <w:noProof/>
                    <w:webHidden/>
                  </w:rPr>
                </w:rPrChange>
              </w:rPr>
              <w:instrText xml:space="preserve"> PAGEREF _Toc112270173 \h </w:instrText>
            </w:r>
          </w:ins>
          <w:r w:rsidRPr="004E0911">
            <w:rPr>
              <w:noProof/>
              <w:webHidden/>
              <w:highlight w:val="cyan"/>
            </w:rPr>
          </w:r>
          <w:r w:rsidRPr="00D50E75">
            <w:rPr>
              <w:noProof/>
              <w:webHidden/>
              <w:highlight w:val="cyan"/>
              <w:rPrChange w:id="272" w:author="USA" w:date="2022-08-24T21:49:00Z">
                <w:rPr>
                  <w:noProof/>
                  <w:webHidden/>
                </w:rPr>
              </w:rPrChange>
            </w:rPr>
            <w:fldChar w:fldCharType="separate"/>
          </w:r>
          <w:ins w:id="273" w:author="USA" w:date="2022-08-24T21:49:00Z">
            <w:r w:rsidRPr="00D50E75">
              <w:rPr>
                <w:noProof/>
                <w:webHidden/>
                <w:highlight w:val="cyan"/>
                <w:rPrChange w:id="274" w:author="USA" w:date="2022-08-24T21:49:00Z">
                  <w:rPr>
                    <w:noProof/>
                    <w:webHidden/>
                  </w:rPr>
                </w:rPrChange>
              </w:rPr>
              <w:t>15</w:t>
            </w:r>
            <w:r w:rsidRPr="00D50E75">
              <w:rPr>
                <w:noProof/>
                <w:webHidden/>
                <w:highlight w:val="cyan"/>
                <w:rPrChange w:id="275" w:author="USA" w:date="2022-08-24T21:49:00Z">
                  <w:rPr>
                    <w:noProof/>
                    <w:webHidden/>
                  </w:rPr>
                </w:rPrChange>
              </w:rPr>
              <w:fldChar w:fldCharType="end"/>
            </w:r>
            <w:r w:rsidRPr="00D50E75">
              <w:rPr>
                <w:rStyle w:val="Hyperlink"/>
                <w:noProof/>
                <w:highlight w:val="cyan"/>
                <w:rPrChange w:id="276" w:author="USA" w:date="2022-08-24T21:49:00Z">
                  <w:rPr>
                    <w:rStyle w:val="Hyperlink"/>
                    <w:noProof/>
                  </w:rPr>
                </w:rPrChange>
              </w:rPr>
              <w:fldChar w:fldCharType="end"/>
            </w:r>
          </w:ins>
        </w:p>
        <w:p w14:paraId="128739EE" w14:textId="412E988B" w:rsidR="00196A9A" w:rsidRDefault="00196A9A" w:rsidP="00196A9A">
          <w:pPr>
            <w:rPr>
              <w:ins w:id="277" w:author="USA" w:date="2022-08-24T19:04:00Z"/>
              <w:rFonts w:ascii="Times New Roman" w:hAnsi="Times New Roman" w:cs="Times New Roman"/>
              <w:b/>
              <w:bCs/>
              <w:noProof/>
            </w:rPr>
          </w:pPr>
          <w:ins w:id="278" w:author="USA" w:date="2022-08-24T19:04:00Z">
            <w:r w:rsidRPr="00D50E75">
              <w:rPr>
                <w:rFonts w:ascii="Times New Roman" w:hAnsi="Times New Roman" w:cs="Times New Roman"/>
                <w:b/>
                <w:bCs/>
                <w:noProof/>
                <w:highlight w:val="cyan"/>
              </w:rPr>
              <w:fldChar w:fldCharType="end"/>
            </w:r>
          </w:ins>
        </w:p>
        <w:customXmlInsRangeStart w:id="279" w:author="USA" w:date="2022-08-24T19:04:00Z"/>
      </w:sdtContent>
    </w:sdt>
    <w:customXmlInsRangeEnd w:id="279"/>
    <w:p w14:paraId="43769D41" w14:textId="330BC541" w:rsidR="00196A9A" w:rsidRPr="00DF63FC" w:rsidRDefault="00196A9A" w:rsidP="00196A9A">
      <w:pPr>
        <w:pStyle w:val="TOCHeading"/>
        <w:jc w:val="center"/>
        <w:rPr>
          <w:rFonts w:ascii="Times New Roman" w:hAnsi="Times New Roman" w:cs="Times New Roman"/>
        </w:rPr>
      </w:pPr>
    </w:p>
    <w:p w14:paraId="25A13F0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280" w:author="Author"/>
          <w:rFonts w:ascii="Times New Roman Bold" w:eastAsia="Times New Roman" w:hAnsi="Times New Roman Bold" w:cs="Times New Roman Bold"/>
          <w:b/>
          <w:sz w:val="24"/>
          <w:szCs w:val="20"/>
          <w:lang w:val="en-GB" w:eastAsia="zh-CN"/>
        </w:rPr>
      </w:pPr>
      <w:ins w:id="281" w:author="Author">
        <w:r w:rsidRPr="00196A9A">
          <w:rPr>
            <w:rFonts w:ascii="Times New Roman Bold" w:eastAsia="Times New Roman" w:hAnsi="Times New Roman Bold" w:cs="Times New Roman Bold"/>
            <w:b/>
            <w:sz w:val="24"/>
            <w:szCs w:val="20"/>
            <w:lang w:val="en-GB" w:eastAsia="zh-CN"/>
          </w:rPr>
          <w:t>Summary of the revision</w:t>
        </w:r>
      </w:ins>
    </w:p>
    <w:p w14:paraId="35FC4D7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282" w:author="Author"/>
          <w:rFonts w:ascii="Times New Roman" w:eastAsia="Times New Roman" w:hAnsi="Times New Roman" w:cs="Times New Roman"/>
          <w:b/>
          <w:sz w:val="24"/>
          <w:szCs w:val="20"/>
          <w:lang w:val="en-GB"/>
        </w:rPr>
      </w:pPr>
      <w:ins w:id="283" w:author="Author">
        <w:r w:rsidRPr="00196A9A">
          <w:rPr>
            <w:rFonts w:ascii="Times New Roman" w:eastAsia="Times New Roman" w:hAnsi="Times New Roman" w:cs="Times New Roman"/>
            <w:sz w:val="24"/>
            <w:szCs w:val="20"/>
            <w:lang w:val="en-GB"/>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2B35424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rFonts w:ascii="Times New Roman Bold" w:eastAsia="Times New Roman" w:hAnsi="Times New Roman Bold" w:cs="Times New Roman Bold"/>
          <w:b/>
          <w:lang w:val="en-GB" w:eastAsia="zh-CN"/>
        </w:rPr>
      </w:pPr>
      <w:r w:rsidRPr="00196A9A">
        <w:rPr>
          <w:rFonts w:ascii="Times New Roman Bold" w:eastAsia="Times New Roman" w:hAnsi="Times New Roman Bold" w:cs="Times New Roman Bold"/>
          <w:b/>
          <w:lang w:val="en-GB" w:eastAsia="zh-CN"/>
        </w:rPr>
        <w:lastRenderedPageBreak/>
        <w:t>Scope</w:t>
      </w:r>
    </w:p>
    <w:p w14:paraId="353C420F" w14:textId="4921C98F" w:rsidR="00196A9A" w:rsidRPr="00196A9A" w:rsidRDefault="00196A9A" w:rsidP="00196A9A">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lang w:val="en-GB"/>
        </w:rPr>
      </w:pPr>
      <w:r w:rsidRPr="00196A9A">
        <w:rPr>
          <w:rFonts w:ascii="Times New Roman" w:eastAsia="Times New Roman" w:hAnsi="Times New Roman" w:cs="Times New Roman"/>
          <w:lang w:val="en-GB"/>
        </w:rPr>
        <w:t xml:space="preserve">This Recommendation specifies the typical RF characteristics of advanced digital HF systems for use in sharing studies. It includes descriptions of network configurations (HF Token Ring,  HF Token Mesh and HF ALE Mesh Networks), broadband HF data waveforms and wideband </w:t>
      </w:r>
      <w:r w:rsidR="008C2CE5" w:rsidRPr="00196A9A">
        <w:rPr>
          <w:rFonts w:ascii="Times New Roman" w:eastAsia="Times New Roman" w:hAnsi="Times New Roman" w:cs="Times New Roman"/>
          <w:lang w:val="en-GB"/>
        </w:rPr>
        <w:t>modems</w:t>
      </w:r>
      <w:r w:rsidRPr="00196A9A">
        <w:rPr>
          <w:rFonts w:ascii="Times New Roman" w:eastAsia="Times New Roman" w:hAnsi="Times New Roman" w:cs="Times New Roman"/>
          <w:lang w:val="en-GB"/>
        </w:rPr>
        <w:t xml:space="preserve">. Wideband modems are further subdivided into two major systems, multichannel </w:t>
      </w:r>
      <w:proofErr w:type="gramStart"/>
      <w:r w:rsidRPr="00196A9A">
        <w:rPr>
          <w:rFonts w:ascii="Times New Roman" w:eastAsia="Times New Roman" w:hAnsi="Times New Roman" w:cs="Times New Roman"/>
          <w:lang w:val="en-GB"/>
        </w:rPr>
        <w:t>operations</w:t>
      </w:r>
      <w:proofErr w:type="gramEnd"/>
      <w:r w:rsidRPr="00196A9A">
        <w:rPr>
          <w:rFonts w:ascii="Times New Roman" w:eastAsia="Times New Roman" w:hAnsi="Times New Roman" w:cs="Times New Roman"/>
          <w:lang w:val="en-GB"/>
        </w:rPr>
        <w:t xml:space="preserve"> and Digital Radio Mondiale operations. A table of characteristics within the Attachment to this Recommendation provides a summary of the values needed for sharing studies. </w:t>
      </w:r>
    </w:p>
    <w:p w14:paraId="63BF0FFD"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284" w:author="Author"/>
          <w:rFonts w:ascii="Times New Roman Bold" w:eastAsia="Times New Roman" w:hAnsi="Times New Roman Bold" w:cs="Times New Roman Bold"/>
          <w:b/>
          <w:sz w:val="24"/>
          <w:szCs w:val="20"/>
          <w:lang w:val="en-GB" w:eastAsia="zh-CN"/>
        </w:rPr>
      </w:pPr>
      <w:ins w:id="285" w:author="Author">
        <w:r w:rsidRPr="00196A9A">
          <w:rPr>
            <w:rFonts w:ascii="Times New Roman Bold" w:eastAsia="Times New Roman" w:hAnsi="Times New Roman Bold" w:cs="Times New Roman Bold"/>
            <w:b/>
            <w:sz w:val="24"/>
            <w:szCs w:val="20"/>
            <w:lang w:val="en-GB" w:eastAsia="zh-CN"/>
          </w:rPr>
          <w:t>Keywords</w:t>
        </w:r>
      </w:ins>
    </w:p>
    <w:p w14:paraId="33D5553F" w14:textId="4CC78F10" w:rsidR="00196A9A" w:rsidRPr="003365FD" w:rsidRDefault="00196A9A" w:rsidP="00196A9A">
      <w:pPr>
        <w:tabs>
          <w:tab w:val="left" w:pos="1134"/>
          <w:tab w:val="left" w:pos="1871"/>
          <w:tab w:val="left" w:pos="2268"/>
        </w:tabs>
        <w:overflowPunct w:val="0"/>
        <w:autoSpaceDE w:val="0"/>
        <w:autoSpaceDN w:val="0"/>
        <w:adjustRightInd w:val="0"/>
        <w:spacing w:before="240" w:after="240" w:line="240" w:lineRule="auto"/>
        <w:rPr>
          <w:ins w:id="286" w:author="USA" w:date="2022-08-24T19:07:00Z"/>
          <w:rFonts w:ascii="Times New Roman" w:eastAsia="Times New Roman" w:hAnsi="Times New Roman" w:cs="Times New Roman"/>
          <w:i/>
          <w:iCs/>
          <w:sz w:val="24"/>
          <w:szCs w:val="20"/>
          <w:highlight w:val="cyan"/>
          <w:lang w:val="en-GB"/>
          <w:rPrChange w:id="287" w:author="USA" w:date="2022-08-24T19:08:00Z">
            <w:rPr>
              <w:ins w:id="288" w:author="USA" w:date="2022-08-24T19:07:00Z"/>
              <w:rFonts w:ascii="Times New Roman" w:eastAsia="Times New Roman" w:hAnsi="Times New Roman" w:cs="Times New Roman"/>
              <w:i/>
              <w:iCs/>
              <w:sz w:val="24"/>
              <w:szCs w:val="20"/>
              <w:lang w:val="en-GB"/>
            </w:rPr>
          </w:rPrChange>
        </w:rPr>
      </w:pPr>
      <w:ins w:id="289" w:author="Author">
        <w:del w:id="290" w:author="USA" w:date="2022-08-24T19:07:00Z">
          <w:r w:rsidRPr="003365FD" w:rsidDel="00196A9A">
            <w:rPr>
              <w:rFonts w:ascii="Times New Roman" w:eastAsia="Times New Roman" w:hAnsi="Times New Roman" w:cs="Times New Roman"/>
              <w:i/>
              <w:iCs/>
              <w:sz w:val="24"/>
              <w:szCs w:val="20"/>
              <w:highlight w:val="cyan"/>
              <w:lang w:val="en-GB"/>
              <w:rPrChange w:id="291" w:author="USA" w:date="2022-08-24T19:08:00Z">
                <w:rPr>
                  <w:rFonts w:ascii="Times New Roman" w:eastAsia="Times New Roman" w:hAnsi="Times New Roman" w:cs="Times New Roman"/>
                  <w:i/>
                  <w:iCs/>
                  <w:sz w:val="24"/>
                  <w:szCs w:val="20"/>
                  <w:lang w:val="en-GB"/>
                </w:rPr>
              </w:rPrChange>
            </w:rPr>
            <w:delText>TBD</w:delText>
          </w:r>
        </w:del>
      </w:ins>
    </w:p>
    <w:p w14:paraId="5515806D" w14:textId="77777777" w:rsidR="00196A9A" w:rsidRPr="003365FD" w:rsidRDefault="00196A9A">
      <w:pPr>
        <w:pStyle w:val="EditorsNote"/>
        <w:spacing w:before="120" w:after="0"/>
        <w:rPr>
          <w:ins w:id="292" w:author="USA" w:date="2022-08-24T19:07:00Z"/>
          <w:i w:val="0"/>
          <w:iCs w:val="0"/>
          <w:highlight w:val="cyan"/>
          <w:rPrChange w:id="293" w:author="USA" w:date="2022-08-24T19:08:00Z">
            <w:rPr>
              <w:ins w:id="294" w:author="USA" w:date="2022-08-24T19:07:00Z"/>
              <w:i w:val="0"/>
              <w:iCs w:val="0"/>
            </w:rPr>
          </w:rPrChange>
        </w:rPr>
        <w:pPrChange w:id="295" w:author="USA" w:date="2022-08-24T19:08:00Z">
          <w:pPr>
            <w:pStyle w:val="EditorsNote"/>
            <w:spacing w:before="120" w:after="0" w:line="360" w:lineRule="auto"/>
          </w:pPr>
        </w:pPrChange>
      </w:pPr>
      <w:ins w:id="296" w:author="USA" w:date="2022-08-24T19:07:00Z">
        <w:r w:rsidRPr="003365FD">
          <w:rPr>
            <w:i w:val="0"/>
            <w:iCs w:val="0"/>
            <w:highlight w:val="cyan"/>
            <w:rPrChange w:id="297" w:author="USA" w:date="2022-08-24T19:08:00Z">
              <w:rPr>
                <w:i w:val="0"/>
                <w:iCs w:val="0"/>
              </w:rPr>
            </w:rPrChange>
          </w:rPr>
          <w:t>AGILE HF</w:t>
        </w:r>
      </w:ins>
    </w:p>
    <w:p w14:paraId="34ECAE3D" w14:textId="77777777" w:rsidR="00196A9A" w:rsidRPr="003365FD" w:rsidRDefault="00196A9A">
      <w:pPr>
        <w:pStyle w:val="EditorsNote"/>
        <w:spacing w:after="0"/>
        <w:rPr>
          <w:ins w:id="298" w:author="USA" w:date="2022-08-24T19:07:00Z"/>
          <w:i w:val="0"/>
          <w:iCs w:val="0"/>
          <w:highlight w:val="cyan"/>
          <w:rPrChange w:id="299" w:author="USA" w:date="2022-08-24T19:08:00Z">
            <w:rPr>
              <w:ins w:id="300" w:author="USA" w:date="2022-08-24T19:07:00Z"/>
              <w:i w:val="0"/>
              <w:iCs w:val="0"/>
            </w:rPr>
          </w:rPrChange>
        </w:rPr>
        <w:pPrChange w:id="301" w:author="USA" w:date="2022-08-24T19:08:00Z">
          <w:pPr>
            <w:pStyle w:val="EditorsNote"/>
            <w:spacing w:after="0" w:line="360" w:lineRule="auto"/>
          </w:pPr>
        </w:pPrChange>
      </w:pPr>
      <w:ins w:id="302" w:author="USA" w:date="2022-08-24T19:07:00Z">
        <w:r w:rsidRPr="003365FD">
          <w:rPr>
            <w:i w:val="0"/>
            <w:iCs w:val="0"/>
            <w:highlight w:val="cyan"/>
            <w:rPrChange w:id="303" w:author="USA" w:date="2022-08-24T19:08:00Z">
              <w:rPr>
                <w:i w:val="0"/>
                <w:iCs w:val="0"/>
              </w:rPr>
            </w:rPrChange>
          </w:rPr>
          <w:t>MESH Network</w:t>
        </w:r>
      </w:ins>
    </w:p>
    <w:p w14:paraId="76E52F6D" w14:textId="77777777" w:rsidR="00196A9A" w:rsidRPr="003365FD" w:rsidRDefault="00196A9A">
      <w:pPr>
        <w:pStyle w:val="EditorsNote"/>
        <w:spacing w:after="0"/>
        <w:rPr>
          <w:ins w:id="304" w:author="USA" w:date="2022-08-24T19:07:00Z"/>
          <w:i w:val="0"/>
          <w:iCs w:val="0"/>
          <w:highlight w:val="cyan"/>
          <w:rPrChange w:id="305" w:author="USA" w:date="2022-08-24T19:08:00Z">
            <w:rPr>
              <w:ins w:id="306" w:author="USA" w:date="2022-08-24T19:07:00Z"/>
              <w:i w:val="0"/>
              <w:iCs w:val="0"/>
            </w:rPr>
          </w:rPrChange>
        </w:rPr>
        <w:pPrChange w:id="307" w:author="USA" w:date="2022-08-24T19:08:00Z">
          <w:pPr>
            <w:pStyle w:val="EditorsNote"/>
            <w:spacing w:after="0" w:line="360" w:lineRule="auto"/>
          </w:pPr>
        </w:pPrChange>
      </w:pPr>
      <w:ins w:id="308" w:author="USA" w:date="2022-08-24T19:07:00Z">
        <w:r w:rsidRPr="003365FD">
          <w:rPr>
            <w:i w:val="0"/>
            <w:iCs w:val="0"/>
            <w:highlight w:val="cyan"/>
            <w:rPrChange w:id="309" w:author="USA" w:date="2022-08-24T19:08:00Z">
              <w:rPr>
                <w:i w:val="0"/>
                <w:iCs w:val="0"/>
              </w:rPr>
            </w:rPrChange>
          </w:rPr>
          <w:t>Cognitive Radio</w:t>
        </w:r>
      </w:ins>
    </w:p>
    <w:p w14:paraId="1EC82F5B" w14:textId="225F5514" w:rsidR="00196A9A" w:rsidRPr="00196A9A" w:rsidRDefault="00196A9A">
      <w:pPr>
        <w:pStyle w:val="EditorsNote"/>
        <w:spacing w:after="0"/>
        <w:rPr>
          <w:ins w:id="310" w:author="Author"/>
          <w:i w:val="0"/>
          <w:iCs w:val="0"/>
          <w:rPrChange w:id="311" w:author="USA" w:date="2022-08-24T19:07:00Z">
            <w:rPr>
              <w:ins w:id="312" w:author="Author"/>
              <w:rFonts w:ascii="Times New Roman" w:eastAsia="Times New Roman" w:hAnsi="Times New Roman" w:cs="Times New Roman"/>
              <w:i/>
              <w:iCs/>
              <w:sz w:val="24"/>
              <w:szCs w:val="20"/>
              <w:lang w:val="en-GB"/>
            </w:rPr>
          </w:rPrChange>
        </w:rPr>
        <w:pPrChange w:id="313" w:author="USA" w:date="2022-08-24T19:08:00Z">
          <w:pPr>
            <w:tabs>
              <w:tab w:val="left" w:pos="1134"/>
              <w:tab w:val="left" w:pos="1871"/>
              <w:tab w:val="left" w:pos="2268"/>
            </w:tabs>
            <w:overflowPunct w:val="0"/>
            <w:autoSpaceDE w:val="0"/>
            <w:autoSpaceDN w:val="0"/>
            <w:adjustRightInd w:val="0"/>
            <w:spacing w:before="240" w:after="240" w:line="240" w:lineRule="auto"/>
          </w:pPr>
        </w:pPrChange>
      </w:pPr>
      <w:ins w:id="314" w:author="USA" w:date="2022-08-24T19:07:00Z">
        <w:r w:rsidRPr="003365FD">
          <w:rPr>
            <w:i w:val="0"/>
            <w:iCs w:val="0"/>
            <w:highlight w:val="cyan"/>
            <w:rPrChange w:id="315" w:author="USA" w:date="2022-08-24T19:08:00Z">
              <w:rPr/>
            </w:rPrChange>
          </w:rPr>
          <w:t>Automatic Link Establishment</w:t>
        </w:r>
      </w:ins>
    </w:p>
    <w:p w14:paraId="1A3420CA" w14:textId="4DA77E62" w:rsidR="00196A9A" w:rsidRPr="00C221BD" w:rsidRDefault="00BA1C10" w:rsidP="00C221BD">
      <w:pPr>
        <w:pStyle w:val="Headingb"/>
        <w:rPr>
          <w:ins w:id="316" w:author="Author"/>
          <w:b w:val="0"/>
          <w:lang w:val="en-US"/>
        </w:rPr>
      </w:pPr>
      <w:del w:id="317" w:author="USA" w:date="2022-09-01T16:06:00Z">
        <w:r w:rsidRPr="00C221BD" w:rsidDel="00005A5B">
          <w:rPr>
            <w:highlight w:val="cyan"/>
            <w:lang w:val="en-US"/>
          </w:rPr>
          <w:delText>Acronyms</w:delText>
        </w:r>
      </w:del>
      <w:ins w:id="318" w:author="Author">
        <w:r w:rsidR="00196A9A" w:rsidRPr="00196A9A">
          <w:rPr>
            <w:rFonts w:ascii="Times New Roman Bold" w:hAnsi="Times New Roman Bold" w:cs="Times New Roman Bold"/>
            <w:lang w:eastAsia="zh-CN"/>
          </w:rPr>
          <w:t>Abbreviations</w:t>
        </w:r>
      </w:ins>
    </w:p>
    <w:p w14:paraId="5CDAA3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19" w:author="Author"/>
          <w:rFonts w:ascii="Times New Roman" w:eastAsia="Times New Roman" w:hAnsi="Times New Roman" w:cs="Times New Roman"/>
          <w:sz w:val="24"/>
          <w:szCs w:val="20"/>
          <w:lang w:val="en-GB"/>
        </w:rPr>
      </w:pPr>
      <w:ins w:id="320" w:author="Author">
        <w:r w:rsidRPr="00196A9A">
          <w:rPr>
            <w:rFonts w:ascii="Times New Roman" w:eastAsia="Times New Roman" w:hAnsi="Times New Roman" w:cs="Times New Roman"/>
            <w:sz w:val="24"/>
            <w:szCs w:val="20"/>
            <w:lang w:val="en-GB"/>
          </w:rPr>
          <w:t>AGILE-HF</w:t>
        </w:r>
        <w:r w:rsidRPr="00196A9A">
          <w:rPr>
            <w:rFonts w:ascii="Times New Roman" w:eastAsia="Times New Roman" w:hAnsi="Times New Roman" w:cs="Times New Roman"/>
            <w:sz w:val="24"/>
            <w:szCs w:val="20"/>
            <w:lang w:val="en-GB"/>
          </w:rPr>
          <w:tab/>
        </w:r>
        <w:del w:id="321"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Advanced, Global, Integrated, Low-latency, and Enhanced HF Networks</w:t>
        </w:r>
      </w:ins>
    </w:p>
    <w:p w14:paraId="4AB0CFE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22" w:author="Author"/>
          <w:rFonts w:ascii="Times New Roman" w:eastAsia="Times New Roman" w:hAnsi="Times New Roman" w:cs="Times New Roman"/>
          <w:sz w:val="24"/>
          <w:szCs w:val="24"/>
          <w:lang w:val="en-GB"/>
        </w:rPr>
      </w:pPr>
      <w:ins w:id="323" w:author="Author">
        <w:r w:rsidRPr="00196A9A">
          <w:rPr>
            <w:rFonts w:ascii="Times New Roman" w:eastAsia="Times New Roman" w:hAnsi="Times New Roman" w:cs="Times New Roman"/>
            <w:sz w:val="24"/>
            <w:szCs w:val="24"/>
            <w:lang w:val="en-GB"/>
          </w:rPr>
          <w:t>ALE</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t xml:space="preserve"> </w:t>
        </w:r>
        <w:del w:id="324"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Automatic Link Establishment</w:t>
        </w:r>
      </w:ins>
    </w:p>
    <w:p w14:paraId="7C23A8A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25"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DRM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Digital Radio Mondiale </w:t>
      </w:r>
    </w:p>
    <w:p w14:paraId="7F0903A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26" w:author="Author"/>
          <w:rFonts w:ascii="Times New Roman" w:eastAsia="Times New Roman" w:hAnsi="Times New Roman" w:cs="Times New Roman"/>
          <w:sz w:val="24"/>
          <w:szCs w:val="24"/>
          <w:lang w:val="en-GB"/>
        </w:rPr>
      </w:pPr>
      <w:ins w:id="327" w:author="Author">
        <w:r w:rsidRPr="00196A9A">
          <w:rPr>
            <w:rFonts w:ascii="Times New Roman" w:eastAsia="Times New Roman" w:hAnsi="Times New Roman" w:cs="Times New Roman"/>
            <w:sz w:val="24"/>
            <w:szCs w:val="24"/>
            <w:lang w:val="en-GB"/>
          </w:rPr>
          <w:t>HF</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328"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High Frequency</w:t>
        </w:r>
      </w:ins>
    </w:p>
    <w:p w14:paraId="17DEDFF0"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MESH</w:t>
      </w:r>
      <w:r w:rsidRPr="00196A9A">
        <w:rPr>
          <w:rFonts w:ascii="Times New Roman" w:eastAsia="Times New Roman" w:hAnsi="Times New Roman" w:cs="Times New Roman"/>
          <w:sz w:val="24"/>
          <w:szCs w:val="20"/>
          <w:lang w:val="en-GB"/>
        </w:rPr>
        <w:tab/>
        <w:t>HF MESH Network</w:t>
      </w:r>
    </w:p>
    <w:p w14:paraId="5C41B6C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29"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HFTP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HF token passing </w:t>
      </w:r>
    </w:p>
    <w:p w14:paraId="600ED4A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HFWAN</w:t>
      </w:r>
      <w:r w:rsidRPr="00196A9A">
        <w:rPr>
          <w:rFonts w:ascii="Times New Roman" w:eastAsia="Times New Roman" w:hAnsi="Times New Roman" w:cs="Times New Roman"/>
          <w:sz w:val="24"/>
          <w:szCs w:val="20"/>
          <w:lang w:val="en-GB"/>
        </w:rPr>
        <w:tab/>
        <w:t>High frequency WAN</w:t>
      </w:r>
    </w:p>
    <w:p w14:paraId="3400E00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30"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ISB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Independent sideband</w:t>
      </w:r>
    </w:p>
    <w:p w14:paraId="209EA8A9" w14:textId="30464F34"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31" w:author="Author"/>
          <w:rFonts w:ascii="Times New Roman" w:eastAsia="Times New Roman" w:hAnsi="Times New Roman" w:cs="Times New Roman"/>
          <w:sz w:val="24"/>
          <w:szCs w:val="24"/>
          <w:lang w:val="en-GB"/>
        </w:rPr>
      </w:pPr>
      <w:ins w:id="332" w:author="Author">
        <w:r w:rsidRPr="00196A9A">
          <w:rPr>
            <w:rFonts w:ascii="Times New Roman" w:eastAsia="Times New Roman" w:hAnsi="Times New Roman" w:cs="Times New Roman"/>
            <w:sz w:val="24"/>
            <w:szCs w:val="24"/>
            <w:lang w:val="en-GB"/>
          </w:rPr>
          <w:t>K</w:t>
        </w:r>
        <w:del w:id="333" w:author="USA" w:date="2022-09-01T16:06:00Z">
          <w:r w:rsidRPr="00005A5B" w:rsidDel="00005A5B">
            <w:rPr>
              <w:rFonts w:ascii="Times New Roman" w:eastAsia="Times New Roman" w:hAnsi="Times New Roman" w:cs="Times New Roman"/>
              <w:sz w:val="24"/>
              <w:szCs w:val="24"/>
              <w:highlight w:val="cyan"/>
              <w:lang w:val="en-GB"/>
              <w:rPrChange w:id="334" w:author="USA" w:date="2022-09-01T16:06:00Z">
                <w:rPr>
                  <w:rFonts w:ascii="Times New Roman" w:eastAsia="Times New Roman" w:hAnsi="Times New Roman" w:cs="Times New Roman"/>
                  <w:sz w:val="24"/>
                  <w:szCs w:val="24"/>
                  <w:lang w:val="en-GB"/>
                </w:rPr>
              </w:rPrChange>
            </w:rPr>
            <w:delText>pb</w:delText>
          </w:r>
        </w:del>
      </w:ins>
      <w:ins w:id="335" w:author="USA" w:date="2022-09-01T16:06:00Z">
        <w:r w:rsidR="00005A5B" w:rsidRPr="00005A5B">
          <w:rPr>
            <w:rFonts w:ascii="Times New Roman" w:eastAsia="Times New Roman" w:hAnsi="Times New Roman" w:cs="Times New Roman"/>
            <w:sz w:val="24"/>
            <w:szCs w:val="24"/>
            <w:highlight w:val="cyan"/>
            <w:lang w:val="en-GB"/>
            <w:rPrChange w:id="336" w:author="USA" w:date="2022-09-01T16:06:00Z">
              <w:rPr>
                <w:rFonts w:ascii="Times New Roman" w:eastAsia="Times New Roman" w:hAnsi="Times New Roman" w:cs="Times New Roman"/>
                <w:sz w:val="24"/>
                <w:szCs w:val="24"/>
                <w:lang w:val="en-GB"/>
              </w:rPr>
            </w:rPrChange>
          </w:rPr>
          <w:t>bp</w:t>
        </w:r>
      </w:ins>
      <w:ins w:id="337" w:author="Author">
        <w:r w:rsidRPr="00196A9A">
          <w:rPr>
            <w:rFonts w:ascii="Times New Roman" w:eastAsia="Times New Roman" w:hAnsi="Times New Roman" w:cs="Times New Roman"/>
            <w:sz w:val="24"/>
            <w:szCs w:val="24"/>
            <w:lang w:val="en-GB"/>
          </w:rPr>
          <w:t>s</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338" w:author="Author">
          <w:r w:rsidRPr="00196A9A">
            <w:rPr>
              <w:rFonts w:ascii="Times New Roman" w:eastAsia="Times New Roman" w:hAnsi="Times New Roman" w:cs="Times New Roman"/>
              <w:sz w:val="24"/>
              <w:szCs w:val="24"/>
              <w:lang w:val="en-GB"/>
            </w:rPr>
            <w:delText xml:space="preserve"> – </w:delText>
          </w:r>
        </w:del>
        <w:r w:rsidRPr="00196A9A">
          <w:rPr>
            <w:rFonts w:ascii="Times New Roman" w:eastAsia="Times New Roman" w:hAnsi="Times New Roman" w:cs="Times New Roman"/>
            <w:sz w:val="24"/>
            <w:szCs w:val="24"/>
            <w:lang w:val="en-GB"/>
          </w:rPr>
          <w:t>kilobits per second</w:t>
        </w:r>
      </w:ins>
    </w:p>
    <w:p w14:paraId="01B91F8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LSB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Lower sideband</w:t>
      </w:r>
    </w:p>
    <w:p w14:paraId="35FA75F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NVIS</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Near vertical incidence skywave</w:t>
      </w:r>
    </w:p>
    <w:p w14:paraId="648CB0B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39"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OFDM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Orthogonal frequency division multiplex</w:t>
      </w:r>
    </w:p>
    <w:p w14:paraId="046361F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ins w:id="340" w:author="Author">
        <w:r w:rsidRPr="00196A9A">
          <w:rPr>
            <w:rFonts w:ascii="Times New Roman" w:eastAsia="Times New Roman" w:hAnsi="Times New Roman" w:cs="Times New Roman"/>
            <w:sz w:val="24"/>
            <w:szCs w:val="24"/>
            <w:lang w:val="en-GB"/>
          </w:rPr>
          <w:t xml:space="preserve">OTH </w:t>
        </w:r>
        <w:r w:rsidRPr="00196A9A">
          <w:rPr>
            <w:rFonts w:ascii="Times New Roman" w:eastAsia="Times New Roman" w:hAnsi="Times New Roman" w:cs="Times New Roman"/>
            <w:sz w:val="24"/>
            <w:szCs w:val="24"/>
            <w:lang w:val="en-GB"/>
          </w:rPr>
          <w:tab/>
        </w:r>
        <w:r w:rsidRPr="00196A9A">
          <w:rPr>
            <w:rFonts w:ascii="Times New Roman" w:eastAsia="Times New Roman" w:hAnsi="Times New Roman" w:cs="Times New Roman"/>
            <w:sz w:val="24"/>
            <w:szCs w:val="24"/>
            <w:lang w:val="en-GB"/>
          </w:rPr>
          <w:tab/>
        </w:r>
        <w:del w:id="341"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Over the Horizon</w:t>
        </w:r>
      </w:ins>
    </w:p>
    <w:p w14:paraId="73B267F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42"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PSK</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Phase-shift keying</w:t>
      </w:r>
    </w:p>
    <w:p w14:paraId="1E4B7F1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fr-FR"/>
        </w:rPr>
      </w:pPr>
      <w:moveToRangeStart w:id="343" w:author="Author" w:name="move100224985"/>
      <w:moveTo w:id="344" w:author="Author">
        <w:r w:rsidRPr="00196A9A">
          <w:rPr>
            <w:rFonts w:ascii="Times New Roman" w:eastAsia="Times New Roman" w:hAnsi="Times New Roman" w:cs="Times New Roman"/>
            <w:sz w:val="24"/>
            <w:szCs w:val="20"/>
            <w:lang w:val="fr-FR"/>
          </w:rPr>
          <w:t>QAM</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t>Quadrature amplitude modulation</w:t>
        </w:r>
      </w:moveTo>
    </w:p>
    <w:moveToRangeEnd w:id="343"/>
    <w:p w14:paraId="51587CA3"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ins w:id="345" w:author="Author"/>
          <w:rFonts w:ascii="Times New Roman" w:eastAsia="Times New Roman" w:hAnsi="Times New Roman" w:cs="Times New Roman"/>
          <w:sz w:val="24"/>
          <w:szCs w:val="20"/>
          <w:lang w:val="fr-FR"/>
        </w:rPr>
      </w:pPr>
      <w:ins w:id="346" w:author="Author">
        <w:r w:rsidRPr="00196A9A">
          <w:rPr>
            <w:rFonts w:ascii="Times New Roman" w:eastAsia="Times New Roman" w:hAnsi="Times New Roman" w:cs="Times New Roman"/>
            <w:sz w:val="24"/>
            <w:szCs w:val="20"/>
            <w:lang w:val="fr-FR"/>
          </w:rPr>
          <w:t>SNR</w:t>
        </w:r>
        <w:r w:rsidRPr="00196A9A">
          <w:rPr>
            <w:rFonts w:ascii="Times New Roman" w:eastAsia="Times New Roman" w:hAnsi="Times New Roman" w:cs="Times New Roman"/>
            <w:sz w:val="24"/>
            <w:szCs w:val="20"/>
            <w:lang w:val="fr-FR"/>
          </w:rPr>
          <w:tab/>
        </w:r>
        <w:r w:rsidRPr="00196A9A">
          <w:rPr>
            <w:rFonts w:ascii="Times New Roman" w:eastAsia="Times New Roman" w:hAnsi="Times New Roman" w:cs="Times New Roman"/>
            <w:sz w:val="24"/>
            <w:szCs w:val="20"/>
            <w:lang w:val="fr-FR"/>
          </w:rPr>
          <w:tab/>
        </w:r>
        <w:del w:id="347" w:author="Author">
          <w:r w:rsidRPr="00196A9A">
            <w:rPr>
              <w:rFonts w:ascii="Times New Roman" w:eastAsia="Times New Roman" w:hAnsi="Times New Roman" w:cs="Times New Roman"/>
              <w:sz w:val="24"/>
              <w:szCs w:val="20"/>
              <w:lang w:val="fr-FR"/>
            </w:rPr>
            <w:delText xml:space="preserve"> – </w:delText>
          </w:r>
        </w:del>
        <w:r w:rsidRPr="00196A9A">
          <w:rPr>
            <w:rFonts w:ascii="Times New Roman" w:eastAsia="Times New Roman" w:hAnsi="Times New Roman" w:cs="Times New Roman"/>
            <w:sz w:val="24"/>
            <w:szCs w:val="20"/>
            <w:lang w:val="fr-FR"/>
          </w:rPr>
          <w:t>Signal to Noise Ratio</w:t>
        </w:r>
      </w:ins>
    </w:p>
    <w:p w14:paraId="4AB251C8"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moveFromRangeStart w:id="348" w:author="Author" w:name="move100224985"/>
      <w:moveFrom w:id="349" w:author="Author">
        <w:r w:rsidRPr="00196A9A">
          <w:rPr>
            <w:rFonts w:ascii="Times New Roman" w:eastAsia="Times New Roman" w:hAnsi="Times New Roman" w:cs="Times New Roman"/>
            <w:sz w:val="24"/>
            <w:szCs w:val="20"/>
            <w:lang w:val="en-GB"/>
          </w:rPr>
          <w:t>QAM</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Quadrature amplitude modulation</w:t>
        </w:r>
      </w:moveFrom>
    </w:p>
    <w:moveFromRangeEnd w:id="348"/>
    <w:p w14:paraId="35F833F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del w:id="350" w:author="Autho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USB</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Upper </w:t>
      </w:r>
      <w:proofErr w:type="spellStart"/>
      <w:r w:rsidRPr="00196A9A">
        <w:rPr>
          <w:rFonts w:ascii="Times New Roman" w:eastAsia="Times New Roman" w:hAnsi="Times New Roman" w:cs="Times New Roman"/>
          <w:sz w:val="24"/>
          <w:szCs w:val="20"/>
          <w:lang w:val="en-GB"/>
        </w:rPr>
        <w:t>sideband</w:t>
      </w:r>
    </w:p>
    <w:p w14:paraId="0DEE10B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WAN</w:t>
      </w:r>
      <w:proofErr w:type="spellEnd"/>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Wide area network</w:t>
      </w:r>
    </w:p>
    <w:p w14:paraId="0104776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WTRP</w:t>
      </w:r>
      <w:r w:rsidRPr="00196A9A">
        <w:rPr>
          <w:rFonts w:ascii="Times New Roman" w:eastAsia="Times New Roman" w:hAnsi="Times New Roman" w:cs="Times New Roman"/>
          <w:sz w:val="24"/>
          <w:szCs w:val="20"/>
          <w:lang w:val="en-GB"/>
        </w:rPr>
        <w:tab/>
      </w:r>
      <w:r w:rsidRPr="00196A9A">
        <w:rPr>
          <w:rFonts w:ascii="Times New Roman" w:eastAsia="Times New Roman" w:hAnsi="Times New Roman" w:cs="Times New Roman"/>
          <w:sz w:val="24"/>
          <w:szCs w:val="20"/>
          <w:lang w:val="en-GB"/>
        </w:rPr>
        <w:tab/>
        <w:t xml:space="preserve">Wireless token ring protocol </w:t>
      </w:r>
    </w:p>
    <w:p w14:paraId="236671DB" w14:textId="771CA766"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351" w:author="Author"/>
          <w:rFonts w:ascii="Times New Roman Bold" w:eastAsia="Times New Roman" w:hAnsi="Times New Roman Bold" w:cs="Times New Roman Bold"/>
          <w:b/>
          <w:sz w:val="24"/>
          <w:szCs w:val="20"/>
          <w:lang w:val="en-GB" w:eastAsia="zh-CN"/>
        </w:rPr>
      </w:pPr>
      <w:ins w:id="352" w:author="Author">
        <w:del w:id="353" w:author="USA" w:date="2022-08-24T19:10:00Z">
          <w:r w:rsidRPr="003365FD" w:rsidDel="003365FD">
            <w:rPr>
              <w:rFonts w:ascii="Times New Roman Bold" w:eastAsia="Times New Roman" w:hAnsi="Times New Roman Bold" w:cs="Times New Roman Bold"/>
              <w:b/>
              <w:sz w:val="24"/>
              <w:szCs w:val="20"/>
              <w:highlight w:val="cyan"/>
              <w:lang w:val="en-GB" w:eastAsia="zh-CN"/>
              <w:rPrChange w:id="354" w:author="USA" w:date="2022-08-24T19:10:00Z">
                <w:rPr>
                  <w:rFonts w:ascii="Times New Roman Bold" w:eastAsia="Times New Roman" w:hAnsi="Times New Roman Bold" w:cs="Times New Roman Bold"/>
                  <w:b/>
                  <w:sz w:val="24"/>
                  <w:szCs w:val="20"/>
                  <w:lang w:val="en-GB" w:eastAsia="zh-CN"/>
                </w:rPr>
              </w:rPrChange>
            </w:rPr>
            <w:lastRenderedPageBreak/>
            <w:delText>Glossary</w:delText>
          </w:r>
        </w:del>
      </w:ins>
      <w:ins w:id="355" w:author="USA" w:date="2022-08-24T19:10:00Z">
        <w:r w:rsidR="003365FD" w:rsidRPr="003365FD">
          <w:rPr>
            <w:rFonts w:ascii="Times New Roman Bold" w:eastAsia="Times New Roman" w:hAnsi="Times New Roman Bold" w:cs="Times New Roman Bold"/>
            <w:b/>
            <w:sz w:val="24"/>
            <w:szCs w:val="20"/>
            <w:highlight w:val="cyan"/>
            <w:lang w:val="en-GB" w:eastAsia="zh-CN"/>
            <w:rPrChange w:id="356" w:author="USA" w:date="2022-08-24T19:10:00Z">
              <w:rPr>
                <w:rFonts w:ascii="Times New Roman Bold" w:eastAsia="Times New Roman" w:hAnsi="Times New Roman Bold" w:cs="Times New Roman Bold"/>
                <w:b/>
                <w:sz w:val="24"/>
                <w:szCs w:val="20"/>
                <w:lang w:val="en-GB" w:eastAsia="zh-CN"/>
              </w:rPr>
            </w:rPrChange>
          </w:rPr>
          <w:t>Terms and Definitions</w:t>
        </w:r>
      </w:ins>
    </w:p>
    <w:p w14:paraId="2C2AAF8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357" w:author="Author"/>
          <w:rFonts w:ascii="Times New Roman" w:eastAsia="Times New Roman" w:hAnsi="Times New Roman" w:cs="Times New Roman"/>
          <w:sz w:val="24"/>
          <w:szCs w:val="20"/>
          <w:lang w:val="en-GB"/>
        </w:rPr>
      </w:pPr>
      <w:ins w:id="358" w:author="Author">
        <w:r w:rsidRPr="00196A9A">
          <w:rPr>
            <w:rFonts w:ascii="Times New Roman" w:eastAsia="Times New Roman" w:hAnsi="Times New Roman" w:cs="Times New Roman"/>
            <w:sz w:val="24"/>
            <w:szCs w:val="20"/>
            <w:lang w:val="en-GB"/>
          </w:rPr>
          <w:t xml:space="preserve">AGILE-HF </w:t>
        </w:r>
      </w:ins>
      <w:ins w:id="359" w:author="ITU -LRT-" w:date="2022-05-16T15:02:00Z">
        <w:r w:rsidRPr="00196A9A">
          <w:rPr>
            <w:rFonts w:ascii="Times New Roman" w:eastAsia="Times New Roman" w:hAnsi="Times New Roman" w:cs="Times New Roman"/>
            <w:sz w:val="24"/>
            <w:szCs w:val="20"/>
            <w:lang w:val="en-GB"/>
          </w:rPr>
          <w:t>–</w:t>
        </w:r>
      </w:ins>
      <w:ins w:id="360" w:author="Author">
        <w:r w:rsidRPr="00196A9A">
          <w:rPr>
            <w:rFonts w:ascii="Times New Roman" w:eastAsia="Times New Roman" w:hAnsi="Times New Roman" w:cs="Times New Roman"/>
            <w:sz w:val="24"/>
            <w:szCs w:val="20"/>
            <w:lang w:val="en-GB"/>
          </w:rPr>
          <w:t xml:space="preserve"> An advanced, global, integrated, low-latency HF environment that</w:t>
        </w:r>
        <w:del w:id="361" w:author="USA" w:date="2022-08-24T19:10:00Z">
          <w:r w:rsidRPr="00196A9A" w:rsidDel="001C28AC">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negotiates the RF environment while mitigating harmful interference to users in or adjacent to desired operational frequencies.</w:t>
        </w:r>
      </w:ins>
    </w:p>
    <w:p w14:paraId="7C9DCD7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362" w:author="Author"/>
          <w:rFonts w:ascii="Times New Roman" w:eastAsia="Times New Roman" w:hAnsi="Times New Roman" w:cs="Times New Roman"/>
          <w:sz w:val="24"/>
          <w:szCs w:val="20"/>
          <w:lang w:val="en-GB"/>
        </w:rPr>
      </w:pPr>
      <w:ins w:id="363" w:author="Author">
        <w:r w:rsidRPr="00196A9A">
          <w:rPr>
            <w:rFonts w:ascii="Times New Roman" w:eastAsia="Times New Roman" w:hAnsi="Times New Roman" w:cs="Times New Roman"/>
            <w:sz w:val="24"/>
            <w:szCs w:val="20"/>
            <w:lang w:val="en-GB"/>
          </w:rPr>
          <w:t xml:space="preserve">Cognitive Radio </w:t>
        </w:r>
      </w:ins>
      <w:ins w:id="364" w:author="ITU -LRT-" w:date="2022-05-16T15:02:00Z">
        <w:r w:rsidRPr="00196A9A">
          <w:rPr>
            <w:rFonts w:ascii="Times New Roman" w:eastAsia="Times New Roman" w:hAnsi="Times New Roman" w:cs="Times New Roman"/>
            <w:sz w:val="24"/>
            <w:szCs w:val="20"/>
            <w:lang w:val="en-GB"/>
          </w:rPr>
          <w:t>–</w:t>
        </w:r>
      </w:ins>
      <w:ins w:id="365" w:author="Author">
        <w:r w:rsidRPr="00196A9A">
          <w:rPr>
            <w:rFonts w:ascii="Times New Roman" w:eastAsia="Times New Roman" w:hAnsi="Times New Roman" w:cs="Times New Roman"/>
            <w:sz w:val="24"/>
            <w:szCs w:val="20"/>
            <w:lang w:val="en-GB"/>
          </w:rPr>
          <w:t xml:space="preserve"> A radio that can be programmed and configured dynamically to use the best wireless channels in its vicinity to avoid user interference and congestion. </w:t>
        </w:r>
      </w:ins>
    </w:p>
    <w:p w14:paraId="4CE1100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color w:val="C00000"/>
          <w:sz w:val="24"/>
          <w:szCs w:val="20"/>
          <w:u w:val="single"/>
          <w:lang w:val="en-GB"/>
        </w:rPr>
      </w:pPr>
      <w:bookmarkStart w:id="366" w:name="_Hlk100294639"/>
      <w:r w:rsidRPr="00196A9A">
        <w:rPr>
          <w:rFonts w:ascii="Times New Roman" w:eastAsia="Times New Roman" w:hAnsi="Times New Roman" w:cs="Times New Roman"/>
          <w:color w:val="C00000"/>
          <w:sz w:val="24"/>
          <w:szCs w:val="20"/>
          <w:u w:val="single"/>
          <w:lang w:val="en-GB"/>
          <w:rPrChange w:id="367" w:author="Unknown" w:date="2022-08-24T19:07:00Z">
            <w:rPr>
              <w:szCs w:val="24"/>
            </w:rPr>
          </w:rPrChang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p>
    <w:bookmarkEnd w:id="366"/>
    <w:p w14:paraId="71300B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368" w:author="Author"/>
          <w:rFonts w:ascii="Times New Roman" w:eastAsia="Times New Roman" w:hAnsi="Times New Roman" w:cs="Times New Roman"/>
          <w:color w:val="FF0000"/>
          <w:sz w:val="24"/>
          <w:szCs w:val="20"/>
          <w:lang w:val="en-GB"/>
        </w:rPr>
      </w:pPr>
      <w:ins w:id="369" w:author="Author">
        <w:r w:rsidRPr="00196A9A">
          <w:rPr>
            <w:rFonts w:ascii="Times New Roman" w:eastAsia="Times New Roman" w:hAnsi="Times New Roman" w:cs="Times New Roman"/>
            <w:color w:val="FF0000"/>
            <w:sz w:val="24"/>
            <w:szCs w:val="20"/>
            <w:lang w:val="en-GB"/>
            <w:rPrChange w:id="370" w:author="Unknown" w:date="2022-08-24T19:07:00Z">
              <w:rPr>
                <w:szCs w:val="24"/>
              </w:rPr>
            </w:rPrChange>
          </w:rPr>
          <w:t xml:space="preserve">MIMO </w:t>
        </w:r>
      </w:ins>
      <w:ins w:id="371" w:author="ITU -LRT-" w:date="2022-05-16T15:02:00Z">
        <w:r w:rsidRPr="00196A9A">
          <w:rPr>
            <w:rFonts w:ascii="Times New Roman" w:eastAsia="Times New Roman" w:hAnsi="Times New Roman" w:cs="Times New Roman"/>
            <w:sz w:val="24"/>
            <w:szCs w:val="20"/>
            <w:lang w:val="en-GB"/>
          </w:rPr>
          <w:t>–</w:t>
        </w:r>
      </w:ins>
      <w:ins w:id="372" w:author="Author">
        <w:r w:rsidRPr="00196A9A">
          <w:rPr>
            <w:rFonts w:ascii="Times New Roman" w:eastAsia="Times New Roman" w:hAnsi="Times New Roman" w:cs="Times New Roman"/>
            <w:color w:val="FF0000"/>
            <w:sz w:val="24"/>
            <w:szCs w:val="20"/>
            <w:lang w:val="en-GB"/>
            <w:rPrChange w:id="373" w:author="Unknown" w:date="2022-08-24T19:07:00Z">
              <w:rPr>
                <w:szCs w:val="24"/>
              </w:rPr>
            </w:rPrChange>
          </w:rPr>
          <w:t xml:space="preserve"> A method for multiplying the capacity of a radio link using multiple transmission and receiving antennas.</w:t>
        </w:r>
      </w:ins>
    </w:p>
    <w:p w14:paraId="5B49055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rPr>
          <w:ins w:id="374" w:author="Author"/>
          <w:rFonts w:ascii="Times New Roman Bold" w:eastAsia="Times New Roman" w:hAnsi="Times New Roman Bold" w:cs="Times New Roman Bold"/>
          <w:b/>
          <w:sz w:val="24"/>
          <w:szCs w:val="20"/>
          <w:lang w:val="en-GB" w:eastAsia="zh-CN"/>
        </w:rPr>
      </w:pPr>
      <w:ins w:id="375" w:author="Author">
        <w:r w:rsidRPr="00196A9A">
          <w:rPr>
            <w:rFonts w:ascii="Times New Roman Bold" w:eastAsia="Times New Roman" w:hAnsi="Times New Roman Bold" w:cs="Times New Roman Bold"/>
            <w:b/>
            <w:sz w:val="24"/>
            <w:szCs w:val="20"/>
            <w:lang w:val="en-GB" w:eastAsia="zh-CN"/>
          </w:rPr>
          <w:t>Related ITU-R Recommendations and Reports</w:t>
        </w:r>
      </w:ins>
    </w:p>
    <w:p w14:paraId="1B5F7E7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376" w:author="Author"/>
          <w:rFonts w:ascii="Times New Roman" w:eastAsia="Times New Roman" w:hAnsi="Times New Roman" w:cs="Times New Roman"/>
          <w:i/>
          <w:iCs/>
          <w:sz w:val="24"/>
          <w:szCs w:val="20"/>
          <w:lang w:val="en-GB"/>
        </w:rPr>
      </w:pPr>
      <w:ins w:id="377" w:author="Author">
        <w:r w:rsidRPr="00196A9A">
          <w:rPr>
            <w:rFonts w:ascii="Times New Roman" w:eastAsia="Times New Roman" w:hAnsi="Times New Roman" w:cs="Times New Roman"/>
            <w:sz w:val="24"/>
            <w:szCs w:val="20"/>
            <w:lang w:val="en-GB"/>
          </w:rPr>
          <w:t xml:space="preserve">Recommendation ITU-R F.1610 </w:t>
        </w:r>
      </w:ins>
      <w:ins w:id="378" w:author="ITU -LRT-" w:date="2022-05-16T15:02:00Z">
        <w:r w:rsidRPr="00196A9A">
          <w:rPr>
            <w:rFonts w:ascii="Times New Roman" w:eastAsia="Times New Roman" w:hAnsi="Times New Roman" w:cs="Times New Roman"/>
            <w:sz w:val="24"/>
            <w:szCs w:val="20"/>
            <w:lang w:val="en-GB"/>
          </w:rPr>
          <w:t>–</w:t>
        </w:r>
      </w:ins>
      <w:ins w:id="379" w:author="ITU -LRT-" w:date="2022-05-16T15:03:00Z">
        <w:r w:rsidRPr="00196A9A">
          <w:rPr>
            <w:rFonts w:ascii="Times New Roman" w:eastAsia="Times New Roman" w:hAnsi="Times New Roman" w:cs="Times New Roman"/>
            <w:sz w:val="24"/>
            <w:szCs w:val="20"/>
            <w:lang w:val="en-GB"/>
          </w:rPr>
          <w:t xml:space="preserve"> </w:t>
        </w:r>
      </w:ins>
      <w:ins w:id="380" w:author="Author">
        <w:r w:rsidRPr="00196A9A">
          <w:rPr>
            <w:rFonts w:ascii="Times New Roman" w:eastAsia="Times New Roman" w:hAnsi="Times New Roman" w:cs="Times New Roman"/>
            <w:i/>
            <w:iCs/>
            <w:sz w:val="24"/>
            <w:szCs w:val="20"/>
            <w:lang w:val="en-GB"/>
          </w:rPr>
          <w:t xml:space="preserve">Planning, </w:t>
        </w:r>
        <w:proofErr w:type="gramStart"/>
        <w:r w:rsidRPr="00196A9A">
          <w:rPr>
            <w:rFonts w:ascii="Times New Roman" w:eastAsia="Times New Roman" w:hAnsi="Times New Roman" w:cs="Times New Roman"/>
            <w:i/>
            <w:iCs/>
            <w:sz w:val="24"/>
            <w:szCs w:val="20"/>
            <w:lang w:val="en-GB"/>
          </w:rPr>
          <w:t>design</w:t>
        </w:r>
        <w:proofErr w:type="gramEnd"/>
        <w:r w:rsidRPr="00196A9A">
          <w:rPr>
            <w:rFonts w:ascii="Times New Roman" w:eastAsia="Times New Roman" w:hAnsi="Times New Roman" w:cs="Times New Roman"/>
            <w:i/>
            <w:iCs/>
            <w:sz w:val="24"/>
            <w:szCs w:val="20"/>
            <w:lang w:val="en-GB"/>
          </w:rPr>
          <w:t xml:space="preserve"> and implementation of HF fixed service radio systems</w:t>
        </w:r>
      </w:ins>
    </w:p>
    <w:p w14:paraId="3982EE6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381" w:author="Author"/>
          <w:rFonts w:ascii="Times New Roman" w:eastAsia="Times New Roman" w:hAnsi="Times New Roman" w:cs="Times New Roman"/>
          <w:i/>
          <w:iCs/>
          <w:sz w:val="24"/>
          <w:szCs w:val="20"/>
          <w:lang w:val="en-GB"/>
        </w:rPr>
      </w:pPr>
      <w:ins w:id="382" w:author="Author">
        <w:r w:rsidRPr="00196A9A">
          <w:rPr>
            <w:rFonts w:ascii="Times New Roman" w:eastAsia="Times New Roman" w:hAnsi="Times New Roman" w:cs="Times New Roman"/>
            <w:sz w:val="24"/>
            <w:szCs w:val="20"/>
            <w:lang w:val="en-GB"/>
          </w:rPr>
          <w:t xml:space="preserve">Recommendation ITU-R F.1611 </w:t>
        </w:r>
      </w:ins>
      <w:ins w:id="383" w:author="ITU -LRT-" w:date="2022-05-16T15:02:00Z">
        <w:r w:rsidRPr="00196A9A">
          <w:rPr>
            <w:rFonts w:ascii="Times New Roman" w:eastAsia="Times New Roman" w:hAnsi="Times New Roman" w:cs="Times New Roman"/>
            <w:sz w:val="24"/>
            <w:szCs w:val="20"/>
            <w:lang w:val="en-GB"/>
          </w:rPr>
          <w:t>–</w:t>
        </w:r>
      </w:ins>
      <w:ins w:id="384" w:author="ITU -LRT-" w:date="2022-05-16T15:03:00Z">
        <w:r w:rsidRPr="00196A9A">
          <w:rPr>
            <w:rFonts w:ascii="Times New Roman" w:eastAsia="Times New Roman" w:hAnsi="Times New Roman" w:cs="Times New Roman"/>
            <w:sz w:val="24"/>
            <w:szCs w:val="20"/>
            <w:lang w:val="en-GB"/>
          </w:rPr>
          <w:t xml:space="preserve"> </w:t>
        </w:r>
      </w:ins>
      <w:ins w:id="385" w:author="Author">
        <w:r w:rsidRPr="00196A9A">
          <w:rPr>
            <w:rFonts w:ascii="Times New Roman" w:eastAsia="Times New Roman" w:hAnsi="Times New Roman" w:cs="Times New Roman"/>
            <w:i/>
            <w:iCs/>
            <w:sz w:val="24"/>
            <w:szCs w:val="20"/>
            <w:lang w:val="en-GB"/>
          </w:rPr>
          <w:t>Prediction methods for adaptive HF system planning and operation</w:t>
        </w:r>
      </w:ins>
    </w:p>
    <w:p w14:paraId="6F018D9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386" w:author="Author"/>
          <w:rFonts w:ascii="Times New Roman" w:eastAsia="Times New Roman" w:hAnsi="Times New Roman" w:cs="Times New Roman"/>
          <w:i/>
          <w:iCs/>
          <w:sz w:val="24"/>
          <w:szCs w:val="20"/>
          <w:lang w:val="en-GB"/>
        </w:rPr>
      </w:pPr>
      <w:ins w:id="387" w:author="Author">
        <w:r w:rsidRPr="00196A9A">
          <w:rPr>
            <w:rFonts w:ascii="Times New Roman" w:eastAsia="Times New Roman" w:hAnsi="Times New Roman" w:cs="Times New Roman"/>
            <w:sz w:val="24"/>
            <w:szCs w:val="20"/>
            <w:lang w:val="en-GB"/>
          </w:rPr>
          <w:t xml:space="preserve">Recommendation ITU-R F.1761 </w:t>
        </w:r>
      </w:ins>
      <w:ins w:id="388" w:author="ITU -LRT-" w:date="2022-05-16T15:02:00Z">
        <w:r w:rsidRPr="00196A9A">
          <w:rPr>
            <w:rFonts w:ascii="Times New Roman" w:eastAsia="Times New Roman" w:hAnsi="Times New Roman" w:cs="Times New Roman"/>
            <w:sz w:val="24"/>
            <w:szCs w:val="20"/>
            <w:lang w:val="en-GB"/>
          </w:rPr>
          <w:t>–</w:t>
        </w:r>
      </w:ins>
      <w:ins w:id="389" w:author="ITU -LRT-" w:date="2022-05-16T15:03:00Z">
        <w:r w:rsidRPr="00196A9A">
          <w:rPr>
            <w:rFonts w:ascii="Times New Roman" w:eastAsia="Times New Roman" w:hAnsi="Times New Roman" w:cs="Times New Roman"/>
            <w:sz w:val="24"/>
            <w:szCs w:val="20"/>
            <w:lang w:val="en-GB"/>
          </w:rPr>
          <w:t xml:space="preserve"> </w:t>
        </w:r>
      </w:ins>
      <w:ins w:id="390" w:author="Author">
        <w:r w:rsidRPr="00196A9A">
          <w:rPr>
            <w:rFonts w:ascii="Times New Roman" w:eastAsia="Times New Roman" w:hAnsi="Times New Roman" w:cs="Times New Roman"/>
            <w:i/>
            <w:iCs/>
            <w:sz w:val="24"/>
            <w:szCs w:val="20"/>
            <w:lang w:val="en-GB"/>
          </w:rPr>
          <w:t>Characteristics of HF fixed radiocommunication systems</w:t>
        </w:r>
      </w:ins>
    </w:p>
    <w:p w14:paraId="29A2747D"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391" w:author="Author"/>
          <w:rFonts w:ascii="Times New Roman" w:eastAsia="Times New Roman" w:hAnsi="Times New Roman" w:cs="Times New Roman"/>
          <w:sz w:val="24"/>
          <w:szCs w:val="20"/>
          <w:lang w:val="en-GB"/>
        </w:rPr>
      </w:pPr>
      <w:ins w:id="392" w:author="Author">
        <w:r w:rsidRPr="00196A9A">
          <w:rPr>
            <w:rFonts w:ascii="Times New Roman" w:eastAsia="Times New Roman" w:hAnsi="Times New Roman" w:cs="Times New Roman"/>
            <w:sz w:val="24"/>
            <w:szCs w:val="20"/>
            <w:lang w:val="en-GB"/>
          </w:rPr>
          <w:t xml:space="preserve">Recommendation ITU-R F.1762 </w:t>
        </w:r>
      </w:ins>
      <w:ins w:id="393" w:author="ITU -LRT-" w:date="2022-05-16T15:02:00Z">
        <w:r w:rsidRPr="00196A9A">
          <w:rPr>
            <w:rFonts w:ascii="Times New Roman" w:eastAsia="Times New Roman" w:hAnsi="Times New Roman" w:cs="Times New Roman"/>
            <w:sz w:val="24"/>
            <w:szCs w:val="20"/>
            <w:lang w:val="en-GB"/>
          </w:rPr>
          <w:t>–</w:t>
        </w:r>
      </w:ins>
      <w:ins w:id="394" w:author="ITU -LRT-" w:date="2022-05-16T15:03:00Z">
        <w:r w:rsidRPr="00196A9A">
          <w:rPr>
            <w:rFonts w:ascii="Times New Roman" w:eastAsia="Times New Roman" w:hAnsi="Times New Roman" w:cs="Times New Roman"/>
            <w:sz w:val="24"/>
            <w:szCs w:val="20"/>
            <w:lang w:val="en-GB"/>
          </w:rPr>
          <w:t xml:space="preserve"> </w:t>
        </w:r>
      </w:ins>
      <w:ins w:id="395" w:author="Author">
        <w:r w:rsidRPr="00196A9A">
          <w:rPr>
            <w:rFonts w:ascii="Times New Roman" w:eastAsia="Times New Roman" w:hAnsi="Times New Roman" w:cs="Times New Roman"/>
            <w:i/>
            <w:iCs/>
            <w:sz w:val="24"/>
            <w:szCs w:val="20"/>
            <w:lang w:val="en-GB"/>
          </w:rPr>
          <w:t>Characteristics of enhanced applications for high frequency (HF) radiocommunication systems</w:t>
        </w:r>
      </w:ins>
    </w:p>
    <w:p w14:paraId="585B989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396" w:author="Author"/>
          <w:rFonts w:ascii="Times New Roman" w:eastAsia="Times New Roman" w:hAnsi="Times New Roman" w:cs="Times New Roman"/>
          <w:sz w:val="24"/>
          <w:szCs w:val="20"/>
          <w:lang w:val="en-GB"/>
        </w:rPr>
      </w:pPr>
      <w:ins w:id="397" w:author="Author">
        <w:r w:rsidRPr="00196A9A">
          <w:rPr>
            <w:rFonts w:ascii="Times New Roman" w:eastAsia="Times New Roman" w:hAnsi="Times New Roman" w:cs="Times New Roman"/>
            <w:sz w:val="24"/>
            <w:szCs w:val="20"/>
            <w:lang w:val="en-GB"/>
          </w:rPr>
          <w:t xml:space="preserve">Recommendation ITU-R F.1778 </w:t>
        </w:r>
      </w:ins>
      <w:ins w:id="398" w:author="ITU -LRT-" w:date="2022-05-16T15:02:00Z">
        <w:r w:rsidRPr="00196A9A">
          <w:rPr>
            <w:rFonts w:ascii="Times New Roman" w:eastAsia="Times New Roman" w:hAnsi="Times New Roman" w:cs="Times New Roman"/>
            <w:sz w:val="24"/>
            <w:szCs w:val="20"/>
            <w:lang w:val="en-GB"/>
          </w:rPr>
          <w:t>–</w:t>
        </w:r>
      </w:ins>
      <w:ins w:id="399" w:author="ITU -LRT-" w:date="2022-05-16T15:03:00Z">
        <w:r w:rsidRPr="00196A9A">
          <w:rPr>
            <w:rFonts w:ascii="Times New Roman" w:eastAsia="Times New Roman" w:hAnsi="Times New Roman" w:cs="Times New Roman"/>
            <w:sz w:val="24"/>
            <w:szCs w:val="20"/>
            <w:lang w:val="en-GB"/>
          </w:rPr>
          <w:t xml:space="preserve"> </w:t>
        </w:r>
      </w:ins>
      <w:ins w:id="400" w:author="Author">
        <w:r w:rsidRPr="00196A9A">
          <w:rPr>
            <w:rFonts w:ascii="Times New Roman" w:eastAsia="Times New Roman" w:hAnsi="Times New Roman" w:cs="Times New Roman"/>
            <w:i/>
            <w:iCs/>
            <w:sz w:val="24"/>
            <w:szCs w:val="20"/>
            <w:lang w:val="en-GB"/>
          </w:rPr>
          <w:t>Channel access requirements for HF adaptive systems in the fixed and land mobile services</w:t>
        </w:r>
      </w:ins>
    </w:p>
    <w:p w14:paraId="4CF9564F"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3345" w:hanging="3345"/>
        <w:jc w:val="both"/>
        <w:rPr>
          <w:ins w:id="401" w:author="Author"/>
          <w:rFonts w:ascii="Times New Roman" w:eastAsia="Times New Roman" w:hAnsi="Times New Roman" w:cs="Times New Roman"/>
          <w:i/>
          <w:iCs/>
          <w:sz w:val="24"/>
          <w:szCs w:val="20"/>
          <w:lang w:val="en-GB"/>
        </w:rPr>
      </w:pPr>
      <w:ins w:id="402" w:author="Author">
        <w:r w:rsidRPr="00196A9A">
          <w:rPr>
            <w:rFonts w:ascii="Times New Roman" w:eastAsia="Times New Roman" w:hAnsi="Times New Roman" w:cs="Times New Roman"/>
            <w:sz w:val="24"/>
            <w:szCs w:val="20"/>
            <w:lang w:val="en-GB"/>
          </w:rPr>
          <w:t xml:space="preserve">Recommendation ITU-R F.2061 </w:t>
        </w:r>
      </w:ins>
      <w:ins w:id="403" w:author="ITU -LRT-" w:date="2022-05-16T15:02:00Z">
        <w:r w:rsidRPr="00196A9A">
          <w:rPr>
            <w:rFonts w:ascii="Times New Roman" w:eastAsia="Times New Roman" w:hAnsi="Times New Roman" w:cs="Times New Roman"/>
            <w:sz w:val="24"/>
            <w:szCs w:val="20"/>
            <w:lang w:val="en-GB"/>
          </w:rPr>
          <w:t>–</w:t>
        </w:r>
      </w:ins>
      <w:ins w:id="404" w:author="ITU -LRT-" w:date="2022-05-16T15:03:00Z">
        <w:r w:rsidRPr="00196A9A">
          <w:rPr>
            <w:rFonts w:ascii="Times New Roman" w:eastAsia="Times New Roman" w:hAnsi="Times New Roman" w:cs="Times New Roman"/>
            <w:sz w:val="24"/>
            <w:szCs w:val="20"/>
            <w:lang w:val="en-GB"/>
          </w:rPr>
          <w:t xml:space="preserve"> </w:t>
        </w:r>
      </w:ins>
      <w:ins w:id="405" w:author="Author">
        <w:r w:rsidRPr="00196A9A">
          <w:rPr>
            <w:rFonts w:ascii="Times New Roman" w:eastAsia="Times New Roman" w:hAnsi="Times New Roman" w:cs="Times New Roman"/>
            <w:i/>
            <w:iCs/>
            <w:sz w:val="24"/>
            <w:szCs w:val="20"/>
            <w:lang w:val="en-GB"/>
          </w:rPr>
          <w:t>HF Fixed Radiocommunication Systems</w:t>
        </w:r>
      </w:ins>
    </w:p>
    <w:p w14:paraId="1470E7C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406" w:author="Author"/>
          <w:rFonts w:ascii="Times New Roman" w:eastAsia="Times New Roman" w:hAnsi="Times New Roman" w:cs="Times New Roman"/>
          <w:i/>
          <w:iCs/>
          <w:sz w:val="24"/>
          <w:szCs w:val="20"/>
          <w:lang w:val="en-GB" w:eastAsia="zh-CN"/>
        </w:rPr>
      </w:pPr>
      <w:ins w:id="407" w:author="Author">
        <w:r w:rsidRPr="00196A9A">
          <w:rPr>
            <w:rFonts w:ascii="Times New Roman" w:eastAsia="Times New Roman" w:hAnsi="Times New Roman" w:cs="Times New Roman"/>
            <w:sz w:val="24"/>
            <w:szCs w:val="20"/>
            <w:lang w:val="en-GB" w:eastAsia="zh-CN"/>
          </w:rPr>
          <w:t xml:space="preserve">Report ITU-R </w:t>
        </w:r>
        <w:r w:rsidRPr="00196A9A">
          <w:rPr>
            <w:rFonts w:ascii="Times New Roman" w:eastAsia="Times New Roman" w:hAnsi="Times New Roman" w:cs="Times New Roman"/>
            <w:sz w:val="24"/>
            <w:szCs w:val="20"/>
            <w:lang w:val="en-GB"/>
          </w:rPr>
          <w:fldChar w:fldCharType="begin"/>
        </w:r>
        <w:r w:rsidRPr="00196A9A">
          <w:rPr>
            <w:rFonts w:ascii="Times New Roman" w:eastAsia="Times New Roman" w:hAnsi="Times New Roman" w:cs="Times New Roman"/>
            <w:sz w:val="24"/>
            <w:szCs w:val="20"/>
            <w:lang w:val="en-GB"/>
          </w:rPr>
          <w:instrText xml:space="preserve"> HYPERLINK "https://www.itu.int/pub/R-REP-BS.458" </w:instrText>
        </w:r>
        <w:r w:rsidRPr="00196A9A">
          <w:rPr>
            <w:rFonts w:ascii="Times New Roman" w:eastAsia="Times New Roman" w:hAnsi="Times New Roman" w:cs="Times New Roman"/>
            <w:sz w:val="24"/>
            <w:szCs w:val="20"/>
            <w:lang w:val="en-GB"/>
          </w:rPr>
          <w:fldChar w:fldCharType="separate"/>
        </w:r>
        <w:r w:rsidRPr="00196A9A">
          <w:rPr>
            <w:rFonts w:ascii="Times New Roman" w:eastAsia="Times New Roman" w:hAnsi="Times New Roman" w:cs="Times New Roman"/>
            <w:color w:val="0563C1"/>
            <w:sz w:val="24"/>
            <w:szCs w:val="20"/>
            <w:u w:val="single"/>
            <w:lang w:val="en-GB" w:eastAsia="zh-CN"/>
          </w:rPr>
          <w:t>BS.458</w:t>
        </w:r>
        <w:r w:rsidRPr="00196A9A">
          <w:rPr>
            <w:rFonts w:ascii="Times New Roman" w:eastAsia="Times New Roman" w:hAnsi="Times New Roman" w:cs="Times New Roman"/>
            <w:sz w:val="24"/>
            <w:szCs w:val="20"/>
            <w:lang w:val="en-GB"/>
          </w:rPr>
          <w:fldChar w:fldCharType="end"/>
        </w:r>
        <w:r w:rsidRPr="00196A9A">
          <w:rPr>
            <w:rFonts w:ascii="Times New Roman" w:eastAsia="Times New Roman" w:hAnsi="Times New Roman" w:cs="Times New Roman"/>
            <w:sz w:val="24"/>
            <w:szCs w:val="20"/>
            <w:lang w:val="en-GB"/>
          </w:rPr>
          <w:t xml:space="preserve"> </w:t>
        </w:r>
      </w:ins>
      <w:ins w:id="408" w:author="ITU -LRT-" w:date="2022-05-16T15:02:00Z">
        <w:r w:rsidRPr="00196A9A">
          <w:rPr>
            <w:rFonts w:ascii="Times New Roman" w:eastAsia="Times New Roman" w:hAnsi="Times New Roman" w:cs="Times New Roman"/>
            <w:sz w:val="24"/>
            <w:szCs w:val="20"/>
            <w:lang w:val="en-GB"/>
          </w:rPr>
          <w:t>–</w:t>
        </w:r>
      </w:ins>
      <w:ins w:id="409" w:author="ITU -LRT-" w:date="2022-05-16T15:03:00Z">
        <w:r w:rsidRPr="00196A9A">
          <w:rPr>
            <w:rFonts w:ascii="Times New Roman" w:eastAsia="Times New Roman" w:hAnsi="Times New Roman" w:cs="Times New Roman"/>
            <w:sz w:val="24"/>
            <w:szCs w:val="20"/>
            <w:lang w:val="en-GB"/>
          </w:rPr>
          <w:t xml:space="preserve"> </w:t>
        </w:r>
      </w:ins>
      <w:ins w:id="410" w:author="Author">
        <w:r w:rsidRPr="00196A9A">
          <w:rPr>
            <w:rFonts w:ascii="Times New Roman" w:eastAsia="Times New Roman" w:hAnsi="Times New Roman" w:cs="Times New Roman"/>
            <w:i/>
            <w:iCs/>
            <w:sz w:val="24"/>
            <w:szCs w:val="20"/>
            <w:lang w:val="en-GB" w:eastAsia="zh-CN"/>
          </w:rPr>
          <w:t>Characteristics of systems in LF, MF and HF broadcasting</w:t>
        </w:r>
      </w:ins>
    </w:p>
    <w:p w14:paraId="4A79417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411" w:author="Author"/>
          <w:rFonts w:ascii="Times New Roman" w:eastAsia="Times New Roman" w:hAnsi="Times New Roman" w:cs="Times New Roman"/>
          <w:i/>
          <w:iCs/>
          <w:sz w:val="24"/>
          <w:szCs w:val="20"/>
          <w:lang w:val="en-GB"/>
        </w:rPr>
      </w:pPr>
      <w:ins w:id="412" w:author="Author">
        <w:r w:rsidRPr="00196A9A">
          <w:rPr>
            <w:rFonts w:ascii="Times New Roman" w:eastAsia="Times New Roman" w:hAnsi="Times New Roman" w:cs="Times New Roman"/>
            <w:sz w:val="24"/>
            <w:szCs w:val="20"/>
            <w:lang w:val="en-GB"/>
          </w:rPr>
          <w:t xml:space="preserve">Report ITU-R F.2087 </w:t>
        </w:r>
      </w:ins>
      <w:ins w:id="413" w:author="ITU -LRT-" w:date="2022-05-16T15:02:00Z">
        <w:r w:rsidRPr="00196A9A">
          <w:rPr>
            <w:rFonts w:ascii="Times New Roman" w:eastAsia="Times New Roman" w:hAnsi="Times New Roman" w:cs="Times New Roman"/>
            <w:sz w:val="24"/>
            <w:szCs w:val="20"/>
            <w:lang w:val="en-GB"/>
          </w:rPr>
          <w:t>–</w:t>
        </w:r>
      </w:ins>
      <w:ins w:id="414" w:author="ITU -LRT-" w:date="2022-05-16T15:03:00Z">
        <w:r w:rsidRPr="00196A9A">
          <w:rPr>
            <w:rFonts w:ascii="Times New Roman" w:eastAsia="Times New Roman" w:hAnsi="Times New Roman" w:cs="Times New Roman"/>
            <w:sz w:val="24"/>
            <w:szCs w:val="20"/>
            <w:lang w:val="en-GB"/>
          </w:rPr>
          <w:t xml:space="preserve"> </w:t>
        </w:r>
      </w:ins>
      <w:ins w:id="415" w:author="Author">
        <w:r w:rsidRPr="00196A9A">
          <w:rPr>
            <w:rFonts w:ascii="Times New Roman" w:eastAsia="Times New Roman" w:hAnsi="Times New Roman" w:cs="Times New Roman"/>
            <w:i/>
            <w:iCs/>
            <w:sz w:val="24"/>
            <w:szCs w:val="20"/>
            <w:lang w:val="en-GB"/>
          </w:rPr>
          <w:t>Requirements for high frequency (HF) radiocommunication systems in the fixed service</w:t>
        </w:r>
      </w:ins>
    </w:p>
    <w:p w14:paraId="28D07F11"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871" w:hanging="1871"/>
        <w:jc w:val="both"/>
        <w:rPr>
          <w:ins w:id="416" w:author="Author"/>
          <w:rFonts w:ascii="Times New Roman" w:eastAsia="Times New Roman" w:hAnsi="Times New Roman" w:cs="Times New Roman"/>
          <w:i/>
          <w:iCs/>
          <w:sz w:val="24"/>
          <w:szCs w:val="20"/>
          <w:lang w:val="en-GB"/>
        </w:rPr>
      </w:pPr>
      <w:ins w:id="417" w:author="Author">
        <w:r w:rsidRPr="00196A9A">
          <w:rPr>
            <w:rFonts w:ascii="Times New Roman" w:eastAsia="Times New Roman" w:hAnsi="Times New Roman" w:cs="Times New Roman"/>
            <w:sz w:val="24"/>
            <w:szCs w:val="20"/>
            <w:lang w:val="en-GB"/>
          </w:rPr>
          <w:t xml:space="preserve">Report ITU-R F.2484 </w:t>
        </w:r>
      </w:ins>
      <w:ins w:id="418" w:author="ITU -LRT-" w:date="2022-05-16T15:02:00Z">
        <w:r w:rsidRPr="00196A9A">
          <w:rPr>
            <w:rFonts w:ascii="Times New Roman" w:eastAsia="Times New Roman" w:hAnsi="Times New Roman" w:cs="Times New Roman"/>
            <w:sz w:val="24"/>
            <w:szCs w:val="20"/>
            <w:lang w:val="en-GB"/>
          </w:rPr>
          <w:t>–</w:t>
        </w:r>
      </w:ins>
      <w:ins w:id="419" w:author="ITU -LRT-" w:date="2022-05-16T15:06:00Z">
        <w:r w:rsidRPr="00196A9A">
          <w:rPr>
            <w:rFonts w:ascii="Times New Roman" w:eastAsia="Times New Roman" w:hAnsi="Times New Roman" w:cs="Times New Roman"/>
            <w:sz w:val="24"/>
            <w:szCs w:val="20"/>
            <w:lang w:val="en-GB"/>
          </w:rPr>
          <w:t xml:space="preserve"> </w:t>
        </w:r>
      </w:ins>
      <w:ins w:id="420" w:author="Author">
        <w:r w:rsidRPr="00196A9A">
          <w:rPr>
            <w:rFonts w:ascii="Times New Roman" w:eastAsia="Times New Roman" w:hAnsi="Times New Roman" w:cs="Times New Roman"/>
            <w:i/>
            <w:iCs/>
            <w:sz w:val="24"/>
            <w:szCs w:val="20"/>
            <w:lang w:val="en-GB"/>
          </w:rPr>
          <w:t>Cooperative frequency competition model and the corresponding algorithms and protocols for improving the HF sky-wave electromagnetic environment</w:t>
        </w:r>
      </w:ins>
    </w:p>
    <w:p w14:paraId="61A7820B" w14:textId="77777777" w:rsidR="00196A9A" w:rsidRPr="00196A9A" w:rsidRDefault="00196A9A" w:rsidP="00196A9A">
      <w:pPr>
        <w:tabs>
          <w:tab w:val="left" w:pos="1134"/>
          <w:tab w:val="left" w:pos="1871"/>
          <w:tab w:val="left" w:pos="2268"/>
        </w:tabs>
        <w:overflowPunct w:val="0"/>
        <w:autoSpaceDE w:val="0"/>
        <w:autoSpaceDN w:val="0"/>
        <w:adjustRightInd w:val="0"/>
        <w:spacing w:before="36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ITU-R Radiocommunication Assembly,</w:t>
      </w:r>
    </w:p>
    <w:p w14:paraId="7234DC2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considering</w:t>
      </w:r>
    </w:p>
    <w:p w14:paraId="70EE9D2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a)</w:t>
      </w:r>
      <w:r w:rsidRPr="00196A9A">
        <w:rPr>
          <w:rFonts w:ascii="Times New Roman" w:eastAsia="Times New Roman" w:hAnsi="Times New Roman" w:cs="Times New Roman"/>
          <w:iCs/>
          <w:sz w:val="24"/>
          <w:szCs w:val="20"/>
          <w:lang w:val="en-GB"/>
        </w:rPr>
        <w:tab/>
      </w:r>
      <w:r w:rsidRPr="00196A9A">
        <w:rPr>
          <w:rFonts w:ascii="Times New Roman" w:eastAsia="Times New Roman" w:hAnsi="Times New Roman" w:cs="Times New Roman"/>
          <w:sz w:val="24"/>
          <w:szCs w:val="20"/>
          <w:lang w:val="en-GB"/>
        </w:rPr>
        <w:t xml:space="preserve">that there is an increasing use of the spectrum in the HF bands by advanced digital </w:t>
      </w:r>
      <w:proofErr w:type="gramStart"/>
      <w:r w:rsidRPr="00196A9A">
        <w:rPr>
          <w:rFonts w:ascii="Times New Roman" w:eastAsia="Times New Roman" w:hAnsi="Times New Roman" w:cs="Times New Roman"/>
          <w:sz w:val="24"/>
          <w:szCs w:val="20"/>
          <w:lang w:val="en-GB"/>
        </w:rPr>
        <w:t>systems;</w:t>
      </w:r>
      <w:proofErr w:type="gramEnd"/>
    </w:p>
    <w:p w14:paraId="0D10E5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sz w:val="24"/>
          <w:szCs w:val="20"/>
          <w:lang w:val="en-GB"/>
        </w:rPr>
        <w:t>b)</w:t>
      </w:r>
      <w:r w:rsidRPr="00196A9A">
        <w:rPr>
          <w:rFonts w:ascii="Times New Roman" w:eastAsia="Times New Roman" w:hAnsi="Times New Roman" w:cs="Times New Roman"/>
          <w:sz w:val="24"/>
          <w:szCs w:val="20"/>
          <w:lang w:val="en-GB"/>
        </w:rPr>
        <w:tab/>
        <w:t xml:space="preserve">that such advanced systems are not standardized and may have different operational technical </w:t>
      </w:r>
      <w:proofErr w:type="gramStart"/>
      <w:r w:rsidRPr="00196A9A">
        <w:rPr>
          <w:rFonts w:ascii="Times New Roman" w:eastAsia="Times New Roman" w:hAnsi="Times New Roman" w:cs="Times New Roman"/>
          <w:sz w:val="24"/>
          <w:szCs w:val="20"/>
          <w:lang w:val="en-GB"/>
        </w:rPr>
        <w:t>characteristics;</w:t>
      </w:r>
      <w:proofErr w:type="gramEnd"/>
    </w:p>
    <w:p w14:paraId="5C4D89B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i/>
          <w:iCs/>
          <w:sz w:val="24"/>
          <w:szCs w:val="20"/>
          <w:lang w:val="en-GB"/>
        </w:rPr>
        <w:t>c)</w:t>
      </w:r>
      <w:r w:rsidRPr="00196A9A">
        <w:rPr>
          <w:rFonts w:ascii="Times New Roman" w:eastAsia="Times New Roman" w:hAnsi="Times New Roman" w:cs="Times New Roman"/>
          <w:sz w:val="24"/>
          <w:szCs w:val="20"/>
          <w:lang w:val="en-GB"/>
        </w:rPr>
        <w:tab/>
        <w:t xml:space="preserve">that the lack of uniformity, in the arrangement and designation of the channels in multichannel transmitters for long-range circuits operating on frequencies below about 30 MHz, </w:t>
      </w:r>
      <w:r w:rsidRPr="00196A9A">
        <w:rPr>
          <w:rFonts w:ascii="Times New Roman" w:eastAsia="Times New Roman" w:hAnsi="Times New Roman" w:cs="Times New Roman"/>
          <w:sz w:val="24"/>
          <w:szCs w:val="20"/>
          <w:lang w:val="en-GB"/>
        </w:rPr>
        <w:lastRenderedPageBreak/>
        <w:t>may give rise to certain difficulties when one transmitting station has to work with several receiving stations</w:t>
      </w:r>
      <w:del w:id="421" w:author="Fernandez Jimenez, Virginia" w:date="2022-05-27T08:18:00Z">
        <w:r w:rsidRPr="00196A9A">
          <w:rPr>
            <w:rFonts w:ascii="Times New Roman" w:eastAsia="Times New Roman" w:hAnsi="Times New Roman" w:cs="Times New Roman"/>
            <w:sz w:val="24"/>
            <w:szCs w:val="20"/>
            <w:lang w:val="en-GB"/>
          </w:rPr>
          <w:delText>,</w:delText>
        </w:r>
      </w:del>
      <w:ins w:id="422" w:author="Author">
        <w:r w:rsidRPr="00196A9A">
          <w:rPr>
            <w:rFonts w:ascii="Times New Roman" w:eastAsia="Times New Roman" w:hAnsi="Times New Roman" w:cs="Times New Roman"/>
            <w:sz w:val="24"/>
            <w:szCs w:val="20"/>
            <w:lang w:val="en-GB"/>
          </w:rPr>
          <w:t>;</w:t>
        </w:r>
      </w:ins>
    </w:p>
    <w:p w14:paraId="25A94F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23" w:author="Author"/>
          <w:rFonts w:ascii="Times New Roman" w:eastAsia="Times New Roman" w:hAnsi="Times New Roman" w:cs="Times New Roman"/>
          <w:sz w:val="24"/>
          <w:szCs w:val="20"/>
          <w:lang w:val="en-GB"/>
        </w:rPr>
      </w:pPr>
      <w:ins w:id="424" w:author="Author">
        <w:r w:rsidRPr="00196A9A">
          <w:rPr>
            <w:rFonts w:ascii="Times New Roman" w:eastAsia="Times New Roman" w:hAnsi="Times New Roman" w:cs="Times New Roman"/>
            <w:i/>
            <w:iCs/>
            <w:sz w:val="24"/>
            <w:szCs w:val="20"/>
            <w:lang w:val="en-GB"/>
          </w:rPr>
          <w:t>d)</w:t>
        </w:r>
        <w:r w:rsidRPr="00196A9A">
          <w:rPr>
            <w:rFonts w:ascii="Times New Roman" w:eastAsia="Times New Roman" w:hAnsi="Times New Roman" w:cs="Times New Roman"/>
            <w:sz w:val="24"/>
            <w:szCs w:val="20"/>
            <w:lang w:val="en-GB"/>
          </w:rPr>
          <w:tab/>
          <w:t>that the increasing use of spectrum in the HF bands for Wideband High Frequency (AGILE-HF) applications, such as e-mail (</w:t>
        </w:r>
        <w:del w:id="42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with and without attachments), </w:t>
        </w:r>
        <w:del w:id="426"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internet access, large file transfer and live video streaming, which provide a communications path for exchanging information,</w:t>
        </w:r>
        <w:del w:id="427"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should be </w:t>
        </w:r>
        <w:proofErr w:type="gramStart"/>
        <w:r w:rsidRPr="00196A9A">
          <w:rPr>
            <w:rFonts w:ascii="Times New Roman" w:eastAsia="Times New Roman" w:hAnsi="Times New Roman" w:cs="Times New Roman"/>
            <w:sz w:val="24"/>
            <w:szCs w:val="20"/>
            <w:lang w:val="en-GB"/>
          </w:rPr>
          <w:t>considered;</w:t>
        </w:r>
        <w:proofErr w:type="gramEnd"/>
        <w:r w:rsidRPr="00196A9A">
          <w:rPr>
            <w:rFonts w:ascii="Times New Roman" w:eastAsia="Times New Roman" w:hAnsi="Times New Roman" w:cs="Times New Roman"/>
            <w:sz w:val="24"/>
            <w:szCs w:val="20"/>
            <w:lang w:val="en-GB"/>
          </w:rPr>
          <w:t xml:space="preserve"> </w:t>
        </w:r>
      </w:ins>
    </w:p>
    <w:p w14:paraId="6B53452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28" w:author="Fernandez Jimenez, Virginia" w:date="2022-05-27T08:18:00Z"/>
          <w:rFonts w:ascii="Times New Roman" w:eastAsia="Times New Roman" w:hAnsi="Times New Roman" w:cs="Times New Roman"/>
          <w:sz w:val="24"/>
          <w:szCs w:val="20"/>
          <w:lang w:val="en-GB"/>
        </w:rPr>
      </w:pPr>
      <w:ins w:id="429" w:author="Author">
        <w:r w:rsidRPr="00196A9A">
          <w:rPr>
            <w:rFonts w:ascii="Times New Roman" w:eastAsia="Times New Roman" w:hAnsi="Times New Roman" w:cs="Times New Roman"/>
            <w:i/>
            <w:sz w:val="24"/>
            <w:szCs w:val="20"/>
            <w:lang w:val="en-GB"/>
          </w:rPr>
          <w:t>e)</w:t>
        </w:r>
        <w:r w:rsidRPr="00196A9A">
          <w:rPr>
            <w:rFonts w:ascii="Times New Roman" w:eastAsia="Times New Roman" w:hAnsi="Times New Roman" w:cs="Times New Roman"/>
            <w:sz w:val="24"/>
            <w:szCs w:val="20"/>
            <w:lang w:val="en-GB"/>
          </w:rPr>
          <w:tab/>
          <w:t>that such AGILE-HF systems are not standardized in use and may have different operational and technical characteristics,</w:t>
        </w:r>
      </w:ins>
    </w:p>
    <w:p w14:paraId="7491251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160" w:after="0" w:line="240" w:lineRule="auto"/>
        <w:ind w:left="1134"/>
        <w:rPr>
          <w:rFonts w:ascii="Times New Roman" w:eastAsia="Times New Roman" w:hAnsi="Times New Roman" w:cs="Times New Roman"/>
          <w:i/>
          <w:sz w:val="24"/>
          <w:szCs w:val="20"/>
          <w:lang w:val="en-GB"/>
        </w:rPr>
      </w:pPr>
      <w:r w:rsidRPr="00196A9A">
        <w:rPr>
          <w:rFonts w:ascii="Times New Roman" w:eastAsia="Times New Roman" w:hAnsi="Times New Roman" w:cs="Times New Roman"/>
          <w:i/>
          <w:sz w:val="24"/>
          <w:szCs w:val="20"/>
          <w:lang w:val="en-GB"/>
        </w:rPr>
        <w:t>recommends</w:t>
      </w:r>
    </w:p>
    <w:p w14:paraId="7F48AC1B" w14:textId="623ED742" w:rsidR="00196A9A" w:rsidRPr="00196A9A" w:rsidRDefault="00005A5B"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ins w:id="430" w:author="USA" w:date="2022-09-01T16:07:00Z">
        <w:r w:rsidRPr="00005A5B">
          <w:rPr>
            <w:rFonts w:ascii="Times New Roman" w:eastAsia="Times New Roman" w:hAnsi="Times New Roman" w:cs="Times New Roman"/>
            <w:sz w:val="24"/>
            <w:szCs w:val="20"/>
            <w:highlight w:val="cyan"/>
            <w:lang w:val="en-GB"/>
            <w:rPrChange w:id="431" w:author="USA" w:date="2022-09-01T16:07:00Z">
              <w:rPr>
                <w:rFonts w:ascii="Times New Roman" w:eastAsia="Times New Roman" w:hAnsi="Times New Roman" w:cs="Times New Roman"/>
                <w:sz w:val="24"/>
                <w:szCs w:val="20"/>
                <w:lang w:val="en-GB"/>
              </w:rPr>
            </w:rPrChange>
          </w:rPr>
          <w:t>1</w:t>
        </w:r>
        <w:r>
          <w:rPr>
            <w:rFonts w:ascii="Times New Roman" w:eastAsia="Times New Roman" w:hAnsi="Times New Roman" w:cs="Times New Roman"/>
            <w:sz w:val="24"/>
            <w:szCs w:val="20"/>
            <w:lang w:val="en-GB"/>
          </w:rPr>
          <w:tab/>
        </w:r>
      </w:ins>
      <w:r w:rsidR="00196A9A" w:rsidRPr="00196A9A">
        <w:rPr>
          <w:rFonts w:ascii="Times New Roman" w:eastAsia="Times New Roman" w:hAnsi="Times New Roman" w:cs="Times New Roman"/>
          <w:sz w:val="24"/>
          <w:szCs w:val="20"/>
          <w:lang w:val="en-GB"/>
        </w:rPr>
        <w:t xml:space="preserve">that the technical and operational characteristics of advanced digital HF systems described in Annex 1 should be considered representative of those systems operating in the </w:t>
      </w:r>
      <w:ins w:id="432" w:author="Author">
        <w:del w:id="433" w:author="Author">
          <w:r w:rsidR="00196A9A" w:rsidRPr="00196A9A">
            <w:rPr>
              <w:rFonts w:ascii="Times New Roman" w:eastAsia="Times New Roman" w:hAnsi="Times New Roman" w:cs="Times New Roman"/>
              <w:sz w:val="24"/>
              <w:szCs w:val="20"/>
              <w:lang w:val="en-GB"/>
            </w:rPr>
            <w:delText>within</w:delText>
          </w:r>
        </w:del>
        <w:r w:rsidR="00196A9A" w:rsidRPr="00196A9A">
          <w:rPr>
            <w:rFonts w:ascii="Times New Roman" w:eastAsia="Times New Roman" w:hAnsi="Times New Roman" w:cs="Times New Roman"/>
            <w:sz w:val="24"/>
            <w:szCs w:val="20"/>
            <w:lang w:val="en-GB"/>
          </w:rPr>
          <w:t xml:space="preserve"> </w:t>
        </w:r>
      </w:ins>
      <w:r w:rsidR="00196A9A" w:rsidRPr="00196A9A">
        <w:rPr>
          <w:rFonts w:ascii="Times New Roman" w:eastAsia="Times New Roman" w:hAnsi="Times New Roman" w:cs="Times New Roman"/>
          <w:sz w:val="24"/>
          <w:szCs w:val="20"/>
          <w:lang w:val="en-GB"/>
        </w:rPr>
        <w:t>HF frequency band</w:t>
      </w:r>
      <w:del w:id="434" w:author="Author">
        <w:r w:rsidR="00196A9A" w:rsidRPr="00196A9A">
          <w:rPr>
            <w:rFonts w:ascii="Times New Roman" w:eastAsia="Times New Roman" w:hAnsi="Times New Roman" w:cs="Times New Roman"/>
            <w:sz w:val="24"/>
            <w:szCs w:val="20"/>
            <w:lang w:val="en-GB"/>
          </w:rPr>
          <w:delText>s</w:delText>
        </w:r>
      </w:del>
      <w:r w:rsidR="00196A9A" w:rsidRPr="00196A9A">
        <w:rPr>
          <w:rFonts w:ascii="Times New Roman" w:eastAsia="Times New Roman" w:hAnsi="Times New Roman" w:cs="Times New Roman"/>
          <w:sz w:val="24"/>
          <w:szCs w:val="20"/>
          <w:lang w:val="en-GB"/>
        </w:rPr>
        <w:t xml:space="preserve"> </w:t>
      </w:r>
      <w:del w:id="435" w:author="Author">
        <w:r w:rsidR="00196A9A" w:rsidRPr="00196A9A">
          <w:rPr>
            <w:rFonts w:ascii="Times New Roman" w:eastAsia="Times New Roman" w:hAnsi="Times New Roman" w:cs="Times New Roman"/>
            <w:sz w:val="24"/>
            <w:szCs w:val="20"/>
            <w:lang w:val="en-GB"/>
          </w:rPr>
          <w:delText>up to</w:delText>
        </w:r>
      </w:del>
      <w:ins w:id="436" w:author="Author">
        <w:r w:rsidR="00196A9A" w:rsidRPr="00196A9A">
          <w:rPr>
            <w:rFonts w:ascii="Times New Roman" w:eastAsia="Times New Roman" w:hAnsi="Times New Roman" w:cs="Times New Roman"/>
            <w:sz w:val="24"/>
            <w:szCs w:val="20"/>
            <w:lang w:val="en-GB"/>
          </w:rPr>
          <w:t xml:space="preserve"> of 3-</w:t>
        </w:r>
      </w:ins>
      <w:r w:rsidR="00196A9A" w:rsidRPr="00196A9A">
        <w:rPr>
          <w:rFonts w:ascii="Times New Roman" w:eastAsia="Times New Roman" w:hAnsi="Times New Roman" w:cs="Times New Roman"/>
          <w:sz w:val="24"/>
          <w:szCs w:val="20"/>
          <w:lang w:val="en-GB"/>
        </w:rPr>
        <w:t xml:space="preserve"> 30 MHz for use in sharing studies.</w:t>
      </w:r>
      <w:ins w:id="437" w:author="Author">
        <w:r w:rsidR="00196A9A" w:rsidRPr="00196A9A">
          <w:rPr>
            <w:rFonts w:ascii="Times New Roman" w:eastAsia="Times New Roman" w:hAnsi="Times New Roman" w:cs="Times New Roman"/>
            <w:sz w:val="24"/>
            <w:szCs w:val="20"/>
            <w:lang w:val="en-GB"/>
          </w:rPr>
          <w:t xml:space="preserve"> </w:t>
        </w:r>
      </w:ins>
    </w:p>
    <w:p w14:paraId="2E0C6DAD"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3C5DC503" w14:textId="77777777" w:rsidR="0015041E" w:rsidRDefault="0015041E"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539940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6CEFD91B"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rFonts w:ascii="Times New Roman" w:eastAsia="Times New Roman" w:hAnsi="Times New Roman" w:cs="Times New Roman"/>
          <w:caps/>
          <w:sz w:val="28"/>
          <w:szCs w:val="20"/>
          <w:lang w:val="en-GB"/>
        </w:rPr>
      </w:pPr>
      <w:r w:rsidRPr="00196A9A">
        <w:rPr>
          <w:rFonts w:ascii="Times New Roman" w:eastAsia="Times New Roman" w:hAnsi="Times New Roman" w:cs="Times New Roman"/>
          <w:caps/>
          <w:sz w:val="28"/>
          <w:szCs w:val="20"/>
          <w:lang w:val="en-GB"/>
        </w:rPr>
        <w:t>Annex 1</w:t>
      </w:r>
    </w:p>
    <w:p w14:paraId="4868CC7B" w14:textId="3BAC627F" w:rsidR="00196A9A" w:rsidRPr="00196A9A" w:rsidDel="00C221BD" w:rsidRDefault="00196A9A" w:rsidP="00196A9A">
      <w:pPr>
        <w:tabs>
          <w:tab w:val="left" w:pos="1134"/>
          <w:tab w:val="left" w:pos="1871"/>
          <w:tab w:val="left" w:pos="2268"/>
        </w:tabs>
        <w:overflowPunct w:val="0"/>
        <w:autoSpaceDE w:val="0"/>
        <w:autoSpaceDN w:val="0"/>
        <w:adjustRightInd w:val="0"/>
        <w:spacing w:before="240" w:after="240" w:line="240" w:lineRule="auto"/>
        <w:rPr>
          <w:del w:id="438" w:author="USA" w:date="2022-09-01T15:55:00Z"/>
          <w:rFonts w:ascii="Times New Roman" w:eastAsia="Times New Roman" w:hAnsi="Times New Roman" w:cs="Times New Roman"/>
          <w:i/>
          <w:iCs/>
          <w:sz w:val="24"/>
          <w:szCs w:val="20"/>
          <w:lang w:val="en-GB"/>
        </w:rPr>
      </w:pPr>
      <w:del w:id="439" w:author="USA" w:date="2022-09-01T15:55:00Z">
        <w:r w:rsidRPr="00C221BD" w:rsidDel="00C221BD">
          <w:rPr>
            <w:rFonts w:ascii="Times New Roman" w:eastAsia="Times New Roman" w:hAnsi="Times New Roman" w:cs="Times New Roman"/>
            <w:i/>
            <w:iCs/>
            <w:sz w:val="24"/>
            <w:szCs w:val="20"/>
            <w:highlight w:val="cyan"/>
            <w:lang w:val="en-GB"/>
            <w:rPrChange w:id="440" w:author="USA" w:date="2022-09-01T15:55:00Z">
              <w:rPr>
                <w:rFonts w:ascii="Times New Roman" w:eastAsia="Times New Roman" w:hAnsi="Times New Roman" w:cs="Times New Roman"/>
                <w:i/>
                <w:iCs/>
                <w:sz w:val="24"/>
                <w:szCs w:val="20"/>
                <w:highlight w:val="yellow"/>
                <w:lang w:val="en-GB"/>
              </w:rPr>
            </w:rPrChange>
          </w:rPr>
          <w:delText>{Editor’s note:  May 2022: This annex contains more than 10 pages of material, therefore it is specified under the format for Recommendations in the ITU-R that the annex should contain a table of contents}</w:delText>
        </w:r>
      </w:del>
    </w:p>
    <w:p w14:paraId="7779654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441" w:name="_Toc112270161"/>
      <w:r w:rsidRPr="00196A9A">
        <w:rPr>
          <w:rFonts w:ascii="Times New Roman" w:eastAsia="Times New Roman" w:hAnsi="Times New Roman" w:cs="Times New Roman"/>
          <w:b/>
          <w:sz w:val="28"/>
          <w:szCs w:val="20"/>
          <w:lang w:val="en-GB"/>
        </w:rPr>
        <w:t>1</w:t>
      </w:r>
      <w:r w:rsidRPr="00196A9A">
        <w:rPr>
          <w:rFonts w:ascii="Times New Roman" w:eastAsia="Times New Roman" w:hAnsi="Times New Roman" w:cs="Times New Roman"/>
          <w:b/>
          <w:sz w:val="28"/>
          <w:szCs w:val="20"/>
          <w:lang w:val="en-GB"/>
        </w:rPr>
        <w:tab/>
        <w:t>Introduction</w:t>
      </w:r>
      <w:bookmarkEnd w:id="441"/>
    </w:p>
    <w:p w14:paraId="072EF91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systems have specific attributes that make them a viable solution for many radiocommunication requirements.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30158AF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42" w:author="Author"/>
          <w:rFonts w:ascii="Times New Roman" w:eastAsia="Calibri" w:hAnsi="Times New Roman" w:cs="Times New Roman"/>
          <w:sz w:val="24"/>
          <w:szCs w:val="24"/>
          <w:lang w:val="en-GB"/>
        </w:rPr>
      </w:pPr>
      <w:ins w:id="443" w:author="Author">
        <w:r w:rsidRPr="00196A9A">
          <w:rPr>
            <w:rFonts w:ascii="Times New Roman" w:eastAsia="Calibri" w:hAnsi="Times New Roman" w:cs="Times New Roman"/>
            <w:sz w:val="24"/>
            <w:szCs w:val="24"/>
            <w:lang w:val="en-GB"/>
          </w:rPr>
          <w:t>Overall, the maturation of system configuration, advanced technology, and enhanced capabilities afford AGILE-HF (</w:t>
        </w:r>
        <w:r w:rsidRPr="00196A9A">
          <w:rPr>
            <w:rFonts w:ascii="Times New Roman" w:eastAsia="Times New Roman" w:hAnsi="Times New Roman" w:cs="Times New Roman"/>
            <w:bCs/>
            <w:sz w:val="24"/>
            <w:szCs w:val="20"/>
            <w:lang w:val="en-GB"/>
          </w:rPr>
          <w:t>Advanced, Global, Integrated, Low-latency, and Enhanced HF Networks)</w:t>
        </w:r>
        <w:r w:rsidRPr="00196A9A">
          <w:rPr>
            <w:rFonts w:ascii="Times New Roman" w:eastAsia="Calibri" w:hAnsi="Times New Roman" w:cs="Times New Roman"/>
            <w:sz w:val="24"/>
            <w:szCs w:val="24"/>
            <w:lang w:val="en-GB"/>
          </w:rPr>
          <w:t xml:space="preserve"> the ability to operate in environments not traditionally allocated for wider bandwidth operations. </w:t>
        </w:r>
        <w:bookmarkStart w:id="444" w:name="_Hlk98241526"/>
      </w:ins>
    </w:p>
    <w:bookmarkEnd w:id="444"/>
    <w:p w14:paraId="4582043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Calibri" w:hAnsi="Times New Roman" w:cs="Times New Roman"/>
          <w:sz w:val="24"/>
          <w:szCs w:val="24"/>
          <w:lang w:val="en-GB"/>
        </w:rPr>
      </w:pPr>
      <w:r w:rsidRPr="00196A9A">
        <w:rPr>
          <w:rFonts w:ascii="Times New Roman" w:eastAsia="Times New Roman" w:hAnsi="Times New Roman" w:cs="Times New Roman"/>
          <w:sz w:val="24"/>
          <w:szCs w:val="20"/>
          <w:lang w:val="en-GB"/>
        </w:rPr>
        <w:t xml:space="preserve">For the purpose of this Recommendation spectrum efficiency is defined as an objective with </w:t>
      </w:r>
      <w:del w:id="445" w:author="Author">
        <w:r w:rsidRPr="00196A9A">
          <w:rPr>
            <w:rFonts w:ascii="Times New Roman" w:eastAsia="Times New Roman" w:hAnsi="Times New Roman" w:cs="Times New Roman"/>
            <w:sz w:val="24"/>
            <w:szCs w:val="20"/>
            <w:lang w:val="en-GB"/>
          </w:rPr>
          <w:delText xml:space="preserve">two </w:delText>
        </w:r>
      </w:del>
      <w:ins w:id="446" w:author="Author">
        <w:r w:rsidRPr="00196A9A">
          <w:rPr>
            <w:rFonts w:ascii="Times New Roman" w:eastAsia="Times New Roman" w:hAnsi="Times New Roman" w:cs="Times New Roman"/>
            <w:sz w:val="24"/>
            <w:szCs w:val="20"/>
            <w:lang w:val="en-GB"/>
          </w:rPr>
          <w:t xml:space="preserve">three </w:t>
        </w:r>
      </w:ins>
      <w:r w:rsidRPr="00196A9A">
        <w:rPr>
          <w:rFonts w:ascii="Times New Roman" w:eastAsia="Times New Roman" w:hAnsi="Times New Roman" w:cs="Times New Roman"/>
          <w:sz w:val="24"/>
          <w:szCs w:val="20"/>
          <w:lang w:val="en-GB"/>
        </w:rPr>
        <w:t>parts. The first is to achieve maximum throughput (bits/Hertz/s)</w:t>
      </w:r>
      <w:ins w:id="447" w:author="Author">
        <w:r w:rsidRPr="00196A9A">
          <w:rPr>
            <w:rFonts w:ascii="Times New Roman" w:eastAsia="Times New Roman" w:hAnsi="Times New Roman" w:cs="Times New Roman"/>
            <w:sz w:val="24"/>
            <w:szCs w:val="20"/>
            <w:lang w:val="en-GB"/>
          </w:rPr>
          <w:t xml:space="preserve">, </w:t>
        </w:r>
      </w:ins>
      <w:del w:id="448" w:author="Author">
        <w:r w:rsidRPr="00196A9A">
          <w:rPr>
            <w:rFonts w:ascii="Times New Roman" w:eastAsia="Times New Roman" w:hAnsi="Times New Roman" w:cs="Times New Roman"/>
            <w:sz w:val="24"/>
            <w:szCs w:val="20"/>
            <w:lang w:val="en-GB"/>
          </w:rPr>
          <w:delText xml:space="preserve"> and </w:delText>
        </w:r>
      </w:del>
      <w:r w:rsidRPr="00196A9A">
        <w:rPr>
          <w:rFonts w:ascii="Times New Roman" w:eastAsia="Times New Roman" w:hAnsi="Times New Roman" w:cs="Times New Roman"/>
          <w:sz w:val="24"/>
          <w:szCs w:val="20"/>
          <w:lang w:val="en-GB"/>
        </w:rPr>
        <w:t>the second is to maximize the number of users, per frequency net</w:t>
      </w:r>
      <w:ins w:id="449" w:author="Author">
        <w:r w:rsidRPr="00196A9A">
          <w:rPr>
            <w:rFonts w:ascii="Times New Roman" w:eastAsia="Times New Roman" w:hAnsi="Times New Roman" w:cs="Times New Roman"/>
            <w:sz w:val="24"/>
            <w:szCs w:val="20"/>
            <w:u w:val="single"/>
            <w:lang w:val="en-GB"/>
          </w:rPr>
          <w:t xml:space="preserve"> and the third is to </w:t>
        </w:r>
      </w:ins>
      <w:del w:id="450" w:author="Author">
        <w:r w:rsidRPr="00196A9A">
          <w:rPr>
            <w:rFonts w:ascii="Times New Roman" w:eastAsia="Times New Roman" w:hAnsi="Times New Roman" w:cs="Times New Roman"/>
            <w:sz w:val="24"/>
            <w:szCs w:val="20"/>
            <w:lang w:val="en-GB"/>
          </w:rPr>
          <w:delText>. These objectives</w:delText>
        </w:r>
      </w:del>
      <w:r w:rsidRPr="00196A9A">
        <w:rPr>
          <w:rFonts w:ascii="Times New Roman" w:eastAsia="Times New Roman" w:hAnsi="Times New Roman" w:cs="Times New Roman"/>
          <w:sz w:val="24"/>
          <w:szCs w:val="20"/>
          <w:lang w:val="en-GB"/>
        </w:rPr>
        <w:t xml:space="preserve"> maximize the ability of fixed communications to achieve performance and mission goals</w:t>
      </w:r>
      <w:ins w:id="451" w:author="Author">
        <w:r w:rsidRPr="00196A9A">
          <w:rPr>
            <w:rFonts w:ascii="Times New Roman" w:eastAsia="Times New Roman" w:hAnsi="Times New Roman" w:cs="Times New Roman"/>
            <w:sz w:val="24"/>
            <w:szCs w:val="20"/>
            <w:lang w:val="en-GB"/>
          </w:rPr>
          <w:t xml:space="preserve">. </w:t>
        </w:r>
      </w:ins>
      <w:del w:id="452" w:author="Author">
        <w:r w:rsidRPr="00196A9A">
          <w:rPr>
            <w:rFonts w:ascii="Times New Roman" w:eastAsia="Times New Roman" w:hAnsi="Times New Roman" w:cs="Times New Roman"/>
            <w:sz w:val="24"/>
            <w:szCs w:val="20"/>
            <w:lang w:val="en-GB"/>
          </w:rPr>
          <w:delText xml:space="preserve">. </w:delText>
        </w:r>
      </w:del>
      <w:ins w:id="453" w:author="Author">
        <w:r w:rsidRPr="00196A9A">
          <w:rPr>
            <w:rFonts w:ascii="Times New Roman" w:eastAsia="Calibri" w:hAnsi="Times New Roman" w:cs="Times New Roman"/>
            <w:sz w:val="24"/>
            <w:szCs w:val="24"/>
            <w:lang w:val="en-GB"/>
          </w:rPr>
          <w:t>Several approaches can be used to accomplish these objectives.</w:t>
        </w:r>
      </w:ins>
    </w:p>
    <w:p w14:paraId="27E9B3C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54" w:author="Author"/>
          <w:rFonts w:ascii="Times New Roman" w:eastAsia="Times New Roman" w:hAnsi="Times New Roman" w:cs="Times New Roman"/>
          <w:sz w:val="24"/>
          <w:szCs w:val="20"/>
          <w:lang w:val="en-GB"/>
        </w:rPr>
      </w:pPr>
      <w:ins w:id="455" w:author="Author">
        <w:r w:rsidRPr="00196A9A">
          <w:rPr>
            <w:rFonts w:ascii="Times New Roman" w:eastAsia="Times New Roman" w:hAnsi="Times New Roman" w:cs="Times New Roman"/>
            <w:sz w:val="24"/>
            <w:szCs w:val="20"/>
            <w:lang w:val="en-GB"/>
          </w:rPr>
          <w:t>In recent years, wideband approaches have been proposed for increasing the capability of HF radio communications. These approaches use contiguous and non-contiguous (across 48</w:t>
        </w:r>
        <w:del w:id="456" w:author="Author">
          <w:r w:rsidRPr="00196A9A">
            <w:rPr>
              <w:rFonts w:ascii="Times New Roman" w:eastAsia="Times New Roman" w:hAnsi="Times New Roman" w:cs="Times New Roman"/>
              <w:sz w:val="24"/>
              <w:szCs w:val="20"/>
              <w:lang w:val="en-GB"/>
            </w:rPr>
            <w:delText>200</w:delText>
          </w:r>
        </w:del>
        <w:r w:rsidRPr="00196A9A">
          <w:rPr>
            <w:rFonts w:ascii="Times New Roman" w:eastAsia="Times New Roman" w:hAnsi="Times New Roman" w:cs="Times New Roman"/>
            <w:sz w:val="24"/>
            <w:szCs w:val="20"/>
            <w:lang w:val="en-GB"/>
          </w:rPr>
          <w:t xml:space="preserve"> kHz) </w:t>
        </w:r>
        <w:proofErr w:type="spellStart"/>
        <w:r w:rsidRPr="00196A9A">
          <w:rPr>
            <w:rFonts w:ascii="Times New Roman" w:eastAsia="Times New Roman" w:hAnsi="Times New Roman" w:cs="Times New Roman"/>
            <w:sz w:val="24"/>
            <w:szCs w:val="20"/>
            <w:lang w:val="en-GB"/>
          </w:rPr>
          <w:t>signaling</w:t>
        </w:r>
        <w:proofErr w:type="spellEnd"/>
        <w:r w:rsidRPr="00196A9A">
          <w:rPr>
            <w:rFonts w:ascii="Times New Roman" w:eastAsia="Times New Roman" w:hAnsi="Times New Roman" w:cs="Times New Roman"/>
            <w:sz w:val="24"/>
            <w:szCs w:val="20"/>
            <w:lang w:val="en-GB"/>
          </w:rPr>
          <w:t xml:space="preserve"> bandwidths exceeding the traditional SSB voice channel bandwidth of 3 kHz, in some cases by as much as a factor 16 (48 kHz contiguous bandwidth). This Recommendation </w:t>
        </w:r>
        <w:del w:id="457"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contains an Attachment</w:t>
        </w:r>
        <w:del w:id="458" w:author="Author">
          <w:r w:rsidRPr="00196A9A">
            <w:rPr>
              <w:rFonts w:ascii="Times New Roman" w:eastAsia="Times New Roman" w:hAnsi="Times New Roman" w:cs="Times New Roman"/>
              <w:sz w:val="24"/>
              <w:szCs w:val="20"/>
              <w:lang w:val="en-GB"/>
            </w:rPr>
            <w:delText>ppendix</w:delText>
          </w:r>
        </w:del>
        <w:r w:rsidRPr="00196A9A">
          <w:rPr>
            <w:rFonts w:ascii="Times New Roman" w:eastAsia="Times New Roman" w:hAnsi="Times New Roman" w:cs="Times New Roman"/>
            <w:sz w:val="24"/>
            <w:szCs w:val="20"/>
            <w:lang w:val="en-GB"/>
          </w:rPr>
          <w:t xml:space="preserve"> that provides technical characteristics of typical HF, digital HF and AGILE-HF Systems operating within the 3-30 MHz frequency band. (See Attachment</w:t>
        </w:r>
        <w:del w:id="459" w:author="Author">
          <w:r w:rsidRPr="00196A9A">
            <w:rPr>
              <w:rFonts w:ascii="Times New Roman" w:eastAsia="Times New Roman" w:hAnsi="Times New Roman" w:cs="Times New Roman"/>
              <w:sz w:val="24"/>
              <w:szCs w:val="20"/>
              <w:lang w:val="en-GB"/>
            </w:rPr>
            <w:delText>ppendix 1</w:delText>
          </w:r>
        </w:del>
      </w:ins>
      <w:ins w:id="460" w:author="ITU -LRT-" w:date="2022-06-20T15:24:00Z">
        <w:r w:rsidRPr="00196A9A">
          <w:rPr>
            <w:rFonts w:ascii="Times New Roman" w:eastAsia="Times New Roman" w:hAnsi="Times New Roman" w:cs="Times New Roman"/>
            <w:sz w:val="24"/>
            <w:szCs w:val="20"/>
            <w:lang w:val="en-GB"/>
          </w:rPr>
          <w:t>.</w:t>
        </w:r>
      </w:ins>
      <w:ins w:id="461" w:author="Author">
        <w:r w:rsidRPr="00196A9A">
          <w:rPr>
            <w:rFonts w:ascii="Times New Roman" w:eastAsia="Times New Roman" w:hAnsi="Times New Roman" w:cs="Times New Roman"/>
            <w:sz w:val="24"/>
            <w:szCs w:val="20"/>
            <w:lang w:val="en-GB"/>
          </w:rPr>
          <w:t>)</w:t>
        </w:r>
      </w:ins>
    </w:p>
    <w:p w14:paraId="4BA30A2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462" w:author="Author"/>
          <w:rFonts w:ascii="Times New Roman" w:eastAsia="Calibri" w:hAnsi="Times New Roman" w:cs="Times New Roman"/>
          <w:sz w:val="24"/>
          <w:szCs w:val="24"/>
          <w:lang w:val="en-GB"/>
        </w:rPr>
      </w:pPr>
      <w:ins w:id="463" w:author="Author">
        <w:r w:rsidRPr="00196A9A">
          <w:rPr>
            <w:rFonts w:ascii="Times New Roman" w:eastAsia="Calibri" w:hAnsi="Times New Roman" w:cs="Times New Roman"/>
            <w:sz w:val="24"/>
            <w:szCs w:val="24"/>
            <w:lang w:val="en-GB"/>
          </w:rPr>
          <w:t xml:space="preserve">While the HF band is advantageous for long-distant communication applications, it is also a critical and affordable option for the commercial sector in lieu of satellite communications.  The challenge </w:t>
        </w:r>
        <w:r w:rsidRPr="00196A9A">
          <w:rPr>
            <w:rFonts w:ascii="Times New Roman" w:eastAsia="Calibri" w:hAnsi="Times New Roman" w:cs="Times New Roman"/>
            <w:sz w:val="24"/>
            <w:szCs w:val="24"/>
            <w:lang w:val="en-GB"/>
          </w:rPr>
          <w:lastRenderedPageBreak/>
          <w:t xml:space="preserve">with emerging advanced </w:t>
        </w:r>
        <w:del w:id="464"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digital HF networks </w:t>
        </w:r>
        <w:del w:id="465" w:author="Author">
          <w:r w:rsidRPr="00196A9A">
            <w:rPr>
              <w:rFonts w:ascii="Times New Roman" w:eastAsia="Calibri" w:hAnsi="Times New Roman" w:cs="Times New Roman"/>
              <w:sz w:val="24"/>
              <w:szCs w:val="24"/>
              <w:lang w:val="en-GB"/>
            </w:rPr>
            <w:delText xml:space="preserve"> AGILE-HF</w:delText>
          </w:r>
        </w:del>
        <w:r w:rsidRPr="00196A9A">
          <w:rPr>
            <w:rFonts w:ascii="Times New Roman" w:eastAsia="Calibri" w:hAnsi="Times New Roman" w:cs="Times New Roman"/>
            <w:sz w:val="24"/>
            <w:szCs w:val="24"/>
            <w:lang w:val="en-GB"/>
          </w:rPr>
          <w:t xml:space="preserve">  is seeking increased bandwidth while not impeding incumbents within the frequency band or countries dedicated legacy frequency needs. Advanced </w:t>
        </w:r>
        <w:del w:id="466" w:author="Author">
          <w:r w:rsidRPr="00196A9A">
            <w:rPr>
              <w:rFonts w:ascii="Times New Roman" w:eastAsia="Calibri" w:hAnsi="Times New Roman" w:cs="Times New Roman"/>
              <w:sz w:val="24"/>
              <w:szCs w:val="24"/>
              <w:highlight w:val="yellow"/>
              <w:lang w:val="en-GB"/>
              <w:rPrChange w:id="467" w:author="Unknown" w:date="2022-08-24T19:07:00Z">
                <w:rPr>
                  <w:rFonts w:eastAsia="Calibri"/>
                  <w:szCs w:val="24"/>
                </w:rPr>
              </w:rPrChange>
            </w:rPr>
            <w:delText>This requires</w:delText>
          </w:r>
        </w:del>
        <w:r w:rsidRPr="00196A9A">
          <w:rPr>
            <w:rFonts w:ascii="Times New Roman" w:eastAsia="Calibri" w:hAnsi="Times New Roman" w:cs="Times New Roman"/>
            <w:sz w:val="24"/>
            <w:szCs w:val="24"/>
            <w:highlight w:val="yellow"/>
            <w:lang w:val="en-GB"/>
            <w:rPrChange w:id="468" w:author="Unknown" w:date="2022-08-24T19:07:00Z">
              <w:rPr>
                <w:rFonts w:eastAsia="Calibri"/>
                <w:szCs w:val="24"/>
              </w:rPr>
            </w:rPrChange>
          </w:rPr>
          <w:t xml:space="preserve"> </w:t>
        </w:r>
        <w:r w:rsidRPr="00196A9A">
          <w:rPr>
            <w:rFonts w:ascii="Times New Roman" w:eastAsia="Calibri" w:hAnsi="Times New Roman" w:cs="Times New Roman"/>
            <w:sz w:val="24"/>
            <w:szCs w:val="24"/>
            <w:highlight w:val="yellow"/>
            <w:lang w:val="en-GB"/>
          </w:rPr>
          <w:t xml:space="preserve">HF technologies can support </w:t>
        </w:r>
        <w:del w:id="469" w:author="Author">
          <w:r w:rsidRPr="00196A9A">
            <w:rPr>
              <w:rFonts w:ascii="Times New Roman" w:eastAsia="Calibri" w:hAnsi="Times New Roman" w:cs="Times New Roman"/>
              <w:sz w:val="24"/>
              <w:szCs w:val="24"/>
              <w:highlight w:val="yellow"/>
              <w:lang w:val="en-GB"/>
              <w:rPrChange w:id="470" w:author="Unknown" w:date="2022-08-24T19:07:00Z">
                <w:rPr>
                  <w:rFonts w:eastAsia="Calibri"/>
                  <w:szCs w:val="24"/>
                </w:rPr>
              </w:rPrChange>
            </w:rPr>
            <w:delText>technology that  enables</w:delText>
          </w:r>
          <w:r w:rsidRPr="00196A9A">
            <w:rPr>
              <w:rFonts w:ascii="Times New Roman" w:eastAsia="Calibri" w:hAnsi="Times New Roman" w:cs="Times New Roman"/>
              <w:sz w:val="24"/>
              <w:szCs w:val="24"/>
              <w:lang w:val="en-GB"/>
            </w:rPr>
            <w:delText xml:space="preserve"> advanced</w:delText>
          </w:r>
        </w:del>
        <w:r w:rsidRPr="00196A9A">
          <w:rPr>
            <w:rFonts w:ascii="Times New Roman" w:eastAsia="Calibri" w:hAnsi="Times New Roman" w:cs="Times New Roman"/>
            <w:sz w:val="24"/>
            <w:szCs w:val="24"/>
            <w:lang w:val="en-GB"/>
          </w:rPr>
          <w:t xml:space="preserve"> digital HF</w:t>
        </w:r>
        <w:del w:id="471"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 networks </w:t>
        </w:r>
        <w:del w:id="472" w:author="Author">
          <w:r w:rsidRPr="00196A9A">
            <w:rPr>
              <w:rFonts w:ascii="Times New Roman" w:eastAsia="Calibri" w:hAnsi="Times New Roman" w:cs="Times New Roman"/>
              <w:sz w:val="24"/>
              <w:szCs w:val="24"/>
              <w:lang w:val="en-GB"/>
            </w:rPr>
            <w:delText>applications</w:delText>
          </w:r>
        </w:del>
        <w:r w:rsidRPr="00196A9A">
          <w:rPr>
            <w:rFonts w:ascii="Times New Roman" w:eastAsia="Calibri" w:hAnsi="Times New Roman" w:cs="Times New Roman"/>
            <w:sz w:val="24"/>
            <w:szCs w:val="24"/>
            <w:lang w:val="en-GB"/>
          </w:rPr>
          <w:t xml:space="preserve"> that can enable </w:t>
        </w:r>
        <w:del w:id="473" w:author="Author">
          <w:r w:rsidRPr="00196A9A">
            <w:rPr>
              <w:rFonts w:ascii="Times New Roman" w:eastAsia="Calibri" w:hAnsi="Times New Roman" w:cs="Times New Roman"/>
              <w:sz w:val="24"/>
              <w:szCs w:val="24"/>
              <w:lang w:val="en-GB"/>
            </w:rPr>
            <w:delText>support</w:delText>
          </w:r>
        </w:del>
        <w:r w:rsidRPr="00196A9A">
          <w:rPr>
            <w:rFonts w:ascii="Times New Roman" w:eastAsia="Calibri" w:hAnsi="Times New Roman" w:cs="Times New Roman"/>
            <w:sz w:val="24"/>
            <w:szCs w:val="24"/>
            <w:lang w:val="en-GB"/>
          </w:rPr>
          <w:t xml:space="preserve"> a shared environment while </w:t>
        </w:r>
        <w:del w:id="474" w:author="Author">
          <w:r w:rsidRPr="00196A9A">
            <w:rPr>
              <w:rFonts w:ascii="Times New Roman" w:eastAsia="Calibri" w:hAnsi="Times New Roman" w:cs="Times New Roman"/>
              <w:sz w:val="24"/>
              <w:szCs w:val="24"/>
              <w:lang w:val="en-GB"/>
            </w:rPr>
            <w:delText xml:space="preserve"> </w:delText>
          </w:r>
        </w:del>
        <w:r w:rsidRPr="00196A9A">
          <w:rPr>
            <w:rFonts w:ascii="Times New Roman" w:eastAsia="Calibri" w:hAnsi="Times New Roman" w:cs="Times New Roman"/>
            <w:sz w:val="24"/>
            <w:szCs w:val="24"/>
            <w:lang w:val="en-GB"/>
          </w:rPr>
          <w:t xml:space="preserve">maximizing utilization of the 3 to 30 MHz frequency band.  </w:t>
        </w:r>
      </w:ins>
    </w:p>
    <w:p w14:paraId="48C83AE0" w14:textId="4FBC1E97" w:rsidR="00196A9A" w:rsidDel="00C221BD"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del w:id="475" w:author="USA" w:date="2022-08-24T19:15:00Z"/>
          <w:rFonts w:ascii="Times New Roman" w:eastAsia="Times New Roman" w:hAnsi="Times New Roman" w:cs="Times New Roman"/>
          <w:b/>
          <w:sz w:val="28"/>
          <w:szCs w:val="20"/>
          <w:highlight w:val="cyan"/>
          <w:lang w:val="en-GB"/>
        </w:rPr>
      </w:pPr>
      <w:del w:id="476" w:author="USA" w:date="2022-08-24T19:15:00Z">
        <w:r w:rsidRPr="000979E2" w:rsidDel="000979E2">
          <w:rPr>
            <w:rFonts w:ascii="Times New Roman" w:eastAsia="Times New Roman" w:hAnsi="Times New Roman" w:cs="Times New Roman"/>
            <w:b/>
            <w:sz w:val="28"/>
            <w:szCs w:val="20"/>
            <w:highlight w:val="cyan"/>
            <w:lang w:val="en-GB"/>
            <w:rPrChange w:id="477" w:author="USA" w:date="2022-08-24T19:15:00Z">
              <w:rPr>
                <w:rFonts w:ascii="Times New Roman" w:eastAsia="Times New Roman" w:hAnsi="Times New Roman" w:cs="Times New Roman"/>
                <w:b/>
                <w:sz w:val="28"/>
                <w:szCs w:val="20"/>
                <w:lang w:val="en-GB"/>
              </w:rPr>
            </w:rPrChange>
          </w:rPr>
          <w:delText>2</w:delText>
        </w:r>
        <w:r w:rsidRPr="000979E2" w:rsidDel="000979E2">
          <w:rPr>
            <w:rFonts w:ascii="Times New Roman" w:eastAsia="Times New Roman" w:hAnsi="Times New Roman" w:cs="Times New Roman"/>
            <w:b/>
            <w:sz w:val="28"/>
            <w:szCs w:val="20"/>
            <w:highlight w:val="cyan"/>
            <w:lang w:val="en-GB"/>
            <w:rPrChange w:id="478" w:author="USA" w:date="2022-08-24T19:15:00Z">
              <w:rPr>
                <w:rFonts w:ascii="Times New Roman" w:eastAsia="Times New Roman" w:hAnsi="Times New Roman" w:cs="Times New Roman"/>
                <w:b/>
                <w:sz w:val="28"/>
                <w:szCs w:val="20"/>
                <w:lang w:val="en-GB"/>
              </w:rPr>
            </w:rPrChange>
          </w:rPr>
          <w:tab/>
          <w:delText>Token passing protocols</w:delText>
        </w:r>
      </w:del>
    </w:p>
    <w:p w14:paraId="1D012F4B" w14:textId="780116CA" w:rsidR="00C221BD" w:rsidRDefault="00C221BD" w:rsidP="00196A9A">
      <w:pPr>
        <w:tabs>
          <w:tab w:val="left" w:pos="1134"/>
          <w:tab w:val="left" w:pos="1871"/>
          <w:tab w:val="left" w:pos="2268"/>
        </w:tabs>
        <w:overflowPunct w:val="0"/>
        <w:autoSpaceDE w:val="0"/>
        <w:autoSpaceDN w:val="0"/>
        <w:adjustRightInd w:val="0"/>
        <w:spacing w:before="120" w:after="0" w:line="240" w:lineRule="auto"/>
        <w:jc w:val="both"/>
        <w:rPr>
          <w:ins w:id="479" w:author="USA" w:date="2022-09-01T15:57:00Z"/>
          <w:rFonts w:ascii="Times New Roman" w:eastAsia="Times New Roman" w:hAnsi="Times New Roman" w:cs="Times New Roman"/>
          <w:sz w:val="24"/>
          <w:szCs w:val="20"/>
          <w:highlight w:val="cyan"/>
          <w:lang w:val="en-GB"/>
        </w:rPr>
      </w:pPr>
      <w:ins w:id="480" w:author="USA" w:date="2022-09-01T15:57:00Z">
        <w:r>
          <w:rPr>
            <w:rFonts w:ascii="Times New Roman" w:eastAsia="Times New Roman" w:hAnsi="Times New Roman" w:cs="Times New Roman"/>
            <w:sz w:val="24"/>
            <w:szCs w:val="20"/>
            <w:highlight w:val="cyan"/>
            <w:lang w:val="en-GB"/>
          </w:rPr>
          <w:t xml:space="preserve">[USA note: This section </w:t>
        </w:r>
      </w:ins>
      <w:ins w:id="481" w:author="USA" w:date="2022-09-19T18:47:00Z">
        <w:r w:rsidR="00F723EA">
          <w:rPr>
            <w:rFonts w:ascii="Times New Roman" w:eastAsia="Times New Roman" w:hAnsi="Times New Roman" w:cs="Times New Roman"/>
            <w:sz w:val="24"/>
            <w:szCs w:val="20"/>
            <w:highlight w:val="cyan"/>
            <w:lang w:val="en-GB"/>
          </w:rPr>
          <w:t>has been</w:t>
        </w:r>
      </w:ins>
      <w:ins w:id="482" w:author="USA" w:date="2022-09-01T15:57:00Z">
        <w:r>
          <w:rPr>
            <w:rFonts w:ascii="Times New Roman" w:eastAsia="Times New Roman" w:hAnsi="Times New Roman" w:cs="Times New Roman"/>
            <w:sz w:val="24"/>
            <w:szCs w:val="20"/>
            <w:highlight w:val="cyan"/>
            <w:lang w:val="en-GB"/>
          </w:rPr>
          <w:t xml:space="preserve"> dup</w:t>
        </w:r>
      </w:ins>
      <w:ins w:id="483" w:author="USA" w:date="2022-09-01T15:58:00Z">
        <w:r>
          <w:rPr>
            <w:rFonts w:ascii="Times New Roman" w:eastAsia="Times New Roman" w:hAnsi="Times New Roman" w:cs="Times New Roman"/>
            <w:sz w:val="24"/>
            <w:szCs w:val="20"/>
            <w:highlight w:val="cyan"/>
            <w:lang w:val="en-GB"/>
          </w:rPr>
          <w:t xml:space="preserve">licated. The following section has been deleted and moved to section </w:t>
        </w:r>
      </w:ins>
      <w:ins w:id="484" w:author="USA" w:date="2022-09-01T15:59:00Z">
        <w:r>
          <w:rPr>
            <w:rFonts w:ascii="Times New Roman" w:eastAsia="Times New Roman" w:hAnsi="Times New Roman" w:cs="Times New Roman"/>
            <w:sz w:val="24"/>
            <w:szCs w:val="20"/>
            <w:highlight w:val="cyan"/>
            <w:lang w:val="en-GB"/>
          </w:rPr>
          <w:t>3</w:t>
        </w:r>
      </w:ins>
      <w:ins w:id="485" w:author="USA" w:date="2022-09-01T15:58:00Z">
        <w:r>
          <w:rPr>
            <w:rFonts w:ascii="Times New Roman" w:eastAsia="Times New Roman" w:hAnsi="Times New Roman" w:cs="Times New Roman"/>
            <w:sz w:val="24"/>
            <w:szCs w:val="20"/>
            <w:highlight w:val="cyan"/>
            <w:lang w:val="en-GB"/>
          </w:rPr>
          <w:t>.4</w:t>
        </w:r>
      </w:ins>
      <w:ins w:id="486" w:author="USA" w:date="2022-09-01T15:59:00Z">
        <w:r>
          <w:rPr>
            <w:rFonts w:ascii="Times New Roman" w:eastAsia="Times New Roman" w:hAnsi="Times New Roman" w:cs="Times New Roman"/>
            <w:sz w:val="24"/>
            <w:szCs w:val="20"/>
            <w:highlight w:val="cyan"/>
            <w:lang w:val="en-GB"/>
          </w:rPr>
          <w:t>]</w:t>
        </w:r>
      </w:ins>
    </w:p>
    <w:p w14:paraId="448787A1" w14:textId="3AE277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487" w:author="USA" w:date="2022-08-24T19:15:00Z"/>
          <w:rFonts w:ascii="Times New Roman" w:eastAsia="Times New Roman" w:hAnsi="Times New Roman" w:cs="Times New Roman"/>
          <w:sz w:val="24"/>
          <w:szCs w:val="20"/>
          <w:highlight w:val="cyan"/>
          <w:lang w:val="en-GB"/>
          <w:rPrChange w:id="488" w:author="USA" w:date="2022-08-24T19:15:00Z">
            <w:rPr>
              <w:del w:id="489" w:author="USA" w:date="2022-08-24T19:15:00Z"/>
              <w:rFonts w:ascii="Times New Roman" w:eastAsia="Times New Roman" w:hAnsi="Times New Roman" w:cs="Times New Roman"/>
              <w:sz w:val="24"/>
              <w:szCs w:val="20"/>
              <w:lang w:val="en-GB"/>
            </w:rPr>
          </w:rPrChange>
        </w:rPr>
      </w:pPr>
      <w:del w:id="490" w:author="USA" w:date="2022-08-24T19:15:00Z">
        <w:r w:rsidRPr="000979E2" w:rsidDel="000979E2">
          <w:rPr>
            <w:rFonts w:ascii="Times New Roman" w:eastAsia="Times New Roman" w:hAnsi="Times New Roman" w:cs="Times New Roman"/>
            <w:sz w:val="24"/>
            <w:szCs w:val="20"/>
            <w:highlight w:val="cyan"/>
            <w:lang w:val="en-GB"/>
            <w:rPrChange w:id="491" w:author="USA" w:date="2022-08-24T19:15:00Z">
              <w:rPr>
                <w:rFonts w:ascii="Times New Roman" w:eastAsia="Times New Roman" w:hAnsi="Times New Roman" w:cs="Times New Roman"/>
                <w:sz w:val="24"/>
                <w:szCs w:val="20"/>
                <w:lang w:val="en-GB"/>
              </w:rPr>
            </w:rPrChange>
          </w:rPr>
          <w:delTex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delText>
        </w:r>
      </w:del>
    </w:p>
    <w:p w14:paraId="1E6B06AE" w14:textId="2540ED59"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492" w:author="USA" w:date="2022-08-24T19:15:00Z"/>
          <w:rFonts w:ascii="Times New Roman" w:eastAsia="Times New Roman" w:hAnsi="Times New Roman" w:cs="Times New Roman"/>
          <w:sz w:val="24"/>
          <w:szCs w:val="20"/>
          <w:highlight w:val="cyan"/>
          <w:lang w:val="en-GB"/>
          <w:rPrChange w:id="493" w:author="USA" w:date="2022-08-24T19:15:00Z">
            <w:rPr>
              <w:del w:id="494" w:author="USA" w:date="2022-08-24T19:15:00Z"/>
              <w:rFonts w:ascii="Times New Roman" w:eastAsia="Times New Roman" w:hAnsi="Times New Roman" w:cs="Times New Roman"/>
              <w:sz w:val="24"/>
              <w:szCs w:val="20"/>
              <w:lang w:val="en-GB"/>
            </w:rPr>
          </w:rPrChange>
        </w:rPr>
      </w:pPr>
      <w:del w:id="495" w:author="USA" w:date="2022-08-24T19:15:00Z">
        <w:r w:rsidRPr="000979E2" w:rsidDel="000979E2">
          <w:rPr>
            <w:rFonts w:ascii="Times New Roman" w:eastAsia="Times New Roman" w:hAnsi="Times New Roman" w:cs="Times New Roman"/>
            <w:sz w:val="24"/>
            <w:szCs w:val="20"/>
            <w:highlight w:val="cyan"/>
            <w:lang w:val="en-GB"/>
            <w:rPrChange w:id="496" w:author="USA" w:date="2022-08-24T19:15:00Z">
              <w:rPr>
                <w:rFonts w:ascii="Times New Roman" w:eastAsia="Times New Roman" w:hAnsi="Times New Roman" w:cs="Times New Roman"/>
                <w:sz w:val="24"/>
                <w:szCs w:val="20"/>
                <w:lang w:val="en-GB"/>
              </w:rPr>
            </w:rPrChange>
          </w:rPr>
          <w:delTex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w:delText>
        </w:r>
      </w:del>
      <w:ins w:id="497" w:author="Author">
        <w:del w:id="498" w:author="USA" w:date="2022-08-24T19:15:00Z">
          <w:r w:rsidRPr="000979E2" w:rsidDel="000979E2">
            <w:rPr>
              <w:rFonts w:ascii="Times New Roman" w:eastAsia="Times New Roman" w:hAnsi="Times New Roman" w:cs="Times New Roman"/>
              <w:sz w:val="24"/>
              <w:szCs w:val="20"/>
              <w:highlight w:val="cyan"/>
              <w:lang w:val="en-GB"/>
              <w:rPrChange w:id="499" w:author="USA" w:date="2022-08-24T19:15:00Z">
                <w:rPr>
                  <w:rFonts w:ascii="Times New Roman" w:eastAsia="Times New Roman" w:hAnsi="Times New Roman" w:cs="Times New Roman"/>
                  <w:sz w:val="24"/>
                  <w:szCs w:val="20"/>
                  <w:lang w:val="en-GB"/>
                </w:rPr>
              </w:rPrChange>
            </w:rPr>
            <w:delText>scenarios and</w:delText>
          </w:r>
        </w:del>
      </w:ins>
      <w:del w:id="500" w:author="USA" w:date="2022-08-24T19:15:00Z">
        <w:r w:rsidRPr="000979E2" w:rsidDel="000979E2">
          <w:rPr>
            <w:rFonts w:ascii="Times New Roman" w:eastAsia="Times New Roman" w:hAnsi="Times New Roman" w:cs="Times New Roman"/>
            <w:sz w:val="24"/>
            <w:szCs w:val="20"/>
            <w:highlight w:val="cyan"/>
            <w:lang w:val="en-GB"/>
            <w:rPrChange w:id="501" w:author="USA" w:date="2022-08-24T19:15:00Z">
              <w:rPr>
                <w:rFonts w:ascii="Times New Roman" w:eastAsia="Times New Roman" w:hAnsi="Times New Roman" w:cs="Times New Roman"/>
                <w:sz w:val="24"/>
                <w:szCs w:val="20"/>
                <w:lang w:val="en-GB"/>
              </w:rPr>
            </w:rPrChange>
          </w:rPr>
          <w:delText xml:space="preserve"> deals efficiently with changes in network connectivity and membership.</w:delText>
        </w:r>
      </w:del>
    </w:p>
    <w:p w14:paraId="0AEBF6DD" w14:textId="49420A63"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02" w:author="USA" w:date="2022-08-24T19:15:00Z"/>
          <w:rFonts w:ascii="Times New Roman" w:eastAsia="Times New Roman" w:hAnsi="Times New Roman" w:cs="Times New Roman"/>
          <w:sz w:val="24"/>
          <w:szCs w:val="20"/>
          <w:highlight w:val="cyan"/>
          <w:lang w:val="en-GB"/>
          <w:rPrChange w:id="503" w:author="USA" w:date="2022-08-24T19:15:00Z">
            <w:rPr>
              <w:del w:id="504" w:author="USA" w:date="2022-08-24T19:15:00Z"/>
              <w:rFonts w:ascii="Times New Roman" w:eastAsia="Times New Roman" w:hAnsi="Times New Roman" w:cs="Times New Roman"/>
              <w:sz w:val="24"/>
              <w:szCs w:val="20"/>
              <w:lang w:val="en-GB"/>
            </w:rPr>
          </w:rPrChange>
        </w:rPr>
      </w:pPr>
      <w:del w:id="505" w:author="USA" w:date="2022-08-24T19:15:00Z">
        <w:r w:rsidRPr="000979E2" w:rsidDel="000979E2">
          <w:rPr>
            <w:rFonts w:ascii="Times New Roman" w:eastAsia="Times New Roman" w:hAnsi="Times New Roman" w:cs="Times New Roman"/>
            <w:sz w:val="24"/>
            <w:szCs w:val="20"/>
            <w:highlight w:val="cyan"/>
            <w:lang w:val="en-GB"/>
            <w:rPrChange w:id="506" w:author="USA" w:date="2022-08-24T19:15:00Z">
              <w:rPr>
                <w:rFonts w:ascii="Times New Roman" w:eastAsia="Times New Roman" w:hAnsi="Times New Roman" w:cs="Times New Roman"/>
                <w:sz w:val="24"/>
                <w:szCs w:val="20"/>
                <w:lang w:val="en-GB"/>
              </w:rPr>
            </w:rPrChange>
          </w:rPr>
          <w:delText>Token passing protocols generally provide mechanisms for nodes to enter and leave the network. When token passing is to be used in a WAN, the characteristics of the wireless medium introduces additional token management issues:</w:delText>
        </w:r>
      </w:del>
    </w:p>
    <w:p w14:paraId="196A31DD" w14:textId="4F6F9AFA"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07" w:author="USA" w:date="2022-08-24T19:15:00Z"/>
          <w:rFonts w:ascii="Times New Roman" w:eastAsia="Times New Roman" w:hAnsi="Times New Roman" w:cs="Times New Roman"/>
          <w:sz w:val="24"/>
          <w:szCs w:val="20"/>
          <w:highlight w:val="cyan"/>
          <w:lang w:val="en-GB"/>
          <w:rPrChange w:id="508" w:author="USA" w:date="2022-08-24T19:15:00Z">
            <w:rPr>
              <w:del w:id="509" w:author="USA" w:date="2022-08-24T19:15:00Z"/>
              <w:rFonts w:ascii="Times New Roman" w:eastAsia="Times New Roman" w:hAnsi="Times New Roman" w:cs="Times New Roman"/>
              <w:sz w:val="24"/>
              <w:szCs w:val="20"/>
              <w:lang w:val="en-GB"/>
            </w:rPr>
          </w:rPrChange>
        </w:rPr>
      </w:pPr>
      <w:del w:id="510" w:author="USA" w:date="2022-08-24T19:15:00Z">
        <w:r w:rsidRPr="000979E2" w:rsidDel="000979E2">
          <w:rPr>
            <w:rFonts w:ascii="Times New Roman" w:eastAsia="Times New Roman" w:hAnsi="Times New Roman" w:cs="Times New Roman"/>
            <w:sz w:val="24"/>
            <w:szCs w:val="20"/>
            <w:highlight w:val="cyan"/>
            <w:lang w:val="en-GB"/>
            <w:rPrChange w:id="511"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12" w:author="USA" w:date="2022-08-24T19:15:00Z">
              <w:rPr>
                <w:rFonts w:ascii="Times New Roman" w:eastAsia="Times New Roman" w:hAnsi="Times New Roman" w:cs="Times New Roman"/>
                <w:sz w:val="24"/>
                <w:szCs w:val="20"/>
                <w:lang w:val="en-GB"/>
              </w:rPr>
            </w:rPrChange>
          </w:rPr>
          <w:tab/>
          <w:delText>The node holding the token may lose connectivity to its successor, which can result in a lost token.</w:delText>
        </w:r>
      </w:del>
    </w:p>
    <w:p w14:paraId="1A0799E5" w14:textId="1DA6996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13" w:author="USA" w:date="2022-08-24T19:15:00Z"/>
          <w:rFonts w:ascii="Times New Roman" w:eastAsia="Times New Roman" w:hAnsi="Times New Roman" w:cs="Times New Roman"/>
          <w:sz w:val="24"/>
          <w:szCs w:val="20"/>
          <w:highlight w:val="cyan"/>
          <w:lang w:val="en-GB"/>
          <w:rPrChange w:id="514" w:author="USA" w:date="2022-08-24T19:15:00Z">
            <w:rPr>
              <w:del w:id="515" w:author="USA" w:date="2022-08-24T19:15:00Z"/>
              <w:rFonts w:ascii="Times New Roman" w:eastAsia="Times New Roman" w:hAnsi="Times New Roman" w:cs="Times New Roman"/>
              <w:sz w:val="24"/>
              <w:szCs w:val="20"/>
              <w:lang w:val="en-GB"/>
            </w:rPr>
          </w:rPrChange>
        </w:rPr>
      </w:pPr>
      <w:del w:id="516" w:author="USA" w:date="2022-08-24T19:15:00Z">
        <w:r w:rsidRPr="000979E2" w:rsidDel="000979E2">
          <w:rPr>
            <w:rFonts w:ascii="Times New Roman" w:eastAsia="Times New Roman" w:hAnsi="Times New Roman" w:cs="Times New Roman"/>
            <w:sz w:val="24"/>
            <w:szCs w:val="20"/>
            <w:highlight w:val="cyan"/>
            <w:lang w:val="en-GB"/>
            <w:rPrChange w:id="517"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18" w:author="USA" w:date="2022-08-24T19:15:00Z">
              <w:rPr>
                <w:rFonts w:ascii="Times New Roman" w:eastAsia="Times New Roman" w:hAnsi="Times New Roman" w:cs="Times New Roman"/>
                <w:sz w:val="24"/>
                <w:szCs w:val="20"/>
                <w:lang w:val="en-GB"/>
              </w:rPr>
            </w:rPrChange>
          </w:rPr>
          <w:tab/>
          <w:delText>The node holding the token can lose connectivity to the rest of the network. The network loses the token.</w:delText>
        </w:r>
      </w:del>
    </w:p>
    <w:p w14:paraId="30A798EB" w14:textId="1089CE9B"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19" w:author="USA" w:date="2022-08-24T19:15:00Z"/>
          <w:rFonts w:ascii="Times New Roman" w:eastAsia="Times New Roman" w:hAnsi="Times New Roman" w:cs="Times New Roman"/>
          <w:sz w:val="24"/>
          <w:szCs w:val="20"/>
          <w:highlight w:val="cyan"/>
          <w:lang w:val="en-GB"/>
          <w:rPrChange w:id="520" w:author="USA" w:date="2022-08-24T19:15:00Z">
            <w:rPr>
              <w:del w:id="521" w:author="USA" w:date="2022-08-24T19:15:00Z"/>
              <w:rFonts w:ascii="Times New Roman" w:eastAsia="Times New Roman" w:hAnsi="Times New Roman" w:cs="Times New Roman"/>
              <w:sz w:val="24"/>
              <w:szCs w:val="20"/>
              <w:lang w:val="en-GB"/>
            </w:rPr>
          </w:rPrChange>
        </w:rPr>
      </w:pPr>
      <w:del w:id="522" w:author="USA" w:date="2022-08-24T19:15:00Z">
        <w:r w:rsidRPr="000979E2" w:rsidDel="000979E2">
          <w:rPr>
            <w:rFonts w:ascii="Times New Roman" w:eastAsia="Times New Roman" w:hAnsi="Times New Roman" w:cs="Times New Roman"/>
            <w:sz w:val="24"/>
            <w:szCs w:val="20"/>
            <w:highlight w:val="cyan"/>
            <w:lang w:val="en-GB"/>
            <w:rPrChange w:id="523"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24" w:author="USA" w:date="2022-08-24T19:15:00Z">
              <w:rPr>
                <w:rFonts w:ascii="Times New Roman" w:eastAsia="Times New Roman" w:hAnsi="Times New Roman" w:cs="Times New Roman"/>
                <w:sz w:val="24"/>
                <w:szCs w:val="20"/>
                <w:lang w:val="en-GB"/>
              </w:rPr>
            </w:rPrChange>
          </w:rPr>
          <w:tab/>
          <w:delText>A network may become partitioned. One subnetwork must create a new token.</w:delText>
        </w:r>
      </w:del>
    </w:p>
    <w:p w14:paraId="28A24817" w14:textId="397AB300"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25" w:author="USA" w:date="2022-08-24T19:15:00Z"/>
          <w:rFonts w:ascii="Times New Roman" w:eastAsia="Times New Roman" w:hAnsi="Times New Roman" w:cs="Times New Roman"/>
          <w:sz w:val="24"/>
          <w:szCs w:val="20"/>
          <w:highlight w:val="cyan"/>
          <w:lang w:val="en-GB"/>
          <w:rPrChange w:id="526" w:author="USA" w:date="2022-08-24T19:15:00Z">
            <w:rPr>
              <w:del w:id="527" w:author="USA" w:date="2022-08-24T19:15:00Z"/>
              <w:rFonts w:ascii="Times New Roman" w:eastAsia="Times New Roman" w:hAnsi="Times New Roman" w:cs="Times New Roman"/>
              <w:sz w:val="24"/>
              <w:szCs w:val="20"/>
              <w:lang w:val="en-GB"/>
            </w:rPr>
          </w:rPrChange>
        </w:rPr>
      </w:pPr>
      <w:del w:id="528" w:author="USA" w:date="2022-08-24T19:15:00Z">
        <w:r w:rsidRPr="000979E2" w:rsidDel="000979E2">
          <w:rPr>
            <w:rFonts w:ascii="Times New Roman" w:eastAsia="Times New Roman" w:hAnsi="Times New Roman" w:cs="Times New Roman"/>
            <w:sz w:val="24"/>
            <w:szCs w:val="20"/>
            <w:highlight w:val="cyan"/>
            <w:lang w:val="en-GB"/>
            <w:rPrChange w:id="529"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30" w:author="USA" w:date="2022-08-24T19:15:00Z">
              <w:rPr>
                <w:rFonts w:ascii="Times New Roman" w:eastAsia="Times New Roman" w:hAnsi="Times New Roman" w:cs="Times New Roman"/>
                <w:sz w:val="24"/>
                <w:szCs w:val="20"/>
                <w:lang w:val="en-GB"/>
              </w:rPr>
            </w:rPrChange>
          </w:rPr>
          <w:tab/>
          <w:delText>A node may be reachable only by one other node, so a ring topology is not possible if that node is to be included.</w:delText>
        </w:r>
      </w:del>
    </w:p>
    <w:p w14:paraId="74B4503A" w14:textId="5E579FD5"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31" w:author="USA" w:date="2022-08-24T19:15:00Z"/>
          <w:rFonts w:ascii="Times New Roman" w:eastAsia="Times New Roman" w:hAnsi="Times New Roman" w:cs="Times New Roman"/>
          <w:sz w:val="24"/>
          <w:szCs w:val="20"/>
          <w:highlight w:val="cyan"/>
          <w:lang w:val="en-GB"/>
          <w:rPrChange w:id="532" w:author="USA" w:date="2022-08-24T19:15:00Z">
            <w:rPr>
              <w:del w:id="533" w:author="USA" w:date="2022-08-24T19:15:00Z"/>
              <w:rFonts w:ascii="Times New Roman" w:eastAsia="Times New Roman" w:hAnsi="Times New Roman" w:cs="Times New Roman"/>
              <w:sz w:val="24"/>
              <w:szCs w:val="20"/>
              <w:lang w:val="en-GB"/>
            </w:rPr>
          </w:rPrChange>
        </w:rPr>
      </w:pPr>
      <w:del w:id="534" w:author="USA" w:date="2022-08-24T19:15:00Z">
        <w:r w:rsidRPr="000979E2" w:rsidDel="000979E2">
          <w:rPr>
            <w:rFonts w:ascii="Times New Roman" w:eastAsia="Times New Roman" w:hAnsi="Times New Roman" w:cs="Times New Roman"/>
            <w:sz w:val="24"/>
            <w:szCs w:val="20"/>
            <w:highlight w:val="cyan"/>
            <w:lang w:val="en-GB"/>
            <w:rPrChange w:id="535"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36" w:author="USA" w:date="2022-08-24T19:15:00Z">
              <w:rPr>
                <w:rFonts w:ascii="Times New Roman" w:eastAsia="Times New Roman" w:hAnsi="Times New Roman" w:cs="Times New Roman"/>
                <w:sz w:val="24"/>
                <w:szCs w:val="20"/>
                <w:lang w:val="en-GB"/>
              </w:rPr>
            </w:rPrChange>
          </w:rPr>
          <w:tab/>
          <w:delText>Nodes from two or more rings using the same channel may come within range of each other. This results in interference unless the rings merge or change channel(s).</w:delText>
        </w:r>
      </w:del>
    </w:p>
    <w:p w14:paraId="4476B1EA" w14:textId="07CD8F97" w:rsidR="00196A9A" w:rsidRPr="000979E2" w:rsidDel="000979E2"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del w:id="537" w:author="USA" w:date="2022-08-24T19:15:00Z"/>
          <w:rFonts w:ascii="Times New Roman" w:eastAsia="Times New Roman" w:hAnsi="Times New Roman" w:cs="Times New Roman"/>
          <w:sz w:val="24"/>
          <w:szCs w:val="20"/>
          <w:highlight w:val="cyan"/>
          <w:lang w:val="en-GB"/>
          <w:rPrChange w:id="538" w:author="USA" w:date="2022-08-24T19:15:00Z">
            <w:rPr>
              <w:del w:id="539" w:author="USA" w:date="2022-08-24T19:15:00Z"/>
              <w:rFonts w:ascii="Times New Roman" w:eastAsia="Times New Roman" w:hAnsi="Times New Roman" w:cs="Times New Roman"/>
              <w:sz w:val="24"/>
              <w:szCs w:val="20"/>
              <w:lang w:val="en-GB"/>
            </w:rPr>
          </w:rPrChange>
        </w:rPr>
      </w:pPr>
      <w:del w:id="540" w:author="USA" w:date="2022-08-24T19:15:00Z">
        <w:r w:rsidRPr="000979E2" w:rsidDel="000979E2">
          <w:rPr>
            <w:rFonts w:ascii="Times New Roman" w:eastAsia="Times New Roman" w:hAnsi="Times New Roman" w:cs="Times New Roman"/>
            <w:sz w:val="24"/>
            <w:szCs w:val="20"/>
            <w:highlight w:val="cyan"/>
            <w:lang w:val="en-GB"/>
            <w:rPrChange w:id="541" w:author="USA" w:date="2022-08-24T19:15:00Z">
              <w:rPr>
                <w:rFonts w:ascii="Times New Roman" w:eastAsia="Times New Roman" w:hAnsi="Times New Roman" w:cs="Times New Roman"/>
                <w:sz w:val="24"/>
                <w:szCs w:val="20"/>
                <w:lang w:val="en-GB"/>
              </w:rPr>
            </w:rPrChange>
          </w:rPr>
          <w:delText>–</w:delText>
        </w:r>
        <w:r w:rsidRPr="000979E2" w:rsidDel="000979E2">
          <w:rPr>
            <w:rFonts w:ascii="Times New Roman" w:eastAsia="Times New Roman" w:hAnsi="Times New Roman" w:cs="Times New Roman"/>
            <w:sz w:val="24"/>
            <w:szCs w:val="20"/>
            <w:highlight w:val="cyan"/>
            <w:lang w:val="en-GB"/>
            <w:rPrChange w:id="542" w:author="USA" w:date="2022-08-24T19:15:00Z">
              <w:rPr>
                <w:rFonts w:ascii="Times New Roman" w:eastAsia="Times New Roman" w:hAnsi="Times New Roman" w:cs="Times New Roman"/>
                <w:sz w:val="24"/>
                <w:szCs w:val="20"/>
                <w:lang w:val="en-GB"/>
              </w:rPr>
            </w:rPrChange>
          </w:rPr>
          <w:tab/>
          <w:delText>Merging of rings or recovery from a lost token may result in multiple tokens in a ring.</w:delText>
        </w:r>
      </w:del>
    </w:p>
    <w:p w14:paraId="189426C4" w14:textId="34DCE422"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43" w:author="USA" w:date="2022-08-24T19:15:00Z"/>
          <w:rFonts w:ascii="Times New Roman" w:eastAsia="Times New Roman" w:hAnsi="Times New Roman" w:cs="Times New Roman"/>
          <w:sz w:val="24"/>
          <w:szCs w:val="20"/>
          <w:highlight w:val="cyan"/>
          <w:lang w:val="en-GB"/>
          <w:rPrChange w:id="544" w:author="USA" w:date="2022-08-24T19:15:00Z">
            <w:rPr>
              <w:del w:id="545" w:author="USA" w:date="2022-08-24T19:15:00Z"/>
              <w:rFonts w:ascii="Times New Roman" w:eastAsia="Times New Roman" w:hAnsi="Times New Roman" w:cs="Times New Roman"/>
              <w:sz w:val="24"/>
              <w:szCs w:val="20"/>
              <w:lang w:val="en-GB"/>
            </w:rPr>
          </w:rPrChange>
        </w:rPr>
      </w:pPr>
      <w:del w:id="546" w:author="USA" w:date="2022-08-24T19:15:00Z">
        <w:r w:rsidRPr="000979E2" w:rsidDel="000979E2">
          <w:rPr>
            <w:rFonts w:ascii="Times New Roman" w:eastAsia="Times New Roman" w:hAnsi="Times New Roman" w:cs="Times New Roman"/>
            <w:sz w:val="24"/>
            <w:szCs w:val="20"/>
            <w:highlight w:val="cyan"/>
            <w:lang w:val="en-GB"/>
            <w:rPrChange w:id="547" w:author="USA" w:date="2022-08-24T19:15:00Z">
              <w:rPr>
                <w:rFonts w:ascii="Times New Roman" w:eastAsia="Times New Roman" w:hAnsi="Times New Roman" w:cs="Times New Roman"/>
                <w:sz w:val="24"/>
                <w:szCs w:val="20"/>
                <w:lang w:val="en-GB"/>
              </w:rPr>
            </w:rPrChange>
          </w:rPr>
          <w:delTex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delText>
        </w:r>
      </w:del>
    </w:p>
    <w:p w14:paraId="069FEEFE" w14:textId="69409206"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48" w:author="USA" w:date="2022-08-24T19:15:00Z"/>
          <w:rFonts w:ascii="Times New Roman" w:eastAsia="Times New Roman" w:hAnsi="Times New Roman" w:cs="Times New Roman"/>
          <w:sz w:val="24"/>
          <w:szCs w:val="20"/>
          <w:highlight w:val="cyan"/>
          <w:lang w:val="en-GB"/>
          <w:rPrChange w:id="549" w:author="USA" w:date="2022-08-24T19:15:00Z">
            <w:rPr>
              <w:del w:id="550" w:author="USA" w:date="2022-08-24T19:15:00Z"/>
              <w:rFonts w:ascii="Times New Roman" w:eastAsia="Times New Roman" w:hAnsi="Times New Roman" w:cs="Times New Roman"/>
              <w:sz w:val="24"/>
              <w:szCs w:val="20"/>
              <w:lang w:val="en-GB"/>
            </w:rPr>
          </w:rPrChange>
        </w:rPr>
      </w:pPr>
      <w:del w:id="551" w:author="USA" w:date="2022-08-24T19:15:00Z">
        <w:r w:rsidRPr="000979E2" w:rsidDel="000979E2">
          <w:rPr>
            <w:rFonts w:ascii="Times New Roman" w:eastAsia="Times New Roman" w:hAnsi="Times New Roman" w:cs="Times New Roman"/>
            <w:sz w:val="24"/>
            <w:szCs w:val="20"/>
            <w:highlight w:val="cyan"/>
            <w:lang w:val="en-GB"/>
            <w:rPrChange w:id="552" w:author="USA" w:date="2022-08-24T19:15:00Z">
              <w:rPr>
                <w:rFonts w:ascii="Times New Roman" w:eastAsia="Times New Roman" w:hAnsi="Times New Roman" w:cs="Times New Roman"/>
                <w:sz w:val="24"/>
                <w:szCs w:val="20"/>
                <w:lang w:val="en-GB"/>
              </w:rPr>
            </w:rPrChange>
          </w:rPr>
          <w:delText>The long link turnarounds inherent in fielded HFWAN technology result in token rotation times on the order of a minute</w:delText>
        </w:r>
      </w:del>
      <w:ins w:id="553" w:author="Author">
        <w:del w:id="554" w:author="USA" w:date="2022-08-24T19:15:00Z">
          <w:r w:rsidRPr="000979E2" w:rsidDel="000979E2">
            <w:rPr>
              <w:rFonts w:ascii="Times New Roman" w:eastAsia="Times New Roman" w:hAnsi="Times New Roman" w:cs="Times New Roman"/>
              <w:sz w:val="24"/>
              <w:szCs w:val="20"/>
              <w:highlight w:val="cyan"/>
              <w:lang w:val="en-GB"/>
              <w:rPrChange w:id="555" w:author="USA" w:date="2022-08-24T19:15:00Z">
                <w:rPr>
                  <w:rFonts w:ascii="Times New Roman" w:eastAsia="Times New Roman" w:hAnsi="Times New Roman" w:cs="Times New Roman"/>
                  <w:sz w:val="24"/>
                  <w:szCs w:val="20"/>
                  <w:lang w:val="en-GB"/>
                </w:rPr>
              </w:rPrChange>
            </w:rPr>
            <w:delText xml:space="preserve"> </w:delText>
          </w:r>
          <w:r w:rsidRPr="000979E2" w:rsidDel="000979E2">
            <w:rPr>
              <w:rFonts w:ascii="Times New Roman" w:eastAsia="Times New Roman" w:hAnsi="Times New Roman" w:cs="Times New Roman"/>
              <w:sz w:val="24"/>
              <w:szCs w:val="20"/>
              <w:highlight w:val="cyan"/>
              <w:lang w:val="en-GB"/>
              <w:rPrChange w:id="556" w:author="USA" w:date="2022-08-24T19:15:00Z">
                <w:rPr>
                  <w:highlight w:val="yellow"/>
                </w:rPr>
              </w:rPrChange>
            </w:rPr>
            <w:delText>in 3 kHz circuits</w:delText>
          </w:r>
        </w:del>
      </w:ins>
      <w:del w:id="557" w:author="USA" w:date="2022-08-24T19:15:00Z">
        <w:r w:rsidRPr="000979E2" w:rsidDel="000979E2">
          <w:rPr>
            <w:rFonts w:ascii="Times New Roman" w:eastAsia="Times New Roman" w:hAnsi="Times New Roman" w:cs="Times New Roman"/>
            <w:sz w:val="24"/>
            <w:szCs w:val="20"/>
            <w:highlight w:val="cyan"/>
            <w:lang w:val="en-GB"/>
            <w:rPrChange w:id="558" w:author="USA" w:date="2022-08-24T19:15:00Z">
              <w:rPr>
                <w:rFonts w:ascii="Times New Roman" w:eastAsia="Times New Roman" w:hAnsi="Times New Roman" w:cs="Times New Roman"/>
                <w:sz w:val="24"/>
                <w:szCs w:val="20"/>
                <w:lang w:val="en-GB"/>
              </w:rPr>
            </w:rPrChange>
          </w:rPr>
          <w:delText xml:space="preserve">. For example, if link turnaround times are 2 s and we allow each of </w:delText>
        </w:r>
        <w:r w:rsidRPr="000979E2" w:rsidDel="000979E2">
          <w:rPr>
            <w:rFonts w:ascii="Times New Roman" w:eastAsia="Times New Roman" w:hAnsi="Times New Roman" w:cs="Times New Roman"/>
            <w:i/>
            <w:iCs/>
            <w:sz w:val="24"/>
            <w:szCs w:val="20"/>
            <w:highlight w:val="cyan"/>
            <w:lang w:val="en-GB"/>
            <w:rPrChange w:id="559"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560" w:author="USA" w:date="2022-08-24T19:15:00Z">
              <w:rPr>
                <w:rFonts w:ascii="Times New Roman" w:eastAsia="Times New Roman" w:hAnsi="Times New Roman" w:cs="Times New Roman"/>
                <w:sz w:val="24"/>
                <w:szCs w:val="20"/>
                <w:lang w:val="en-GB"/>
              </w:rPr>
            </w:rPrChange>
          </w:rPr>
          <w:delText>nodes to transmit for up to 8 s when it receives the token, we achieve a throughput efficiency of at most 80% with a token rotation time (latency) of up to 10</w:delText>
        </w:r>
        <w:r w:rsidRPr="000979E2" w:rsidDel="000979E2">
          <w:rPr>
            <w:rFonts w:ascii="Times New Roman" w:eastAsia="Times New Roman" w:hAnsi="Times New Roman" w:cs="Times New Roman"/>
            <w:i/>
            <w:iCs/>
            <w:sz w:val="24"/>
            <w:szCs w:val="20"/>
            <w:highlight w:val="cyan"/>
            <w:lang w:val="en-GB"/>
            <w:rPrChange w:id="561"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562" w:author="USA" w:date="2022-08-24T19:15:00Z">
              <w:rPr>
                <w:rFonts w:ascii="Times New Roman" w:eastAsia="Times New Roman" w:hAnsi="Times New Roman" w:cs="Times New Roman"/>
                <w:sz w:val="24"/>
                <w:szCs w:val="20"/>
                <w:lang w:val="en-GB"/>
              </w:rPr>
            </w:rPrChange>
          </w:rPr>
          <w:delText xml:space="preserve">s. </w:delText>
        </w:r>
      </w:del>
    </w:p>
    <w:p w14:paraId="40A04C2F" w14:textId="0F022051"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63" w:author="USA" w:date="2022-08-24T19:15:00Z"/>
          <w:rFonts w:ascii="Times New Roman" w:eastAsia="Times New Roman" w:hAnsi="Times New Roman" w:cs="Times New Roman"/>
          <w:sz w:val="24"/>
          <w:szCs w:val="20"/>
          <w:highlight w:val="cyan"/>
          <w:lang w:val="en-GB"/>
          <w:rPrChange w:id="564" w:author="USA" w:date="2022-08-24T19:15:00Z">
            <w:rPr>
              <w:del w:id="565" w:author="USA" w:date="2022-08-24T19:15:00Z"/>
              <w:rFonts w:ascii="Times New Roman" w:eastAsia="Times New Roman" w:hAnsi="Times New Roman" w:cs="Times New Roman"/>
              <w:sz w:val="24"/>
              <w:szCs w:val="20"/>
              <w:lang w:val="en-GB"/>
            </w:rPr>
          </w:rPrChange>
        </w:rPr>
      </w:pPr>
      <w:del w:id="566" w:author="USA" w:date="2022-08-24T19:15:00Z">
        <w:r w:rsidRPr="000979E2" w:rsidDel="000979E2">
          <w:rPr>
            <w:rFonts w:ascii="Times New Roman" w:eastAsia="Times New Roman" w:hAnsi="Times New Roman" w:cs="Times New Roman"/>
            <w:sz w:val="24"/>
            <w:szCs w:val="20"/>
            <w:highlight w:val="cyan"/>
            <w:lang w:val="en-GB"/>
            <w:rPrChange w:id="567" w:author="USA" w:date="2022-08-24T19:15:00Z">
              <w:rPr>
                <w:rFonts w:ascii="Times New Roman" w:eastAsia="Times New Roman" w:hAnsi="Times New Roman" w:cs="Times New Roman"/>
                <w:sz w:val="24"/>
                <w:szCs w:val="20"/>
                <w:lang w:val="en-GB"/>
              </w:rPr>
            </w:rPrChange>
          </w:rPr>
          <w:delText xml:space="preserve">If we limit solicitations to join the ring to one per token rotation, and rotate the authority to solicit among the nodes, each node will solicit once in </w:delText>
        </w:r>
        <w:r w:rsidRPr="000979E2" w:rsidDel="000979E2">
          <w:rPr>
            <w:rFonts w:ascii="Times New Roman" w:eastAsia="Times New Roman" w:hAnsi="Times New Roman" w:cs="Times New Roman"/>
            <w:i/>
            <w:iCs/>
            <w:sz w:val="24"/>
            <w:szCs w:val="20"/>
            <w:highlight w:val="cyan"/>
            <w:lang w:val="en-GB"/>
            <w:rPrChange w:id="568" w:author="USA" w:date="2022-08-24T19:15:00Z">
              <w:rPr>
                <w:rFonts w:ascii="Times New Roman" w:eastAsia="Times New Roman" w:hAnsi="Times New Roman" w:cs="Times New Roman"/>
                <w:i/>
                <w:iCs/>
                <w:sz w:val="24"/>
                <w:szCs w:val="20"/>
                <w:lang w:val="en-GB"/>
              </w:rPr>
            </w:rPrChange>
          </w:rPr>
          <w:delText xml:space="preserve">N </w:delText>
        </w:r>
        <w:r w:rsidRPr="000979E2" w:rsidDel="000979E2">
          <w:rPr>
            <w:rFonts w:ascii="Times New Roman" w:eastAsia="Times New Roman" w:hAnsi="Times New Roman" w:cs="Times New Roman"/>
            <w:sz w:val="24"/>
            <w:szCs w:val="20"/>
            <w:highlight w:val="cyan"/>
            <w:lang w:val="en-GB"/>
            <w:rPrChange w:id="569" w:author="USA" w:date="2022-08-24T19:15:00Z">
              <w:rPr>
                <w:rFonts w:ascii="Times New Roman" w:eastAsia="Times New Roman" w:hAnsi="Times New Roman" w:cs="Times New Roman"/>
                <w:sz w:val="24"/>
                <w:szCs w:val="20"/>
                <w:lang w:val="en-GB"/>
              </w:rPr>
            </w:rPrChange>
          </w:rPr>
          <w:delText xml:space="preserve">token rotations. </w:delText>
        </w:r>
      </w:del>
    </w:p>
    <w:p w14:paraId="60976C9B" w14:textId="427F0E1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570" w:author="Author"/>
          <w:del w:id="571" w:author="USA" w:date="2022-08-24T19:15:00Z"/>
          <w:rFonts w:ascii="Times New Roman" w:eastAsia="Times New Roman" w:hAnsi="Times New Roman" w:cs="Times New Roman"/>
          <w:sz w:val="24"/>
          <w:szCs w:val="20"/>
          <w:highlight w:val="cyan"/>
          <w:lang w:val="en-GB"/>
          <w:rPrChange w:id="572" w:author="USA" w:date="2022-08-24T19:15:00Z">
            <w:rPr>
              <w:ins w:id="573" w:author="Author"/>
              <w:del w:id="574" w:author="USA" w:date="2022-08-24T19:15:00Z"/>
              <w:rFonts w:ascii="Times New Roman" w:eastAsia="Times New Roman" w:hAnsi="Times New Roman" w:cs="Times New Roman"/>
              <w:sz w:val="24"/>
              <w:szCs w:val="20"/>
              <w:lang w:val="en-GB"/>
            </w:rPr>
          </w:rPrChange>
        </w:rPr>
      </w:pPr>
      <w:del w:id="575" w:author="USA" w:date="2022-08-24T19:15:00Z">
        <w:r w:rsidRPr="000979E2" w:rsidDel="000979E2">
          <w:rPr>
            <w:rFonts w:ascii="Times New Roman" w:eastAsia="Times New Roman" w:hAnsi="Times New Roman" w:cs="Times New Roman"/>
            <w:sz w:val="24"/>
            <w:szCs w:val="20"/>
            <w:highlight w:val="cyan"/>
            <w:lang w:val="en-GB"/>
            <w:rPrChange w:id="576" w:author="USA" w:date="2022-08-24T19:15:00Z">
              <w:rPr>
                <w:rFonts w:ascii="Times New Roman" w:eastAsia="Times New Roman" w:hAnsi="Times New Roman" w:cs="Times New Roman"/>
                <w:sz w:val="24"/>
                <w:szCs w:val="20"/>
                <w:lang w:val="en-GB"/>
              </w:rPr>
            </w:rPrChange>
          </w:rPr>
          <w:delTex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delText>
        </w:r>
      </w:del>
      <w:ins w:id="577" w:author="Author">
        <w:del w:id="578" w:author="USA" w:date="2022-08-24T19:15:00Z">
          <w:r w:rsidRPr="000979E2" w:rsidDel="000979E2">
            <w:rPr>
              <w:rFonts w:ascii="Times New Roman" w:eastAsia="Times New Roman" w:hAnsi="Times New Roman" w:cs="Times New Roman"/>
              <w:color w:val="FF0000"/>
              <w:sz w:val="24"/>
              <w:szCs w:val="20"/>
              <w:highlight w:val="cyan"/>
              <w:lang w:val="en-GB"/>
              <w:rPrChange w:id="579" w:author="USA" w:date="2022-08-24T19:15:00Z">
                <w:rPr>
                  <w:color w:val="FF0000"/>
                  <w:highlight w:val="yellow"/>
                </w:rPr>
              </w:rPrChange>
            </w:rPr>
            <w:delText>when using the traditional 3</w:delText>
          </w:r>
        </w:del>
      </w:ins>
      <w:ins w:id="580" w:author="ITU -LRT-" w:date="2022-05-16T15:08:00Z">
        <w:del w:id="581" w:author="USA" w:date="2022-08-24T19:15:00Z">
          <w:r w:rsidRPr="000979E2" w:rsidDel="000979E2">
            <w:rPr>
              <w:rFonts w:ascii="Times New Roman" w:eastAsia="Times New Roman" w:hAnsi="Times New Roman" w:cs="Times New Roman"/>
              <w:color w:val="FF0000"/>
              <w:sz w:val="24"/>
              <w:szCs w:val="20"/>
              <w:highlight w:val="cyan"/>
              <w:lang w:val="en-GB"/>
              <w:rPrChange w:id="582" w:author="USA" w:date="2022-08-24T19:15:00Z">
                <w:rPr>
                  <w:rFonts w:ascii="Times New Roman" w:eastAsia="Times New Roman" w:hAnsi="Times New Roman" w:cs="Times New Roman"/>
                  <w:color w:val="FF0000"/>
                  <w:sz w:val="24"/>
                  <w:szCs w:val="20"/>
                  <w:lang w:val="en-GB"/>
                </w:rPr>
              </w:rPrChange>
            </w:rPr>
            <w:delText> </w:delText>
          </w:r>
        </w:del>
      </w:ins>
      <w:ins w:id="583" w:author="Author">
        <w:del w:id="584" w:author="USA" w:date="2022-08-24T19:15:00Z">
          <w:r w:rsidRPr="000979E2" w:rsidDel="000979E2">
            <w:rPr>
              <w:rFonts w:ascii="Times New Roman" w:eastAsia="Times New Roman" w:hAnsi="Times New Roman" w:cs="Times New Roman"/>
              <w:color w:val="FF0000"/>
              <w:sz w:val="24"/>
              <w:szCs w:val="20"/>
              <w:highlight w:val="cyan"/>
              <w:lang w:val="en-GB"/>
              <w:rPrChange w:id="585" w:author="USA" w:date="2022-08-24T19:15:00Z">
                <w:rPr>
                  <w:color w:val="FF0000"/>
                  <w:highlight w:val="yellow"/>
                </w:rPr>
              </w:rPrChange>
            </w:rPr>
            <w:delText>kHz channels presently allocation by the ITU</w:delText>
          </w:r>
          <w:r w:rsidRPr="000979E2" w:rsidDel="000979E2">
            <w:rPr>
              <w:rFonts w:ascii="Times New Roman" w:eastAsia="Times New Roman" w:hAnsi="Times New Roman" w:cs="Times New Roman"/>
              <w:sz w:val="24"/>
              <w:szCs w:val="20"/>
              <w:highlight w:val="cyan"/>
              <w:lang w:val="en-GB"/>
              <w:rPrChange w:id="586" w:author="USA" w:date="2022-08-24T19:15:00Z">
                <w:rPr>
                  <w:highlight w:val="yellow"/>
                </w:rPr>
              </w:rPrChange>
            </w:rPr>
            <w:delText>.</w:delText>
          </w:r>
          <w:r w:rsidRPr="000979E2" w:rsidDel="000979E2">
            <w:rPr>
              <w:rFonts w:ascii="Times New Roman" w:eastAsia="Times New Roman" w:hAnsi="Times New Roman" w:cs="Times New Roman"/>
              <w:sz w:val="24"/>
              <w:szCs w:val="20"/>
              <w:highlight w:val="cyan"/>
              <w:lang w:val="en-GB"/>
              <w:rPrChange w:id="587" w:author="USA" w:date="2022-08-24T19:15:00Z">
                <w:rPr>
                  <w:rFonts w:ascii="Times New Roman" w:eastAsia="Times New Roman" w:hAnsi="Times New Roman" w:cs="Times New Roman"/>
                  <w:sz w:val="24"/>
                  <w:szCs w:val="20"/>
                  <w:lang w:val="en-GB"/>
                </w:rPr>
              </w:rPrChange>
            </w:rPr>
            <w:delText xml:space="preserve">  </w:delText>
          </w:r>
        </w:del>
      </w:ins>
    </w:p>
    <w:p w14:paraId="2C2E65BA" w14:textId="736C33E0"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88" w:author="USA" w:date="2022-08-24T19:15:00Z"/>
          <w:rFonts w:ascii="Times New Roman" w:eastAsia="Times New Roman" w:hAnsi="Times New Roman" w:cs="Times New Roman"/>
          <w:sz w:val="24"/>
          <w:szCs w:val="20"/>
          <w:highlight w:val="cyan"/>
          <w:lang w:val="en-GB"/>
          <w:rPrChange w:id="589" w:author="USA" w:date="2022-08-24T19:15:00Z">
            <w:rPr>
              <w:del w:id="590" w:author="USA" w:date="2022-08-24T19:15:00Z"/>
              <w:rFonts w:ascii="Times New Roman" w:eastAsia="Times New Roman" w:hAnsi="Times New Roman" w:cs="Times New Roman"/>
              <w:sz w:val="24"/>
              <w:szCs w:val="20"/>
              <w:lang w:val="en-GB"/>
            </w:rPr>
          </w:rPrChange>
        </w:rPr>
      </w:pPr>
      <w:del w:id="591" w:author="USA" w:date="2022-08-24T19:15:00Z">
        <w:r w:rsidRPr="000979E2" w:rsidDel="000979E2">
          <w:rPr>
            <w:rFonts w:ascii="Times New Roman" w:eastAsia="Times New Roman" w:hAnsi="Times New Roman" w:cs="Times New Roman"/>
            <w:sz w:val="24"/>
            <w:szCs w:val="20"/>
            <w:highlight w:val="cyan"/>
            <w:lang w:val="en-GB"/>
            <w:rPrChange w:id="592" w:author="USA" w:date="2022-08-24T19:15:00Z">
              <w:rPr>
                <w:rFonts w:ascii="Times New Roman" w:eastAsia="Times New Roman" w:hAnsi="Times New Roman" w:cs="Times New Roman"/>
                <w:sz w:val="24"/>
                <w:szCs w:val="20"/>
                <w:lang w:val="en-GB"/>
              </w:rPr>
            </w:rPrChange>
          </w:rPr>
          <w:delText xml:space="preserve">The time required for WTRP to reform a new ring from the disconnected remains of two colliding rings would be at least that long: a small ring might emerge quickly, but the remaining nodes would then go silent and wait to be invited to join. </w:delText>
        </w:r>
      </w:del>
    </w:p>
    <w:p w14:paraId="0B016E3C" w14:textId="07B56CFC" w:rsidR="00196A9A" w:rsidRPr="000979E2"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del w:id="593" w:author="USA" w:date="2022-08-24T19:15:00Z"/>
          <w:rFonts w:ascii="Times New Roman" w:eastAsia="Times New Roman" w:hAnsi="Times New Roman" w:cs="Times New Roman"/>
          <w:sz w:val="24"/>
          <w:szCs w:val="20"/>
          <w:highlight w:val="cyan"/>
          <w:lang w:val="en-GB"/>
          <w:rPrChange w:id="594" w:author="USA" w:date="2022-08-24T19:15:00Z">
            <w:rPr>
              <w:del w:id="595" w:author="USA" w:date="2022-08-24T19:15:00Z"/>
              <w:rFonts w:ascii="Times New Roman" w:eastAsia="Times New Roman" w:hAnsi="Times New Roman" w:cs="Times New Roman"/>
              <w:sz w:val="24"/>
              <w:szCs w:val="20"/>
              <w:lang w:val="en-GB"/>
            </w:rPr>
          </w:rPrChange>
        </w:rPr>
      </w:pPr>
      <w:del w:id="596" w:author="USA" w:date="2022-08-24T19:15:00Z">
        <w:r w:rsidRPr="000979E2" w:rsidDel="000979E2">
          <w:rPr>
            <w:rFonts w:ascii="Times New Roman" w:eastAsia="Times New Roman" w:hAnsi="Times New Roman" w:cs="Times New Roman"/>
            <w:sz w:val="24"/>
            <w:szCs w:val="20"/>
            <w:highlight w:val="cyan"/>
            <w:lang w:val="en-GB"/>
            <w:rPrChange w:id="597" w:author="USA" w:date="2022-08-24T19:15:00Z">
              <w:rPr>
                <w:rFonts w:ascii="Times New Roman" w:eastAsia="Times New Roman" w:hAnsi="Times New Roman" w:cs="Times New Roman"/>
                <w:sz w:val="24"/>
                <w:szCs w:val="20"/>
                <w:lang w:val="en-GB"/>
              </w:rPr>
            </w:rPrChange>
          </w:rPr>
          <w:delText xml:space="preserve">The recovery times for </w:delText>
        </w:r>
        <w:bookmarkStart w:id="598" w:name="OLE_LINK1"/>
        <w:bookmarkStart w:id="599" w:name="OLE_LINK2"/>
        <w:r w:rsidRPr="000979E2" w:rsidDel="000979E2">
          <w:rPr>
            <w:rFonts w:ascii="Times New Roman" w:eastAsia="Times New Roman" w:hAnsi="Times New Roman" w:cs="Times New Roman"/>
            <w:sz w:val="24"/>
            <w:szCs w:val="20"/>
            <w:highlight w:val="cyan"/>
            <w:lang w:val="en-GB"/>
            <w:rPrChange w:id="600" w:author="USA" w:date="2022-08-24T19:15:00Z">
              <w:rPr>
                <w:rFonts w:ascii="Times New Roman" w:eastAsia="Times New Roman" w:hAnsi="Times New Roman" w:cs="Times New Roman"/>
                <w:sz w:val="24"/>
                <w:szCs w:val="20"/>
                <w:lang w:val="en-GB"/>
              </w:rPr>
            </w:rPrChange>
          </w:rPr>
          <w:delText xml:space="preserve">HFTP </w:delText>
        </w:r>
        <w:bookmarkEnd w:id="598"/>
        <w:bookmarkEnd w:id="599"/>
        <w:r w:rsidRPr="000979E2" w:rsidDel="000979E2">
          <w:rPr>
            <w:rFonts w:ascii="Times New Roman" w:eastAsia="Times New Roman" w:hAnsi="Times New Roman" w:cs="Times New Roman"/>
            <w:sz w:val="24"/>
            <w:szCs w:val="20"/>
            <w:highlight w:val="cyan"/>
            <w:lang w:val="en-GB"/>
            <w:rPrChange w:id="601" w:author="USA" w:date="2022-08-24T19:15:00Z">
              <w:rPr>
                <w:rFonts w:ascii="Times New Roman" w:eastAsia="Times New Roman" w:hAnsi="Times New Roman" w:cs="Times New Roman"/>
                <w:sz w:val="24"/>
                <w:szCs w:val="20"/>
                <w:lang w:val="en-GB"/>
              </w:rPr>
            </w:rPrChange>
          </w:rPr>
          <w:delText xml:space="preserve">are more attractive. In the case of a lost link, HF requires </w:delText>
        </w:r>
        <w:r w:rsidRPr="000979E2" w:rsidDel="000979E2">
          <w:rPr>
            <w:rFonts w:ascii="Times New Roman" w:eastAsia="Times New Roman" w:hAnsi="Times New Roman" w:cs="Times New Roman"/>
            <w:i/>
            <w:iCs/>
            <w:sz w:val="24"/>
            <w:szCs w:val="20"/>
            <w:highlight w:val="cyan"/>
            <w:lang w:val="en-GB"/>
            <w:rPrChange w:id="602" w:author="USA" w:date="2022-08-24T19:15:00Z">
              <w:rPr>
                <w:rFonts w:ascii="Times New Roman" w:eastAsia="Times New Roman" w:hAnsi="Times New Roman" w:cs="Times New Roman"/>
                <w:i/>
                <w:iCs/>
                <w:sz w:val="24"/>
                <w:szCs w:val="20"/>
                <w:lang w:val="en-GB"/>
              </w:rPr>
            </w:rPrChange>
          </w:rPr>
          <w:delText>N</w:delText>
        </w:r>
        <w:r w:rsidRPr="000979E2" w:rsidDel="000979E2">
          <w:rPr>
            <w:rFonts w:ascii="Times New Roman" w:eastAsia="Times New Roman" w:hAnsi="Times New Roman" w:cs="Times New Roman"/>
            <w:sz w:val="24"/>
            <w:szCs w:val="20"/>
            <w:highlight w:val="cyan"/>
            <w:lang w:val="en-GB"/>
            <w:rPrChange w:id="603" w:author="USA" w:date="2022-08-24T19:15:00Z">
              <w:rPr>
                <w:rFonts w:ascii="Times New Roman" w:eastAsia="Times New Roman" w:hAnsi="Times New Roman" w:cs="Times New Roman"/>
                <w:sz w:val="24"/>
                <w:szCs w:val="20"/>
                <w:lang w:val="en-GB"/>
              </w:rPr>
            </w:rPrChange>
          </w:rPr>
          <w:delText xml:space="preserve"> slots (whose duration equals a packet plus a turnaround time) to identify a relay. Thereafter, one additional packet time and turnaround time are required </w:delText>
        </w:r>
        <w:r w:rsidRPr="000979E2" w:rsidDel="000979E2">
          <w:rPr>
            <w:rFonts w:ascii="Times New Roman" w:eastAsia="Times New Roman" w:hAnsi="Times New Roman" w:cs="Times New Roman"/>
            <w:i/>
            <w:iCs/>
            <w:sz w:val="24"/>
            <w:szCs w:val="20"/>
            <w:highlight w:val="cyan"/>
            <w:lang w:val="en-GB"/>
            <w:rPrChange w:id="604" w:author="USA" w:date="2022-08-24T19:15:00Z">
              <w:rPr>
                <w:rFonts w:ascii="Times New Roman" w:eastAsia="Times New Roman" w:hAnsi="Times New Roman" w:cs="Times New Roman"/>
                <w:i/>
                <w:iCs/>
                <w:sz w:val="24"/>
                <w:szCs w:val="20"/>
                <w:lang w:val="en-GB"/>
              </w:rPr>
            </w:rPrChange>
          </w:rPr>
          <w:delText>in each token rotation</w:delText>
        </w:r>
        <w:r w:rsidRPr="000979E2" w:rsidDel="000979E2">
          <w:rPr>
            <w:rFonts w:ascii="Times New Roman" w:eastAsia="Times New Roman" w:hAnsi="Times New Roman" w:cs="Times New Roman"/>
            <w:sz w:val="24"/>
            <w:szCs w:val="20"/>
            <w:highlight w:val="cyan"/>
            <w:lang w:val="en-GB"/>
            <w:rPrChange w:id="605" w:author="USA" w:date="2022-08-24T19:15:00Z">
              <w:rPr>
                <w:rFonts w:ascii="Times New Roman" w:eastAsia="Times New Roman" w:hAnsi="Times New Roman" w:cs="Times New Roman"/>
                <w:sz w:val="24"/>
                <w:szCs w:val="20"/>
                <w:lang w:val="en-GB"/>
              </w:rPr>
            </w:rPrChange>
          </w:rPr>
          <w:delText xml:space="preserve">. In an example ten-node network, this amounts to a pause of less than 30 s while identifying the relay, and lengthening the token rotation time by a bit over 2%. </w:delText>
        </w:r>
      </w:del>
    </w:p>
    <w:p w14:paraId="50EEA938" w14:textId="7DAE4C9A" w:rsidR="00196A9A" w:rsidRPr="00196A9A" w:rsidDel="000979E2"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06" w:author="Author"/>
          <w:del w:id="607" w:author="USA" w:date="2022-08-24T19:15:00Z"/>
          <w:rFonts w:ascii="Times New Roman" w:eastAsia="Times New Roman" w:hAnsi="Times New Roman" w:cs="Times New Roman"/>
          <w:sz w:val="24"/>
          <w:szCs w:val="20"/>
          <w:lang w:val="en-GB"/>
        </w:rPr>
      </w:pPr>
      <w:del w:id="608" w:author="USA" w:date="2022-08-24T19:15:00Z">
        <w:r w:rsidRPr="000979E2" w:rsidDel="000979E2">
          <w:rPr>
            <w:rFonts w:ascii="Times New Roman" w:eastAsia="Times New Roman" w:hAnsi="Times New Roman" w:cs="Times New Roman"/>
            <w:sz w:val="24"/>
            <w:szCs w:val="20"/>
            <w:highlight w:val="cyan"/>
            <w:lang w:val="en-GB"/>
            <w:rPrChange w:id="609" w:author="USA" w:date="2022-08-24T19:15:00Z">
              <w:rPr>
                <w:rFonts w:ascii="Times New Roman" w:eastAsia="Times New Roman" w:hAnsi="Times New Roman" w:cs="Times New Roman"/>
                <w:sz w:val="24"/>
                <w:szCs w:val="20"/>
                <w:lang w:val="en-GB"/>
              </w:rPr>
            </w:rPrChange>
          </w:rPr>
          <w:delTex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delText>
        </w:r>
        <w:r w:rsidRPr="000979E2" w:rsidDel="000979E2">
          <w:rPr>
            <w:rFonts w:ascii="Times New Roman" w:eastAsia="Times New Roman" w:hAnsi="Times New Roman" w:cs="Times New Roman"/>
            <w:i/>
            <w:iCs/>
            <w:sz w:val="24"/>
            <w:szCs w:val="20"/>
            <w:highlight w:val="cyan"/>
            <w:lang w:val="en-GB"/>
            <w:rPrChange w:id="610" w:author="USA" w:date="2022-08-24T19:15:00Z">
              <w:rPr>
                <w:rFonts w:ascii="Times New Roman" w:eastAsia="Times New Roman" w:hAnsi="Times New Roman" w:cs="Times New Roman"/>
                <w:i/>
                <w:iCs/>
                <w:sz w:val="24"/>
                <w:szCs w:val="20"/>
                <w:lang w:val="en-GB"/>
              </w:rPr>
            </w:rPrChange>
          </w:rPr>
          <w:delText>N </w:delText>
        </w:r>
        <w:r w:rsidRPr="000979E2" w:rsidDel="000979E2">
          <w:rPr>
            <w:rFonts w:ascii="Times New Roman" w:eastAsia="Times New Roman" w:hAnsi="Times New Roman" w:cs="Times New Roman"/>
            <w:sz w:val="24"/>
            <w:szCs w:val="20"/>
            <w:highlight w:val="cyan"/>
            <w:lang w:val="en-GB"/>
            <w:rPrChange w:id="611" w:author="USA" w:date="2022-08-24T19:15:00Z">
              <w:rPr>
                <w:rFonts w:ascii="Times New Roman" w:eastAsia="Times New Roman" w:hAnsi="Times New Roman" w:cs="Times New Roman"/>
                <w:sz w:val="24"/>
                <w:szCs w:val="20"/>
                <w:lang w:val="en-GB"/>
              </w:rPr>
            </w:rPrChange>
          </w:rPr>
          <w:delText>+ 1) packet + turnaround times (i.e. after the SET_SUCCESSOR and the fast token rotation of the DOUBLE_TIME_TOKEN). This amounts to less than 30 s in an example ten-node network</w:delText>
        </w:r>
      </w:del>
      <w:ins w:id="612" w:author="Author">
        <w:del w:id="613" w:author="USA" w:date="2022-08-24T19:15:00Z">
          <w:r w:rsidRPr="000979E2" w:rsidDel="000979E2">
            <w:rPr>
              <w:rFonts w:ascii="Times New Roman" w:eastAsia="Times New Roman" w:hAnsi="Times New Roman" w:cs="Times New Roman"/>
              <w:sz w:val="24"/>
              <w:szCs w:val="20"/>
              <w:highlight w:val="cyan"/>
              <w:lang w:val="en-GB"/>
              <w:rPrChange w:id="614" w:author="USA" w:date="2022-08-24T19:15:00Z">
                <w:rPr>
                  <w:rFonts w:ascii="Times New Roman" w:eastAsia="Times New Roman" w:hAnsi="Times New Roman" w:cs="Times New Roman"/>
                  <w:sz w:val="24"/>
                  <w:szCs w:val="20"/>
                  <w:lang w:val="en-GB"/>
                </w:rPr>
              </w:rPrChange>
            </w:rPr>
            <w:delText xml:space="preserve"> </w:delText>
          </w:r>
        </w:del>
      </w:ins>
      <w:del w:id="615" w:author="USA" w:date="2022-08-24T19:15:00Z">
        <w:r w:rsidRPr="000979E2" w:rsidDel="000979E2">
          <w:rPr>
            <w:rFonts w:ascii="Times New Roman" w:eastAsia="Times New Roman" w:hAnsi="Times New Roman" w:cs="Times New Roman"/>
            <w:sz w:val="24"/>
            <w:szCs w:val="20"/>
            <w:highlight w:val="cyan"/>
            <w:lang w:val="en-GB"/>
            <w:rPrChange w:id="616" w:author="USA" w:date="2022-08-24T19:15:00Z">
              <w:rPr>
                <w:rFonts w:ascii="Times New Roman" w:eastAsia="Times New Roman" w:hAnsi="Times New Roman" w:cs="Times New Roman"/>
                <w:sz w:val="24"/>
                <w:szCs w:val="20"/>
                <w:lang w:val="en-GB"/>
              </w:rPr>
            </w:rPrChange>
          </w:rPr>
          <w:delText>.</w:delText>
        </w:r>
      </w:del>
      <w:ins w:id="617" w:author="Author">
        <w:del w:id="618" w:author="USA" w:date="2022-08-24T19:15:00Z">
          <w:r w:rsidRPr="000979E2" w:rsidDel="000979E2">
            <w:rPr>
              <w:rFonts w:ascii="Times New Roman" w:eastAsia="Times New Roman" w:hAnsi="Times New Roman" w:cs="Times New Roman"/>
              <w:color w:val="FF0000"/>
              <w:sz w:val="24"/>
              <w:szCs w:val="20"/>
              <w:highlight w:val="cyan"/>
              <w:lang w:val="en-GB"/>
              <w:rPrChange w:id="619" w:author="USA" w:date="2022-08-24T19:15:00Z">
                <w:rPr>
                  <w:rFonts w:ascii="Times New Roman" w:eastAsia="Times New Roman" w:hAnsi="Times New Roman" w:cs="Times New Roman"/>
                  <w:color w:val="FF0000"/>
                  <w:sz w:val="24"/>
                  <w:szCs w:val="20"/>
                  <w:lang w:val="en-GB"/>
                </w:rPr>
              </w:rPrChange>
            </w:rPr>
            <w:delText xml:space="preserve"> </w:delText>
          </w:r>
          <w:r w:rsidRPr="000979E2" w:rsidDel="000979E2">
            <w:rPr>
              <w:rFonts w:ascii="Times New Roman" w:eastAsia="Times New Roman" w:hAnsi="Times New Roman" w:cs="Times New Roman"/>
              <w:color w:val="FF0000"/>
              <w:sz w:val="24"/>
              <w:szCs w:val="20"/>
              <w:highlight w:val="cyan"/>
              <w:lang w:val="en-GB"/>
              <w:rPrChange w:id="620" w:author="USA" w:date="2022-08-24T19:15:00Z">
                <w:rPr>
                  <w:color w:val="FF0000"/>
                  <w:highlight w:val="yellow"/>
                </w:rPr>
              </w:rPrChange>
            </w:rPr>
            <w:delText>and even faster when wider HF bandwidths are used</w:delText>
          </w:r>
          <w:r w:rsidRPr="000979E2" w:rsidDel="000979E2">
            <w:rPr>
              <w:rFonts w:ascii="Times New Roman" w:eastAsia="Times New Roman" w:hAnsi="Times New Roman" w:cs="Times New Roman"/>
              <w:color w:val="FF0000"/>
              <w:sz w:val="24"/>
              <w:szCs w:val="20"/>
              <w:highlight w:val="cyan"/>
              <w:lang w:val="en-GB"/>
              <w:rPrChange w:id="621" w:author="USA" w:date="2022-08-24T19:15:00Z">
                <w:rPr>
                  <w:rFonts w:ascii="Times New Roman" w:eastAsia="Times New Roman" w:hAnsi="Times New Roman" w:cs="Times New Roman"/>
                  <w:color w:val="FF0000"/>
                  <w:sz w:val="24"/>
                  <w:szCs w:val="20"/>
                  <w:lang w:val="en-GB"/>
                </w:rPr>
              </w:rPrChange>
            </w:rPr>
            <w:delText>.</w:delText>
          </w:r>
        </w:del>
      </w:ins>
    </w:p>
    <w:p w14:paraId="6EDEB6BD" w14:textId="2767565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622" w:name="_Toc112270162"/>
      <w:del w:id="623" w:author="USA" w:date="2022-08-24T19:16:00Z">
        <w:r w:rsidRPr="000979E2" w:rsidDel="000979E2">
          <w:rPr>
            <w:rFonts w:ascii="Times New Roman" w:eastAsia="Times New Roman" w:hAnsi="Times New Roman" w:cs="Times New Roman"/>
            <w:b/>
            <w:sz w:val="28"/>
            <w:szCs w:val="20"/>
            <w:highlight w:val="cyan"/>
            <w:lang w:val="en-GB"/>
            <w:rPrChange w:id="624" w:author="USA" w:date="2022-08-24T19:16:00Z">
              <w:rPr>
                <w:rFonts w:ascii="Times New Roman" w:eastAsia="Times New Roman" w:hAnsi="Times New Roman" w:cs="Times New Roman"/>
                <w:b/>
                <w:sz w:val="28"/>
                <w:szCs w:val="20"/>
                <w:lang w:val="en-GB"/>
              </w:rPr>
            </w:rPrChange>
          </w:rPr>
          <w:delText>3</w:delText>
        </w:r>
      </w:del>
      <w:ins w:id="625" w:author="USA" w:date="2022-08-24T19:16:00Z">
        <w:r w:rsidR="000979E2" w:rsidRPr="000979E2">
          <w:rPr>
            <w:rFonts w:ascii="Times New Roman" w:eastAsia="Times New Roman" w:hAnsi="Times New Roman" w:cs="Times New Roman"/>
            <w:b/>
            <w:sz w:val="28"/>
            <w:szCs w:val="20"/>
            <w:highlight w:val="cyan"/>
            <w:lang w:val="en-GB"/>
            <w:rPrChange w:id="626" w:author="USA" w:date="2022-08-24T19:16:00Z">
              <w:rPr>
                <w:rFonts w:ascii="Times New Roman" w:eastAsia="Times New Roman" w:hAnsi="Times New Roman" w:cs="Times New Roman"/>
                <w:b/>
                <w:sz w:val="28"/>
                <w:szCs w:val="20"/>
                <w:lang w:val="en-GB"/>
              </w:rPr>
            </w:rPrChange>
          </w:rPr>
          <w:t>2</w:t>
        </w:r>
      </w:ins>
      <w:r w:rsidRPr="00196A9A">
        <w:rPr>
          <w:rFonts w:ascii="Times New Roman" w:eastAsia="Times New Roman" w:hAnsi="Times New Roman" w:cs="Times New Roman"/>
          <w:b/>
          <w:sz w:val="28"/>
          <w:szCs w:val="20"/>
          <w:lang w:val="en-GB"/>
        </w:rPr>
        <w:tab/>
        <w:t>Wideband modems</w:t>
      </w:r>
      <w:bookmarkEnd w:id="622"/>
    </w:p>
    <w:p w14:paraId="711551F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27" w:author="Author"/>
          <w:rFonts w:ascii="Times New Roman" w:eastAsia="Times New Roman" w:hAnsi="Times New Roman" w:cs="Times New Roman"/>
          <w:sz w:val="24"/>
          <w:szCs w:val="24"/>
          <w:lang w:val="en-GB"/>
        </w:rPr>
      </w:pPr>
      <w:ins w:id="628" w:author="Author">
        <w:r w:rsidRPr="00196A9A">
          <w:rPr>
            <w:rFonts w:ascii="Times New Roman" w:eastAsia="Times New Roman" w:hAnsi="Times New Roman" w:cs="Times New Roman"/>
            <w:sz w:val="24"/>
            <w:szCs w:val="24"/>
            <w:lang w:val="en-GB"/>
          </w:rPr>
          <w:t xml:space="preserve">HF waveform design for optimized data movement in varying spectral environments is as old as modulation and demodulation (MODEM) itself. Standards for different modulation methods and patterns have </w:t>
        </w:r>
        <w:proofErr w:type="spellStart"/>
        <w:r w:rsidRPr="00196A9A">
          <w:rPr>
            <w:rFonts w:ascii="Times New Roman" w:eastAsia="Times New Roman" w:hAnsi="Times New Roman" w:cs="Times New Roman"/>
            <w:sz w:val="24"/>
            <w:szCs w:val="24"/>
            <w:lang w:val="en-GB"/>
          </w:rPr>
          <w:t>centered</w:t>
        </w:r>
        <w:proofErr w:type="spellEnd"/>
        <w:r w:rsidRPr="00196A9A">
          <w:rPr>
            <w:rFonts w:ascii="Times New Roman" w:eastAsia="Times New Roman" w:hAnsi="Times New Roman" w:cs="Times New Roman"/>
            <w:sz w:val="24"/>
            <w:szCs w:val="24"/>
            <w:lang w:val="en-GB"/>
          </w:rPr>
          <w:t xml:space="preserve"> either on best effort, high-</w:t>
        </w:r>
        <w:proofErr w:type="gramStart"/>
        <w:r w:rsidRPr="00196A9A">
          <w:rPr>
            <w:rFonts w:ascii="Times New Roman" w:eastAsia="Times New Roman" w:hAnsi="Times New Roman" w:cs="Times New Roman"/>
            <w:sz w:val="24"/>
            <w:szCs w:val="24"/>
            <w:lang w:val="en-GB"/>
          </w:rPr>
          <w:t>reliability</w:t>
        </w:r>
        <w:proofErr w:type="gramEnd"/>
        <w:r w:rsidRPr="00196A9A">
          <w:rPr>
            <w:rFonts w:ascii="Times New Roman" w:eastAsia="Times New Roman" w:hAnsi="Times New Roman" w:cs="Times New Roman"/>
            <w:sz w:val="24"/>
            <w:szCs w:val="24"/>
            <w:lang w:val="en-GB"/>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rFonts w:ascii="Times New Roman" w:eastAsia="Times New Roman" w:hAnsi="Times New Roman" w:cs="Times New Roman"/>
            <w:i/>
            <w:iCs/>
            <w:sz w:val="24"/>
            <w:szCs w:val="24"/>
            <w:lang w:val="en-GB"/>
          </w:rPr>
          <w:t>E</w:t>
        </w:r>
        <w:r w:rsidRPr="00196A9A">
          <w:rPr>
            <w:rFonts w:ascii="Times New Roman" w:eastAsia="Times New Roman" w:hAnsi="Times New Roman" w:cs="Times New Roman"/>
            <w:i/>
            <w:iCs/>
            <w:sz w:val="24"/>
            <w:szCs w:val="24"/>
            <w:vertAlign w:val="subscript"/>
            <w:lang w:val="en-GB"/>
          </w:rPr>
          <w:t>b</w:t>
        </w:r>
        <w:r w:rsidRPr="00196A9A">
          <w:rPr>
            <w:rFonts w:ascii="Times New Roman" w:eastAsia="Times New Roman" w:hAnsi="Times New Roman" w:cs="Times New Roman"/>
            <w:sz w:val="24"/>
            <w:szCs w:val="24"/>
            <w:lang w:val="en-GB"/>
          </w:rPr>
          <w:t>/</w:t>
        </w:r>
        <w:r w:rsidRPr="00196A9A">
          <w:rPr>
            <w:rFonts w:ascii="Times New Roman" w:eastAsia="Times New Roman" w:hAnsi="Times New Roman" w:cs="Times New Roman"/>
            <w:i/>
            <w:iCs/>
            <w:sz w:val="24"/>
            <w:szCs w:val="24"/>
            <w:lang w:val="en-GB"/>
          </w:rPr>
          <w:t>N</w:t>
        </w:r>
        <w:r w:rsidRPr="00196A9A">
          <w:rPr>
            <w:rFonts w:ascii="Times New Roman" w:eastAsia="Times New Roman" w:hAnsi="Times New Roman" w:cs="Times New Roman"/>
            <w:sz w:val="24"/>
            <w:szCs w:val="24"/>
            <w:vertAlign w:val="subscript"/>
            <w:lang w:val="en-GB"/>
          </w:rPr>
          <w:t>o</w:t>
        </w:r>
        <w:r w:rsidRPr="00196A9A">
          <w:rPr>
            <w:rFonts w:ascii="Times New Roman" w:eastAsia="Times New Roman" w:hAnsi="Times New Roman" w:cs="Times New Roman"/>
            <w:sz w:val="24"/>
            <w:szCs w:val="24"/>
            <w:lang w:val="en-GB"/>
          </w:rPr>
          <w:t xml:space="preserve"> &lt;-&gt; low detection techniques, typically based on a spreading the waveform across wideband HF (WBHF) that in field trials shows a responsive and </w:t>
        </w:r>
        <w:del w:id="629" w:author="Author">
          <w:r w:rsidRPr="00196A9A">
            <w:rPr>
              <w:rFonts w:ascii="Times New Roman" w:eastAsia="Times New Roman" w:hAnsi="Times New Roman" w:cs="Times New Roman"/>
              <w:sz w:val="24"/>
              <w:szCs w:val="24"/>
              <w:lang w:val="en-GB"/>
            </w:rPr>
            <w:delText>resilent</w:delText>
          </w:r>
        </w:del>
        <w:r w:rsidRPr="00196A9A">
          <w:rPr>
            <w:rFonts w:ascii="Times New Roman" w:eastAsia="Times New Roman" w:hAnsi="Times New Roman" w:cs="Times New Roman"/>
            <w:sz w:val="24"/>
            <w:szCs w:val="24"/>
            <w:lang w:val="en-GB"/>
          </w:rPr>
          <w:t xml:space="preserve">resilient extensibility with high transmission reliability. </w:t>
        </w:r>
      </w:ins>
    </w:p>
    <w:p w14:paraId="59F7555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630" w:author="Author"/>
          <w:rFonts w:ascii="Times New Roman" w:eastAsia="Times New Roman" w:hAnsi="Times New Roman" w:cs="Times New Roman"/>
          <w:caps/>
          <w:sz w:val="20"/>
          <w:szCs w:val="20"/>
          <w:lang w:val="en-GB"/>
        </w:rPr>
      </w:pPr>
      <w:ins w:id="631" w:author="Author">
        <w:r w:rsidRPr="00196A9A">
          <w:rPr>
            <w:rFonts w:ascii="Times New Roman" w:eastAsia="Times New Roman" w:hAnsi="Times New Roman" w:cs="Times New Roman"/>
            <w:caps/>
            <w:sz w:val="20"/>
            <w:szCs w:val="20"/>
            <w:lang w:val="en-GB"/>
          </w:rPr>
          <w:t>FIGURE 1</w:t>
        </w:r>
      </w:ins>
    </w:p>
    <w:p w14:paraId="0090C86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632" w:author="Author"/>
          <w:rFonts w:ascii="Times New Roman Bold" w:eastAsia="Calibri" w:hAnsi="Times New Roman Bold" w:cs="Times New Roman Bold"/>
          <w:b/>
          <w:lang w:val="en-GB"/>
        </w:rPr>
      </w:pPr>
      <w:ins w:id="633" w:author="Author">
        <w:r w:rsidRPr="00196A9A">
          <w:rPr>
            <w:rFonts w:ascii="Times New Roman Bold" w:eastAsia="Calibri" w:hAnsi="Times New Roman Bold" w:cs="Times New Roman Bold"/>
            <w:b/>
            <w:lang w:val="en-GB"/>
          </w:rPr>
          <w:t>Typical DSSS Waveform Design</w:t>
        </w:r>
      </w:ins>
    </w:p>
    <w:p w14:paraId="4D644E2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634" w:author="Author"/>
          <w:rFonts w:ascii="Times New Roman" w:eastAsia="Times New Roman" w:hAnsi="Times New Roman" w:cs="Times New Roman"/>
          <w:sz w:val="24"/>
          <w:szCs w:val="24"/>
          <w:lang w:val="en-GB" w:eastAsia="zh-CN"/>
        </w:rPr>
      </w:pPr>
      <w:ins w:id="635" w:author="Author">
        <w:r w:rsidRPr="00196A9A">
          <w:rPr>
            <w:rFonts w:ascii="Times New Roman" w:eastAsia="Times New Roman" w:hAnsi="Times New Roman" w:cs="Times New Roman"/>
            <w:noProof/>
            <w:sz w:val="24"/>
            <w:szCs w:val="20"/>
            <w:lang w:val="en-GB" w:eastAsia="zh-CN"/>
          </w:rPr>
          <w:drawing>
            <wp:inline distT="0" distB="0" distL="0" distR="0" wp14:anchorId="6E79E9A9" wp14:editId="5605FC7E">
              <wp:extent cx="4631055" cy="2277745"/>
              <wp:effectExtent l="0" t="0" r="0" b="8255"/>
              <wp:docPr id="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1055" cy="2277745"/>
                      </a:xfrm>
                      <a:prstGeom prst="rect">
                        <a:avLst/>
                      </a:prstGeom>
                      <a:noFill/>
                      <a:ln>
                        <a:noFill/>
                      </a:ln>
                    </pic:spPr>
                  </pic:pic>
                </a:graphicData>
              </a:graphic>
            </wp:inline>
          </w:drawing>
        </w:r>
      </w:ins>
    </w:p>
    <w:p w14:paraId="1C167C3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36" w:author="Author"/>
          <w:rFonts w:ascii="Times New Roman" w:eastAsia="Times New Roman" w:hAnsi="Times New Roman" w:cs="Times New Roman"/>
          <w:sz w:val="24"/>
          <w:szCs w:val="24"/>
          <w:lang w:val="en-GB"/>
        </w:rPr>
      </w:pPr>
      <w:ins w:id="637" w:author="Author">
        <w:r w:rsidRPr="00196A9A">
          <w:rPr>
            <w:rFonts w:ascii="Times New Roman" w:eastAsia="Times New Roman" w:hAnsi="Times New Roman" w:cs="Times New Roman"/>
            <w:sz w:val="24"/>
            <w:szCs w:val="24"/>
            <w:lang w:val="en-GB"/>
          </w:rPr>
          <w:t xml:space="preserve">Some </w:t>
        </w:r>
        <w:del w:id="638" w:author="Author">
          <w:r w:rsidRPr="00196A9A">
            <w:rPr>
              <w:rFonts w:ascii="Times New Roman" w:eastAsia="Times New Roman" w:hAnsi="Times New Roman" w:cs="Times New Roman"/>
              <w:sz w:val="24"/>
              <w:szCs w:val="24"/>
              <w:highlight w:val="yellow"/>
              <w:lang w:val="en-GB"/>
              <w:rPrChange w:id="639" w:author="Unknown" w:date="2022-08-24T19:07:00Z">
                <w:rPr>
                  <w:szCs w:val="24"/>
                </w:rPr>
              </w:rPrChange>
            </w:rPr>
            <w:delText>Most</w:delText>
          </w:r>
        </w:del>
        <w:r w:rsidRPr="00196A9A">
          <w:rPr>
            <w:rFonts w:ascii="Times New Roman" w:eastAsia="Times New Roman" w:hAnsi="Times New Roman" w:cs="Times New Roman"/>
            <w:sz w:val="24"/>
            <w:szCs w:val="24"/>
            <w:lang w:val="en-GB"/>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rFonts w:ascii="Times New Roman" w:eastAsia="Times New Roman" w:hAnsi="Times New Roman" w:cs="Times New Roman"/>
            <w:color w:val="FF0000"/>
            <w:sz w:val="24"/>
            <w:szCs w:val="24"/>
            <w:lang w:val="en-GB"/>
          </w:rPr>
          <w:t xml:space="preserve"> Spread spectrum using DSSS gives high immunity to interference which sustains links better in contested frequency bands</w:t>
        </w:r>
      </w:ins>
    </w:p>
    <w:p w14:paraId="25A74330" w14:textId="2D977D95"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640" w:name="_Toc112270163"/>
      <w:ins w:id="641" w:author="Author">
        <w:del w:id="642" w:author="USA" w:date="2022-08-24T19:16:00Z">
          <w:r w:rsidRPr="000979E2" w:rsidDel="000979E2">
            <w:rPr>
              <w:rFonts w:ascii="Times New Roman" w:eastAsia="Times New Roman" w:hAnsi="Times New Roman" w:cs="Times New Roman"/>
              <w:b/>
              <w:sz w:val="28"/>
              <w:szCs w:val="20"/>
              <w:highlight w:val="cyan"/>
              <w:lang w:val="en-GB"/>
              <w:rPrChange w:id="643" w:author="USA" w:date="2022-08-24T19:16:00Z">
                <w:rPr>
                  <w:rFonts w:ascii="Times New Roman" w:eastAsia="Times New Roman" w:hAnsi="Times New Roman" w:cs="Times New Roman"/>
                  <w:b/>
                  <w:sz w:val="28"/>
                  <w:szCs w:val="20"/>
                  <w:lang w:val="en-GB"/>
                </w:rPr>
              </w:rPrChange>
            </w:rPr>
            <w:delText>4</w:delText>
          </w:r>
        </w:del>
      </w:ins>
      <w:ins w:id="644" w:author="USA" w:date="2022-08-24T19:16:00Z">
        <w:r w:rsidR="000979E2" w:rsidRPr="000979E2">
          <w:rPr>
            <w:rFonts w:ascii="Times New Roman" w:eastAsia="Times New Roman" w:hAnsi="Times New Roman" w:cs="Times New Roman"/>
            <w:b/>
            <w:sz w:val="28"/>
            <w:szCs w:val="20"/>
            <w:highlight w:val="cyan"/>
            <w:lang w:val="en-GB"/>
            <w:rPrChange w:id="645" w:author="USA" w:date="2022-08-24T19:16:00Z">
              <w:rPr>
                <w:rFonts w:ascii="Times New Roman" w:eastAsia="Times New Roman" w:hAnsi="Times New Roman" w:cs="Times New Roman"/>
                <w:b/>
                <w:sz w:val="28"/>
                <w:szCs w:val="20"/>
                <w:lang w:val="en-GB"/>
              </w:rPr>
            </w:rPrChange>
          </w:rPr>
          <w:t>3</w:t>
        </w:r>
      </w:ins>
      <w:r w:rsidRPr="00196A9A">
        <w:rPr>
          <w:rFonts w:ascii="Times New Roman" w:eastAsia="Times New Roman" w:hAnsi="Times New Roman" w:cs="Times New Roman"/>
          <w:b/>
          <w:sz w:val="28"/>
          <w:szCs w:val="20"/>
          <w:lang w:val="en-GB"/>
        </w:rPr>
        <w:tab/>
        <w:t>Multichannel approach</w:t>
      </w:r>
      <w:bookmarkEnd w:id="640"/>
    </w:p>
    <w:p w14:paraId="1CC944AF" w14:textId="50245331"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646" w:name="_Toc112270164"/>
      <w:ins w:id="647" w:author="Author">
        <w:del w:id="648" w:author="USA" w:date="2022-08-24T19:16:00Z">
          <w:r w:rsidRPr="000979E2" w:rsidDel="000979E2">
            <w:rPr>
              <w:rFonts w:ascii="Times New Roman" w:eastAsia="Times New Roman" w:hAnsi="Times New Roman" w:cs="Times New Roman"/>
              <w:b/>
              <w:sz w:val="24"/>
              <w:szCs w:val="20"/>
              <w:highlight w:val="cyan"/>
              <w:lang w:val="en-GB"/>
              <w:rPrChange w:id="649" w:author="USA" w:date="2022-08-24T19:16:00Z">
                <w:rPr>
                  <w:rFonts w:ascii="Times New Roman" w:eastAsia="Times New Roman" w:hAnsi="Times New Roman" w:cs="Times New Roman"/>
                  <w:b/>
                  <w:sz w:val="24"/>
                  <w:szCs w:val="20"/>
                  <w:lang w:val="en-GB"/>
                </w:rPr>
              </w:rPrChange>
            </w:rPr>
            <w:delText>4</w:delText>
          </w:r>
        </w:del>
      </w:ins>
      <w:ins w:id="650" w:author="USA" w:date="2022-08-24T19:16:00Z">
        <w:r w:rsidR="000979E2" w:rsidRPr="000979E2">
          <w:rPr>
            <w:rFonts w:ascii="Times New Roman" w:eastAsia="Times New Roman" w:hAnsi="Times New Roman" w:cs="Times New Roman"/>
            <w:b/>
            <w:sz w:val="24"/>
            <w:szCs w:val="20"/>
            <w:highlight w:val="cyan"/>
            <w:lang w:val="en-GB"/>
            <w:rPrChange w:id="651" w:author="USA" w:date="2022-08-24T19:16: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w:t>
      </w:r>
      <w:r w:rsidRPr="00196A9A">
        <w:rPr>
          <w:rFonts w:ascii="Times New Roman" w:eastAsia="Times New Roman" w:hAnsi="Times New Roman" w:cs="Times New Roman"/>
          <w:b/>
          <w:sz w:val="24"/>
          <w:szCs w:val="20"/>
          <w:lang w:val="en-GB"/>
        </w:rPr>
        <w:tab/>
        <w:t>Independent sideband (ISB) operation</w:t>
      </w:r>
      <w:bookmarkEnd w:id="646"/>
    </w:p>
    <w:p w14:paraId="705CA28C"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There are modems that convey data in multiple independent sidebands simultaneously. Such modems contain independent PSK/QAM modulators for each audio channel (for information on </w:t>
      </w:r>
      <w:r w:rsidRPr="00196A9A">
        <w:rPr>
          <w:rFonts w:ascii="Times New Roman" w:eastAsia="Times New Roman" w:hAnsi="Times New Roman" w:cs="Times New Roman"/>
          <w:sz w:val="24"/>
          <w:szCs w:val="20"/>
          <w:lang w:val="en-GB"/>
        </w:rPr>
        <w:lastRenderedPageBreak/>
        <w:t>modulation see Recommendation ITU</w:t>
      </w:r>
      <w:r w:rsidRPr="00196A9A">
        <w:rPr>
          <w:rFonts w:ascii="Times New Roman" w:eastAsia="Times New Roman" w:hAnsi="Times New Roman" w:cs="Times New Roman"/>
          <w:sz w:val="24"/>
          <w:szCs w:val="20"/>
          <w:lang w:val="en-GB"/>
        </w:rPr>
        <w:noBreakHyphen/>
        <w:t>R F.763</w:t>
      </w:r>
      <w:r w:rsidRPr="00196A9A">
        <w:rPr>
          <w:rFonts w:ascii="Times New Roman" w:eastAsia="Times New Roman" w:hAnsi="Times New Roman" w:cs="Times New Roman"/>
          <w:sz w:val="24"/>
          <w:szCs w:val="20"/>
          <w:lang w:val="en-GB"/>
        </w:rPr>
        <w:noBreakHyphen/>
        <w:t xml:space="preserve">5, Annex 6), but employ a single forward error correction encoder, whose output bit stream is distributed over the individual channels for transmission. When these channels are carried by contiguous frequencies, the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of the channels tend to be similar, although channel errors are not perfectly correlated. Thus, some improvement in output is achieved using receiver diversity.</w:t>
      </w:r>
    </w:p>
    <w:p w14:paraId="2CD4BECF" w14:textId="6A4E855D"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652" w:name="_Toc112270165"/>
      <w:del w:id="653" w:author="USA" w:date="2022-08-24T19:17:00Z">
        <w:r w:rsidRPr="000979E2" w:rsidDel="000979E2">
          <w:rPr>
            <w:rFonts w:ascii="Times New Roman" w:eastAsia="Times New Roman" w:hAnsi="Times New Roman" w:cs="Times New Roman"/>
            <w:b/>
            <w:sz w:val="24"/>
            <w:szCs w:val="20"/>
            <w:highlight w:val="cyan"/>
            <w:lang w:val="en-GB"/>
            <w:rPrChange w:id="654" w:author="USA" w:date="2022-08-24T19:17:00Z">
              <w:rPr>
                <w:rFonts w:ascii="Times New Roman" w:eastAsia="Times New Roman" w:hAnsi="Times New Roman" w:cs="Times New Roman"/>
                <w:b/>
                <w:sz w:val="24"/>
                <w:szCs w:val="20"/>
                <w:lang w:val="en-GB"/>
              </w:rPr>
            </w:rPrChange>
          </w:rPr>
          <w:delText>4</w:delText>
        </w:r>
      </w:del>
      <w:ins w:id="655" w:author="USA" w:date="2022-08-24T19:17:00Z">
        <w:r w:rsidR="000979E2" w:rsidRPr="000979E2">
          <w:rPr>
            <w:rFonts w:ascii="Times New Roman" w:eastAsia="Times New Roman" w:hAnsi="Times New Roman" w:cs="Times New Roman"/>
            <w:b/>
            <w:sz w:val="24"/>
            <w:szCs w:val="20"/>
            <w:highlight w:val="cyan"/>
            <w:lang w:val="en-GB"/>
            <w:rPrChange w:id="656"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.1.1</w:t>
      </w:r>
      <w:r w:rsidRPr="00196A9A">
        <w:rPr>
          <w:rFonts w:ascii="Times New Roman" w:eastAsia="Times New Roman" w:hAnsi="Times New Roman" w:cs="Times New Roman"/>
          <w:b/>
          <w:sz w:val="24"/>
          <w:szCs w:val="20"/>
          <w:lang w:val="en-GB"/>
        </w:rPr>
        <w:tab/>
      </w:r>
      <w:del w:id="657" w:author="Author">
        <w:r w:rsidRPr="00196A9A">
          <w:rPr>
            <w:rFonts w:ascii="Times New Roman" w:eastAsia="Times New Roman" w:hAnsi="Times New Roman" w:cs="Times New Roman"/>
            <w:b/>
            <w:sz w:val="24"/>
            <w:szCs w:val="20"/>
            <w:lang w:val="en-GB"/>
          </w:rPr>
          <w:delText xml:space="preserve">Operation </w:delText>
        </w:r>
      </w:del>
      <w:ins w:id="658" w:author="Author">
        <w:r w:rsidRPr="00196A9A">
          <w:rPr>
            <w:rFonts w:ascii="Times New Roman" w:eastAsia="Times New Roman" w:hAnsi="Times New Roman" w:cs="Times New Roman"/>
            <w:b/>
            <w:sz w:val="24"/>
            <w:szCs w:val="20"/>
            <w:lang w:val="en-GB"/>
          </w:rPr>
          <w:t xml:space="preserve">Independent sideband (ISB) operation  </w:t>
        </w:r>
      </w:ins>
      <w:r w:rsidRPr="00196A9A">
        <w:rPr>
          <w:rFonts w:ascii="Times New Roman" w:eastAsia="Times New Roman" w:hAnsi="Times New Roman" w:cs="Times New Roman"/>
          <w:b/>
          <w:sz w:val="24"/>
          <w:szCs w:val="20"/>
          <w:lang w:val="en-GB"/>
        </w:rPr>
        <w:t>in non-contiguous channels</w:t>
      </w:r>
      <w:bookmarkEnd w:id="652"/>
    </w:p>
    <w:p w14:paraId="78A8DF0A" w14:textId="77777777" w:rsidR="00196A9A" w:rsidRPr="00196A9A" w:rsidRDefault="00196A9A" w:rsidP="00196A9A">
      <w:pPr>
        <w:keepLines/>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contiguous channels are not available in sufficient quantity to support data requirements, operation in non-contiguous channels is necessary. In this case, channel </w:t>
      </w:r>
      <w:r w:rsidRPr="00196A9A">
        <w:rPr>
          <w:rFonts w:ascii="Times New Roman" w:eastAsia="Times New Roman" w:hAnsi="Times New Roman" w:cs="Times New Roman"/>
          <w:i/>
          <w:iCs/>
          <w:sz w:val="24"/>
          <w:szCs w:val="20"/>
          <w:lang w:val="en-GB"/>
        </w:rPr>
        <w:t>S</w:t>
      </w: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i/>
          <w:iCs/>
          <w:sz w:val="24"/>
          <w:szCs w:val="20"/>
          <w:lang w:val="en-GB"/>
        </w:rPr>
        <w:t>N</w:t>
      </w:r>
      <w:r w:rsidRPr="00196A9A">
        <w:rPr>
          <w:rFonts w:ascii="Times New Roman" w:eastAsia="Times New Roman" w:hAnsi="Times New Roman" w:cs="Times New Roman"/>
          <w:sz w:val="24"/>
          <w:szCs w:val="20"/>
          <w:lang w:val="en-GB"/>
        </w:rPr>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01818CA8" w14:textId="6F847250"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659" w:name="_Toc112270166"/>
      <w:del w:id="660" w:author="USA" w:date="2022-08-24T19:17:00Z">
        <w:r w:rsidRPr="000979E2" w:rsidDel="000979E2">
          <w:rPr>
            <w:rFonts w:ascii="Times New Roman" w:eastAsia="Times New Roman" w:hAnsi="Times New Roman" w:cs="Times New Roman"/>
            <w:b/>
            <w:sz w:val="24"/>
            <w:szCs w:val="20"/>
            <w:highlight w:val="cyan"/>
            <w:lang w:val="en-GB"/>
            <w:rPrChange w:id="661" w:author="USA" w:date="2022-08-24T19:17:00Z">
              <w:rPr>
                <w:rFonts w:ascii="Times New Roman" w:eastAsia="Times New Roman" w:hAnsi="Times New Roman" w:cs="Times New Roman"/>
                <w:b/>
                <w:sz w:val="24"/>
                <w:szCs w:val="20"/>
                <w:lang w:val="en-GB"/>
              </w:rPr>
            </w:rPrChange>
          </w:rPr>
          <w:delText>4</w:delText>
        </w:r>
      </w:del>
      <w:ins w:id="662" w:author="USA" w:date="2022-08-24T19:17:00Z">
        <w:r w:rsidR="000979E2" w:rsidRPr="000979E2">
          <w:rPr>
            <w:rFonts w:ascii="Times New Roman" w:eastAsia="Times New Roman" w:hAnsi="Times New Roman" w:cs="Times New Roman"/>
            <w:b/>
            <w:sz w:val="24"/>
            <w:szCs w:val="20"/>
            <w:highlight w:val="cyan"/>
            <w:lang w:val="en-GB"/>
            <w:rPrChange w:id="663" w:author="USA" w:date="2022-08-24T19:17: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.1.2</w:t>
      </w:r>
      <w:r w:rsidRPr="00196A9A">
        <w:rPr>
          <w:rFonts w:ascii="Times New Roman" w:eastAsia="Times New Roman" w:hAnsi="Times New Roman" w:cs="Times New Roman"/>
          <w:b/>
          <w:sz w:val="24"/>
          <w:szCs w:val="20"/>
          <w:lang w:val="en-GB"/>
        </w:rPr>
        <w:tab/>
        <w:t>Single-channel</w:t>
      </w:r>
      <w:ins w:id="664" w:author="Author">
        <w:r w:rsidRPr="00196A9A">
          <w:rPr>
            <w:rFonts w:ascii="Times New Roman" w:eastAsia="Times New Roman" w:hAnsi="Times New Roman" w:cs="Times New Roman"/>
            <w:b/>
            <w:sz w:val="24"/>
            <w:szCs w:val="20"/>
            <w:lang w:val="en-GB"/>
          </w:rPr>
          <w:t xml:space="preserve"> </w:t>
        </w:r>
        <w:del w:id="665" w:author="Author">
          <w:r w:rsidRPr="00196A9A">
            <w:rPr>
              <w:rFonts w:ascii="Times New Roman" w:eastAsia="Times New Roman" w:hAnsi="Times New Roman" w:cs="Times New Roman"/>
              <w:b/>
              <w:sz w:val="24"/>
              <w:szCs w:val="20"/>
              <w:lang w:val="en-GB"/>
            </w:rPr>
            <w:delText>Independent</w:delText>
          </w:r>
        </w:del>
        <w:r w:rsidRPr="00196A9A">
          <w:rPr>
            <w:rFonts w:ascii="Times New Roman" w:eastAsia="Times New Roman" w:hAnsi="Times New Roman" w:cs="Times New Roman"/>
            <w:b/>
            <w:sz w:val="24"/>
            <w:szCs w:val="20"/>
            <w:lang w:val="en-GB"/>
          </w:rPr>
          <w:t xml:space="preserve">independent sideband (ISB) </w:t>
        </w:r>
      </w:ins>
      <w:r w:rsidRPr="00196A9A">
        <w:rPr>
          <w:rFonts w:ascii="Times New Roman" w:eastAsia="Times New Roman" w:hAnsi="Times New Roman" w:cs="Times New Roman"/>
          <w:b/>
          <w:sz w:val="24"/>
          <w:szCs w:val="20"/>
          <w:lang w:val="en-GB"/>
        </w:rPr>
        <w:t xml:space="preserve"> HF equipment</w:t>
      </w:r>
      <w:bookmarkEnd w:id="659"/>
    </w:p>
    <w:p w14:paraId="61FDAC9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One nominal 3 kHz channel USB or LSB (selectable).</w:t>
      </w:r>
    </w:p>
    <w:p w14:paraId="5BD43451" w14:textId="62E4DB64"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rFonts w:ascii="Times New Roman" w:eastAsia="Times New Roman" w:hAnsi="Times New Roman" w:cs="Times New Roman"/>
          <w:b/>
          <w:sz w:val="24"/>
          <w:szCs w:val="20"/>
          <w:lang w:val="en-GB"/>
        </w:rPr>
      </w:pPr>
      <w:bookmarkStart w:id="666" w:name="_Toc112270167"/>
      <w:del w:id="667" w:author="USA" w:date="2022-08-24T21:33:00Z">
        <w:r w:rsidRPr="00A32FF3" w:rsidDel="00A32FF3">
          <w:rPr>
            <w:rFonts w:ascii="Times New Roman" w:eastAsia="Times New Roman" w:hAnsi="Times New Roman" w:cs="Times New Roman"/>
            <w:b/>
            <w:sz w:val="24"/>
            <w:szCs w:val="20"/>
            <w:highlight w:val="cyan"/>
            <w:lang w:val="en-GB"/>
            <w:rPrChange w:id="668" w:author="USA" w:date="2022-08-24T21:33:00Z">
              <w:rPr>
                <w:rFonts w:ascii="Times New Roman" w:eastAsia="Times New Roman" w:hAnsi="Times New Roman" w:cs="Times New Roman"/>
                <w:b/>
                <w:sz w:val="24"/>
                <w:szCs w:val="20"/>
                <w:lang w:val="en-GB"/>
              </w:rPr>
            </w:rPrChange>
          </w:rPr>
          <w:delText>4</w:delText>
        </w:r>
      </w:del>
      <w:ins w:id="669" w:author="USA" w:date="2022-08-24T21:33:00Z">
        <w:r w:rsidR="00A32FF3" w:rsidRPr="00A32FF3">
          <w:rPr>
            <w:rFonts w:ascii="Times New Roman" w:eastAsia="Times New Roman" w:hAnsi="Times New Roman" w:cs="Times New Roman"/>
            <w:b/>
            <w:sz w:val="24"/>
            <w:szCs w:val="20"/>
            <w:highlight w:val="cyan"/>
            <w:lang w:val="en-GB"/>
            <w:rPrChange w:id="670" w:author="USA" w:date="2022-08-24T21:33: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.1.3</w:t>
      </w:r>
      <w:r w:rsidRPr="00196A9A">
        <w:rPr>
          <w:rFonts w:ascii="Times New Roman" w:eastAsia="Times New Roman" w:hAnsi="Times New Roman" w:cs="Times New Roman"/>
          <w:b/>
          <w:sz w:val="24"/>
          <w:szCs w:val="20"/>
          <w:lang w:val="en-GB"/>
        </w:rPr>
        <w:tab/>
        <w:t>Multichannel HF equipment</w:t>
      </w:r>
      <w:bookmarkEnd w:id="666"/>
    </w:p>
    <w:p w14:paraId="76E7E39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Multiple </w:t>
      </w:r>
      <w:del w:id="671" w:author="Author">
        <w:r w:rsidRPr="00196A9A">
          <w:rPr>
            <w:rFonts w:ascii="Times New Roman" w:eastAsia="Times New Roman" w:hAnsi="Times New Roman" w:cs="Times New Roman"/>
            <w:sz w:val="24"/>
            <w:szCs w:val="20"/>
            <w:lang w:val="en-GB"/>
          </w:rPr>
          <w:delText>channelling</w:delText>
        </w:r>
      </w:del>
      <w:proofErr w:type="spellStart"/>
      <w:ins w:id="672" w:author="Author">
        <w:r w:rsidRPr="00196A9A">
          <w:rPr>
            <w:rFonts w:ascii="Times New Roman" w:eastAsia="Times New Roman" w:hAnsi="Times New Roman" w:cs="Times New Roman"/>
            <w:sz w:val="24"/>
            <w:szCs w:val="20"/>
            <w:lang w:val="en-GB"/>
          </w:rPr>
          <w:t>channeling</w:t>
        </w:r>
      </w:ins>
      <w:proofErr w:type="spellEnd"/>
      <w:r w:rsidRPr="00196A9A">
        <w:rPr>
          <w:rFonts w:ascii="Times New Roman" w:eastAsia="Times New Roman" w:hAnsi="Times New Roman" w:cs="Times New Roman"/>
          <w:sz w:val="24"/>
          <w:szCs w:val="20"/>
          <w:lang w:val="en-GB"/>
        </w:rPr>
        <w:t xml:space="preserve"> arrangements are possible as shown below:</w:t>
      </w:r>
    </w:p>
    <w:p w14:paraId="3912DB5E"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or LSB (two independent channels in the same sideband – sideband selectable).</w:t>
      </w:r>
    </w:p>
    <w:p w14:paraId="237671F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or LSB (selectable).</w:t>
      </w:r>
    </w:p>
    <w:p w14:paraId="11FE5816"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Two nominal 3 kHz channels in the USB and two in the LSB (four independent 3 kHz channels – two in each sideband).</w:t>
      </w:r>
    </w:p>
    <w:p w14:paraId="6586118A"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6 kHz channel in the USB and one in the LSB (two independent 6 kHz channels – one in each sideband).</w:t>
      </w:r>
    </w:p>
    <w:p w14:paraId="635BDB42"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12 kHz channel in the USB or LSB (selectable).</w:t>
      </w:r>
    </w:p>
    <w:p w14:paraId="55F7640B"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One nominal 3 kHz channel in the USB and one in the LSB (two independent 3 kHz channels – one in each sideband).</w:t>
      </w:r>
    </w:p>
    <w:p w14:paraId="0EC5D78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When four-channel independent sideband operation is required, the four individual 3 kHz channels should be configured as shown in Fig. </w:t>
      </w:r>
      <w:ins w:id="673" w:author="Author">
        <w:r w:rsidRPr="00196A9A">
          <w:rPr>
            <w:rFonts w:ascii="Times New Roman" w:eastAsia="Times New Roman" w:hAnsi="Times New Roman" w:cs="Times New Roman"/>
            <w:sz w:val="24"/>
            <w:szCs w:val="20"/>
            <w:lang w:val="en-GB"/>
          </w:rPr>
          <w:t>2</w:t>
        </w:r>
      </w:ins>
      <w:del w:id="674" w:author="Author">
        <w:r w:rsidRPr="00196A9A">
          <w:rPr>
            <w:rFonts w:ascii="Times New Roman" w:eastAsia="Times New Roman" w:hAnsi="Times New Roman" w:cs="Times New Roman"/>
            <w:sz w:val="24"/>
            <w:szCs w:val="20"/>
            <w:lang w:val="en-GB"/>
          </w:rPr>
          <w:delText>1</w:delText>
        </w:r>
      </w:del>
      <w:r w:rsidRPr="00196A9A">
        <w:rPr>
          <w:rFonts w:ascii="Times New Roman" w:eastAsia="Times New Roman" w:hAnsi="Times New Roman" w:cs="Times New Roman"/>
          <w:sz w:val="24"/>
          <w:szCs w:val="20"/>
          <w:lang w:val="en-GB"/>
        </w:rPr>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675" w:author="Author">
        <w:r w:rsidRPr="00196A9A">
          <w:rPr>
            <w:rFonts w:ascii="Times New Roman" w:eastAsia="Times New Roman" w:hAnsi="Times New Roman" w:cs="Times New Roman"/>
            <w:sz w:val="24"/>
            <w:szCs w:val="20"/>
            <w:lang w:val="en-GB"/>
          </w:rPr>
          <w:delText>centre</w:delText>
        </w:r>
      </w:del>
      <w:proofErr w:type="spellStart"/>
      <w:ins w:id="676" w:author="Author">
        <w:r w:rsidRPr="00196A9A">
          <w:rPr>
            <w:rFonts w:ascii="Times New Roman" w:eastAsia="Times New Roman" w:hAnsi="Times New Roman" w:cs="Times New Roman"/>
            <w:sz w:val="24"/>
            <w:szCs w:val="20"/>
            <w:lang w:val="en-GB"/>
          </w:rPr>
          <w:t>center</w:t>
        </w:r>
      </w:ins>
      <w:proofErr w:type="spellEnd"/>
      <w:r w:rsidRPr="00196A9A">
        <w:rPr>
          <w:rFonts w:ascii="Times New Roman" w:eastAsia="Times New Roman" w:hAnsi="Times New Roman" w:cs="Times New Roman"/>
          <w:sz w:val="24"/>
          <w:szCs w:val="20"/>
          <w:lang w:val="en-GB"/>
        </w:rPr>
        <w:t xml:space="preserve"> carrier frequency, or by other suitable techniques that produce the required channel displacements and inversions. </w:t>
      </w:r>
    </w:p>
    <w:p w14:paraId="56E9641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2B1228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Group delay distortion should not exceed 1 500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 xml:space="preserve">s over the ranges 370 Hz to 750 Hz and 3 000 Hz to 3 100 Hz, and 1 000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s over the range 750 Hz to 3 000 Hz and 150 </w:t>
      </w:r>
      <w:r w:rsidRPr="00196A9A">
        <w:rPr>
          <w:rFonts w:ascii="Times New Roman" w:eastAsia="Times New Roman" w:hAnsi="Times New Roman" w:cs="Times New Roman"/>
          <w:sz w:val="24"/>
          <w:szCs w:val="20"/>
          <w:lang w:val="en-GB"/>
        </w:rPr>
        <w:sym w:font="Symbol" w:char="F06D"/>
      </w:r>
      <w:r w:rsidRPr="00196A9A">
        <w:rPr>
          <w:rFonts w:ascii="Times New Roman" w:eastAsia="Times New Roman" w:hAnsi="Times New Roman" w:cs="Times New Roman"/>
          <w:sz w:val="24"/>
          <w:szCs w:val="20"/>
          <w:lang w:val="en-GB"/>
        </w:rPr>
        <w:t xml:space="preserve">s for any 100-Hz frequency </w:t>
      </w:r>
      <w:r w:rsidRPr="00196A9A">
        <w:rPr>
          <w:rFonts w:ascii="Times New Roman" w:eastAsia="Times New Roman" w:hAnsi="Times New Roman" w:cs="Times New Roman"/>
          <w:sz w:val="24"/>
          <w:szCs w:val="20"/>
          <w:lang w:val="en-GB"/>
        </w:rPr>
        <w:lastRenderedPageBreak/>
        <w:t>increment between 570 Hz and 3 000 Hz. Absolute delay should be less than 10 </w:t>
      </w:r>
      <w:proofErr w:type="spellStart"/>
      <w:r w:rsidRPr="00196A9A">
        <w:rPr>
          <w:rFonts w:ascii="Times New Roman" w:eastAsia="Times New Roman" w:hAnsi="Times New Roman" w:cs="Times New Roman"/>
          <w:sz w:val="24"/>
          <w:szCs w:val="20"/>
          <w:lang w:val="en-GB"/>
        </w:rPr>
        <w:t>ms</w:t>
      </w:r>
      <w:proofErr w:type="spellEnd"/>
      <w:r w:rsidRPr="00196A9A">
        <w:rPr>
          <w:rFonts w:ascii="Times New Roman" w:eastAsia="Times New Roman" w:hAnsi="Times New Roman" w:cs="Times New Roman"/>
          <w:sz w:val="24"/>
          <w:szCs w:val="20"/>
          <w:lang w:val="en-GB"/>
        </w:rPr>
        <w:t xml:space="preserve"> over the frequency range of 300 Hz to 3 050 Hz. Measurements are from end-to-end (transmitter audio input to receiver audio output) with the radio equipment configured in a back-to-back configuration.</w:t>
      </w:r>
    </w:p>
    <w:p w14:paraId="7086E8B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t xml:space="preserve">Figure </w:t>
      </w:r>
      <w:ins w:id="677" w:author="Author">
        <w:r w:rsidRPr="00196A9A">
          <w:rPr>
            <w:rFonts w:ascii="Times New Roman" w:eastAsia="Times New Roman" w:hAnsi="Times New Roman" w:cs="Times New Roman"/>
            <w:caps/>
            <w:sz w:val="20"/>
            <w:szCs w:val="20"/>
            <w:lang w:val="en-GB"/>
          </w:rPr>
          <w:t>2</w:t>
        </w:r>
      </w:ins>
      <w:del w:id="678" w:author="Author">
        <w:r w:rsidRPr="00196A9A">
          <w:rPr>
            <w:rFonts w:ascii="Times New Roman" w:eastAsia="Times New Roman" w:hAnsi="Times New Roman" w:cs="Times New Roman"/>
            <w:caps/>
            <w:sz w:val="20"/>
            <w:szCs w:val="20"/>
            <w:lang w:val="en-GB"/>
          </w:rPr>
          <w:delText>1</w:delText>
        </w:r>
      </w:del>
    </w:p>
    <w:p w14:paraId="029A93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rFonts w:ascii="Times New Roman Bold" w:eastAsia="Calibri" w:hAnsi="Times New Roman Bold" w:cs="Times New Roman Bold"/>
          <w:b/>
          <w:lang w:val="en-GB"/>
        </w:rPr>
      </w:pPr>
      <w:r w:rsidRPr="00196A9A">
        <w:rPr>
          <w:rFonts w:ascii="Times New Roman Bold" w:eastAsia="Calibri" w:hAnsi="Times New Roman Bold" w:cs="Times New Roman Bold"/>
          <w:b/>
          <w:lang w:val="en-GB"/>
        </w:rPr>
        <w:t>Four-channel independent sideband operation</w:t>
      </w:r>
    </w:p>
    <w:p w14:paraId="7F19088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rFonts w:ascii="Times New Roman" w:eastAsia="Times New Roman" w:hAnsi="Times New Roman" w:cs="Times New Roman"/>
          <w:sz w:val="24"/>
          <w:szCs w:val="20"/>
          <w:lang w:val="en-GB" w:eastAsia="zh-CN"/>
        </w:rPr>
      </w:pPr>
      <w:r w:rsidRPr="00196A9A">
        <w:rPr>
          <w:rFonts w:ascii="Times New Roman" w:eastAsia="Times New Roman" w:hAnsi="Times New Roman" w:cs="Times New Roman"/>
          <w:sz w:val="24"/>
          <w:szCs w:val="20"/>
          <w:lang w:val="en-GB" w:eastAsia="zh-CN"/>
        </w:rPr>
        <w:object w:dxaOrig="8544" w:dyaOrig="6324" w14:anchorId="5D411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16pt" o:ole="" o:allowoverlap="f">
            <v:imagedata r:id="rId13" o:title=""/>
          </v:shape>
          <o:OLEObject Type="Embed" ProgID="CorelDRAW.Graphic.12" ShapeID="_x0000_i1025" DrawAspect="Content" ObjectID="_1725451879" r:id="rId14"/>
        </w:object>
      </w:r>
    </w:p>
    <w:p w14:paraId="7E695FB6" w14:textId="09314545"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679" w:name="_Toc112270168"/>
      <w:del w:id="680" w:author="USA" w:date="2022-08-24T21:34:00Z">
        <w:r w:rsidRPr="00A32FF3" w:rsidDel="00A32FF3">
          <w:rPr>
            <w:rFonts w:ascii="Times New Roman" w:eastAsia="Times New Roman" w:hAnsi="Times New Roman" w:cs="Times New Roman"/>
            <w:b/>
            <w:sz w:val="24"/>
            <w:szCs w:val="20"/>
            <w:highlight w:val="cyan"/>
            <w:lang w:val="en-GB"/>
            <w:rPrChange w:id="681" w:author="USA" w:date="2022-08-24T21:34:00Z">
              <w:rPr>
                <w:rFonts w:ascii="Times New Roman" w:eastAsia="Times New Roman" w:hAnsi="Times New Roman" w:cs="Times New Roman"/>
                <w:b/>
                <w:sz w:val="24"/>
                <w:szCs w:val="20"/>
                <w:lang w:val="en-GB"/>
              </w:rPr>
            </w:rPrChange>
          </w:rPr>
          <w:delText>4</w:delText>
        </w:r>
      </w:del>
      <w:ins w:id="682" w:author="USA" w:date="2022-08-24T21:34:00Z">
        <w:r w:rsidR="00A32FF3" w:rsidRPr="00A32FF3">
          <w:rPr>
            <w:rFonts w:ascii="Times New Roman" w:eastAsia="Times New Roman" w:hAnsi="Times New Roman" w:cs="Times New Roman"/>
            <w:b/>
            <w:sz w:val="24"/>
            <w:szCs w:val="20"/>
            <w:highlight w:val="cyan"/>
            <w:lang w:val="en-GB"/>
            <w:rPrChange w:id="683" w:author="USA" w:date="2022-08-24T21:34:00Z">
              <w:rPr>
                <w:rFonts w:ascii="Times New Roman" w:eastAsia="Times New Roman" w:hAnsi="Times New Roman" w:cs="Times New Roman"/>
                <w:b/>
                <w:sz w:val="24"/>
                <w:szCs w:val="20"/>
                <w:lang w:val="en-GB"/>
              </w:rPr>
            </w:rPrChange>
          </w:rPr>
          <w:t>3</w:t>
        </w:r>
      </w:ins>
      <w:r w:rsidRPr="00196A9A">
        <w:rPr>
          <w:rFonts w:ascii="Times New Roman" w:eastAsia="Times New Roman" w:hAnsi="Times New Roman" w:cs="Times New Roman"/>
          <w:b/>
          <w:sz w:val="24"/>
          <w:szCs w:val="20"/>
          <w:lang w:val="en-GB"/>
        </w:rPr>
        <w:t>.2</w:t>
      </w:r>
      <w:r w:rsidRPr="00196A9A">
        <w:rPr>
          <w:rFonts w:ascii="Times New Roman" w:eastAsia="Times New Roman" w:hAnsi="Times New Roman" w:cs="Times New Roman"/>
          <w:b/>
          <w:sz w:val="24"/>
          <w:szCs w:val="20"/>
          <w:lang w:val="en-GB"/>
        </w:rPr>
        <w:tab/>
        <w:t>Digital Radio Mondiale (DRM)</w:t>
      </w:r>
      <w:bookmarkEnd w:id="679"/>
      <w:r w:rsidRPr="00196A9A">
        <w:rPr>
          <w:rFonts w:ascii="Times New Roman" w:eastAsia="Times New Roman" w:hAnsi="Times New Roman" w:cs="Times New Roman"/>
          <w:b/>
          <w:sz w:val="24"/>
          <w:szCs w:val="20"/>
          <w:lang w:val="en-GB"/>
        </w:rPr>
        <w:t xml:space="preserve"> </w:t>
      </w:r>
    </w:p>
    <w:p w14:paraId="2B89C84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del w:id="684" w:author="Author"/>
          <w:rFonts w:ascii="Times New Roman" w:eastAsia="Times New Roman" w:hAnsi="Times New Roman" w:cs="Times New Roman"/>
          <w:sz w:val="24"/>
          <w:szCs w:val="20"/>
          <w:lang w:val="en-GB"/>
        </w:rPr>
      </w:pPr>
      <w:del w:id="685" w:author="Author">
        <w:r w:rsidRPr="00196A9A">
          <w:rPr>
            <w:rFonts w:ascii="Times New Roman" w:eastAsia="Times New Roman" w:hAnsi="Times New Roman" w:cs="Times New Roman"/>
            <w:sz w:val="24"/>
            <w:szCs w:val="24"/>
            <w:lang w:val="en-GB"/>
          </w:rPr>
          <w:delText>DRM systems (see Recommendation ITU</w:delText>
        </w:r>
        <w:r w:rsidRPr="00196A9A">
          <w:rPr>
            <w:rFonts w:ascii="Times New Roman" w:eastAsia="Times New Roman" w:hAnsi="Times New Roman" w:cs="Times New Roman"/>
            <w:sz w:val="24"/>
            <w:szCs w:val="24"/>
            <w:lang w:val="en-GB"/>
          </w:rPr>
          <w:noBreakHyphen/>
          <w:delText>R BS.1514</w:delText>
        </w:r>
        <w:r w:rsidRPr="00196A9A">
          <w:rPr>
            <w:rFonts w:ascii="Times New Roman" w:eastAsia="Times New Roman" w:hAnsi="Times New Roman" w:cs="Times New Roman"/>
            <w:sz w:val="24"/>
            <w:szCs w:val="24"/>
            <w:lang w:val="en-GB"/>
          </w:rPr>
          <w:noBreakHyphen/>
          <w:delText>1) have undergone experimental demonstration trials for fixed and mobile use</w:delText>
        </w:r>
        <w:r w:rsidRPr="00196A9A">
          <w:rPr>
            <w:rFonts w:ascii="Times New Roman" w:eastAsia="Times New Roman" w:hAnsi="Times New Roman" w:cs="Times New Roman"/>
            <w:sz w:val="24"/>
            <w:szCs w:val="20"/>
            <w:lang w:val="en-GB"/>
          </w:rPr>
          <w:delText xml:space="preserve">. </w:delText>
        </w:r>
      </w:del>
    </w:p>
    <w:p w14:paraId="5FD4E25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DRM system is a narrow bandwidth orthogonally coded digital data transmission system that has the capability to tailor its transmission characteristics to match the service requirements 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196A9A">
        <w:rPr>
          <w:rFonts w:ascii="Times New Roman" w:eastAsia="Times New Roman" w:hAnsi="Times New Roman" w:cs="Times New Roman"/>
          <w:sz w:val="24"/>
          <w:szCs w:val="20"/>
          <w:lang w:val="en-GB"/>
        </w:rPr>
        <w:noBreakHyphen/>
        <w:t>QAM and 16</w:t>
      </w:r>
      <w:r w:rsidRPr="00196A9A">
        <w:rPr>
          <w:rFonts w:ascii="Times New Roman" w:eastAsia="Times New Roman" w:hAnsi="Times New Roman" w:cs="Times New Roman"/>
          <w:sz w:val="24"/>
          <w:szCs w:val="20"/>
          <w:lang w:val="en-GB"/>
        </w:rPr>
        <w:noBreakHyphen/>
        <w:t xml:space="preserve">QAM. In addition, a quadrature phase-shift keying (QPSK) modulation mode is available for highly robust </w:t>
      </w:r>
      <w:del w:id="686" w:author="Author">
        <w:r w:rsidRPr="00196A9A">
          <w:rPr>
            <w:rFonts w:ascii="Times New Roman" w:eastAsia="Times New Roman" w:hAnsi="Times New Roman" w:cs="Times New Roman"/>
            <w:sz w:val="24"/>
            <w:szCs w:val="20"/>
            <w:lang w:val="en-GB"/>
          </w:rPr>
          <w:delText>signalling</w:delText>
        </w:r>
      </w:del>
      <w:ins w:id="687" w:author="Author">
        <w:r w:rsidRPr="00196A9A">
          <w:rPr>
            <w:rFonts w:ascii="Times New Roman" w:eastAsia="Times New Roman" w:hAnsi="Times New Roman" w:cs="Times New Roman"/>
            <w:sz w:val="24"/>
            <w:szCs w:val="20"/>
            <w:lang w:val="en-GB"/>
          </w:rPr>
          <w:t>signaling</w:t>
        </w:r>
      </w:ins>
      <w:r w:rsidRPr="00196A9A">
        <w:rPr>
          <w:rFonts w:ascii="Times New Roman" w:eastAsia="Times New Roman" w:hAnsi="Times New Roman" w:cs="Times New Roman"/>
          <w:sz w:val="24"/>
          <w:szCs w:val="20"/>
          <w:lang w:val="en-GB"/>
        </w:rPr>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5" w:history="1">
        <w:r w:rsidRPr="00196A9A">
          <w:rPr>
            <w:rFonts w:ascii="Times New Roman" w:eastAsia="Times New Roman" w:hAnsi="Times New Roman" w:cs="Times New Roman"/>
            <w:color w:val="0000FF"/>
            <w:sz w:val="24"/>
            <w:szCs w:val="20"/>
            <w:u w:val="single"/>
            <w:lang w:val="en-GB"/>
          </w:rPr>
          <w:t>http://pda.etsi.org/pda/queryform.asp</w:t>
        </w:r>
      </w:hyperlink>
      <w:r w:rsidRPr="00196A9A">
        <w:rPr>
          <w:rFonts w:ascii="Times New Roman" w:eastAsia="Times New Roman" w:hAnsi="Times New Roman" w:cs="Times New Roman"/>
          <w:sz w:val="24"/>
          <w:szCs w:val="20"/>
          <w:lang w:val="en-GB"/>
        </w:rPr>
        <w:t>. In the search function for this webpage enter “data application directory.”</w:t>
      </w:r>
    </w:p>
    <w:p w14:paraId="04FC3DA9" w14:textId="6F3ECE3E"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ins w:id="688" w:author="Author"/>
          <w:rFonts w:ascii="Times New Roman" w:eastAsia="Times New Roman" w:hAnsi="Times New Roman" w:cs="Times New Roman"/>
          <w:b/>
          <w:sz w:val="24"/>
          <w:szCs w:val="20"/>
          <w:lang w:val="en-GB"/>
        </w:rPr>
      </w:pPr>
      <w:bookmarkStart w:id="689" w:name="_Toc112270169"/>
      <w:ins w:id="690" w:author="Author">
        <w:del w:id="691" w:author="USA" w:date="2022-08-24T21:34:00Z">
          <w:r w:rsidRPr="00A32FF3" w:rsidDel="00A32FF3">
            <w:rPr>
              <w:rFonts w:ascii="Times New Roman" w:eastAsia="Times New Roman" w:hAnsi="Times New Roman" w:cs="Times New Roman"/>
              <w:b/>
              <w:sz w:val="24"/>
              <w:szCs w:val="20"/>
              <w:highlight w:val="cyan"/>
              <w:lang w:val="en-GB"/>
              <w:rPrChange w:id="692" w:author="USA" w:date="2022-08-24T21:34:00Z">
                <w:rPr>
                  <w:rFonts w:ascii="Times New Roman" w:eastAsia="Times New Roman" w:hAnsi="Times New Roman" w:cs="Times New Roman"/>
                  <w:b/>
                  <w:sz w:val="24"/>
                  <w:szCs w:val="20"/>
                  <w:lang w:val="en-GB"/>
                </w:rPr>
              </w:rPrChange>
            </w:rPr>
            <w:lastRenderedPageBreak/>
            <w:delText>4</w:delText>
          </w:r>
        </w:del>
      </w:ins>
      <w:ins w:id="693" w:author="USA" w:date="2022-08-24T21:34:00Z">
        <w:r w:rsidR="00A32FF3" w:rsidRPr="00A32FF3">
          <w:rPr>
            <w:rFonts w:ascii="Times New Roman" w:eastAsia="Times New Roman" w:hAnsi="Times New Roman" w:cs="Times New Roman"/>
            <w:b/>
            <w:sz w:val="24"/>
            <w:szCs w:val="20"/>
            <w:highlight w:val="cyan"/>
            <w:lang w:val="en-GB"/>
            <w:rPrChange w:id="694" w:author="USA" w:date="2022-08-24T21:34:00Z">
              <w:rPr>
                <w:rFonts w:ascii="Times New Roman" w:eastAsia="Times New Roman" w:hAnsi="Times New Roman" w:cs="Times New Roman"/>
                <w:b/>
                <w:sz w:val="24"/>
                <w:szCs w:val="20"/>
                <w:lang w:val="en-GB"/>
              </w:rPr>
            </w:rPrChange>
          </w:rPr>
          <w:t>3</w:t>
        </w:r>
      </w:ins>
      <w:ins w:id="695" w:author="Author">
        <w:r w:rsidRPr="00196A9A">
          <w:rPr>
            <w:rFonts w:ascii="Times New Roman" w:eastAsia="Times New Roman" w:hAnsi="Times New Roman" w:cs="Times New Roman"/>
            <w:b/>
            <w:sz w:val="24"/>
            <w:szCs w:val="20"/>
            <w:lang w:val="en-GB"/>
          </w:rPr>
          <w:t>.3</w:t>
        </w:r>
        <w:r w:rsidRPr="00196A9A">
          <w:rPr>
            <w:rFonts w:ascii="Times New Roman" w:eastAsia="Times New Roman" w:hAnsi="Times New Roman" w:cs="Times New Roman"/>
            <w:b/>
            <w:sz w:val="24"/>
            <w:szCs w:val="20"/>
            <w:lang w:val="en-GB"/>
          </w:rPr>
          <w:tab/>
          <w:t>AGILE-HF Networks</w:t>
        </w:r>
        <w:bookmarkEnd w:id="689"/>
      </w:ins>
    </w:p>
    <w:p w14:paraId="5BD64141" w14:textId="38179B76"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696" w:author="Author"/>
          <w:rFonts w:ascii="Times New Roman" w:eastAsia="Times New Roman" w:hAnsi="Times New Roman" w:cs="Times New Roman"/>
          <w:sz w:val="24"/>
          <w:szCs w:val="20"/>
          <w:lang w:val="en-GB"/>
        </w:rPr>
      </w:pPr>
      <w:ins w:id="697" w:author="Author">
        <w:r w:rsidRPr="00196A9A">
          <w:rPr>
            <w:rFonts w:ascii="Times New Roman" w:eastAsia="Times New Roman" w:hAnsi="Times New Roman" w:cs="Times New Roman"/>
            <w:sz w:val="24"/>
            <w:szCs w:val="20"/>
            <w:lang w:val="en-GB"/>
          </w:rPr>
          <w:t xml:space="preserve">AGILE-HF  Systems will operate across the entirety of the 3 to 30 MHz frequency band and </w:t>
        </w:r>
        <w:bookmarkStart w:id="698" w:name="_Hlk96697407"/>
        <w:r w:rsidRPr="00196A9A">
          <w:rPr>
            <w:rFonts w:ascii="Times New Roman" w:eastAsia="Times New Roman" w:hAnsi="Times New Roman" w:cs="Times New Roman"/>
            <w:sz w:val="24"/>
            <w:szCs w:val="20"/>
            <w:lang w:val="en-GB"/>
          </w:rPr>
          <w:t>will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w:t>
        </w:r>
        <w:del w:id="699" w:author="USA" w:date="2022-08-24T21:35:00Z">
          <w:r w:rsidRPr="00196A9A" w:rsidDel="00A32FF3">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emergency management and disaster relief services along with many other  services and applications such as email, FTP file transfer, chat rooms and video calls across thousands of miles</w:t>
        </w:r>
      </w:ins>
      <w:ins w:id="700" w:author="USA" w:date="2022-08-24T21:35:00Z">
        <w:r w:rsidR="00A32FF3" w:rsidRPr="00A32FF3">
          <w:rPr>
            <w:rFonts w:ascii="Times New Roman" w:eastAsia="Times New Roman" w:hAnsi="Times New Roman" w:cs="Times New Roman"/>
            <w:sz w:val="24"/>
            <w:szCs w:val="20"/>
            <w:highlight w:val="cyan"/>
            <w:lang w:val="en-GB"/>
            <w:rPrChange w:id="701" w:author="USA" w:date="2022-08-24T21:35:00Z">
              <w:rPr>
                <w:rFonts w:ascii="Times New Roman" w:eastAsia="Times New Roman" w:hAnsi="Times New Roman" w:cs="Times New Roman"/>
                <w:sz w:val="24"/>
                <w:szCs w:val="20"/>
                <w:lang w:val="en-GB"/>
              </w:rPr>
            </w:rPrChange>
          </w:rPr>
          <w:t>.</w:t>
        </w:r>
      </w:ins>
    </w:p>
    <w:bookmarkEnd w:id="698"/>
    <w:p w14:paraId="459231A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02" w:author="Author"/>
          <w:rFonts w:ascii="Times New Roman" w:eastAsia="Times New Roman" w:hAnsi="Times New Roman" w:cs="Times New Roman"/>
          <w:sz w:val="24"/>
          <w:szCs w:val="20"/>
          <w:lang w:val="en-GB"/>
        </w:rPr>
      </w:pPr>
      <w:ins w:id="703" w:author="Author">
        <w:r w:rsidRPr="00196A9A">
          <w:rPr>
            <w:rFonts w:ascii="Times New Roman" w:eastAsia="Times New Roman" w:hAnsi="Times New Roman" w:cs="Times New Roman"/>
            <w:sz w:val="24"/>
            <w:szCs w:val="20"/>
            <w:lang w:val="en-GB"/>
          </w:rPr>
          <w:t xml:space="preserve">Implementation of AGILE-HF (Figure 3) networks can </w:t>
        </w:r>
        <w:del w:id="704"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be accomplished</w:t>
        </w:r>
        <w:del w:id="70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through the use of Mesh Networks</w:t>
        </w:r>
        <w:r w:rsidRPr="00196A9A">
          <w:rPr>
            <w:rFonts w:ascii="Times New Roman" w:eastAsia="Times New Roman" w:hAnsi="Times New Roman" w:cs="Times New Roman"/>
            <w:position w:val="6"/>
            <w:sz w:val="18"/>
            <w:szCs w:val="20"/>
            <w:lang w:val="en-GB"/>
          </w:rPr>
          <w:footnoteReference w:id="1"/>
        </w:r>
        <w:r w:rsidRPr="00196A9A">
          <w:rPr>
            <w:rFonts w:ascii="Times New Roman" w:eastAsia="Times New Roman" w:hAnsi="Times New Roman" w:cs="Times New Roman"/>
            <w:sz w:val="24"/>
            <w:szCs w:val="20"/>
            <w:lang w:val="en-GB"/>
          </w:rPr>
          <w:t xml:space="preserve"> Within this network all of the</w:t>
        </w:r>
        <w:del w:id="715"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devices (points)</w:t>
        </w:r>
        <w:del w:id="716"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act as a single network. AGILE-HF systems use RF as the means of connecting the points within the AGILE MESH network providing global connectivity. </w:t>
        </w:r>
      </w:ins>
    </w:p>
    <w:p w14:paraId="1488BC9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17" w:author="Author"/>
          <w:rFonts w:ascii="Times New Roman" w:eastAsia="Times New Roman" w:hAnsi="Times New Roman" w:cs="Times New Roman"/>
          <w:sz w:val="24"/>
          <w:szCs w:val="20"/>
          <w:lang w:val="en-GB"/>
        </w:rPr>
      </w:pPr>
      <w:ins w:id="718" w:author="Author">
        <w:r w:rsidRPr="00196A9A">
          <w:rPr>
            <w:rFonts w:ascii="Times New Roman" w:eastAsia="Times New Roman" w:hAnsi="Times New Roman" w:cs="Times New Roman"/>
            <w:sz w:val="24"/>
            <w:szCs w:val="20"/>
            <w:lang w:val="en-GB"/>
          </w:rPr>
          <w:t>An AGILE-HF ALE Mesh Network provides for sensing the occupancy of a frequency and has a-priori knowledge programmed into it of regional restrictions on channel use; it can calculate and select a frequency based on availability and then release it when finished and select another later.</w:t>
        </w:r>
      </w:ins>
    </w:p>
    <w:p w14:paraId="5CB811F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719" w:author="Author"/>
          <w:rFonts w:ascii="Times New Roman" w:eastAsia="Times New Roman" w:hAnsi="Times New Roman" w:cs="Times New Roman"/>
          <w:caps/>
          <w:sz w:val="20"/>
          <w:szCs w:val="20"/>
          <w:lang w:val="en-GB"/>
        </w:rPr>
      </w:pPr>
      <w:ins w:id="720" w:author="Author">
        <w:r w:rsidRPr="00196A9A">
          <w:rPr>
            <w:rFonts w:ascii="Times New Roman" w:eastAsia="Times New Roman" w:hAnsi="Times New Roman" w:cs="Times New Roman"/>
            <w:caps/>
            <w:sz w:val="20"/>
            <w:szCs w:val="20"/>
            <w:lang w:val="en-GB"/>
          </w:rPr>
          <w:t>FIGURE 3</w:t>
        </w:r>
      </w:ins>
    </w:p>
    <w:p w14:paraId="1C974A5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721" w:author="Author"/>
          <w:rFonts w:ascii="Times New Roman Bold" w:eastAsia="Calibri" w:hAnsi="Times New Roman Bold" w:cs="Times New Roman Bold"/>
          <w:b/>
          <w:lang w:val="en-GB"/>
        </w:rPr>
      </w:pPr>
      <w:ins w:id="722" w:author="Author">
        <w:r w:rsidRPr="00196A9A">
          <w:rPr>
            <w:rFonts w:ascii="Times New Roman Bold" w:eastAsia="Calibri" w:hAnsi="Times New Roman Bold" w:cs="Times New Roman Bold"/>
            <w:b/>
            <w:lang w:val="en-GB"/>
          </w:rPr>
          <w:t>Global AGILE-HF Network Example</w:t>
        </w:r>
      </w:ins>
    </w:p>
    <w:p w14:paraId="730CACB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723" w:author="Author"/>
          <w:rFonts w:ascii="Times New Roman" w:eastAsia="Times New Roman" w:hAnsi="Times New Roman" w:cs="Times New Roman"/>
          <w:sz w:val="24"/>
          <w:szCs w:val="20"/>
          <w:lang w:val="en-GB" w:eastAsia="zh-CN"/>
        </w:rPr>
      </w:pPr>
      <w:ins w:id="724" w:author="Author">
        <w:r w:rsidRPr="00196A9A">
          <w:rPr>
            <w:rFonts w:ascii="Times New Roman" w:eastAsia="Times New Roman" w:hAnsi="Times New Roman" w:cs="Times New Roman"/>
            <w:noProof/>
            <w:sz w:val="24"/>
            <w:szCs w:val="20"/>
            <w:lang w:val="en-GB" w:eastAsia="zh-CN"/>
          </w:rPr>
          <w:drawing>
            <wp:inline distT="0" distB="0" distL="0" distR="0" wp14:anchorId="3EB4509B" wp14:editId="26851431">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484C08DB"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25" w:author="Author"/>
          <w:rFonts w:ascii="Times New Roman" w:eastAsia="Times New Roman" w:hAnsi="Times New Roman" w:cs="Times New Roman"/>
          <w:sz w:val="24"/>
          <w:szCs w:val="20"/>
          <w:lang w:val="en-GB"/>
        </w:rPr>
      </w:pPr>
      <w:ins w:id="726" w:author="Author">
        <w:r w:rsidRPr="00196A9A">
          <w:rPr>
            <w:rFonts w:ascii="Times New Roman" w:eastAsia="Times New Roman" w:hAnsi="Times New Roman" w:cs="Times New Roman"/>
            <w:sz w:val="24"/>
            <w:szCs w:val="20"/>
            <w:lang w:val="en-GB"/>
          </w:rPr>
          <w:t xml:space="preserve"> “Sub-nets” within an AGILE-HF Mesh network</w:t>
        </w:r>
        <w:del w:id="727"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provide extensibility of the “local” mesh into a farther ranging Wideband HF Mesh (WHFM) with durability of data transport by having layers of single frequency “subnets” to route or reroute information on. The first premise in this description </w:t>
        </w:r>
        <w:r w:rsidRPr="00196A9A">
          <w:rPr>
            <w:rFonts w:ascii="Times New Roman" w:eastAsia="Times New Roman" w:hAnsi="Times New Roman" w:cs="Times New Roman"/>
            <w:sz w:val="24"/>
            <w:szCs w:val="20"/>
            <w:lang w:val="en-GB"/>
          </w:rPr>
          <w:lastRenderedPageBreak/>
          <w:t>is that all members 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w:t>
        </w:r>
        <w:del w:id="728" w:author="Author">
          <w:r w:rsidRPr="00196A9A">
            <w:rPr>
              <w:rFonts w:ascii="Times New Roman" w:eastAsia="Times New Roman" w:hAnsi="Times New Roman" w:cs="Times New Roman"/>
              <w:sz w:val="24"/>
              <w:szCs w:val="20"/>
              <w:lang w:val="en-GB"/>
            </w:rPr>
            <w:delText xml:space="preserve"> </w:delText>
          </w:r>
        </w:del>
        <w:r w:rsidRPr="00196A9A">
          <w:rPr>
            <w:rFonts w:ascii="Times New Roman" w:eastAsia="Times New Roman" w:hAnsi="Times New Roman" w:cs="Times New Roman"/>
            <w:sz w:val="24"/>
            <w:szCs w:val="20"/>
            <w:lang w:val="en-GB"/>
          </w:rPr>
          <w:t xml:space="preserve"> “subnet.” </w:t>
        </w:r>
      </w:ins>
    </w:p>
    <w:p w14:paraId="27FCA1EF"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29" w:author="Author"/>
          <w:rFonts w:ascii="Times New Roman" w:eastAsia="Times New Roman" w:hAnsi="Times New Roman" w:cs="Times New Roman"/>
          <w:sz w:val="24"/>
          <w:szCs w:val="24"/>
          <w:lang w:val="en-GB"/>
        </w:rPr>
      </w:pPr>
      <w:ins w:id="730" w:author="Author">
        <w:r w:rsidRPr="00196A9A">
          <w:rPr>
            <w:rFonts w:ascii="Times New Roman" w:eastAsia="Times New Roman" w:hAnsi="Times New Roman" w:cs="Times New Roman"/>
            <w:sz w:val="24"/>
            <w:szCs w:val="24"/>
            <w:lang w:val="en-GB"/>
          </w:rPr>
          <w:t>Each</w:t>
        </w:r>
        <w:del w:id="731"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“sub-net” in an AGILE-HF Mesh</w:t>
        </w:r>
        <w:del w:id="732"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1DD28A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33" w:author="Author"/>
          <w:rFonts w:ascii="Times New Roman" w:eastAsia="Times New Roman" w:hAnsi="Times New Roman" w:cs="Times New Roman"/>
          <w:sz w:val="24"/>
          <w:szCs w:val="24"/>
          <w:lang w:val="en-GB"/>
        </w:rPr>
      </w:pPr>
      <w:ins w:id="734" w:author="Author">
        <w:r w:rsidRPr="00196A9A">
          <w:rPr>
            <w:rFonts w:ascii="Times New Roman" w:eastAsia="Times New Roman" w:hAnsi="Times New Roman" w:cs="Times New Roman"/>
            <w:sz w:val="24"/>
            <w:szCs w:val="24"/>
            <w:lang w:val="en-GB"/>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C6CD4C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35" w:author="Author"/>
          <w:rFonts w:ascii="Times New Roman" w:eastAsia="Times New Roman" w:hAnsi="Times New Roman" w:cs="Times New Roman"/>
          <w:sz w:val="24"/>
          <w:szCs w:val="24"/>
          <w:lang w:val="en-GB"/>
        </w:rPr>
      </w:pPr>
      <w:ins w:id="736" w:author="Author">
        <w:r w:rsidRPr="00196A9A">
          <w:rPr>
            <w:rFonts w:ascii="Times New Roman" w:eastAsia="Times New Roman" w:hAnsi="Times New Roman" w:cs="Times New Roman"/>
            <w:sz w:val="24"/>
            <w:szCs w:val="24"/>
            <w:lang w:val="en-GB"/>
          </w:rPr>
          <w:t xml:space="preserve">Many AGILE-HF nodes are constantly maneuvering, so they can join a “subnet” of the </w:t>
        </w:r>
        <w:r w:rsidRPr="00196A9A">
          <w:rPr>
            <w:rFonts w:ascii="Times New Roman" w:eastAsia="Times New Roman" w:hAnsi="Times New Roman" w:cs="Times New Roman"/>
            <w:sz w:val="24"/>
            <w:szCs w:val="24"/>
            <w:lang w:val="en-GB"/>
            <w:rPrChange w:id="737" w:author="Unknown" w:date="2022-08-24T19:07:00Z">
              <w:rPr>
                <w:szCs w:val="24"/>
                <w:highlight w:val="yellow"/>
              </w:rPr>
            </w:rPrChange>
          </w:rPr>
          <w:t xml:space="preserve">network </w:t>
        </w:r>
        <w:del w:id="738"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 xml:space="preserve">and </w:t>
        </w:r>
        <w:r w:rsidRPr="00196A9A">
          <w:rPr>
            <w:rFonts w:ascii="Times New Roman" w:eastAsia="Times New Roman" w:hAnsi="Times New Roman" w:cs="Times New Roman"/>
            <w:sz w:val="24"/>
            <w:szCs w:val="24"/>
            <w:lang w:val="en-GB"/>
            <w:rPrChange w:id="739" w:author="Unknown" w:date="2022-08-24T19:07:00Z">
              <w:rPr>
                <w:szCs w:val="24"/>
                <w:highlight w:val="yellow"/>
              </w:rPr>
            </w:rPrChange>
          </w:rPr>
          <w:t xml:space="preserve">make </w:t>
        </w:r>
        <w:r w:rsidRPr="00196A9A">
          <w:rPr>
            <w:rFonts w:ascii="Times New Roman" w:eastAsia="Times New Roman" w:hAnsi="Times New Roman" w:cs="Times New Roman"/>
            <w:sz w:val="24"/>
            <w:szCs w:val="24"/>
            <w:lang w:val="en-GB"/>
          </w:rPr>
          <w:t>use the extensibility as described above</w:t>
        </w:r>
        <w:del w:id="740" w:author="Author">
          <w:r w:rsidRPr="00196A9A">
            <w:rPr>
              <w:rFonts w:ascii="Times New Roman" w:eastAsia="Times New Roman" w:hAnsi="Times New Roman" w:cs="Times New Roman"/>
              <w:sz w:val="24"/>
              <w:szCs w:val="24"/>
              <w:lang w:val="en-GB"/>
            </w:rPr>
            <w:delText xml:space="preserve"> an</w:delText>
          </w:r>
        </w:del>
        <w:r w:rsidRPr="00196A9A">
          <w:rPr>
            <w:rFonts w:ascii="Times New Roman" w:eastAsia="Times New Roman" w:hAnsi="Times New Roman" w:cs="Times New Roman"/>
            <w:sz w:val="24"/>
            <w:szCs w:val="24"/>
            <w:lang w:val="en-GB"/>
          </w:rPr>
          <w:t>. At some time</w:t>
        </w:r>
        <w:del w:id="741" w:author="Author">
          <w:r w:rsidRPr="00196A9A">
            <w:rPr>
              <w:rFonts w:ascii="Times New Roman" w:eastAsia="Times New Roman" w:hAnsi="Times New Roman" w:cs="Times New Roman"/>
              <w:sz w:val="24"/>
              <w:szCs w:val="24"/>
              <w:lang w:val="en-GB"/>
            </w:rPr>
            <w:delText>, d then</w:delText>
          </w:r>
        </w:del>
        <w:r w:rsidRPr="00196A9A">
          <w:rPr>
            <w:rFonts w:ascii="Times New Roman" w:eastAsia="Times New Roman" w:hAnsi="Times New Roman" w:cs="Times New Roman"/>
            <w:sz w:val="24"/>
            <w:szCs w:val="24"/>
            <w:lang w:val="en-GB"/>
          </w:rPr>
          <w:t xml:space="preserve"> later they can switch frequencies and join the secondary “sub-net” (or even a tertiary, should the second subnet also have dual connection to a third “sub-net”) , This capability provides </w:t>
        </w:r>
        <w:del w:id="742" w:author="Author">
          <w:r w:rsidRPr="00196A9A">
            <w:rPr>
              <w:rFonts w:ascii="Times New Roman" w:eastAsia="Times New Roman" w:hAnsi="Times New Roman" w:cs="Times New Roman"/>
              <w:sz w:val="24"/>
              <w:szCs w:val="24"/>
              <w:lang w:val="en-GB"/>
            </w:rPr>
            <w:delText>to heighten it</w:delText>
          </w:r>
        </w:del>
        <w:r w:rsidRPr="00196A9A">
          <w:rPr>
            <w:rFonts w:ascii="Times New Roman" w:eastAsia="Times New Roman" w:hAnsi="Times New Roman" w:cs="Times New Roman"/>
            <w:sz w:val="24"/>
            <w:szCs w:val="24"/>
            <w:lang w:val="en-GB"/>
          </w:rPr>
          <w:t xml:space="preserve">a persistent connection within the AGILE-HF Mesh Network with </w:t>
        </w:r>
        <w:del w:id="743" w:author="Author">
          <w:r w:rsidRPr="00196A9A">
            <w:rPr>
              <w:rFonts w:ascii="Times New Roman" w:eastAsia="Times New Roman" w:hAnsi="Times New Roman" w:cs="Times New Roman"/>
              <w:sz w:val="24"/>
              <w:szCs w:val="24"/>
              <w:lang w:val="en-GB"/>
            </w:rPr>
            <w:delText>provides</w:delText>
          </w:r>
        </w:del>
        <w:r w:rsidRPr="00196A9A">
          <w:rPr>
            <w:rFonts w:ascii="Times New Roman" w:eastAsia="Times New Roman" w:hAnsi="Times New Roman" w:cs="Times New Roman"/>
            <w:sz w:val="24"/>
            <w:szCs w:val="24"/>
            <w:lang w:val="en-GB"/>
          </w:rPr>
          <w:t xml:space="preserve"> a high degree of  “link durability.”</w:t>
        </w:r>
      </w:ins>
    </w:p>
    <w:p w14:paraId="362A93E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44" w:author="Author"/>
          <w:rFonts w:ascii="Times New Roman" w:eastAsia="Times New Roman" w:hAnsi="Times New Roman" w:cs="Times New Roman"/>
          <w:sz w:val="24"/>
          <w:szCs w:val="24"/>
          <w:lang w:val="en-GB"/>
        </w:rPr>
      </w:pPr>
      <w:ins w:id="745" w:author="Author">
        <w:r w:rsidRPr="00196A9A">
          <w:rPr>
            <w:rFonts w:ascii="Times New Roman" w:eastAsia="Times New Roman" w:hAnsi="Times New Roman" w:cs="Times New Roman"/>
            <w:sz w:val="24"/>
            <w:szCs w:val="24"/>
            <w:lang w:val="en-GB"/>
          </w:rPr>
          <w:t>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So the AGILE- HF Mesh network is not that much different than what keeps your informed and connected every day – except the AGILE-HF Network is spanning hundreds or thousands of miles between nodes (a.k.a. towers)</w:t>
        </w:r>
        <w:del w:id="746" w:author="USA" w:date="2022-08-24T21:36:00Z">
          <w:r w:rsidRPr="00196A9A" w:rsidDel="009C387C">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sz w:val="24"/>
            <w:szCs w:val="24"/>
            <w:lang w:val="en-GB"/>
          </w:rPr>
          <w:t>.</w:t>
        </w:r>
      </w:ins>
    </w:p>
    <w:p w14:paraId="1A79E48F" w14:textId="646927F5"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47" w:author="Author"/>
          <w:rFonts w:ascii="Times New Roman" w:eastAsia="Times New Roman" w:hAnsi="Times New Roman" w:cs="Times New Roman"/>
          <w:sz w:val="24"/>
          <w:szCs w:val="20"/>
          <w:lang w:val="en-GB"/>
        </w:rPr>
      </w:pPr>
      <w:ins w:id="748" w:author="Author">
        <w:r w:rsidRPr="00196A9A">
          <w:rPr>
            <w:rFonts w:ascii="Times New Roman" w:eastAsia="Times New Roman" w:hAnsi="Times New Roman" w:cs="Times New Roman"/>
            <w:sz w:val="24"/>
            <w:szCs w:val="24"/>
            <w:lang w:val="en-GB"/>
          </w:rPr>
          <w:t>Some potential applications of AGILE-HF communication and data systems include: safe SeaNet reporting (ISPS);</w:t>
        </w:r>
      </w:ins>
      <w:ins w:id="749" w:author="USA" w:date="2022-08-24T21:37:00Z">
        <w:r w:rsidR="009C387C">
          <w:rPr>
            <w:rFonts w:ascii="Times New Roman" w:eastAsia="Times New Roman" w:hAnsi="Times New Roman" w:cs="Times New Roman"/>
            <w:sz w:val="24"/>
            <w:szCs w:val="24"/>
            <w:lang w:val="en-GB"/>
          </w:rPr>
          <w:t xml:space="preserve"> </w:t>
        </w:r>
      </w:ins>
      <w:ins w:id="750" w:author="Author">
        <w:r w:rsidRPr="00196A9A">
          <w:rPr>
            <w:rFonts w:ascii="Times New Roman" w:eastAsia="Times New Roman" w:hAnsi="Times New Roman" w:cs="Times New Roman"/>
            <w:sz w:val="24"/>
            <w:szCs w:val="24"/>
            <w:lang w:val="en-GB"/>
          </w:rPr>
          <w:t>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t>
        </w:r>
        <w:r w:rsidRPr="00196A9A">
          <w:rPr>
            <w:rFonts w:ascii="Times New Roman" w:eastAsia="Times New Roman" w:hAnsi="Times New Roman" w:cs="Times New Roman"/>
            <w:sz w:val="24"/>
            <w:szCs w:val="20"/>
            <w:lang w:val="en-GB"/>
          </w:rPr>
          <w:t xml:space="preserve"> AGILE-HF Networks can also </w:t>
        </w:r>
        <w:r w:rsidRPr="00196A9A">
          <w:rPr>
            <w:rFonts w:ascii="Times New Roman" w:eastAsia="Times New Roman" w:hAnsi="Times New Roman" w:cs="Times New Roman"/>
            <w:sz w:val="24"/>
            <w:szCs w:val="24"/>
            <w:lang w:val="en-GB"/>
          </w:rPr>
          <w: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t>
        </w:r>
      </w:ins>
    </w:p>
    <w:p w14:paraId="5142064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51" w:author="Author"/>
          <w:rFonts w:ascii="Times New Roman" w:eastAsia="Times New Roman" w:hAnsi="Times New Roman" w:cs="Times New Roman"/>
          <w:sz w:val="24"/>
          <w:szCs w:val="20"/>
          <w:lang w:val="en-GB"/>
        </w:rPr>
      </w:pPr>
      <w:ins w:id="752" w:author="Author">
        <w:del w:id="753" w:author="Author">
          <w:r w:rsidRPr="00196A9A">
            <w:rPr>
              <w:rFonts w:ascii="Times New Roman" w:eastAsia="Times New Roman" w:hAnsi="Times New Roman" w:cs="Times New Roman"/>
              <w:sz w:val="24"/>
              <w:szCs w:val="20"/>
              <w:lang w:val="en-GB"/>
            </w:rPr>
            <w:delText>Descriptons</w:delText>
          </w:r>
        </w:del>
        <w:r w:rsidRPr="00196A9A">
          <w:rPr>
            <w:rFonts w:ascii="Times New Roman" w:eastAsia="Times New Roman" w:hAnsi="Times New Roman" w:cs="Times New Roman"/>
            <w:sz w:val="24"/>
            <w:szCs w:val="20"/>
            <w:lang w:val="en-GB"/>
          </w:rPr>
          <w:t xml:space="preserve">Descriptions of HF Token Ring, HF Token Mesh and HF ALE Mesh can be found in the following sections. </w:t>
        </w:r>
      </w:ins>
    </w:p>
    <w:p w14:paraId="6CF7EB2B" w14:textId="551DCE63"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rFonts w:ascii="Times New Roman" w:eastAsia="Times New Roman" w:hAnsi="Times New Roman" w:cs="Times New Roman"/>
          <w:b/>
          <w:sz w:val="24"/>
          <w:szCs w:val="20"/>
          <w:lang w:val="en-GB"/>
        </w:rPr>
      </w:pPr>
      <w:bookmarkStart w:id="754" w:name="_Toc112270170"/>
      <w:ins w:id="755" w:author="Author">
        <w:del w:id="756" w:author="USA" w:date="2022-08-24T21:37:00Z">
          <w:r w:rsidRPr="009C387C" w:rsidDel="009C387C">
            <w:rPr>
              <w:rFonts w:ascii="Times New Roman" w:eastAsia="Times New Roman" w:hAnsi="Times New Roman" w:cs="Times New Roman"/>
              <w:b/>
              <w:sz w:val="24"/>
              <w:szCs w:val="20"/>
              <w:highlight w:val="cyan"/>
              <w:lang w:val="en-GB"/>
              <w:rPrChange w:id="757" w:author="USA" w:date="2022-08-24T21:37:00Z">
                <w:rPr>
                  <w:rFonts w:ascii="Times New Roman" w:eastAsia="Times New Roman" w:hAnsi="Times New Roman" w:cs="Times New Roman"/>
                  <w:b/>
                  <w:sz w:val="24"/>
                  <w:szCs w:val="20"/>
                  <w:lang w:val="en-GB"/>
                </w:rPr>
              </w:rPrChange>
            </w:rPr>
            <w:lastRenderedPageBreak/>
            <w:delText>4</w:delText>
          </w:r>
        </w:del>
      </w:ins>
      <w:ins w:id="758" w:author="USA" w:date="2022-08-24T21:37:00Z">
        <w:r w:rsidR="009C387C" w:rsidRPr="009C387C">
          <w:rPr>
            <w:rFonts w:ascii="Times New Roman" w:eastAsia="Times New Roman" w:hAnsi="Times New Roman" w:cs="Times New Roman"/>
            <w:b/>
            <w:sz w:val="24"/>
            <w:szCs w:val="20"/>
            <w:highlight w:val="cyan"/>
            <w:lang w:val="en-GB"/>
            <w:rPrChange w:id="759" w:author="USA" w:date="2022-08-24T21:37:00Z">
              <w:rPr>
                <w:rFonts w:ascii="Times New Roman" w:eastAsia="Times New Roman" w:hAnsi="Times New Roman" w:cs="Times New Roman"/>
                <w:b/>
                <w:sz w:val="24"/>
                <w:szCs w:val="20"/>
                <w:lang w:val="en-GB"/>
              </w:rPr>
            </w:rPrChange>
          </w:rPr>
          <w:t>3</w:t>
        </w:r>
      </w:ins>
      <w:ins w:id="760" w:author="Author">
        <w:r w:rsidRPr="00196A9A">
          <w:rPr>
            <w:rFonts w:ascii="Times New Roman" w:eastAsia="Times New Roman" w:hAnsi="Times New Roman" w:cs="Times New Roman"/>
            <w:b/>
            <w:sz w:val="24"/>
            <w:szCs w:val="20"/>
            <w:lang w:val="en-GB"/>
          </w:rPr>
          <w:t>.4</w:t>
        </w:r>
        <w:r w:rsidRPr="00196A9A">
          <w:rPr>
            <w:rFonts w:ascii="Times New Roman" w:eastAsia="Times New Roman" w:hAnsi="Times New Roman" w:cs="Times New Roman"/>
            <w:b/>
            <w:sz w:val="24"/>
            <w:szCs w:val="20"/>
            <w:lang w:val="en-GB"/>
          </w:rPr>
          <w:tab/>
        </w:r>
      </w:ins>
      <w:r w:rsidRPr="00196A9A">
        <w:rPr>
          <w:rFonts w:ascii="Times New Roman" w:eastAsia="Times New Roman" w:hAnsi="Times New Roman" w:cs="Times New Roman"/>
          <w:b/>
          <w:sz w:val="24"/>
          <w:szCs w:val="20"/>
          <w:lang w:val="en-GB"/>
        </w:rPr>
        <w:t>Token passing</w:t>
      </w:r>
      <w:ins w:id="761" w:author="Author">
        <w:del w:id="762" w:author="USA" w:date="2022-08-24T21:37:00Z">
          <w:r w:rsidRPr="00196A9A" w:rsidDel="009C387C">
            <w:rPr>
              <w:rFonts w:ascii="Times New Roman" w:eastAsia="Times New Roman" w:hAnsi="Times New Roman" w:cs="Times New Roman"/>
              <w:b/>
              <w:sz w:val="24"/>
              <w:szCs w:val="20"/>
              <w:lang w:val="en-GB"/>
            </w:rPr>
            <w:delText xml:space="preserve"> </w:delText>
          </w:r>
        </w:del>
      </w:ins>
      <w:r w:rsidRPr="00196A9A">
        <w:rPr>
          <w:rFonts w:ascii="Times New Roman" w:eastAsia="Times New Roman" w:hAnsi="Times New Roman" w:cs="Times New Roman"/>
          <w:b/>
          <w:sz w:val="24"/>
          <w:szCs w:val="20"/>
          <w:lang w:val="en-GB"/>
        </w:rPr>
        <w:t xml:space="preserve"> protocols</w:t>
      </w:r>
      <w:bookmarkEnd w:id="754"/>
    </w:p>
    <w:p w14:paraId="7E05C9D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3F1DAC8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r w:rsidRPr="00196A9A">
        <w:rPr>
          <w:rFonts w:ascii="Times New Roman" w:eastAsia="Times New Roman" w:hAnsi="Times New Roman" w:cs="Times New Roman"/>
          <w:color w:val="000000"/>
          <w:sz w:val="24"/>
          <w:szCs w:val="20"/>
          <w:lang w:val="en-GB"/>
        </w:rPr>
        <w:t xml:space="preserve">scenarios and </w:t>
      </w:r>
      <w:r w:rsidRPr="00196A9A">
        <w:rPr>
          <w:rFonts w:ascii="Times New Roman" w:eastAsia="Times New Roman" w:hAnsi="Times New Roman" w:cs="Times New Roman"/>
          <w:sz w:val="24"/>
          <w:szCs w:val="20"/>
          <w:lang w:val="en-GB"/>
        </w:rPr>
        <w:t>deals efficiently with changes in network connectivity and membership.</w:t>
      </w:r>
    </w:p>
    <w:p w14:paraId="706F918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Token passing protocols generally provide mechanisms for nodes to enter and leave the network. When token passing is to be used in a WAN, the characteristics of the wireless medium introduces additional token management issues:</w:t>
      </w:r>
    </w:p>
    <w:p w14:paraId="032EB88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may lose connectivity to its successor, which can result in a lost token.</w:t>
      </w:r>
    </w:p>
    <w:p w14:paraId="32697D17"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The node holding the token can lose connectivity to the rest of the network. The network loses the token.</w:t>
      </w:r>
    </w:p>
    <w:p w14:paraId="13F0ACBC"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network may become partitioned. One subnetwork must create a new token.</w:t>
      </w:r>
    </w:p>
    <w:p w14:paraId="131F567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A node may be reachable only by one other node, so a ring topology is not possible if that node is to be included.</w:t>
      </w:r>
    </w:p>
    <w:p w14:paraId="344475C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Nodes from two or more rings using the same channel may come within range of each other. This results in interference unless the rings merge or change channel(s).</w:t>
      </w:r>
    </w:p>
    <w:p w14:paraId="41676B19"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t>Merging of rings or recovery from a lost token may result in multiple tokens in a ring.</w:t>
      </w:r>
    </w:p>
    <w:p w14:paraId="37847812"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6FFF2A25"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long link turnarounds inherent in fielded HFWAN technology result in token rotation times on the order of a minute. For example, if link turnaround times are 2 s and we allow each of N nodes to transmit for up to 8 s when it receives the token, we achieve a throughput efficiency of at most 80% with a token rotation time (latency) of up to 10N s. </w:t>
      </w:r>
    </w:p>
    <w:p w14:paraId="2B00C4F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If we limit solicitations to join the ring to one per token rotation, and rotate the authority to solicit among the nodes, each node will solicit once in N token rotations. </w:t>
      </w:r>
    </w:p>
    <w:p w14:paraId="579093B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w:t>
      </w:r>
    </w:p>
    <w:p w14:paraId="607EB8FA"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788B3A30"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 xml:space="preserve">The recovery times for HFTP are more attractive. In the case of a lost link, HF requires N slots (whose duration equals a packet plus a turnaround time) to identify a relay. Thereafter, one additional packet time and turnaround time are required in each token rotation. In an example ten-node network, this amounts to a pause of less than 30 s while identifying the relay and lengthening the token rotation time by a bit over 2%. </w:t>
      </w:r>
    </w:p>
    <w:p w14:paraId="10444ECF" w14:textId="44E0B58D"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(N + 1) packet + turnaround times (i.e., after the SET_SUCCESSOR and the fast token rotation of the DOUBLE_TIME_TOKEN). This amounts to less than 30 s in an example ten-node network</w:t>
      </w:r>
      <w:ins w:id="763" w:author="USA" w:date="2022-08-24T21:38:00Z">
        <w:r w:rsidR="009C387C" w:rsidRPr="009C387C">
          <w:rPr>
            <w:rFonts w:ascii="Times New Roman" w:eastAsia="Times New Roman" w:hAnsi="Times New Roman" w:cs="Times New Roman"/>
            <w:sz w:val="24"/>
            <w:szCs w:val="20"/>
            <w:highlight w:val="cyan"/>
            <w:lang w:val="en-GB"/>
            <w:rPrChange w:id="764" w:author="USA" w:date="2022-08-24T21:38:00Z">
              <w:rPr>
                <w:rFonts w:ascii="Times New Roman" w:eastAsia="Times New Roman" w:hAnsi="Times New Roman" w:cs="Times New Roman"/>
                <w:sz w:val="24"/>
                <w:szCs w:val="20"/>
                <w:lang w:val="en-GB"/>
              </w:rPr>
            </w:rPrChange>
          </w:rPr>
          <w:t>, even faster when wider bandwidths are used.</w:t>
        </w:r>
      </w:ins>
      <w:del w:id="765" w:author="USA" w:date="2022-08-24T21:38:00Z">
        <w:r w:rsidRPr="009C387C" w:rsidDel="009C387C">
          <w:rPr>
            <w:rFonts w:ascii="Times New Roman" w:eastAsia="Times New Roman" w:hAnsi="Times New Roman" w:cs="Times New Roman"/>
            <w:sz w:val="24"/>
            <w:szCs w:val="20"/>
            <w:highlight w:val="cyan"/>
            <w:lang w:val="en-GB"/>
            <w:rPrChange w:id="766" w:author="USA" w:date="2022-08-24T21:38:00Z">
              <w:rPr>
                <w:rFonts w:ascii="Times New Roman" w:eastAsia="Times New Roman" w:hAnsi="Times New Roman" w:cs="Times New Roman"/>
                <w:sz w:val="24"/>
                <w:szCs w:val="20"/>
                <w:lang w:val="en-GB"/>
              </w:rPr>
            </w:rPrChange>
          </w:rPr>
          <w:delText>.</w:delText>
        </w:r>
      </w:del>
    </w:p>
    <w:p w14:paraId="279008FB" w14:textId="6599472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767" w:author="Author"/>
          <w:rFonts w:ascii="Times New Roman" w:eastAsia="Times New Roman" w:hAnsi="Times New Roman" w:cs="Times New Roman"/>
          <w:b/>
          <w:sz w:val="24"/>
          <w:szCs w:val="20"/>
          <w:lang w:val="en-GB"/>
        </w:rPr>
      </w:pPr>
      <w:bookmarkStart w:id="768" w:name="_Toc112270171"/>
      <w:ins w:id="769" w:author="Author">
        <w:del w:id="770" w:author="USA" w:date="2022-08-24T21:38:00Z">
          <w:r w:rsidRPr="009C387C" w:rsidDel="009C387C">
            <w:rPr>
              <w:rFonts w:ascii="Times New Roman" w:eastAsia="Times New Roman" w:hAnsi="Times New Roman" w:cs="Times New Roman"/>
              <w:b/>
              <w:sz w:val="24"/>
              <w:szCs w:val="20"/>
              <w:highlight w:val="cyan"/>
              <w:lang w:val="en-GB"/>
              <w:rPrChange w:id="771" w:author="USA" w:date="2022-08-24T21:39:00Z">
                <w:rPr>
                  <w:rFonts w:ascii="Times New Roman" w:eastAsia="Times New Roman" w:hAnsi="Times New Roman" w:cs="Times New Roman"/>
                  <w:b/>
                  <w:sz w:val="24"/>
                  <w:szCs w:val="20"/>
                  <w:lang w:val="en-GB"/>
                </w:rPr>
              </w:rPrChange>
            </w:rPr>
            <w:delText>4</w:delText>
          </w:r>
        </w:del>
      </w:ins>
      <w:ins w:id="772" w:author="USA" w:date="2022-08-24T21:38:00Z">
        <w:r w:rsidR="009C387C" w:rsidRPr="009C387C">
          <w:rPr>
            <w:rFonts w:ascii="Times New Roman" w:eastAsia="Times New Roman" w:hAnsi="Times New Roman" w:cs="Times New Roman"/>
            <w:b/>
            <w:sz w:val="24"/>
            <w:szCs w:val="20"/>
            <w:highlight w:val="cyan"/>
            <w:lang w:val="en-GB"/>
            <w:rPrChange w:id="773" w:author="USA" w:date="2022-08-24T21:39:00Z">
              <w:rPr>
                <w:rFonts w:ascii="Times New Roman" w:eastAsia="Times New Roman" w:hAnsi="Times New Roman" w:cs="Times New Roman"/>
                <w:b/>
                <w:sz w:val="24"/>
                <w:szCs w:val="20"/>
                <w:lang w:val="en-GB"/>
              </w:rPr>
            </w:rPrChange>
          </w:rPr>
          <w:t>3</w:t>
        </w:r>
      </w:ins>
      <w:ins w:id="774" w:author="Author">
        <w:r w:rsidRPr="00196A9A">
          <w:rPr>
            <w:rFonts w:ascii="Times New Roman" w:eastAsia="Times New Roman" w:hAnsi="Times New Roman" w:cs="Times New Roman"/>
            <w:b/>
            <w:sz w:val="24"/>
            <w:szCs w:val="20"/>
            <w:lang w:val="en-GB"/>
          </w:rPr>
          <w:t>.4.1</w:t>
        </w:r>
        <w:r w:rsidRPr="00196A9A">
          <w:rPr>
            <w:rFonts w:ascii="Times New Roman" w:eastAsia="Times New Roman" w:hAnsi="Times New Roman" w:cs="Times New Roman"/>
            <w:b/>
            <w:sz w:val="24"/>
            <w:szCs w:val="20"/>
            <w:lang w:val="en-GB"/>
          </w:rPr>
          <w:tab/>
          <w:t>HF Token Ring</w:t>
        </w:r>
        <w:bookmarkEnd w:id="768"/>
      </w:ins>
    </w:p>
    <w:p w14:paraId="5BB55E5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75" w:author="Author"/>
          <w:rFonts w:ascii="Times New Roman" w:eastAsia="Times New Roman" w:hAnsi="Times New Roman" w:cs="Times New Roman"/>
          <w:sz w:val="24"/>
          <w:szCs w:val="20"/>
          <w:lang w:val="en-GB"/>
        </w:rPr>
      </w:pPr>
      <w:ins w:id="776" w:author="Author">
        <w:r w:rsidRPr="00196A9A">
          <w:rPr>
            <w:rFonts w:ascii="Times New Roman" w:eastAsia="Times New Roman" w:hAnsi="Times New Roman" w:cs="Times New Roman"/>
            <w:sz w:val="24"/>
            <w:szCs w:val="20"/>
            <w:lang w:val="en-GB"/>
          </w:rPr>
          <w:t>A Token Ring Network</w:t>
        </w:r>
        <w:r w:rsidRPr="00196A9A">
          <w:rPr>
            <w:rFonts w:ascii="Times New Roman" w:eastAsia="Times New Roman" w:hAnsi="Times New Roman" w:cs="Times New Roman"/>
            <w:position w:val="6"/>
            <w:sz w:val="18"/>
            <w:szCs w:val="20"/>
            <w:lang w:val="en-GB"/>
          </w:rPr>
          <w:footnoteReference w:id="2"/>
        </w:r>
        <w:r w:rsidRPr="00196A9A">
          <w:rPr>
            <w:rFonts w:ascii="Times New Roman" w:eastAsia="Times New Roman" w:hAnsi="Times New Roman" w:cs="Times New Roman"/>
            <w:sz w:val="24"/>
            <w:szCs w:val="20"/>
            <w:lang w:val="en-GB"/>
          </w:rPr>
          <w:t xml:space="preserve"> </w:t>
        </w:r>
        <w:del w:id="784" w:author="Author">
          <w:r w:rsidRPr="00196A9A">
            <w:rPr>
              <w:rFonts w:ascii="Times New Roman" w:eastAsia="Times New Roman" w:hAnsi="Times New Roman" w:cs="Times New Roman"/>
              <w:sz w:val="24"/>
              <w:szCs w:val="20"/>
              <w:lang w:val="en-GB"/>
            </w:rPr>
            <w:delText xml:space="preserve"> </w:delText>
          </w:r>
          <w:r w:rsidRPr="00196A9A">
            <w:rPr>
              <w:rFonts w:ascii="Times New Roman" w:eastAsia="Times New Roman" w:hAnsi="Times New Roman" w:cs="Times New Roman"/>
              <w:sz w:val="24"/>
              <w:szCs w:val="20"/>
              <w:lang w:val="en-GB"/>
            </w:rPr>
            <w:footnoteReference w:id="3"/>
          </w:r>
        </w:del>
        <w:r w:rsidRPr="00196A9A">
          <w:rPr>
            <w:rFonts w:ascii="Times New Roman" w:eastAsia="Times New Roman" w:hAnsi="Times New Roman" w:cs="Times New Roman"/>
            <w:sz w:val="24"/>
            <w:szCs w:val="20"/>
            <w:lang w:val="en-GB"/>
          </w:rPr>
          <w:t xml:space="preserve">(also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57F15C04"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791" w:author="Author"/>
          <w:rFonts w:ascii="Times New Roman" w:eastAsia="Times New Roman" w:hAnsi="Times New Roman" w:cs="Times New Roman"/>
          <w:caps/>
          <w:sz w:val="20"/>
          <w:szCs w:val="20"/>
          <w:lang w:val="en-GB"/>
        </w:rPr>
      </w:pPr>
      <w:ins w:id="792" w:author="Author">
        <w:r w:rsidRPr="00196A9A">
          <w:rPr>
            <w:rFonts w:ascii="Times New Roman" w:eastAsia="Times New Roman" w:hAnsi="Times New Roman" w:cs="Times New Roman"/>
            <w:caps/>
            <w:sz w:val="20"/>
            <w:szCs w:val="20"/>
            <w:lang w:val="en-GB"/>
          </w:rPr>
          <w:t>FIGURE 4</w:t>
        </w:r>
      </w:ins>
    </w:p>
    <w:p w14:paraId="6163DD91"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793" w:author="Author"/>
          <w:rFonts w:ascii="Times New Roman Bold" w:eastAsia="Calibri" w:hAnsi="Times New Roman Bold" w:cs="Times New Roman Bold"/>
          <w:b/>
          <w:lang w:val="en-GB"/>
        </w:rPr>
      </w:pPr>
      <w:ins w:id="794" w:author="Author">
        <w:r w:rsidRPr="00196A9A">
          <w:rPr>
            <w:rFonts w:ascii="Times New Roman Bold" w:eastAsia="Calibri" w:hAnsi="Times New Roman Bold" w:cs="Times New Roman Bold"/>
            <w:b/>
            <w:lang w:val="en-GB"/>
          </w:rPr>
          <w:t>TOKEN Ring</w:t>
        </w:r>
      </w:ins>
    </w:p>
    <w:p w14:paraId="4F37F4E4"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795" w:author="Author"/>
          <w:rFonts w:ascii="Times New Roman" w:eastAsia="Times New Roman" w:hAnsi="Times New Roman" w:cs="Times New Roman"/>
          <w:sz w:val="24"/>
          <w:szCs w:val="20"/>
          <w:lang w:val="en-GB" w:eastAsia="zh-CN"/>
        </w:rPr>
      </w:pPr>
      <w:ins w:id="796" w:author="Author">
        <w:r w:rsidRPr="00196A9A">
          <w:rPr>
            <w:rFonts w:ascii="Times New Roman" w:eastAsia="Times New Roman" w:hAnsi="Times New Roman" w:cs="Times New Roman"/>
            <w:noProof/>
            <w:sz w:val="24"/>
            <w:szCs w:val="20"/>
            <w:lang w:val="en-GB" w:eastAsia="zh-CN"/>
          </w:rPr>
          <w:drawing>
            <wp:inline distT="0" distB="0" distL="0" distR="0" wp14:anchorId="5A645306" wp14:editId="55D1E1FF">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0BABA47"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797" w:author="Author"/>
          <w:rFonts w:ascii="Times New Roman" w:eastAsia="Times New Roman" w:hAnsi="Times New Roman" w:cs="Times New Roman"/>
          <w:sz w:val="24"/>
          <w:szCs w:val="20"/>
          <w:lang w:val="en-GB"/>
        </w:rPr>
      </w:pPr>
      <w:ins w:id="798" w:author="Author">
        <w:r w:rsidRPr="00196A9A">
          <w:rPr>
            <w:rFonts w:ascii="Times New Roman" w:eastAsia="Times New Roman" w:hAnsi="Times New Roman" w:cs="Times New Roman"/>
            <w:sz w:val="24"/>
            <w:szCs w:val="20"/>
            <w:lang w:val="en-GB"/>
          </w:rPr>
          <w:t>Wireless Token Ring protocol is the base protocol of HF Token Ring Protocol. Which is a robust, self-healing, self-</w:t>
        </w:r>
        <w:del w:id="799" w:author="Author">
          <w:r w:rsidRPr="00196A9A">
            <w:rPr>
              <w:rFonts w:ascii="Times New Roman" w:eastAsia="Times New Roman" w:hAnsi="Times New Roman" w:cs="Times New Roman"/>
              <w:sz w:val="24"/>
              <w:szCs w:val="20"/>
              <w:lang w:val="en-GB"/>
            </w:rPr>
            <w:delText>coordinating</w:delText>
          </w:r>
        </w:del>
        <w:r w:rsidRPr="00196A9A">
          <w:rPr>
            <w:rFonts w:ascii="Times New Roman" w:eastAsia="Times New Roman" w:hAnsi="Times New Roman" w:cs="Times New Roman"/>
            <w:sz w:val="24"/>
            <w:szCs w:val="20"/>
            <w:lang w:val="en-GB"/>
          </w:rPr>
          <w:t>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0688FB68" w14:textId="5FE49563" w:rsidR="00196A9A" w:rsidRPr="00196A9A" w:rsidRDefault="00196A9A" w:rsidP="00196A9A">
      <w:pPr>
        <w:keepNext/>
        <w:keepLines/>
        <w:tabs>
          <w:tab w:val="left" w:pos="1871"/>
          <w:tab w:val="left" w:pos="2268"/>
        </w:tabs>
        <w:overflowPunct w:val="0"/>
        <w:autoSpaceDE w:val="0"/>
        <w:autoSpaceDN w:val="0"/>
        <w:adjustRightInd w:val="0"/>
        <w:spacing w:before="200" w:after="0" w:line="240" w:lineRule="auto"/>
        <w:ind w:left="1134" w:hanging="1134"/>
        <w:outlineLvl w:val="2"/>
        <w:rPr>
          <w:ins w:id="800" w:author="Author"/>
          <w:rFonts w:ascii="Times New Roman" w:eastAsia="Times New Roman" w:hAnsi="Times New Roman" w:cs="Times New Roman"/>
          <w:b/>
          <w:sz w:val="24"/>
          <w:szCs w:val="20"/>
          <w:lang w:val="en-GB"/>
        </w:rPr>
      </w:pPr>
      <w:bookmarkStart w:id="801" w:name="_Toc112270172"/>
      <w:ins w:id="802" w:author="Author">
        <w:del w:id="803" w:author="USA" w:date="2022-08-24T21:40:00Z">
          <w:r w:rsidRPr="009C387C" w:rsidDel="009C387C">
            <w:rPr>
              <w:rFonts w:ascii="Times New Roman" w:eastAsia="Times New Roman" w:hAnsi="Times New Roman" w:cs="Times New Roman"/>
              <w:b/>
              <w:sz w:val="24"/>
              <w:szCs w:val="20"/>
              <w:highlight w:val="cyan"/>
              <w:lang w:val="en-GB"/>
              <w:rPrChange w:id="804" w:author="USA" w:date="2022-08-24T21:40:00Z">
                <w:rPr>
                  <w:rFonts w:ascii="Times New Roman" w:eastAsia="Times New Roman" w:hAnsi="Times New Roman" w:cs="Times New Roman"/>
                  <w:b/>
                  <w:sz w:val="24"/>
                  <w:szCs w:val="20"/>
                  <w:lang w:val="en-GB"/>
                </w:rPr>
              </w:rPrChange>
            </w:rPr>
            <w:lastRenderedPageBreak/>
            <w:delText>4</w:delText>
          </w:r>
        </w:del>
      </w:ins>
      <w:ins w:id="805" w:author="USA" w:date="2022-08-24T21:40:00Z">
        <w:r w:rsidR="009C387C" w:rsidRPr="009C387C">
          <w:rPr>
            <w:rFonts w:ascii="Times New Roman" w:eastAsia="Times New Roman" w:hAnsi="Times New Roman" w:cs="Times New Roman"/>
            <w:b/>
            <w:sz w:val="24"/>
            <w:szCs w:val="20"/>
            <w:highlight w:val="cyan"/>
            <w:lang w:val="en-GB"/>
            <w:rPrChange w:id="806" w:author="USA" w:date="2022-08-24T21:40:00Z">
              <w:rPr>
                <w:rFonts w:ascii="Times New Roman" w:eastAsia="Times New Roman" w:hAnsi="Times New Roman" w:cs="Times New Roman"/>
                <w:b/>
                <w:sz w:val="24"/>
                <w:szCs w:val="20"/>
                <w:lang w:val="en-GB"/>
              </w:rPr>
            </w:rPrChange>
          </w:rPr>
          <w:t>3</w:t>
        </w:r>
      </w:ins>
      <w:ins w:id="807" w:author="Author">
        <w:r w:rsidRPr="00196A9A">
          <w:rPr>
            <w:rFonts w:ascii="Times New Roman" w:eastAsia="Times New Roman" w:hAnsi="Times New Roman" w:cs="Times New Roman"/>
            <w:b/>
            <w:sz w:val="24"/>
            <w:szCs w:val="20"/>
            <w:lang w:val="en-GB"/>
          </w:rPr>
          <w:t>.4.2</w:t>
        </w:r>
        <w:r w:rsidRPr="00196A9A">
          <w:rPr>
            <w:rFonts w:ascii="Times New Roman" w:eastAsia="Times New Roman" w:hAnsi="Times New Roman" w:cs="Times New Roman"/>
            <w:b/>
            <w:sz w:val="24"/>
            <w:szCs w:val="20"/>
            <w:lang w:val="en-GB"/>
          </w:rPr>
          <w:tab/>
          <w:t>HF Token Ring Mesh Networks</w:t>
        </w:r>
        <w:bookmarkEnd w:id="801"/>
      </w:ins>
    </w:p>
    <w:p w14:paraId="50216E7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808" w:author="Author"/>
          <w:rFonts w:ascii="Times New Roman" w:eastAsia="Times New Roman" w:hAnsi="Times New Roman" w:cs="Times New Roman"/>
          <w:sz w:val="24"/>
          <w:szCs w:val="20"/>
          <w:lang w:val="en-GB"/>
        </w:rPr>
      </w:pPr>
      <w:ins w:id="809" w:author="Author">
        <w:r w:rsidRPr="00196A9A">
          <w:rPr>
            <w:rFonts w:ascii="Times New Roman" w:eastAsia="Times New Roman" w:hAnsi="Times New Roman" w:cs="Times New Roman"/>
            <w:sz w:val="24"/>
            <w:szCs w:val="24"/>
            <w:lang w:val="en-GB"/>
          </w:rPr>
          <w:t xml:space="preserve">An </w:t>
        </w:r>
        <w:commentRangeStart w:id="810"/>
        <w:r w:rsidRPr="00196A9A">
          <w:rPr>
            <w:rFonts w:ascii="Times New Roman" w:eastAsia="Times New Roman" w:hAnsi="Times New Roman" w:cs="Times New Roman"/>
            <w:sz w:val="24"/>
            <w:szCs w:val="24"/>
            <w:lang w:val="en-GB"/>
          </w:rPr>
          <w:t>HF ALE Mesh</w:t>
        </w:r>
        <w:del w:id="811" w:author="Author">
          <w:r w:rsidRPr="00196A9A">
            <w:rPr>
              <w:rFonts w:ascii="Times New Roman" w:eastAsia="Times New Roman" w:hAnsi="Times New Roman" w:cs="Times New Roman"/>
              <w:position w:val="6"/>
              <w:sz w:val="18"/>
              <w:szCs w:val="20"/>
              <w:lang w:val="en-GB"/>
            </w:rPr>
            <w:footnoteReference w:id="4"/>
          </w:r>
        </w:del>
        <w:r w:rsidRPr="00196A9A">
          <w:rPr>
            <w:rFonts w:ascii="Times New Roman" w:eastAsia="Times New Roman" w:hAnsi="Times New Roman" w:cs="Times New Roman"/>
            <w:position w:val="6"/>
            <w:sz w:val="18"/>
            <w:szCs w:val="20"/>
            <w:lang w:val="en-GB"/>
          </w:rPr>
          <w:footnoteReference w:id="5"/>
        </w:r>
        <w:r w:rsidRPr="00196A9A">
          <w:rPr>
            <w:rFonts w:ascii="Times New Roman" w:eastAsia="Times New Roman" w:hAnsi="Times New Roman" w:cs="Times New Roman"/>
            <w:sz w:val="24"/>
            <w:szCs w:val="24"/>
            <w:lang w:val="en-GB"/>
          </w:rPr>
          <w:t xml:space="preserve"> </w:t>
        </w:r>
      </w:ins>
      <w:commentRangeEnd w:id="810"/>
      <w:r w:rsidRPr="00196A9A">
        <w:rPr>
          <w:rFonts w:ascii="Times New Roman" w:eastAsia="Times New Roman" w:hAnsi="Times New Roman" w:cs="Times New Roman"/>
          <w:sz w:val="16"/>
          <w:szCs w:val="16"/>
          <w:lang w:val="en-GB"/>
        </w:rPr>
        <w:commentReference w:id="810"/>
      </w:r>
      <w:ins w:id="836" w:author="Author">
        <w:r w:rsidRPr="00196A9A">
          <w:rPr>
            <w:rFonts w:ascii="Times New Roman" w:eastAsia="Times New Roman" w:hAnsi="Times New Roman" w:cs="Times New Roman"/>
            <w:sz w:val="24"/>
            <w:szCs w:val="24"/>
            <w:lang w:val="en-GB"/>
          </w:rPr>
          <w:t xml:space="preserve">does not need to be as  rigidly structured as  HF token ring Mesh. A HF Mesh would share its pool of frequencies using a listen before transmit channel access protocol. ALE sounding would be used to  provide the connectivity information. </w:t>
        </w:r>
      </w:ins>
    </w:p>
    <w:p w14:paraId="2D96BE97" w14:textId="77777777" w:rsidR="00196A9A" w:rsidRPr="00196A9A" w:rsidRDefault="00196A9A" w:rsidP="00196A9A">
      <w:pPr>
        <w:tabs>
          <w:tab w:val="left" w:pos="1134"/>
          <w:tab w:val="left" w:pos="1871"/>
          <w:tab w:val="left" w:pos="2268"/>
          <w:tab w:val="left" w:pos="2790"/>
        </w:tabs>
        <w:overflowPunct w:val="0"/>
        <w:autoSpaceDE w:val="0"/>
        <w:autoSpaceDN w:val="0"/>
        <w:adjustRightInd w:val="0"/>
        <w:spacing w:before="120" w:after="0" w:line="240" w:lineRule="auto"/>
        <w:jc w:val="both"/>
        <w:rPr>
          <w:ins w:id="837" w:author="Author"/>
          <w:rFonts w:ascii="Times New Roman" w:eastAsia="Times New Roman" w:hAnsi="Times New Roman" w:cs="Times New Roman"/>
          <w:sz w:val="24"/>
          <w:szCs w:val="24"/>
          <w:lang w:val="en-GB"/>
        </w:rPr>
      </w:pPr>
      <w:bookmarkStart w:id="838" w:name="_Hlk98249275"/>
      <w:ins w:id="839" w:author="Author">
        <w:r w:rsidRPr="00196A9A">
          <w:rPr>
            <w:rFonts w:ascii="Times New Roman" w:eastAsia="Times New Roman" w:hAnsi="Times New Roman" w:cs="Times New Roman"/>
            <w:sz w:val="24"/>
            <w:szCs w:val="20"/>
            <w:lang w:val="en-GB"/>
          </w:rPr>
          <w:t xml:space="preserve">An HF </w:t>
        </w:r>
        <w:r w:rsidRPr="00196A9A">
          <w:rPr>
            <w:rFonts w:ascii="Times New Roman" w:eastAsia="Times New Roman" w:hAnsi="Times New Roman" w:cs="Times New Roman"/>
            <w:sz w:val="24"/>
            <w:szCs w:val="24"/>
            <w:lang w:val="en-GB"/>
          </w:rPr>
          <w:t>Token Ring</w:t>
        </w:r>
        <w:r w:rsidRPr="00196A9A">
          <w:rPr>
            <w:rFonts w:ascii="Times New Roman" w:eastAsia="Times New Roman" w:hAnsi="Times New Roman" w:cs="Times New Roman"/>
            <w:position w:val="6"/>
            <w:sz w:val="18"/>
            <w:szCs w:val="24"/>
            <w:lang w:val="en-GB"/>
          </w:rPr>
          <w:footnoteReference w:id="6"/>
        </w:r>
        <w:r w:rsidRPr="00196A9A">
          <w:rPr>
            <w:rFonts w:ascii="Times New Roman" w:eastAsia="Times New Roman" w:hAnsi="Times New Roman" w:cs="Times New Roman"/>
            <w:sz w:val="24"/>
            <w:szCs w:val="20"/>
            <w:lang w:val="en-GB"/>
          </w:rPr>
          <w:t xml:space="preserve"> or an HF Token Ring</w:t>
        </w:r>
        <w:del w:id="849" w:author="Author">
          <w:r w:rsidRPr="00196A9A">
            <w:rPr>
              <w:rFonts w:ascii="Times New Roman" w:eastAsia="Times New Roman" w:hAnsi="Times New Roman" w:cs="Times New Roman"/>
              <w:sz w:val="24"/>
              <w:szCs w:val="20"/>
              <w:lang w:val="en-GB"/>
            </w:rPr>
            <w:delText xml:space="preserve"> </w:delText>
          </w:r>
          <w:bookmarkEnd w:id="838"/>
          <w:r w:rsidRPr="00196A9A">
            <w:rPr>
              <w:rFonts w:ascii="Times New Roman" w:eastAsia="Times New Roman" w:hAnsi="Times New Roman" w:cs="Times New Roman"/>
              <w:sz w:val="24"/>
              <w:szCs w:val="20"/>
              <w:lang w:val="en-GB"/>
            </w:rPr>
            <w:delText>A token ring</w:delText>
          </w:r>
        </w:del>
        <w:r w:rsidRPr="00196A9A">
          <w:rPr>
            <w:rFonts w:ascii="Times New Roman" w:eastAsia="Times New Roman" w:hAnsi="Times New Roman" w:cs="Times New Roman"/>
            <w:sz w:val="24"/>
            <w:szCs w:val="20"/>
            <w:lang w:val="en-GB"/>
          </w:rPr>
          <w:t xml:space="preserve"> Mesh </w:t>
        </w:r>
        <w:r w:rsidRPr="00196A9A">
          <w:rPr>
            <w:rFonts w:ascii="Times New Roman" w:eastAsia="Times New Roman" w:hAnsi="Times New Roman" w:cs="Times New Roman"/>
            <w:sz w:val="24"/>
            <w:szCs w:val="24"/>
            <w:lang w:val="en-GB"/>
          </w:rPr>
          <w:t>Network</w:t>
        </w:r>
        <w:del w:id="850" w:author="Author">
          <w:r w:rsidRPr="00196A9A">
            <w:rPr>
              <w:rFonts w:ascii="Times New Roman" w:eastAsia="Times New Roman" w:hAnsi="Times New Roman" w:cs="Times New Roman"/>
              <w:sz w:val="24"/>
              <w:szCs w:val="24"/>
              <w:lang w:val="en-GB"/>
            </w:rPr>
            <w:delText xml:space="preserve"> </w:delText>
          </w:r>
        </w:del>
        <w:r w:rsidRPr="00196A9A">
          <w:rPr>
            <w:rFonts w:ascii="Times New Roman" w:eastAsia="Times New Roman" w:hAnsi="Times New Roman" w:cs="Times New Roman"/>
            <w:position w:val="6"/>
            <w:sz w:val="18"/>
            <w:szCs w:val="24"/>
            <w:lang w:val="en-GB"/>
          </w:rPr>
          <w:footnoteReference w:id="7"/>
        </w:r>
        <w:r w:rsidRPr="00196A9A">
          <w:rPr>
            <w:rFonts w:ascii="Times New Roman" w:eastAsia="Times New Roman" w:hAnsi="Times New Roman" w:cs="Times New Roman"/>
            <w:sz w:val="24"/>
            <w:szCs w:val="24"/>
            <w:lang w:val="en-GB"/>
          </w:rPr>
          <w:t xml:space="preserve"> </w:t>
        </w:r>
        <w:r w:rsidRPr="00196A9A">
          <w:rPr>
            <w:rFonts w:ascii="Times New Roman" w:eastAsia="Times New Roman" w:hAnsi="Times New Roman" w:cs="Times New Roman"/>
            <w:sz w:val="24"/>
            <w:szCs w:val="20"/>
            <w:lang w:val="en-GB"/>
          </w:rPr>
          <w:t>could be formed by incorporating a routing protocol with either a network of ALE radios or one or token-passing fixed-frequency rings:</w:t>
        </w:r>
      </w:ins>
    </w:p>
    <w:p w14:paraId="0B1A8305"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858" w:author="Author"/>
          <w:rFonts w:ascii="Times New Roman" w:eastAsia="Times New Roman" w:hAnsi="Times New Roman" w:cs="Times New Roman"/>
          <w:sz w:val="24"/>
          <w:szCs w:val="20"/>
          <w:lang w:val="en-GB"/>
        </w:rPr>
      </w:pPr>
      <w:ins w:id="859"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860" w:author="Author">
        <w:r w:rsidRPr="00196A9A">
          <w:rPr>
            <w:rFonts w:ascii="Times New Roman" w:eastAsia="Times New Roman" w:hAnsi="Times New Roman" w:cs="Times New Roman"/>
            <w:sz w:val="24"/>
            <w:szCs w:val="20"/>
            <w:lang w:val="en-GB"/>
          </w:rPr>
          <w:t>ALE inherently uses multiple frequencies, although only a subset of the ALE frequency pool will be usable for each link in a network.</w:t>
        </w:r>
      </w:ins>
    </w:p>
    <w:p w14:paraId="13211A54" w14:textId="77777777" w:rsidR="00196A9A" w:rsidRPr="00196A9A" w:rsidRDefault="00196A9A" w:rsidP="00196A9A">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rPr>
          <w:ins w:id="861" w:author="Author"/>
          <w:rFonts w:ascii="Times New Roman" w:eastAsia="Times New Roman" w:hAnsi="Times New Roman" w:cs="Times New Roman"/>
          <w:sz w:val="24"/>
          <w:szCs w:val="20"/>
          <w:lang w:val="en-GB"/>
        </w:rPr>
      </w:pPr>
      <w:ins w:id="862" w:author="ITU -LRT-" w:date="2022-05-16T14:16:00Z">
        <w:r w:rsidRPr="00196A9A">
          <w:rPr>
            <w:rFonts w:ascii="Times New Roman" w:eastAsia="Times New Roman" w:hAnsi="Times New Roman" w:cs="Times New Roman"/>
            <w:sz w:val="24"/>
            <w:szCs w:val="20"/>
            <w:lang w:val="en-GB"/>
          </w:rPr>
          <w:t>–</w:t>
        </w:r>
        <w:r w:rsidRPr="00196A9A">
          <w:rPr>
            <w:rFonts w:ascii="Times New Roman" w:eastAsia="Times New Roman" w:hAnsi="Times New Roman" w:cs="Times New Roman"/>
            <w:sz w:val="24"/>
            <w:szCs w:val="20"/>
            <w:lang w:val="en-GB"/>
          </w:rPr>
          <w:tab/>
        </w:r>
      </w:ins>
      <w:ins w:id="863" w:author="Author">
        <w:r w:rsidRPr="00196A9A">
          <w:rPr>
            <w:rFonts w:ascii="Times New Roman" w:eastAsia="Times New Roman" w:hAnsi="Times New Roman" w:cs="Times New Roman"/>
            <w:sz w:val="24"/>
            <w:szCs w:val="20"/>
            <w:lang w:val="en-GB"/>
          </w:rPr>
          <w:t xml:space="preserve">Each token-passing ring will normally operate on a single frequency so achieving multiple-frequency operation will require the linking of multiple rings to form the mesh. </w:t>
        </w:r>
      </w:ins>
    </w:p>
    <w:p w14:paraId="77FBD53D" w14:textId="5776CEB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864" w:author="Author"/>
          <w:rFonts w:ascii="Times New Roman" w:eastAsia="Times New Roman" w:hAnsi="Times New Roman" w:cs="Times New Roman"/>
          <w:sz w:val="24"/>
          <w:szCs w:val="20"/>
          <w:lang w:val="en-GB"/>
        </w:rPr>
      </w:pPr>
      <w:ins w:id="865" w:author="Author">
        <w:r w:rsidRPr="00196A9A">
          <w:rPr>
            <w:rFonts w:ascii="Times New Roman" w:eastAsia="Times New Roman" w:hAnsi="Times New Roman" w:cs="Times New Roman"/>
            <w:sz w:val="24"/>
            <w:szCs w:val="20"/>
            <w:lang w:val="en-GB"/>
          </w:rPr>
          <w:t>Multiple radios per node would be required in a multi-ring token mesh so that relay nodes could simultaneously listen in</w:t>
        </w:r>
      </w:ins>
      <w:ins w:id="866" w:author="USA" w:date="2022-08-24T21:41:00Z">
        <w:r w:rsidR="009C387C">
          <w:rPr>
            <w:rFonts w:ascii="Times New Roman" w:eastAsia="Times New Roman" w:hAnsi="Times New Roman" w:cs="Times New Roman"/>
            <w:sz w:val="24"/>
            <w:szCs w:val="20"/>
            <w:lang w:val="en-GB"/>
          </w:rPr>
          <w:t xml:space="preserve"> </w:t>
        </w:r>
      </w:ins>
      <w:ins w:id="867" w:author="Author">
        <w:r w:rsidRPr="00196A9A">
          <w:rPr>
            <w:rFonts w:ascii="Times New Roman" w:eastAsia="Times New Roman" w:hAnsi="Times New Roman" w:cs="Times New Roman"/>
            <w:sz w:val="24"/>
            <w:szCs w:val="20"/>
            <w:lang w:val="en-GB"/>
          </w:rPr>
          <w:t>all of their connected networks (which operate asynchronously).</w:t>
        </w:r>
      </w:ins>
    </w:p>
    <w:p w14:paraId="1330855E" w14:textId="27DE1E4F"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868" w:author="Author"/>
          <w:rFonts w:ascii="Times New Roman" w:eastAsia="Times New Roman" w:hAnsi="Times New Roman" w:cs="Times New Roman"/>
          <w:sz w:val="24"/>
          <w:szCs w:val="20"/>
          <w:lang w:val="en-GB"/>
        </w:rPr>
      </w:pPr>
      <w:ins w:id="869" w:author="Author">
        <w:r w:rsidRPr="00196A9A">
          <w:rPr>
            <w:rFonts w:ascii="Times New Roman" w:eastAsia="Times New Roman" w:hAnsi="Times New Roman" w:cs="Times New Roman"/>
            <w:sz w:val="24"/>
            <w:szCs w:val="20"/>
            <w:lang w:val="en-GB"/>
          </w:rPr>
          <w:t>An example token mesh is shown in Figure 6. The arrows show the successor-predecessor relationships in each ring. Note that one node acts as a gateway between rings A and B, and B and</w:t>
        </w:r>
      </w:ins>
      <w:ins w:id="870" w:author="Fernandez Jimenez, Virginia" w:date="2022-05-27T08:19:00Z">
        <w:r w:rsidRPr="00196A9A">
          <w:rPr>
            <w:rFonts w:ascii="Times New Roman" w:eastAsia="Times New Roman" w:hAnsi="Times New Roman" w:cs="Times New Roman"/>
            <w:sz w:val="24"/>
            <w:szCs w:val="20"/>
            <w:lang w:val="en-GB"/>
          </w:rPr>
          <w:t> </w:t>
        </w:r>
      </w:ins>
      <w:ins w:id="871" w:author="Author">
        <w:r w:rsidRPr="00196A9A">
          <w:rPr>
            <w:rFonts w:ascii="Times New Roman" w:eastAsia="Times New Roman" w:hAnsi="Times New Roman" w:cs="Times New Roman"/>
            <w:sz w:val="24"/>
            <w:szCs w:val="20"/>
            <w:lang w:val="en-GB"/>
          </w:rPr>
          <w:t>C</w:t>
        </w:r>
      </w:ins>
      <w:ins w:id="872" w:author="USA" w:date="2022-08-24T21:41:00Z">
        <w:r w:rsidR="009C387C" w:rsidRPr="009C387C">
          <w:rPr>
            <w:rFonts w:ascii="Times New Roman" w:eastAsia="Times New Roman" w:hAnsi="Times New Roman" w:cs="Times New Roman"/>
            <w:sz w:val="24"/>
            <w:szCs w:val="20"/>
            <w:highlight w:val="cyan"/>
            <w:lang w:val="en-GB"/>
            <w:rPrChange w:id="873" w:author="USA" w:date="2022-08-24T21:41:00Z">
              <w:rPr>
                <w:rFonts w:ascii="Times New Roman" w:eastAsia="Times New Roman" w:hAnsi="Times New Roman" w:cs="Times New Roman"/>
                <w:sz w:val="24"/>
                <w:szCs w:val="20"/>
                <w:lang w:val="en-GB"/>
              </w:rPr>
            </w:rPrChange>
          </w:rPr>
          <w:t>.</w:t>
        </w:r>
      </w:ins>
    </w:p>
    <w:p w14:paraId="47791288"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874" w:author="Author"/>
          <w:rFonts w:ascii="Times New Roman" w:eastAsia="Times New Roman" w:hAnsi="Times New Roman" w:cs="Times New Roman"/>
          <w:caps/>
          <w:sz w:val="20"/>
          <w:szCs w:val="20"/>
          <w:lang w:val="en-GB"/>
        </w:rPr>
      </w:pPr>
      <w:ins w:id="875" w:author="Author">
        <w:r w:rsidRPr="00196A9A">
          <w:rPr>
            <w:rFonts w:ascii="Times New Roman" w:eastAsia="Times New Roman" w:hAnsi="Times New Roman" w:cs="Times New Roman"/>
            <w:caps/>
            <w:sz w:val="20"/>
            <w:szCs w:val="20"/>
            <w:lang w:val="en-GB"/>
          </w:rPr>
          <w:t>.FIGURE 6</w:t>
        </w:r>
      </w:ins>
    </w:p>
    <w:p w14:paraId="0AC8CBC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876" w:author="Author"/>
          <w:rFonts w:ascii="Times New Roman Bold" w:eastAsia="Calibri" w:hAnsi="Times New Roman Bold" w:cs="Times New Roman Bold"/>
          <w:b/>
          <w:lang w:val="en-GB"/>
        </w:rPr>
      </w:pPr>
      <w:ins w:id="877" w:author="Author">
        <w:r w:rsidRPr="00196A9A">
          <w:rPr>
            <w:rFonts w:ascii="Times New Roman Bold" w:eastAsia="Calibri" w:hAnsi="Times New Roman Bold" w:cs="Times New Roman Bold"/>
            <w:b/>
            <w:lang w:val="en-GB"/>
          </w:rPr>
          <w:t>Mesh TOKEN Ring</w:t>
        </w:r>
      </w:ins>
    </w:p>
    <w:p w14:paraId="543DE84E"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878" w:author="Author"/>
          <w:rFonts w:ascii="Times New Roman" w:eastAsia="Times New Roman" w:hAnsi="Times New Roman" w:cs="Times New Roman"/>
          <w:sz w:val="24"/>
          <w:szCs w:val="20"/>
          <w:lang w:val="en-GB" w:eastAsia="zh-CN"/>
        </w:rPr>
      </w:pPr>
      <w:ins w:id="879" w:author="Author">
        <w:r w:rsidRPr="00196A9A">
          <w:rPr>
            <w:rFonts w:ascii="Times New Roman" w:eastAsia="Times New Roman" w:hAnsi="Times New Roman" w:cs="Times New Roman"/>
            <w:noProof/>
            <w:sz w:val="24"/>
            <w:szCs w:val="20"/>
            <w:lang w:val="en-GB" w:eastAsia="zh-CN"/>
          </w:rPr>
          <w:drawing>
            <wp:inline distT="0" distB="0" distL="0" distR="0" wp14:anchorId="6FD7E527" wp14:editId="487EEA20">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605EAD3"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ins w:id="880" w:author="Author"/>
          <w:rFonts w:ascii="Times New Roman" w:eastAsia="Times New Roman" w:hAnsi="Times New Roman" w:cs="Times New Roman"/>
          <w:sz w:val="24"/>
          <w:szCs w:val="20"/>
          <w:lang w:val="en-GB"/>
        </w:rPr>
      </w:pPr>
      <w:ins w:id="881" w:author="Author">
        <w:r w:rsidRPr="00196A9A">
          <w:rPr>
            <w:rFonts w:ascii="Times New Roman" w:eastAsia="Times New Roman" w:hAnsi="Times New Roman" w:cs="Times New Roman"/>
            <w:sz w:val="24"/>
            <w:szCs w:val="20"/>
            <w:lang w:val="en-GB"/>
          </w:rPr>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0C0E8F7A" w14:textId="78F27143"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ins w:id="882" w:author="Author"/>
          <w:rFonts w:ascii="Times New Roman" w:eastAsia="Times New Roman" w:hAnsi="Times New Roman" w:cs="Times New Roman"/>
          <w:b/>
          <w:bCs/>
          <w:sz w:val="24"/>
          <w:szCs w:val="20"/>
          <w:lang w:val="en-GB"/>
        </w:rPr>
      </w:pPr>
      <w:ins w:id="883" w:author="Author">
        <w:del w:id="884" w:author="USA" w:date="2022-08-24T21:42:00Z">
          <w:r w:rsidRPr="00D50E75" w:rsidDel="00D50E75">
            <w:rPr>
              <w:rFonts w:ascii="Times New Roman" w:eastAsia="Times New Roman" w:hAnsi="Times New Roman" w:cs="Times New Roman"/>
              <w:b/>
              <w:bCs/>
              <w:sz w:val="24"/>
              <w:szCs w:val="20"/>
              <w:highlight w:val="cyan"/>
              <w:lang w:val="en-GB"/>
              <w:rPrChange w:id="885" w:author="USA" w:date="2022-08-24T21:42:00Z">
                <w:rPr>
                  <w:rFonts w:ascii="Times New Roman" w:eastAsia="Times New Roman" w:hAnsi="Times New Roman" w:cs="Times New Roman"/>
                  <w:b/>
                  <w:bCs/>
                  <w:sz w:val="24"/>
                  <w:szCs w:val="20"/>
                  <w:lang w:val="en-GB"/>
                </w:rPr>
              </w:rPrChange>
            </w:rPr>
            <w:delText>4</w:delText>
          </w:r>
        </w:del>
      </w:ins>
      <w:ins w:id="886" w:author="USA" w:date="2022-08-24T21:42:00Z">
        <w:r w:rsidR="00D50E75" w:rsidRPr="00D50E75">
          <w:rPr>
            <w:rFonts w:ascii="Times New Roman" w:eastAsia="Times New Roman" w:hAnsi="Times New Roman" w:cs="Times New Roman"/>
            <w:b/>
            <w:bCs/>
            <w:sz w:val="24"/>
            <w:szCs w:val="20"/>
            <w:highlight w:val="cyan"/>
            <w:lang w:val="en-GB"/>
            <w:rPrChange w:id="887" w:author="USA" w:date="2022-08-24T21:42:00Z">
              <w:rPr>
                <w:rFonts w:ascii="Times New Roman" w:eastAsia="Times New Roman" w:hAnsi="Times New Roman" w:cs="Times New Roman"/>
                <w:b/>
                <w:bCs/>
                <w:sz w:val="24"/>
                <w:szCs w:val="20"/>
                <w:lang w:val="en-GB"/>
              </w:rPr>
            </w:rPrChange>
          </w:rPr>
          <w:t>3</w:t>
        </w:r>
      </w:ins>
      <w:ins w:id="888" w:author="Author">
        <w:r w:rsidRPr="00196A9A">
          <w:rPr>
            <w:rFonts w:ascii="Times New Roman" w:eastAsia="Times New Roman" w:hAnsi="Times New Roman" w:cs="Times New Roman"/>
            <w:b/>
            <w:bCs/>
            <w:sz w:val="24"/>
            <w:szCs w:val="20"/>
            <w:lang w:val="en-GB"/>
          </w:rPr>
          <w:t>.4.3</w:t>
        </w:r>
        <w:r w:rsidRPr="00196A9A">
          <w:rPr>
            <w:rFonts w:ascii="Times New Roman" w:eastAsia="Times New Roman" w:hAnsi="Times New Roman" w:cs="Times New Roman"/>
            <w:b/>
            <w:bCs/>
            <w:sz w:val="24"/>
            <w:szCs w:val="20"/>
            <w:lang w:val="en-GB"/>
          </w:rPr>
          <w:tab/>
          <w:t>HF ALE Mesh Network</w:t>
        </w:r>
      </w:ins>
    </w:p>
    <w:p w14:paraId="25A2E13C" w14:textId="1EBD91D2" w:rsidR="00196A9A" w:rsidDel="00D50E75" w:rsidRDefault="00196A9A" w:rsidP="00196A9A">
      <w:pPr>
        <w:tabs>
          <w:tab w:val="left" w:pos="1134"/>
          <w:tab w:val="left" w:pos="1871"/>
          <w:tab w:val="left" w:pos="2268"/>
        </w:tabs>
        <w:overflowPunct w:val="0"/>
        <w:autoSpaceDE w:val="0"/>
        <w:autoSpaceDN w:val="0"/>
        <w:adjustRightInd w:val="0"/>
        <w:spacing w:before="120" w:after="0" w:line="240" w:lineRule="auto"/>
        <w:rPr>
          <w:del w:id="889" w:author="USA" w:date="2022-08-24T21:43:00Z"/>
          <w:rFonts w:ascii="TimesNewRomanPSMT" w:eastAsia="Times New Roman" w:hAnsi="TimesNewRomanPSMT" w:cs="TimesNewRomanPSMT"/>
          <w:sz w:val="24"/>
          <w:szCs w:val="24"/>
          <w:lang w:val="en-GB"/>
        </w:rPr>
      </w:pPr>
      <w:ins w:id="890" w:author="Author">
        <w:r w:rsidRPr="00196A9A">
          <w:rPr>
            <w:rFonts w:ascii="Times New Roman" w:eastAsia="Times New Roman" w:hAnsi="Times New Roman" w:cs="Times New Roman"/>
            <w:sz w:val="24"/>
            <w:szCs w:val="24"/>
            <w:lang w:val="en-GB"/>
          </w:rPr>
          <w:lastRenderedPageBreak/>
          <w:t>An HF ALE Mesh</w:t>
        </w:r>
        <w:r w:rsidRPr="00196A9A">
          <w:rPr>
            <w:rFonts w:ascii="Times New Roman" w:eastAsia="Times New Roman" w:hAnsi="Times New Roman" w:cs="Times New Roman"/>
            <w:position w:val="6"/>
            <w:sz w:val="24"/>
            <w:szCs w:val="24"/>
            <w:lang w:val="en-GB"/>
          </w:rPr>
          <w:footnoteReference w:id="8"/>
        </w:r>
        <w:r w:rsidRPr="00196A9A">
          <w:rPr>
            <w:rFonts w:ascii="Times New Roman" w:eastAsia="Times New Roman" w:hAnsi="Times New Roman" w:cs="Times New Roman"/>
            <w:sz w:val="24"/>
            <w:szCs w:val="24"/>
            <w:lang w:val="en-GB"/>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r w:rsidRPr="00196A9A">
          <w:rPr>
            <w:rFonts w:ascii="Times New Roman" w:eastAsia="Times New Roman" w:hAnsi="Times New Roman" w:cs="Times New Roman"/>
            <w:sz w:val="24"/>
            <w:szCs w:val="24"/>
            <w:vertAlign w:val="superscript"/>
            <w:lang w:val="en-GB"/>
          </w:rPr>
          <w:t>5</w:t>
        </w:r>
      </w:ins>
    </w:p>
    <w:p w14:paraId="698FE739" w14:textId="77777777" w:rsidR="00D50E75" w:rsidRPr="00196A9A" w:rsidRDefault="00D50E75" w:rsidP="00196A9A">
      <w:pPr>
        <w:tabs>
          <w:tab w:val="left" w:pos="1134"/>
          <w:tab w:val="left" w:pos="1871"/>
          <w:tab w:val="left" w:pos="2268"/>
        </w:tabs>
        <w:overflowPunct w:val="0"/>
        <w:autoSpaceDE w:val="0"/>
        <w:autoSpaceDN w:val="0"/>
        <w:adjustRightInd w:val="0"/>
        <w:spacing w:before="120" w:after="0" w:line="240" w:lineRule="auto"/>
        <w:rPr>
          <w:ins w:id="910" w:author="USA" w:date="2022-08-24T21:43:00Z"/>
          <w:rFonts w:ascii="Times New Roman" w:eastAsia="Times New Roman" w:hAnsi="Times New Roman" w:cs="Times New Roman"/>
          <w:sz w:val="24"/>
          <w:szCs w:val="24"/>
          <w:lang w:val="en-GB"/>
        </w:rPr>
      </w:pPr>
    </w:p>
    <w:p w14:paraId="74A79130" w14:textId="0ABCA773" w:rsidR="00196A9A" w:rsidRPr="00196A9A" w:rsidRDefault="00196A9A">
      <w:pPr>
        <w:tabs>
          <w:tab w:val="left" w:pos="1134"/>
          <w:tab w:val="left" w:pos="1871"/>
          <w:tab w:val="left" w:pos="2268"/>
        </w:tabs>
        <w:overflowPunct w:val="0"/>
        <w:autoSpaceDE w:val="0"/>
        <w:autoSpaceDN w:val="0"/>
        <w:adjustRightInd w:val="0"/>
        <w:spacing w:before="120" w:after="0" w:line="240" w:lineRule="auto"/>
        <w:rPr>
          <w:ins w:id="911" w:author="Author"/>
          <w:rFonts w:ascii="TimesNewRomanPSMT" w:eastAsia="Times New Roman" w:hAnsi="TimesNewRomanPSMT" w:cs="TimesNewRomanPSMT"/>
          <w:sz w:val="24"/>
          <w:szCs w:val="24"/>
          <w:lang w:val="en-GB"/>
        </w:rPr>
        <w:pPrChange w:id="912" w:author="USA" w:date="2022-08-24T21:43:00Z">
          <w:pPr>
            <w:tabs>
              <w:tab w:val="left" w:pos="1134"/>
              <w:tab w:val="left" w:pos="1871"/>
              <w:tab w:val="left" w:pos="2268"/>
            </w:tabs>
            <w:autoSpaceDE w:val="0"/>
            <w:autoSpaceDN w:val="0"/>
            <w:adjustRightInd w:val="0"/>
            <w:spacing w:after="0" w:line="240" w:lineRule="auto"/>
          </w:pPr>
        </w:pPrChange>
      </w:pPr>
      <w:ins w:id="913" w:author="Author">
        <w:r w:rsidRPr="00196A9A">
          <w:rPr>
            <w:rFonts w:ascii="TimesNewRomanPSMT" w:eastAsia="Times New Roman" w:hAnsi="TimesNewRomanPSMT" w:cs="TimesNewRomanPSMT"/>
            <w:sz w:val="24"/>
            <w:szCs w:val="24"/>
            <w:lang w:val="en-GB"/>
          </w:rPr>
          <w:t>An HF ALE Mesh Network</w:t>
        </w:r>
        <w:del w:id="914"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relays traffic through an ad-hoc network of HF nodes as shown in Figure 5</w:t>
        </w:r>
        <w:del w:id="915"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w:t>
        </w:r>
      </w:ins>
      <w:ins w:id="916" w:author="USA" w:date="2022-08-24T21:43:00Z">
        <w:r w:rsidR="00D50E75">
          <w:rPr>
            <w:rFonts w:ascii="TimesNewRomanPSMT" w:eastAsia="Times New Roman" w:hAnsi="TimesNewRomanPSMT" w:cs="TimesNewRomanPSMT"/>
            <w:sz w:val="24"/>
            <w:szCs w:val="24"/>
            <w:lang w:val="en-GB"/>
          </w:rPr>
          <w:t xml:space="preserve"> </w:t>
        </w:r>
      </w:ins>
      <w:ins w:id="917" w:author="Author">
        <w:r w:rsidRPr="00196A9A">
          <w:rPr>
            <w:rFonts w:ascii="TimesNewRomanPSMT" w:eastAsia="Times New Roman" w:hAnsi="TimesNewRomanPSMT" w:cs="TimesNewRomanPSMT"/>
            <w:sz w:val="24"/>
            <w:szCs w:val="24"/>
            <w:lang w:val="en-GB"/>
          </w:rPr>
          <w:t xml:space="preserve">Connectivity in HF networks is not necessarily governed by the geographic location of the nodes. Distant stations that are farther away </w:t>
        </w:r>
        <w:del w:id="918"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can be easier to reach than those that are nearby. In Fig. 5</w:t>
        </w:r>
        <w:del w:id="919"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the dark blue nodes</w:t>
        </w:r>
        <w:del w:id="920"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 xml:space="preserve"> are within NVIS range of each other; </w:t>
        </w:r>
        <w:del w:id="921" w:author="USA" w:date="2022-08-24T21:43:00Z">
          <w:r w:rsidRPr="00196A9A" w:rsidDel="00D50E75">
            <w:rPr>
              <w:rFonts w:ascii="TimesNewRomanPSMT" w:eastAsia="Times New Roman" w:hAnsi="TimesNewRomanPSMT" w:cs="TimesNewRomanPSMT"/>
              <w:sz w:val="24"/>
              <w:szCs w:val="24"/>
              <w:lang w:val="en-GB"/>
            </w:rPr>
            <w:delText xml:space="preserve"> </w:delText>
          </w:r>
        </w:del>
        <w:r w:rsidRPr="00196A9A">
          <w:rPr>
            <w:rFonts w:ascii="TimesNewRomanPSMT" w:eastAsia="Times New Roman" w:hAnsi="TimesNewRomanPSMT" w:cs="TimesNewRomanPSMT"/>
            <w:sz w:val="24"/>
            <w:szCs w:val="24"/>
            <w:lang w:val="en-GB"/>
          </w:rPr>
          <w:t>skywave links have been established between other pairs of nodes (green, white dark blue and light blue.) by pairwise usable frequency) to form indirect routes.</w:t>
        </w:r>
      </w:ins>
    </w:p>
    <w:p w14:paraId="5B79C8D6"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120" w:line="240" w:lineRule="auto"/>
        <w:jc w:val="center"/>
        <w:rPr>
          <w:ins w:id="922" w:author="Author"/>
          <w:rFonts w:ascii="Times New Roman" w:eastAsia="Times New Roman" w:hAnsi="Times New Roman" w:cs="Times New Roman"/>
          <w:caps/>
          <w:sz w:val="20"/>
          <w:szCs w:val="20"/>
          <w:lang w:val="en-GB"/>
        </w:rPr>
      </w:pPr>
      <w:ins w:id="923" w:author="Author">
        <w:r w:rsidRPr="00196A9A">
          <w:rPr>
            <w:rFonts w:ascii="Times New Roman" w:eastAsia="Times New Roman" w:hAnsi="Times New Roman" w:cs="Times New Roman"/>
            <w:caps/>
            <w:sz w:val="20"/>
            <w:szCs w:val="20"/>
            <w:lang w:val="en-GB"/>
          </w:rPr>
          <w:t>FIGURE 5</w:t>
        </w:r>
      </w:ins>
    </w:p>
    <w:p w14:paraId="6A1A90E2"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924" w:author="Author"/>
          <w:rFonts w:ascii="Times New Roman Bold" w:eastAsia="Calibri" w:hAnsi="Times New Roman Bold" w:cs="Times New Roman Bold"/>
          <w:b/>
          <w:lang w:val="en-GB"/>
        </w:rPr>
      </w:pPr>
      <w:ins w:id="925" w:author="Author">
        <w:r w:rsidRPr="00196A9A">
          <w:rPr>
            <w:rFonts w:ascii="Times New Roman Bold" w:eastAsia="Calibri" w:hAnsi="Times New Roman Bold" w:cs="Times New Roman Bold"/>
            <w:b/>
            <w:lang w:val="en-GB"/>
          </w:rPr>
          <w:t>HF ALE Mesh Network</w:t>
        </w:r>
      </w:ins>
    </w:p>
    <w:p w14:paraId="18351176"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240" w:line="240" w:lineRule="auto"/>
        <w:jc w:val="center"/>
        <w:rPr>
          <w:ins w:id="926" w:author="Author"/>
          <w:rFonts w:ascii="Times New Roman" w:eastAsia="Times New Roman" w:hAnsi="Times New Roman" w:cs="Times New Roman"/>
          <w:sz w:val="24"/>
          <w:szCs w:val="20"/>
          <w:lang w:val="en-GB" w:eastAsia="zh-CN"/>
        </w:rPr>
      </w:pPr>
      <w:ins w:id="927" w:author="Author">
        <w:r w:rsidRPr="00196A9A">
          <w:rPr>
            <w:rFonts w:ascii="Times New Roman" w:eastAsia="Times New Roman" w:hAnsi="Times New Roman" w:cs="Times New Roman"/>
            <w:noProof/>
            <w:sz w:val="24"/>
            <w:szCs w:val="20"/>
            <w:lang w:val="en-GB" w:eastAsia="zh-CN"/>
          </w:rPr>
          <w:drawing>
            <wp:inline distT="0" distB="0" distL="0" distR="0" wp14:anchorId="47E8A943" wp14:editId="43B24ECC">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46EB89CC"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00" w:after="0" w:line="240" w:lineRule="auto"/>
        <w:ind w:left="1134" w:hanging="1134"/>
        <w:outlineLvl w:val="1"/>
        <w:rPr>
          <w:del w:id="928" w:author="Author"/>
          <w:rFonts w:ascii="Times New Roman" w:eastAsia="Times New Roman" w:hAnsi="Times New Roman" w:cs="Times New Roman"/>
          <w:b/>
          <w:sz w:val="24"/>
          <w:szCs w:val="20"/>
          <w:lang w:val="en-GB"/>
        </w:rPr>
      </w:pPr>
      <w:del w:id="929" w:author="Author">
        <w:r w:rsidRPr="00196A9A">
          <w:rPr>
            <w:rFonts w:ascii="Times New Roman" w:eastAsia="Times New Roman" w:hAnsi="Times New Roman" w:cs="Times New Roman"/>
            <w:b/>
            <w:sz w:val="24"/>
            <w:szCs w:val="20"/>
            <w:lang w:val="en-GB"/>
          </w:rPr>
          <w:delText>3.3</w:delText>
        </w:r>
        <w:r w:rsidRPr="00196A9A">
          <w:rPr>
            <w:rFonts w:ascii="Times New Roman" w:eastAsia="Times New Roman" w:hAnsi="Times New Roman" w:cs="Times New Roman"/>
            <w:b/>
            <w:sz w:val="24"/>
            <w:szCs w:val="20"/>
            <w:lang w:val="en-GB"/>
          </w:rPr>
          <w:tab/>
          <w:delText>Characteristics</w:delText>
        </w:r>
      </w:del>
    </w:p>
    <w:p w14:paraId="55123E3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del w:id="930" w:author="Author"/>
          <w:rFonts w:ascii="Times New Roman" w:eastAsia="Times New Roman" w:hAnsi="Times New Roman" w:cs="Times New Roman"/>
          <w:caps/>
          <w:sz w:val="20"/>
          <w:szCs w:val="20"/>
          <w:lang w:val="en-GB"/>
        </w:rPr>
      </w:pPr>
      <w:del w:id="931" w:author="Author">
        <w:r w:rsidRPr="00196A9A">
          <w:rPr>
            <w:rFonts w:ascii="Times New Roman" w:eastAsia="Times New Roman" w:hAnsi="Times New Roman" w:cs="Times New Roman"/>
            <w:sz w:val="20"/>
            <w:szCs w:val="20"/>
            <w:lang w:val="en-GB"/>
          </w:rPr>
          <w:delText>TABLE 1</w:delText>
        </w:r>
      </w:del>
    </w:p>
    <w:p w14:paraId="37E9750F"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del w:id="932" w:author="Author"/>
          <w:rFonts w:ascii="Times New Roman Bold" w:eastAsia="Times New Roman" w:hAnsi="Times New Roman Bold" w:cs="Times New Roman"/>
          <w:b/>
          <w:sz w:val="20"/>
          <w:szCs w:val="20"/>
          <w:lang w:val="en-GB"/>
        </w:rPr>
      </w:pPr>
      <w:del w:id="933" w:author="Author">
        <w:r w:rsidRPr="00196A9A">
          <w:rPr>
            <w:rFonts w:ascii="Times New Roman Bold" w:eastAsia="Times New Roman" w:hAnsi="Times New Roman Bold" w:cs="Times New Roman"/>
            <w:caps/>
            <w:sz w:val="20"/>
            <w:szCs w:val="20"/>
            <w:lang w:val="en-GB"/>
          </w:rPr>
          <w:delText>Characteristics of advanced digital HF radiocommunication systems</w:delText>
        </w:r>
      </w:del>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AF4F265" w14:textId="77777777" w:rsidTr="00196A9A">
        <w:trPr>
          <w:jc w:val="center"/>
          <w:del w:id="934"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123C995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35" w:author="Author"/>
                <w:rFonts w:ascii="Times New Roman Bold" w:eastAsia="Times New Roman" w:hAnsi="Times New Roman Bold" w:cs="Times New Roman Bold"/>
                <w:b/>
                <w:sz w:val="20"/>
                <w:szCs w:val="20"/>
                <w:lang w:val="en-GB" w:eastAsia="zh-CN"/>
              </w:rPr>
            </w:pPr>
            <w:del w:id="936" w:author="Author">
              <w:r w:rsidRPr="00196A9A">
                <w:rPr>
                  <w:rFonts w:ascii="Times New Roman Bold" w:eastAsia="Times New Roman" w:hAnsi="Times New Roman Bold" w:cs="Times New Roman Bold"/>
                  <w:b/>
                  <w:sz w:val="20"/>
                  <w:szCs w:val="20"/>
                  <w:lang w:val="en-GB" w:eastAsia="zh-CN"/>
                </w:rPr>
                <w:delText>Parameter</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39D27C3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37" w:author="Author"/>
                <w:rFonts w:ascii="Times New Roman Bold" w:eastAsia="Times New Roman" w:hAnsi="Times New Roman Bold" w:cs="Times New Roman Bold"/>
                <w:b/>
                <w:sz w:val="20"/>
                <w:szCs w:val="20"/>
                <w:lang w:val="en-GB" w:eastAsia="zh-CN"/>
              </w:rPr>
            </w:pPr>
            <w:del w:id="938" w:author="Author">
              <w:r w:rsidRPr="00196A9A">
                <w:rPr>
                  <w:rFonts w:ascii="Times New Roman Bold" w:eastAsia="Times New Roman" w:hAnsi="Times New Roman Bold" w:cs="Times New Roman Bold"/>
                  <w:b/>
                  <w:sz w:val="20"/>
                  <w:szCs w:val="20"/>
                  <w:lang w:val="en-GB" w:eastAsia="zh-CN"/>
                </w:rPr>
                <w:delText>Propagation mode</w:delText>
              </w:r>
            </w:del>
          </w:p>
        </w:tc>
      </w:tr>
      <w:tr w:rsidR="00196A9A" w:rsidRPr="00196A9A" w14:paraId="117E8E78" w14:textId="77777777" w:rsidTr="00196A9A">
        <w:trPr>
          <w:jc w:val="center"/>
          <w:del w:id="939"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203FC6A" w14:textId="77777777" w:rsidR="00196A9A" w:rsidRPr="00196A9A" w:rsidRDefault="00196A9A" w:rsidP="00196A9A">
            <w:pPr>
              <w:spacing w:after="0" w:line="240" w:lineRule="auto"/>
              <w:rPr>
                <w:del w:id="940" w:author="Author"/>
                <w:rFonts w:ascii="Times New Roman" w:eastAsia="Times New Roman" w:hAnsi="Times New Roman" w:cs="Times New Roman"/>
                <w:sz w:val="24"/>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6DF71B5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41" w:author="Author"/>
                <w:rFonts w:ascii="Times New Roman Bold" w:eastAsia="Times New Roman" w:hAnsi="Times New Roman Bold" w:cs="Times New Roman Bold"/>
                <w:b/>
                <w:sz w:val="20"/>
                <w:szCs w:val="20"/>
                <w:lang w:val="en-GB" w:eastAsia="zh-CN"/>
              </w:rPr>
            </w:pPr>
            <w:del w:id="942" w:author="Author">
              <w:r w:rsidRPr="00196A9A">
                <w:rPr>
                  <w:rFonts w:ascii="Times New Roman Bold" w:eastAsia="Times New Roman" w:hAnsi="Times New Roman Bold" w:cs="Times New Roman Bold"/>
                  <w:b/>
                  <w:sz w:val="20"/>
                  <w:szCs w:val="20"/>
                  <w:lang w:val="en-GB" w:eastAsia="zh-CN"/>
                </w:rPr>
                <w:delText>Ground wave</w:delText>
              </w:r>
            </w:del>
          </w:p>
        </w:tc>
        <w:tc>
          <w:tcPr>
            <w:tcW w:w="4068" w:type="dxa"/>
            <w:gridSpan w:val="2"/>
            <w:tcBorders>
              <w:top w:val="single" w:sz="4" w:space="0" w:color="auto"/>
              <w:left w:val="single" w:sz="4" w:space="0" w:color="auto"/>
              <w:bottom w:val="single" w:sz="4" w:space="0" w:color="auto"/>
              <w:right w:val="single" w:sz="4" w:space="0" w:color="auto"/>
            </w:tcBorders>
            <w:hideMark/>
          </w:tcPr>
          <w:p w14:paraId="3BDFBDB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43" w:author="Author"/>
                <w:rFonts w:ascii="Times New Roman Bold" w:eastAsia="Times New Roman" w:hAnsi="Times New Roman Bold" w:cs="Times New Roman Bold"/>
                <w:b/>
                <w:sz w:val="20"/>
                <w:szCs w:val="20"/>
                <w:lang w:val="en-GB" w:eastAsia="zh-CN"/>
              </w:rPr>
            </w:pPr>
            <w:del w:id="944" w:author="Author">
              <w:r w:rsidRPr="00196A9A">
                <w:rPr>
                  <w:rFonts w:ascii="Times New Roman Bold" w:eastAsia="Times New Roman" w:hAnsi="Times New Roman Bold" w:cs="Times New Roman Bold"/>
                  <w:b/>
                  <w:sz w:val="20"/>
                  <w:szCs w:val="20"/>
                  <w:lang w:val="en-GB" w:eastAsia="zh-CN"/>
                </w:rPr>
                <w:delText>Sky wave</w:delText>
              </w:r>
            </w:del>
          </w:p>
        </w:tc>
      </w:tr>
      <w:tr w:rsidR="00196A9A" w:rsidRPr="00196A9A" w14:paraId="36E1D933" w14:textId="77777777" w:rsidTr="00196A9A">
        <w:trPr>
          <w:jc w:val="center"/>
          <w:del w:id="945"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3F2C5BC6" w14:textId="77777777" w:rsidR="00196A9A" w:rsidRPr="00196A9A" w:rsidRDefault="00196A9A" w:rsidP="00196A9A">
            <w:pPr>
              <w:spacing w:after="0" w:line="240" w:lineRule="auto"/>
              <w:rPr>
                <w:del w:id="946" w:author="Author"/>
                <w:rFonts w:ascii="Times New Roman" w:eastAsia="Times New Roman" w:hAnsi="Times New Roman" w:cs="Times New Roman"/>
                <w:sz w:val="24"/>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23C98E07" w14:textId="77777777" w:rsidR="00196A9A" w:rsidRPr="00196A9A" w:rsidRDefault="00196A9A" w:rsidP="00196A9A">
            <w:pPr>
              <w:spacing w:after="0" w:line="240" w:lineRule="auto"/>
              <w:rPr>
                <w:del w:id="947" w:author="Author"/>
                <w:rFonts w:ascii="Times New Roman" w:eastAsia="Times New Roman" w:hAnsi="Times New Roman" w:cs="Times New Roman"/>
                <w:sz w:val="24"/>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065A66E2"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48" w:author="Author"/>
                <w:rFonts w:ascii="Times New Roman Bold" w:eastAsia="Times New Roman" w:hAnsi="Times New Roman Bold" w:cs="Times New Roman Bold"/>
                <w:b/>
                <w:sz w:val="20"/>
                <w:szCs w:val="20"/>
                <w:lang w:val="en-GB" w:eastAsia="zh-CN"/>
              </w:rPr>
            </w:pPr>
            <w:del w:id="949" w:author="Author">
              <w:r w:rsidRPr="00196A9A">
                <w:rPr>
                  <w:rFonts w:ascii="Times New Roman Bold" w:eastAsia="Times New Roman" w:hAnsi="Times New Roman Bold" w:cs="Times New Roman Bold"/>
                  <w:b/>
                  <w:sz w:val="20"/>
                  <w:szCs w:val="20"/>
                  <w:lang w:val="en-GB" w:eastAsia="zh-CN"/>
                </w:rPr>
                <w:delText>NVIS</w:delText>
              </w:r>
            </w:del>
          </w:p>
        </w:tc>
        <w:tc>
          <w:tcPr>
            <w:tcW w:w="2214" w:type="dxa"/>
            <w:tcBorders>
              <w:top w:val="single" w:sz="4" w:space="0" w:color="auto"/>
              <w:left w:val="single" w:sz="4" w:space="0" w:color="auto"/>
              <w:bottom w:val="single" w:sz="4" w:space="0" w:color="auto"/>
              <w:right w:val="single" w:sz="4" w:space="0" w:color="auto"/>
            </w:tcBorders>
            <w:hideMark/>
          </w:tcPr>
          <w:p w14:paraId="5529926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del w:id="950" w:author="Author"/>
                <w:rFonts w:ascii="Times New Roman Bold" w:eastAsia="Times New Roman" w:hAnsi="Times New Roman Bold" w:cs="Times New Roman Bold"/>
                <w:b/>
                <w:sz w:val="20"/>
                <w:szCs w:val="20"/>
                <w:lang w:val="en-GB" w:eastAsia="zh-CN"/>
              </w:rPr>
            </w:pPr>
            <w:del w:id="951" w:author="Author">
              <w:r w:rsidRPr="00196A9A">
                <w:rPr>
                  <w:rFonts w:ascii="Times New Roman Bold" w:eastAsia="Times New Roman" w:hAnsi="Times New Roman Bold" w:cs="Times New Roman Bold"/>
                  <w:b/>
                  <w:sz w:val="20"/>
                  <w:szCs w:val="20"/>
                  <w:lang w:val="en-GB" w:eastAsia="zh-CN"/>
                </w:rPr>
                <w:delText>Oblique incidence</w:delText>
              </w:r>
            </w:del>
          </w:p>
        </w:tc>
      </w:tr>
      <w:tr w:rsidR="00196A9A" w:rsidRPr="00196A9A" w14:paraId="082BC2AB" w14:textId="77777777" w:rsidTr="00196A9A">
        <w:trPr>
          <w:jc w:val="center"/>
          <w:del w:id="952"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564F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53" w:author="Author"/>
                <w:rFonts w:ascii="Times New Roman" w:eastAsia="Times New Roman" w:hAnsi="Times New Roman" w:cs="Times New Roman"/>
                <w:sz w:val="20"/>
                <w:szCs w:val="20"/>
                <w:lang w:val="en-GB" w:eastAsia="zh-CN"/>
              </w:rPr>
            </w:pPr>
            <w:del w:id="954" w:author="Author">
              <w:r w:rsidRPr="00196A9A">
                <w:rPr>
                  <w:rFonts w:ascii="Times New Roman" w:eastAsia="Times New Roman" w:hAnsi="Times New Roman" w:cs="Times New Roman"/>
                  <w:b/>
                  <w:sz w:val="20"/>
                  <w:szCs w:val="20"/>
                  <w:lang w:val="en-GB" w:eastAsia="zh-CN"/>
                </w:rPr>
                <w:delText>Frequency band (MHz)</w:delText>
              </w:r>
            </w:del>
          </w:p>
        </w:tc>
        <w:tc>
          <w:tcPr>
            <w:tcW w:w="1980" w:type="dxa"/>
            <w:tcBorders>
              <w:top w:val="single" w:sz="4" w:space="0" w:color="auto"/>
              <w:left w:val="single" w:sz="4" w:space="0" w:color="auto"/>
              <w:bottom w:val="single" w:sz="4" w:space="0" w:color="auto"/>
              <w:right w:val="single" w:sz="4" w:space="0" w:color="auto"/>
            </w:tcBorders>
            <w:hideMark/>
          </w:tcPr>
          <w:p w14:paraId="372DD5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55" w:author="Author"/>
                <w:rFonts w:ascii="Times New Roman" w:eastAsia="Times New Roman" w:hAnsi="Times New Roman" w:cs="Times New Roman"/>
                <w:sz w:val="20"/>
                <w:szCs w:val="20"/>
                <w:lang w:val="en-GB" w:eastAsia="zh-CN"/>
              </w:rPr>
            </w:pPr>
            <w:del w:id="956" w:author="Author">
              <w:r w:rsidRPr="00196A9A">
                <w:rPr>
                  <w:rFonts w:ascii="Times New Roman" w:eastAsia="Times New Roman" w:hAnsi="Times New Roman" w:cs="Times New Roman"/>
                  <w:sz w:val="20"/>
                  <w:szCs w:val="20"/>
                  <w:lang w:val="en-GB" w:eastAsia="zh-CN"/>
                </w:rPr>
                <w:delText>2-10</w:delText>
              </w:r>
            </w:del>
          </w:p>
        </w:tc>
        <w:tc>
          <w:tcPr>
            <w:tcW w:w="1854" w:type="dxa"/>
            <w:tcBorders>
              <w:top w:val="single" w:sz="4" w:space="0" w:color="auto"/>
              <w:left w:val="single" w:sz="4" w:space="0" w:color="auto"/>
              <w:bottom w:val="single" w:sz="4" w:space="0" w:color="auto"/>
              <w:right w:val="single" w:sz="4" w:space="0" w:color="auto"/>
            </w:tcBorders>
            <w:hideMark/>
          </w:tcPr>
          <w:p w14:paraId="7470119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57" w:author="Author"/>
                <w:rFonts w:ascii="Times New Roman" w:eastAsia="Times New Roman" w:hAnsi="Times New Roman" w:cs="Times New Roman"/>
                <w:sz w:val="20"/>
                <w:szCs w:val="20"/>
                <w:lang w:val="en-GB" w:eastAsia="zh-CN"/>
              </w:rPr>
            </w:pPr>
            <w:del w:id="958" w:author="Author">
              <w:r w:rsidRPr="00196A9A">
                <w:rPr>
                  <w:rFonts w:ascii="Times New Roman" w:eastAsia="Times New Roman" w:hAnsi="Times New Roman" w:cs="Times New Roman"/>
                  <w:sz w:val="20"/>
                  <w:szCs w:val="20"/>
                  <w:lang w:val="en-GB" w:eastAsia="zh-CN"/>
                </w:rPr>
                <w:delText>2-10</w:delText>
              </w:r>
            </w:del>
          </w:p>
        </w:tc>
        <w:tc>
          <w:tcPr>
            <w:tcW w:w="2214" w:type="dxa"/>
            <w:tcBorders>
              <w:top w:val="single" w:sz="4" w:space="0" w:color="auto"/>
              <w:left w:val="single" w:sz="4" w:space="0" w:color="auto"/>
              <w:bottom w:val="single" w:sz="4" w:space="0" w:color="auto"/>
              <w:right w:val="single" w:sz="4" w:space="0" w:color="auto"/>
            </w:tcBorders>
            <w:hideMark/>
          </w:tcPr>
          <w:p w14:paraId="0A5F617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59" w:author="Author"/>
                <w:rFonts w:ascii="Times New Roman" w:eastAsia="Times New Roman" w:hAnsi="Times New Roman" w:cs="Times New Roman"/>
                <w:sz w:val="20"/>
                <w:szCs w:val="20"/>
                <w:lang w:val="en-GB" w:eastAsia="zh-CN"/>
              </w:rPr>
            </w:pPr>
            <w:del w:id="960" w:author="Author">
              <w:r w:rsidRPr="00196A9A">
                <w:rPr>
                  <w:rFonts w:ascii="Times New Roman" w:eastAsia="Times New Roman" w:hAnsi="Times New Roman" w:cs="Times New Roman"/>
                  <w:sz w:val="20"/>
                  <w:szCs w:val="20"/>
                  <w:lang w:val="en-GB" w:eastAsia="zh-CN"/>
                </w:rPr>
                <w:delText>3-30</w:delText>
              </w:r>
            </w:del>
          </w:p>
        </w:tc>
      </w:tr>
      <w:tr w:rsidR="00196A9A" w:rsidRPr="00196A9A" w14:paraId="70BE3DB6" w14:textId="77777777" w:rsidTr="00196A9A">
        <w:trPr>
          <w:jc w:val="center"/>
          <w:del w:id="961"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1D7CD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62" w:author="Author"/>
                <w:rFonts w:ascii="Times New Roman" w:eastAsia="Times New Roman" w:hAnsi="Times New Roman" w:cs="Times New Roman"/>
                <w:sz w:val="20"/>
                <w:szCs w:val="20"/>
                <w:lang w:val="en-GB" w:eastAsia="zh-CN"/>
              </w:rPr>
            </w:pPr>
            <w:del w:id="963" w:author="Author">
              <w:r w:rsidRPr="00196A9A">
                <w:rPr>
                  <w:rFonts w:ascii="Times New Roman" w:eastAsia="Times New Roman" w:hAnsi="Times New Roman" w:cs="Times New Roman"/>
                  <w:sz w:val="20"/>
                  <w:szCs w:val="20"/>
                  <w:lang w:val="en-GB" w:eastAsia="zh-CN"/>
                </w:rPr>
                <w:delText>Approximate service area</w:delText>
              </w:r>
            </w:del>
          </w:p>
        </w:tc>
        <w:tc>
          <w:tcPr>
            <w:tcW w:w="1980" w:type="dxa"/>
            <w:tcBorders>
              <w:top w:val="single" w:sz="4" w:space="0" w:color="auto"/>
              <w:left w:val="single" w:sz="4" w:space="0" w:color="auto"/>
              <w:bottom w:val="single" w:sz="4" w:space="0" w:color="auto"/>
              <w:right w:val="single" w:sz="4" w:space="0" w:color="auto"/>
            </w:tcBorders>
            <w:hideMark/>
          </w:tcPr>
          <w:p w14:paraId="1EFFD7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64" w:author="Author"/>
                <w:rFonts w:ascii="Times New Roman" w:eastAsia="Times New Roman" w:hAnsi="Times New Roman" w:cs="Times New Roman"/>
                <w:sz w:val="20"/>
                <w:szCs w:val="20"/>
                <w:lang w:val="en-GB" w:eastAsia="zh-CN"/>
              </w:rPr>
            </w:pPr>
            <w:del w:id="965" w:author="Author">
              <w:r w:rsidRPr="00196A9A">
                <w:rPr>
                  <w:rFonts w:ascii="Times New Roman" w:eastAsia="Times New Roman" w:hAnsi="Times New Roman" w:cs="Times New Roman"/>
                  <w:sz w:val="20"/>
                  <w:szCs w:val="20"/>
                  <w:lang w:val="en-GB" w:eastAsia="zh-CN"/>
                </w:rPr>
                <w:delText>Up to 80 km</w:delText>
              </w:r>
            </w:del>
          </w:p>
        </w:tc>
        <w:tc>
          <w:tcPr>
            <w:tcW w:w="1854" w:type="dxa"/>
            <w:tcBorders>
              <w:top w:val="single" w:sz="4" w:space="0" w:color="auto"/>
              <w:left w:val="single" w:sz="4" w:space="0" w:color="auto"/>
              <w:bottom w:val="single" w:sz="4" w:space="0" w:color="auto"/>
              <w:right w:val="single" w:sz="4" w:space="0" w:color="auto"/>
            </w:tcBorders>
            <w:hideMark/>
          </w:tcPr>
          <w:p w14:paraId="58092C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66" w:author="Author"/>
                <w:rFonts w:ascii="Times New Roman" w:eastAsia="Times New Roman" w:hAnsi="Times New Roman" w:cs="Times New Roman"/>
                <w:sz w:val="20"/>
                <w:szCs w:val="20"/>
                <w:lang w:val="en-GB" w:eastAsia="zh-CN"/>
              </w:rPr>
            </w:pPr>
            <w:del w:id="967" w:author="Author">
              <w:r w:rsidRPr="00196A9A">
                <w:rPr>
                  <w:rFonts w:ascii="Times New Roman" w:eastAsia="Times New Roman" w:hAnsi="Times New Roman" w:cs="Times New Roman"/>
                  <w:sz w:val="20"/>
                  <w:szCs w:val="20"/>
                  <w:lang w:val="en-GB" w:eastAsia="zh-CN"/>
                </w:rPr>
                <w:delText>Between 80 and 200 km</w:delText>
              </w:r>
            </w:del>
          </w:p>
        </w:tc>
        <w:tc>
          <w:tcPr>
            <w:tcW w:w="2214" w:type="dxa"/>
            <w:tcBorders>
              <w:top w:val="single" w:sz="4" w:space="0" w:color="auto"/>
              <w:left w:val="single" w:sz="4" w:space="0" w:color="auto"/>
              <w:bottom w:val="single" w:sz="4" w:space="0" w:color="auto"/>
              <w:right w:val="single" w:sz="4" w:space="0" w:color="auto"/>
            </w:tcBorders>
            <w:hideMark/>
          </w:tcPr>
          <w:p w14:paraId="7303B83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68" w:author="Author"/>
                <w:rFonts w:ascii="Times New Roman" w:eastAsia="Times New Roman" w:hAnsi="Times New Roman" w:cs="Times New Roman"/>
                <w:sz w:val="20"/>
                <w:szCs w:val="20"/>
                <w:lang w:val="en-GB" w:eastAsia="zh-CN"/>
              </w:rPr>
            </w:pPr>
            <w:del w:id="969" w:author="Author">
              <w:r w:rsidRPr="00196A9A">
                <w:rPr>
                  <w:rFonts w:ascii="Times New Roman" w:eastAsia="Times New Roman" w:hAnsi="Times New Roman" w:cs="Times New Roman"/>
                  <w:sz w:val="20"/>
                  <w:szCs w:val="20"/>
                  <w:lang w:val="en-GB" w:eastAsia="zh-CN"/>
                </w:rPr>
                <w:delText>Greater than 200 km</w:delText>
              </w:r>
            </w:del>
          </w:p>
        </w:tc>
      </w:tr>
      <w:tr w:rsidR="00196A9A" w:rsidRPr="00196A9A" w14:paraId="1C0AB492" w14:textId="77777777" w:rsidTr="00196A9A">
        <w:trPr>
          <w:jc w:val="center"/>
          <w:del w:id="970"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4D52708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71" w:author="Author"/>
                <w:rFonts w:ascii="Times New Roman" w:eastAsia="Times New Roman" w:hAnsi="Times New Roman" w:cs="Times New Roman"/>
                <w:sz w:val="20"/>
                <w:szCs w:val="20"/>
                <w:lang w:val="en-GB" w:eastAsia="zh-CN"/>
              </w:rPr>
            </w:pPr>
            <w:del w:id="972" w:author="Author">
              <w:r w:rsidRPr="00196A9A">
                <w:rPr>
                  <w:rFonts w:ascii="Times New Roman" w:eastAsia="Times New Roman" w:hAnsi="Times New Roman" w:cs="Times New Roman"/>
                  <w:sz w:val="20"/>
                  <w:szCs w:val="20"/>
                  <w:lang w:val="en-GB" w:eastAsia="zh-CN"/>
                </w:rPr>
                <w:delText>Antenna polarization</w:delText>
              </w:r>
            </w:del>
          </w:p>
        </w:tc>
        <w:tc>
          <w:tcPr>
            <w:tcW w:w="1980" w:type="dxa"/>
            <w:tcBorders>
              <w:top w:val="single" w:sz="4" w:space="0" w:color="auto"/>
              <w:left w:val="single" w:sz="4" w:space="0" w:color="auto"/>
              <w:bottom w:val="single" w:sz="4" w:space="0" w:color="auto"/>
              <w:right w:val="single" w:sz="4" w:space="0" w:color="auto"/>
            </w:tcBorders>
            <w:hideMark/>
          </w:tcPr>
          <w:p w14:paraId="6EB36C7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73" w:author="Author"/>
                <w:rFonts w:ascii="Times New Roman" w:eastAsia="Times New Roman" w:hAnsi="Times New Roman" w:cs="Times New Roman"/>
                <w:sz w:val="20"/>
                <w:szCs w:val="20"/>
                <w:lang w:val="en-GB" w:eastAsia="zh-CN"/>
              </w:rPr>
            </w:pPr>
            <w:del w:id="974" w:author="Author">
              <w:r w:rsidRPr="00196A9A">
                <w:rPr>
                  <w:rFonts w:ascii="Times New Roman" w:eastAsia="Times New Roman" w:hAnsi="Times New Roman" w:cs="Times New Roman"/>
                  <w:sz w:val="20"/>
                  <w:szCs w:val="20"/>
                  <w:lang w:val="en-GB" w:eastAsia="zh-CN"/>
                </w:rPr>
                <w:delText>Vertical</w:delText>
              </w:r>
            </w:del>
          </w:p>
        </w:tc>
        <w:tc>
          <w:tcPr>
            <w:tcW w:w="1854" w:type="dxa"/>
            <w:tcBorders>
              <w:top w:val="single" w:sz="4" w:space="0" w:color="auto"/>
              <w:left w:val="single" w:sz="4" w:space="0" w:color="auto"/>
              <w:bottom w:val="single" w:sz="4" w:space="0" w:color="auto"/>
              <w:right w:val="single" w:sz="4" w:space="0" w:color="auto"/>
            </w:tcBorders>
            <w:hideMark/>
          </w:tcPr>
          <w:p w14:paraId="7454FC6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75" w:author="Author"/>
                <w:rFonts w:ascii="Times New Roman" w:eastAsia="Times New Roman" w:hAnsi="Times New Roman" w:cs="Times New Roman"/>
                <w:sz w:val="20"/>
                <w:szCs w:val="20"/>
                <w:lang w:val="en-GB" w:eastAsia="zh-CN"/>
              </w:rPr>
            </w:pPr>
            <w:del w:id="976" w:author="Author">
              <w:r w:rsidRPr="00196A9A">
                <w:rPr>
                  <w:rFonts w:ascii="Times New Roman" w:eastAsia="Times New Roman" w:hAnsi="Times New Roman" w:cs="Times New Roman"/>
                  <w:sz w:val="20"/>
                  <w:szCs w:val="20"/>
                  <w:lang w:val="en-GB" w:eastAsia="zh-CN"/>
                </w:rPr>
                <w:delText>Horizontal</w:delText>
              </w:r>
            </w:del>
          </w:p>
        </w:tc>
        <w:tc>
          <w:tcPr>
            <w:tcW w:w="2214" w:type="dxa"/>
            <w:tcBorders>
              <w:top w:val="single" w:sz="4" w:space="0" w:color="auto"/>
              <w:left w:val="single" w:sz="4" w:space="0" w:color="auto"/>
              <w:bottom w:val="single" w:sz="4" w:space="0" w:color="auto"/>
              <w:right w:val="single" w:sz="4" w:space="0" w:color="auto"/>
            </w:tcBorders>
            <w:hideMark/>
          </w:tcPr>
          <w:p w14:paraId="7B62E5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77" w:author="Author"/>
                <w:rFonts w:ascii="Times New Roman" w:eastAsia="Times New Roman" w:hAnsi="Times New Roman" w:cs="Times New Roman"/>
                <w:sz w:val="20"/>
                <w:szCs w:val="20"/>
                <w:lang w:val="en-GB" w:eastAsia="zh-CN"/>
              </w:rPr>
            </w:pPr>
            <w:del w:id="978" w:author="Author">
              <w:r w:rsidRPr="00196A9A">
                <w:rPr>
                  <w:rFonts w:ascii="Times New Roman" w:eastAsia="Times New Roman" w:hAnsi="Times New Roman" w:cs="Times New Roman"/>
                  <w:sz w:val="20"/>
                  <w:szCs w:val="20"/>
                  <w:lang w:val="en-GB" w:eastAsia="zh-CN"/>
                </w:rPr>
                <w:delText>Vertical/horizontal</w:delText>
              </w:r>
            </w:del>
          </w:p>
        </w:tc>
      </w:tr>
      <w:tr w:rsidR="00196A9A" w:rsidRPr="00196A9A" w14:paraId="04C7A7B5" w14:textId="77777777" w:rsidTr="00196A9A">
        <w:trPr>
          <w:jc w:val="center"/>
          <w:del w:id="979"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61BDF5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80" w:author="Author"/>
                <w:rFonts w:ascii="Times New Roman" w:eastAsia="Times New Roman" w:hAnsi="Times New Roman" w:cs="Times New Roman"/>
                <w:sz w:val="20"/>
                <w:szCs w:val="20"/>
                <w:lang w:val="en-GB" w:eastAsia="zh-CN"/>
              </w:rPr>
            </w:pPr>
            <w:del w:id="981" w:author="Author">
              <w:r w:rsidRPr="00196A9A">
                <w:rPr>
                  <w:rFonts w:ascii="Times New Roman" w:eastAsia="Times New Roman" w:hAnsi="Times New Roman" w:cs="Times New Roman"/>
                  <w:sz w:val="20"/>
                  <w:szCs w:val="20"/>
                  <w:lang w:val="en-GB" w:eastAsia="zh-CN"/>
                </w:rPr>
                <w:delText>Transmitting antenna gain (dBi)</w:delText>
              </w:r>
            </w:del>
          </w:p>
        </w:tc>
        <w:tc>
          <w:tcPr>
            <w:tcW w:w="1980" w:type="dxa"/>
            <w:tcBorders>
              <w:top w:val="single" w:sz="4" w:space="0" w:color="auto"/>
              <w:left w:val="single" w:sz="4" w:space="0" w:color="auto"/>
              <w:bottom w:val="single" w:sz="4" w:space="0" w:color="auto"/>
              <w:right w:val="single" w:sz="4" w:space="0" w:color="auto"/>
            </w:tcBorders>
            <w:hideMark/>
          </w:tcPr>
          <w:p w14:paraId="4F80B6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82" w:author="Author"/>
                <w:rFonts w:ascii="Times New Roman" w:eastAsia="Times New Roman" w:hAnsi="Times New Roman" w:cs="Times New Roman"/>
                <w:sz w:val="20"/>
                <w:szCs w:val="20"/>
                <w:lang w:val="en-GB" w:eastAsia="zh-CN"/>
              </w:rPr>
            </w:pPr>
            <w:del w:id="983" w:author="Author">
              <w:r w:rsidRPr="00196A9A">
                <w:rPr>
                  <w:rFonts w:ascii="Times New Roman" w:eastAsia="Times New Roman" w:hAnsi="Times New Roman" w:cs="Times New Roman"/>
                  <w:sz w:val="20"/>
                  <w:szCs w:val="20"/>
                  <w:lang w:val="en-GB" w:eastAsia="zh-CN"/>
                </w:rPr>
                <w:delText>1-3</w:delText>
              </w:r>
            </w:del>
          </w:p>
        </w:tc>
        <w:tc>
          <w:tcPr>
            <w:tcW w:w="1854" w:type="dxa"/>
            <w:tcBorders>
              <w:top w:val="single" w:sz="4" w:space="0" w:color="auto"/>
              <w:left w:val="single" w:sz="4" w:space="0" w:color="auto"/>
              <w:bottom w:val="single" w:sz="4" w:space="0" w:color="auto"/>
              <w:right w:val="single" w:sz="4" w:space="0" w:color="auto"/>
            </w:tcBorders>
            <w:hideMark/>
          </w:tcPr>
          <w:p w14:paraId="17F194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84" w:author="Author"/>
                <w:rFonts w:ascii="Times New Roman" w:eastAsia="Times New Roman" w:hAnsi="Times New Roman" w:cs="Times New Roman"/>
                <w:sz w:val="20"/>
                <w:szCs w:val="20"/>
                <w:lang w:val="en-GB" w:eastAsia="zh-CN"/>
              </w:rPr>
            </w:pPr>
            <w:del w:id="985" w:author="Author">
              <w:r w:rsidRPr="00196A9A">
                <w:rPr>
                  <w:rFonts w:ascii="Times New Roman" w:eastAsia="Times New Roman" w:hAnsi="Times New Roman" w:cs="Times New Roman"/>
                  <w:sz w:val="20"/>
                  <w:szCs w:val="20"/>
                  <w:lang w:val="en-GB" w:eastAsia="zh-CN"/>
                </w:rPr>
                <w:delText>1-6</w:delText>
              </w:r>
            </w:del>
          </w:p>
        </w:tc>
        <w:tc>
          <w:tcPr>
            <w:tcW w:w="2214" w:type="dxa"/>
            <w:tcBorders>
              <w:top w:val="single" w:sz="4" w:space="0" w:color="auto"/>
              <w:left w:val="single" w:sz="4" w:space="0" w:color="auto"/>
              <w:bottom w:val="single" w:sz="4" w:space="0" w:color="auto"/>
              <w:right w:val="single" w:sz="4" w:space="0" w:color="auto"/>
            </w:tcBorders>
            <w:hideMark/>
          </w:tcPr>
          <w:p w14:paraId="29E9AE1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86" w:author="Author"/>
                <w:rFonts w:ascii="Times New Roman" w:eastAsia="Times New Roman" w:hAnsi="Times New Roman" w:cs="Times New Roman"/>
                <w:sz w:val="20"/>
                <w:szCs w:val="20"/>
                <w:lang w:val="en-GB" w:eastAsia="zh-CN"/>
              </w:rPr>
            </w:pPr>
            <w:del w:id="987" w:author="Author">
              <w:r w:rsidRPr="00196A9A">
                <w:rPr>
                  <w:rFonts w:ascii="Times New Roman" w:eastAsia="Times New Roman" w:hAnsi="Times New Roman" w:cs="Times New Roman"/>
                  <w:sz w:val="20"/>
                  <w:szCs w:val="20"/>
                  <w:lang w:val="en-GB" w:eastAsia="zh-CN"/>
                </w:rPr>
                <w:delText>6-15</w:delText>
              </w:r>
            </w:del>
          </w:p>
        </w:tc>
      </w:tr>
      <w:tr w:rsidR="00196A9A" w:rsidRPr="00196A9A" w14:paraId="7C098400" w14:textId="77777777" w:rsidTr="00196A9A">
        <w:trPr>
          <w:jc w:val="center"/>
          <w:del w:id="988"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7A7982F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89" w:author="Author"/>
                <w:rFonts w:ascii="Times New Roman" w:eastAsia="Times New Roman" w:hAnsi="Times New Roman" w:cs="Times New Roman"/>
                <w:sz w:val="20"/>
                <w:szCs w:val="20"/>
                <w:lang w:val="en-GB" w:eastAsia="zh-CN"/>
              </w:rPr>
            </w:pPr>
            <w:del w:id="990" w:author="Author">
              <w:r w:rsidRPr="00196A9A">
                <w:rPr>
                  <w:rFonts w:ascii="Times New Roman" w:eastAsia="Times New Roman" w:hAnsi="Times New Roman" w:cs="Times New Roman"/>
                  <w:sz w:val="20"/>
                  <w:szCs w:val="20"/>
                  <w:lang w:val="en-GB" w:eastAsia="zh-CN"/>
                </w:rPr>
                <w:delText>Maximum e.i.r.p. (dBW)</w:delText>
              </w:r>
            </w:del>
          </w:p>
        </w:tc>
        <w:tc>
          <w:tcPr>
            <w:tcW w:w="1980" w:type="dxa"/>
            <w:tcBorders>
              <w:top w:val="single" w:sz="4" w:space="0" w:color="auto"/>
              <w:left w:val="single" w:sz="4" w:space="0" w:color="auto"/>
              <w:bottom w:val="single" w:sz="4" w:space="0" w:color="auto"/>
              <w:right w:val="single" w:sz="4" w:space="0" w:color="auto"/>
            </w:tcBorders>
            <w:hideMark/>
          </w:tcPr>
          <w:p w14:paraId="22A186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91" w:author="Author"/>
                <w:rFonts w:ascii="Times New Roman" w:eastAsia="Times New Roman" w:hAnsi="Times New Roman" w:cs="Times New Roman"/>
                <w:sz w:val="20"/>
                <w:szCs w:val="20"/>
                <w:lang w:val="en-GB" w:eastAsia="zh-CN"/>
              </w:rPr>
            </w:pPr>
            <w:del w:id="992" w:author="Author">
              <w:r w:rsidRPr="00196A9A">
                <w:rPr>
                  <w:rFonts w:ascii="Times New Roman" w:eastAsia="Times New Roman" w:hAnsi="Times New Roman" w:cs="Times New Roman"/>
                  <w:sz w:val="20"/>
                  <w:szCs w:val="20"/>
                  <w:lang w:val="en-GB" w:eastAsia="zh-CN"/>
                </w:rPr>
                <w:delText>1-29</w:delText>
              </w:r>
            </w:del>
          </w:p>
        </w:tc>
        <w:tc>
          <w:tcPr>
            <w:tcW w:w="1854" w:type="dxa"/>
            <w:tcBorders>
              <w:top w:val="single" w:sz="4" w:space="0" w:color="auto"/>
              <w:left w:val="single" w:sz="4" w:space="0" w:color="auto"/>
              <w:bottom w:val="single" w:sz="4" w:space="0" w:color="auto"/>
              <w:right w:val="single" w:sz="4" w:space="0" w:color="auto"/>
            </w:tcBorders>
            <w:hideMark/>
          </w:tcPr>
          <w:p w14:paraId="29C347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93" w:author="Author"/>
                <w:rFonts w:ascii="Times New Roman" w:eastAsia="Times New Roman" w:hAnsi="Times New Roman" w:cs="Times New Roman"/>
                <w:sz w:val="20"/>
                <w:szCs w:val="20"/>
                <w:lang w:val="en-GB" w:eastAsia="zh-CN"/>
              </w:rPr>
            </w:pPr>
            <w:del w:id="994" w:author="Author">
              <w:r w:rsidRPr="00196A9A">
                <w:rPr>
                  <w:rFonts w:ascii="Times New Roman" w:eastAsia="Times New Roman" w:hAnsi="Times New Roman" w:cs="Times New Roman"/>
                  <w:sz w:val="20"/>
                  <w:szCs w:val="20"/>
                  <w:lang w:val="en-GB" w:eastAsia="zh-CN"/>
                </w:rPr>
                <w:delText>10-32</w:delText>
              </w:r>
            </w:del>
          </w:p>
        </w:tc>
        <w:tc>
          <w:tcPr>
            <w:tcW w:w="2214" w:type="dxa"/>
            <w:tcBorders>
              <w:top w:val="single" w:sz="4" w:space="0" w:color="auto"/>
              <w:left w:val="single" w:sz="4" w:space="0" w:color="auto"/>
              <w:bottom w:val="single" w:sz="4" w:space="0" w:color="auto"/>
              <w:right w:val="single" w:sz="4" w:space="0" w:color="auto"/>
            </w:tcBorders>
            <w:hideMark/>
          </w:tcPr>
          <w:p w14:paraId="4396676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995" w:author="Author"/>
                <w:rFonts w:ascii="Times New Roman" w:eastAsia="Times New Roman" w:hAnsi="Times New Roman" w:cs="Times New Roman"/>
                <w:sz w:val="20"/>
                <w:szCs w:val="20"/>
                <w:lang w:val="en-GB" w:eastAsia="zh-CN"/>
              </w:rPr>
            </w:pPr>
            <w:del w:id="996" w:author="Author">
              <w:r w:rsidRPr="00196A9A">
                <w:rPr>
                  <w:rFonts w:ascii="Times New Roman" w:eastAsia="Times New Roman" w:hAnsi="Times New Roman" w:cs="Times New Roman"/>
                  <w:sz w:val="20"/>
                  <w:szCs w:val="20"/>
                  <w:lang w:val="en-GB" w:eastAsia="zh-CN"/>
                </w:rPr>
                <w:delText>16-55</w:delText>
              </w:r>
            </w:del>
          </w:p>
        </w:tc>
      </w:tr>
      <w:tr w:rsidR="00196A9A" w:rsidRPr="00196A9A" w14:paraId="7EEC9EC3" w14:textId="77777777" w:rsidTr="00196A9A">
        <w:trPr>
          <w:jc w:val="center"/>
          <w:del w:id="997" w:author="Author" w:date="2022-08-24T19:07:00Z"/>
        </w:trPr>
        <w:tc>
          <w:tcPr>
            <w:tcW w:w="2808" w:type="dxa"/>
            <w:tcBorders>
              <w:top w:val="single" w:sz="4" w:space="0" w:color="auto"/>
              <w:left w:val="single" w:sz="4" w:space="0" w:color="auto"/>
              <w:bottom w:val="single" w:sz="4" w:space="0" w:color="auto"/>
              <w:right w:val="single" w:sz="4" w:space="0" w:color="auto"/>
            </w:tcBorders>
            <w:hideMark/>
          </w:tcPr>
          <w:p w14:paraId="1419E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998" w:author="Author"/>
                <w:rFonts w:ascii="Times New Roman" w:eastAsia="Times New Roman" w:hAnsi="Times New Roman" w:cs="Times New Roman"/>
                <w:sz w:val="20"/>
                <w:szCs w:val="20"/>
                <w:lang w:val="en-GB" w:eastAsia="zh-CN"/>
              </w:rPr>
            </w:pPr>
            <w:del w:id="999" w:author="Author">
              <w:r w:rsidRPr="00196A9A">
                <w:rPr>
                  <w:rFonts w:ascii="Times New Roman" w:eastAsia="Times New Roman" w:hAnsi="Times New Roman" w:cs="Times New Roman"/>
                  <w:i/>
                  <w:iCs/>
                  <w:sz w:val="20"/>
                  <w:szCs w:val="20"/>
                  <w:lang w:val="en-GB" w:eastAsia="zh-CN"/>
                </w:rPr>
                <w:delText>S</w:delText>
              </w:r>
              <w:r w:rsidRPr="00196A9A">
                <w:rPr>
                  <w:rFonts w:ascii="Times New Roman" w:eastAsia="Times New Roman" w:hAnsi="Times New Roman" w:cs="Times New Roman"/>
                  <w:sz w:val="20"/>
                  <w:szCs w:val="20"/>
                  <w:lang w:val="en-GB" w:eastAsia="zh-CN"/>
                </w:rPr>
                <w:delText>/</w:delText>
              </w:r>
              <w:r w:rsidRPr="00196A9A">
                <w:rPr>
                  <w:rFonts w:ascii="Times New Roman" w:eastAsia="Times New Roman" w:hAnsi="Times New Roman" w:cs="Times New Roman"/>
                  <w:i/>
                  <w:iCs/>
                  <w:sz w:val="20"/>
                  <w:szCs w:val="20"/>
                  <w:lang w:val="en-GB" w:eastAsia="zh-CN"/>
                </w:rPr>
                <w:delText>N</w:delText>
              </w:r>
              <w:r w:rsidRPr="00196A9A">
                <w:rPr>
                  <w:rFonts w:ascii="Times New Roman" w:eastAsia="Times New Roman" w:hAnsi="Times New Roman" w:cs="Times New Roman"/>
                  <w:sz w:val="20"/>
                  <w:szCs w:val="20"/>
                  <w:lang w:val="en-GB" w:eastAsia="zh-CN"/>
                </w:rPr>
                <w:delText xml:space="preserve"> (dB)</w:delText>
              </w: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1A36D4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000" w:author="Author"/>
                <w:rFonts w:ascii="Times New Roman" w:eastAsia="Times New Roman" w:hAnsi="Times New Roman" w:cs="Times New Roman"/>
                <w:sz w:val="20"/>
                <w:szCs w:val="20"/>
                <w:lang w:val="en-GB" w:eastAsia="zh-CN"/>
              </w:rPr>
            </w:pPr>
            <w:del w:id="1001" w:author="Author">
              <w:r w:rsidRPr="00196A9A">
                <w:rPr>
                  <w:rFonts w:ascii="Times New Roman" w:eastAsia="Times New Roman" w:hAnsi="Times New Roman" w:cs="Times New Roman"/>
                  <w:sz w:val="20"/>
                  <w:szCs w:val="20"/>
                  <w:lang w:val="en-GB" w:eastAsia="zh-CN"/>
                </w:rPr>
                <w:delText>SSB 17</w:delText>
              </w:r>
              <w:r w:rsidRPr="00196A9A">
                <w:rPr>
                  <w:rFonts w:ascii="Times New Roman" w:eastAsia="Times New Roman" w:hAnsi="Times New Roman" w:cs="Times New Roman"/>
                  <w:sz w:val="20"/>
                  <w:szCs w:val="20"/>
                  <w:lang w:val="en-GB" w:eastAsia="zh-CN"/>
                </w:rPr>
                <w:br/>
                <w:delText>DRM 18</w:delText>
              </w:r>
            </w:del>
          </w:p>
        </w:tc>
        <w:tc>
          <w:tcPr>
            <w:tcW w:w="1854" w:type="dxa"/>
            <w:tcBorders>
              <w:top w:val="single" w:sz="4" w:space="0" w:color="auto"/>
              <w:left w:val="single" w:sz="4" w:space="0" w:color="auto"/>
              <w:bottom w:val="single" w:sz="4" w:space="0" w:color="auto"/>
              <w:right w:val="single" w:sz="4" w:space="0" w:color="auto"/>
            </w:tcBorders>
            <w:hideMark/>
          </w:tcPr>
          <w:p w14:paraId="35A34E0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002" w:author="Author"/>
                <w:rFonts w:ascii="Times New Roman" w:eastAsia="Times New Roman" w:hAnsi="Times New Roman" w:cs="Times New Roman"/>
                <w:sz w:val="20"/>
                <w:szCs w:val="20"/>
                <w:lang w:val="en-GB" w:eastAsia="zh-CN"/>
              </w:rPr>
            </w:pPr>
            <w:del w:id="1003" w:author="Author">
              <w:r w:rsidRPr="00196A9A">
                <w:rPr>
                  <w:rFonts w:ascii="Times New Roman" w:eastAsia="Times New Roman" w:hAnsi="Times New Roman" w:cs="Times New Roman"/>
                  <w:sz w:val="20"/>
                  <w:szCs w:val="20"/>
                  <w:lang w:val="en-GB" w:eastAsia="zh-CN"/>
                </w:rPr>
                <w:delText>SSB 25</w:delText>
              </w:r>
              <w:r w:rsidRPr="00196A9A">
                <w:rPr>
                  <w:rFonts w:ascii="Times New Roman" w:eastAsia="Times New Roman" w:hAnsi="Times New Roman" w:cs="Times New Roman"/>
                  <w:sz w:val="20"/>
                  <w:szCs w:val="20"/>
                  <w:lang w:val="en-GB" w:eastAsia="zh-CN"/>
                </w:rPr>
                <w:br/>
                <w:delText>DRM 26</w:delText>
              </w:r>
            </w:del>
          </w:p>
        </w:tc>
        <w:tc>
          <w:tcPr>
            <w:tcW w:w="2214" w:type="dxa"/>
            <w:tcBorders>
              <w:top w:val="single" w:sz="4" w:space="0" w:color="auto"/>
              <w:left w:val="single" w:sz="4" w:space="0" w:color="auto"/>
              <w:bottom w:val="single" w:sz="4" w:space="0" w:color="auto"/>
              <w:right w:val="single" w:sz="4" w:space="0" w:color="auto"/>
            </w:tcBorders>
            <w:hideMark/>
          </w:tcPr>
          <w:p w14:paraId="54F61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004" w:author="Author"/>
                <w:rFonts w:ascii="Times New Roman" w:eastAsia="Times New Roman" w:hAnsi="Times New Roman" w:cs="Times New Roman"/>
                <w:sz w:val="20"/>
                <w:szCs w:val="20"/>
                <w:lang w:val="en-GB" w:eastAsia="zh-CN"/>
              </w:rPr>
            </w:pPr>
            <w:del w:id="1005" w:author="Author">
              <w:r w:rsidRPr="00196A9A">
                <w:rPr>
                  <w:rFonts w:ascii="Times New Roman" w:eastAsia="Times New Roman" w:hAnsi="Times New Roman" w:cs="Times New Roman"/>
                  <w:sz w:val="20"/>
                  <w:szCs w:val="20"/>
                  <w:lang w:val="en-GB" w:eastAsia="zh-CN"/>
                </w:rPr>
                <w:delText>SSB 26</w:delText>
              </w:r>
              <w:r w:rsidRPr="00196A9A">
                <w:rPr>
                  <w:rFonts w:ascii="Times New Roman" w:eastAsia="Times New Roman" w:hAnsi="Times New Roman" w:cs="Times New Roman"/>
                  <w:sz w:val="20"/>
                  <w:szCs w:val="20"/>
                  <w:lang w:val="en-GB" w:eastAsia="zh-CN"/>
                </w:rPr>
                <w:br/>
                <w:delText>DRM 26</w:delText>
              </w:r>
            </w:del>
          </w:p>
        </w:tc>
      </w:tr>
      <w:tr w:rsidR="00196A9A" w:rsidRPr="00196A9A" w14:paraId="75A91C4F" w14:textId="77777777" w:rsidTr="00196A9A">
        <w:trPr>
          <w:trHeight w:val="562"/>
          <w:jc w:val="center"/>
          <w:del w:id="1006" w:author="Author" w:date="2022-08-24T19:07:00Z"/>
        </w:trPr>
        <w:tc>
          <w:tcPr>
            <w:tcW w:w="2808" w:type="dxa"/>
            <w:vMerge w:val="restart"/>
            <w:tcBorders>
              <w:top w:val="single" w:sz="4" w:space="0" w:color="auto"/>
              <w:left w:val="single" w:sz="4" w:space="0" w:color="auto"/>
              <w:bottom w:val="single" w:sz="4" w:space="0" w:color="auto"/>
              <w:right w:val="single" w:sz="4" w:space="0" w:color="auto"/>
            </w:tcBorders>
            <w:hideMark/>
          </w:tcPr>
          <w:p w14:paraId="56938D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007" w:author="Author"/>
                <w:rFonts w:ascii="Times New Roman" w:eastAsia="Times New Roman" w:hAnsi="Times New Roman" w:cs="Times New Roman"/>
                <w:sz w:val="20"/>
                <w:szCs w:val="20"/>
                <w:lang w:val="en-GB" w:eastAsia="zh-CN"/>
              </w:rPr>
            </w:pPr>
            <w:del w:id="1008" w:author="Author">
              <w:r w:rsidRPr="00196A9A">
                <w:rPr>
                  <w:rFonts w:ascii="Times New Roman" w:eastAsia="Times New Roman" w:hAnsi="Times New Roman" w:cs="Times New Roman"/>
                  <w:sz w:val="20"/>
                  <w:szCs w:val="20"/>
                  <w:lang w:val="en-GB" w:eastAsia="zh-CN"/>
                </w:rPr>
                <w:delText>Necessary bandwidths and types of emission</w:delText>
              </w:r>
              <w:r w:rsidRPr="00196A9A">
                <w:rPr>
                  <w:rFonts w:ascii="Times New Roman" w:eastAsia="Times New Roman" w:hAnsi="Times New Roman" w:cs="Times New Roman"/>
                  <w:sz w:val="20"/>
                  <w:szCs w:val="20"/>
                  <w:vertAlign w:val="superscript"/>
                  <w:lang w:val="en-GB" w:eastAsia="zh-CN"/>
                </w:rPr>
                <w:delText>2</w:delText>
              </w:r>
              <w:r w:rsidRPr="00196A9A">
                <w:rPr>
                  <w:rFonts w:ascii="Times New Roman" w:eastAsia="Times New Roman" w:hAnsi="Times New Roman" w:cs="Times New Roman"/>
                  <w:sz w:val="20"/>
                  <w:szCs w:val="20"/>
                  <w:lang w:val="en-GB" w:eastAsia="zh-CN"/>
                </w:rPr>
                <w:delText xml:space="preserve"> </w:delText>
              </w:r>
            </w:del>
          </w:p>
        </w:tc>
        <w:tc>
          <w:tcPr>
            <w:tcW w:w="6048" w:type="dxa"/>
            <w:gridSpan w:val="3"/>
            <w:tcBorders>
              <w:top w:val="single" w:sz="4" w:space="0" w:color="auto"/>
              <w:left w:val="single" w:sz="4" w:space="0" w:color="auto"/>
              <w:bottom w:val="single" w:sz="4" w:space="0" w:color="auto"/>
              <w:right w:val="single" w:sz="4" w:space="0" w:color="auto"/>
            </w:tcBorders>
            <w:hideMark/>
          </w:tcPr>
          <w:p w14:paraId="75B9D8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009" w:author="Author"/>
                <w:rFonts w:ascii="Times New Roman" w:eastAsia="Times New Roman" w:hAnsi="Times New Roman" w:cs="Times New Roman"/>
                <w:sz w:val="20"/>
                <w:szCs w:val="20"/>
                <w:lang w:val="en-GB" w:eastAsia="zh-CN"/>
              </w:rPr>
            </w:pPr>
            <w:del w:id="1010" w:author="Author">
              <w:r w:rsidRPr="00196A9A">
                <w:rPr>
                  <w:rFonts w:ascii="Times New Roman" w:eastAsia="Times New Roman" w:hAnsi="Times New Roman" w:cs="Times New Roman"/>
                  <w:sz w:val="20"/>
                  <w:szCs w:val="20"/>
                  <w:lang w:val="en-GB" w:eastAsia="zh-CN"/>
                </w:rPr>
                <w:delText>SSB/ISB: 3, 6, 9 and 12 kHz</w:delText>
              </w:r>
              <w:r w:rsidRPr="00196A9A">
                <w:rPr>
                  <w:rFonts w:ascii="Times New Roman" w:eastAsia="Times New Roman" w:hAnsi="Times New Roman" w:cs="Times New Roman"/>
                  <w:sz w:val="20"/>
                  <w:szCs w:val="20"/>
                  <w:lang w:val="en-GB" w:eastAsia="zh-CN"/>
                </w:rPr>
                <w:br/>
                <w:delText>3K00J2D, 6K00J2D, 9K00J2D and 12K0J2D</w:delText>
              </w:r>
            </w:del>
          </w:p>
        </w:tc>
      </w:tr>
      <w:tr w:rsidR="00196A9A" w:rsidRPr="00196A9A" w14:paraId="39693A9E" w14:textId="77777777" w:rsidTr="00196A9A">
        <w:trPr>
          <w:trHeight w:val="561"/>
          <w:jc w:val="center"/>
          <w:del w:id="1011" w:author="Author" w:date="2022-08-24T19:07:00Z"/>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73AFEA9F" w14:textId="77777777" w:rsidR="00196A9A" w:rsidRPr="00196A9A" w:rsidRDefault="00196A9A" w:rsidP="00196A9A">
            <w:pPr>
              <w:spacing w:after="0" w:line="240" w:lineRule="auto"/>
              <w:rPr>
                <w:del w:id="1012" w:author="Author"/>
                <w:rFonts w:ascii="Times New Roman" w:eastAsia="Times New Roman" w:hAnsi="Times New Roman" w:cs="Times New Roman"/>
                <w:sz w:val="24"/>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3EC8D39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013" w:author="Author"/>
                <w:rFonts w:ascii="Times New Roman" w:eastAsia="Times New Roman" w:hAnsi="Times New Roman" w:cs="Times New Roman"/>
                <w:sz w:val="20"/>
                <w:szCs w:val="20"/>
                <w:lang w:val="en-GB" w:eastAsia="zh-CN"/>
              </w:rPr>
            </w:pPr>
            <w:del w:id="1014" w:author="Author">
              <w:r w:rsidRPr="00196A9A">
                <w:rPr>
                  <w:rFonts w:ascii="Times New Roman" w:eastAsia="Times New Roman" w:hAnsi="Times New Roman" w:cs="Times New Roman"/>
                  <w:sz w:val="20"/>
                  <w:szCs w:val="20"/>
                  <w:lang w:val="en-GB" w:eastAsia="zh-CN"/>
                </w:rPr>
                <w:delText>DRM: 3, 4.5, 5, 9, 10 and 20 kHz</w:delText>
              </w:r>
              <w:r w:rsidRPr="00196A9A">
                <w:rPr>
                  <w:rFonts w:ascii="Times New Roman" w:eastAsia="Times New Roman" w:hAnsi="Times New Roman" w:cs="Times New Roman"/>
                  <w:sz w:val="20"/>
                  <w:szCs w:val="20"/>
                  <w:lang w:val="en-GB" w:eastAsia="zh-CN"/>
                </w:rPr>
                <w:br/>
                <w:delText>3K00J2D, 4K50J2D, 5K00J2D, 9K0J2D, 10K0J2D, 20K0J2D</w:delText>
              </w:r>
            </w:del>
          </w:p>
        </w:tc>
      </w:tr>
      <w:tr w:rsidR="00196A9A" w:rsidRPr="00196A9A" w14:paraId="41F2C2BF" w14:textId="77777777" w:rsidTr="00196A9A">
        <w:trPr>
          <w:trHeight w:val="561"/>
          <w:jc w:val="center"/>
          <w:del w:id="1015" w:author="Author" w:date="2022-08-24T19:07:00Z"/>
        </w:trPr>
        <w:tc>
          <w:tcPr>
            <w:tcW w:w="8856" w:type="dxa"/>
            <w:gridSpan w:val="4"/>
            <w:tcBorders>
              <w:top w:val="single" w:sz="4" w:space="0" w:color="auto"/>
              <w:left w:val="nil"/>
              <w:bottom w:val="nil"/>
              <w:right w:val="nil"/>
            </w:tcBorders>
            <w:hideMark/>
          </w:tcPr>
          <w:p w14:paraId="14FA8A2E"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1016" w:author="Author"/>
                <w:rFonts w:ascii="Times New Roman" w:eastAsia="Times New Roman" w:hAnsi="Times New Roman" w:cs="Times New Roman"/>
                <w:sz w:val="18"/>
                <w:szCs w:val="20"/>
                <w:lang w:val="en-GB" w:eastAsia="zh-CN"/>
              </w:rPr>
            </w:pPr>
            <w:del w:id="1017" w:author="Author">
              <w:r w:rsidRPr="00196A9A">
                <w:rPr>
                  <w:rFonts w:ascii="Times New Roman" w:eastAsia="Times New Roman" w:hAnsi="Times New Roman" w:cs="Times New Roman"/>
                  <w:sz w:val="18"/>
                  <w:szCs w:val="20"/>
                  <w:lang w:val="en-GB" w:eastAsia="zh-CN"/>
                </w:rPr>
                <w:delText xml:space="preserve">NOTE 1 – More detailed information on required </w:delText>
              </w:r>
              <w:r w:rsidRPr="00196A9A">
                <w:rPr>
                  <w:rFonts w:ascii="Times New Roman" w:eastAsia="Times New Roman" w:hAnsi="Times New Roman" w:cs="Times New Roman"/>
                  <w:i/>
                  <w:iCs/>
                  <w:sz w:val="18"/>
                  <w:szCs w:val="20"/>
                  <w:lang w:val="en-GB" w:eastAsia="zh-CN"/>
                </w:rPr>
                <w:delText>S</w:delText>
              </w:r>
              <w:r w:rsidRPr="00196A9A">
                <w:rPr>
                  <w:rFonts w:ascii="Times New Roman" w:eastAsia="Times New Roman" w:hAnsi="Times New Roman" w:cs="Times New Roman"/>
                  <w:sz w:val="18"/>
                  <w:szCs w:val="20"/>
                  <w:lang w:val="en-GB" w:eastAsia="zh-CN"/>
                </w:rPr>
                <w:delText>/</w:delText>
              </w:r>
              <w:r w:rsidRPr="00196A9A">
                <w:rPr>
                  <w:rFonts w:ascii="Times New Roman" w:eastAsia="Times New Roman" w:hAnsi="Times New Roman" w:cs="Times New Roman"/>
                  <w:i/>
                  <w:iCs/>
                  <w:sz w:val="18"/>
                  <w:szCs w:val="20"/>
                  <w:lang w:val="en-GB" w:eastAsia="zh-CN"/>
                </w:rPr>
                <w:delText>N</w:delText>
              </w:r>
              <w:r w:rsidRPr="00196A9A">
                <w:rPr>
                  <w:rFonts w:ascii="Times New Roman" w:eastAsia="Times New Roman" w:hAnsi="Times New Roman" w:cs="Times New Roman"/>
                  <w:sz w:val="18"/>
                  <w:szCs w:val="20"/>
                  <w:lang w:val="en-GB" w:eastAsia="zh-CN"/>
                </w:rPr>
                <w:delText>s can be found in Recommendation ITU-R F.339.</w:delText>
              </w:r>
            </w:del>
          </w:p>
          <w:p w14:paraId="6A93C4D3"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85"/>
              <w:rPr>
                <w:del w:id="1018" w:author="Author"/>
                <w:rFonts w:ascii="Times New Roman" w:eastAsia="Times New Roman" w:hAnsi="Times New Roman" w:cs="Times New Roman"/>
                <w:sz w:val="18"/>
                <w:szCs w:val="20"/>
                <w:lang w:val="en-GB" w:eastAsia="zh-CN"/>
              </w:rPr>
            </w:pPr>
            <w:del w:id="1019" w:author="Author">
              <w:r w:rsidRPr="00196A9A">
                <w:rPr>
                  <w:rFonts w:ascii="Times New Roman" w:eastAsia="Times New Roman" w:hAnsi="Times New Roman" w:cs="Times New Roman"/>
                  <w:sz w:val="18"/>
                  <w:szCs w:val="20"/>
                  <w:lang w:val="en-GB" w:eastAsia="zh-CN"/>
                </w:rPr>
                <w:delText>NOTE 2 – For emission type the last letter (D) refers to data transmissions.  If emission is not data (D), substitute (E) for voice, (C) for facsimile, (W) combination or (X) for cases not otherwise covered.</w:delText>
              </w:r>
            </w:del>
          </w:p>
        </w:tc>
      </w:tr>
    </w:tbl>
    <w:p w14:paraId="1925E90A" w14:textId="77777777" w:rsidR="00196A9A" w:rsidRPr="00196A9A" w:rsidRDefault="00196A9A" w:rsidP="00196A9A">
      <w:pPr>
        <w:overflowPunct w:val="0"/>
        <w:autoSpaceDE w:val="0"/>
        <w:autoSpaceDN w:val="0"/>
        <w:adjustRightInd w:val="0"/>
        <w:spacing w:after="0" w:line="240" w:lineRule="auto"/>
        <w:rPr>
          <w:del w:id="1020" w:author="Author"/>
          <w:rFonts w:ascii="Times New Roman" w:eastAsia="Times New Roman" w:hAnsi="Times New Roman" w:cs="Times New Roman"/>
          <w:sz w:val="20"/>
          <w:szCs w:val="20"/>
          <w:lang w:val="en-GB" w:eastAsia="zh-CN"/>
        </w:rPr>
      </w:pPr>
    </w:p>
    <w:p w14:paraId="5E69DB54" w14:textId="1A4A2574" w:rsidR="00196A9A" w:rsidRPr="00196A9A" w:rsidRDefault="00196A9A" w:rsidP="00196A9A">
      <w:pPr>
        <w:keepNext/>
        <w:keepLines/>
        <w:tabs>
          <w:tab w:val="left" w:pos="1134"/>
          <w:tab w:val="left" w:pos="1871"/>
          <w:tab w:val="left" w:pos="2268"/>
        </w:tabs>
        <w:overflowPunct w:val="0"/>
        <w:autoSpaceDE w:val="0"/>
        <w:autoSpaceDN w:val="0"/>
        <w:adjustRightInd w:val="0"/>
        <w:spacing w:before="280" w:after="0" w:line="240" w:lineRule="auto"/>
        <w:ind w:left="1134" w:hanging="1134"/>
        <w:outlineLvl w:val="0"/>
        <w:rPr>
          <w:rFonts w:ascii="Times New Roman" w:eastAsia="Times New Roman" w:hAnsi="Times New Roman" w:cs="Times New Roman"/>
          <w:b/>
          <w:sz w:val="28"/>
          <w:szCs w:val="20"/>
          <w:lang w:val="en-GB"/>
        </w:rPr>
      </w:pPr>
      <w:bookmarkStart w:id="1021" w:name="_Toc112270173"/>
      <w:ins w:id="1022" w:author="Author">
        <w:del w:id="1023" w:author="USA" w:date="2022-08-24T21:44:00Z">
          <w:r w:rsidRPr="00D50E75" w:rsidDel="00D50E75">
            <w:rPr>
              <w:rFonts w:ascii="Times New Roman" w:eastAsia="Times New Roman" w:hAnsi="Times New Roman" w:cs="Times New Roman"/>
              <w:sz w:val="28"/>
              <w:szCs w:val="20"/>
              <w:highlight w:val="cyan"/>
              <w:lang w:val="en-GB"/>
              <w:rPrChange w:id="1024" w:author="USA" w:date="2022-08-24T21:44:00Z">
                <w:rPr>
                  <w:rFonts w:ascii="Times New Roman" w:eastAsia="Times New Roman" w:hAnsi="Times New Roman" w:cs="Times New Roman"/>
                  <w:sz w:val="28"/>
                  <w:szCs w:val="20"/>
                  <w:lang w:val="en-GB"/>
                </w:rPr>
              </w:rPrChange>
            </w:rPr>
            <w:delText>5</w:delText>
          </w:r>
        </w:del>
      </w:ins>
      <w:del w:id="1025" w:author="USA" w:date="2022-08-24T21:44:00Z">
        <w:r w:rsidRPr="00D50E75" w:rsidDel="00D50E75">
          <w:rPr>
            <w:rFonts w:ascii="Times New Roman" w:eastAsia="Times New Roman" w:hAnsi="Times New Roman" w:cs="Times New Roman"/>
            <w:sz w:val="28"/>
            <w:szCs w:val="20"/>
            <w:highlight w:val="cyan"/>
            <w:lang w:val="en-GB"/>
            <w:rPrChange w:id="1026" w:author="USA" w:date="2022-08-24T21:44:00Z">
              <w:rPr>
                <w:rFonts w:ascii="Times New Roman" w:eastAsia="Times New Roman" w:hAnsi="Times New Roman" w:cs="Times New Roman"/>
                <w:sz w:val="28"/>
                <w:szCs w:val="20"/>
                <w:lang w:val="en-GB"/>
              </w:rPr>
            </w:rPrChange>
          </w:rPr>
          <w:delText>4</w:delText>
        </w:r>
      </w:del>
      <w:ins w:id="1027" w:author="USA" w:date="2022-08-24T21:44:00Z">
        <w:r w:rsidR="00D50E75" w:rsidRPr="00D50E75">
          <w:rPr>
            <w:rFonts w:ascii="Times New Roman" w:eastAsia="Times New Roman" w:hAnsi="Times New Roman" w:cs="Times New Roman"/>
            <w:sz w:val="28"/>
            <w:szCs w:val="20"/>
            <w:highlight w:val="cyan"/>
            <w:lang w:val="en-GB"/>
            <w:rPrChange w:id="1028" w:author="USA" w:date="2022-08-24T21:44:00Z">
              <w:rPr>
                <w:rFonts w:ascii="Times New Roman" w:eastAsia="Times New Roman" w:hAnsi="Times New Roman" w:cs="Times New Roman"/>
                <w:sz w:val="28"/>
                <w:szCs w:val="20"/>
                <w:lang w:val="en-GB"/>
              </w:rPr>
            </w:rPrChange>
          </w:rPr>
          <w:t>4</w:t>
        </w:r>
      </w:ins>
      <w:r w:rsidRPr="00196A9A">
        <w:rPr>
          <w:rFonts w:ascii="Times New Roman" w:eastAsia="Times New Roman" w:hAnsi="Times New Roman" w:cs="Times New Roman"/>
          <w:sz w:val="28"/>
          <w:szCs w:val="20"/>
          <w:lang w:val="en-GB"/>
        </w:rPr>
        <w:tab/>
        <w:t>Conclusions</w:t>
      </w:r>
      <w:bookmarkEnd w:id="1021"/>
    </w:p>
    <w:p w14:paraId="1E101649"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6A33B02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5BF9CCD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196A9A">
        <w:rPr>
          <w:rFonts w:ascii="Times New Roman" w:eastAsia="Times New Roman" w:hAnsi="Times New Roman" w:cs="Times New Roman"/>
          <w:sz w:val="24"/>
          <w:szCs w:val="20"/>
          <w:lang w:val="en-GB"/>
        </w:rPr>
        <w:lastRenderedPageBreak/>
        <w:t xml:space="preserve">When multiple HF nodes wish to share a channel for efficient one-to-many as well as one-to-one communications, a channel access protocol is needed. </w:t>
      </w:r>
      <w:ins w:id="1029" w:author="Author">
        <w:r w:rsidRPr="00196A9A">
          <w:rPr>
            <w:rFonts w:ascii="Times New Roman" w:eastAsia="Times New Roman" w:hAnsi="Times New Roman" w:cs="Times New Roman"/>
            <w:sz w:val="24"/>
            <w:szCs w:val="20"/>
            <w:lang w:val="en-GB"/>
          </w:rPr>
          <w:t>Token Ring Mesh and ALE Mesh Networks can provide this capability.</w:t>
        </w:r>
      </w:ins>
      <w:del w:id="1030" w:author="Author">
        <w:r w:rsidRPr="00196A9A">
          <w:rPr>
            <w:rFonts w:ascii="Times New Roman" w:eastAsia="Times New Roman" w:hAnsi="Times New Roman" w:cs="Times New Roman"/>
            <w:sz w:val="24"/>
            <w:szCs w:val="20"/>
            <w:lang w:val="en-GB"/>
          </w:rPr>
          <w:delText>One approach uses a token passing protocol</w:delText>
        </w:r>
      </w:del>
      <w:r w:rsidRPr="00196A9A">
        <w:rPr>
          <w:rFonts w:ascii="Times New Roman" w:eastAsia="Times New Roman" w:hAnsi="Times New Roman" w:cs="Times New Roman"/>
          <w:sz w:val="24"/>
          <w:szCs w:val="20"/>
          <w:lang w:val="en-GB"/>
        </w:rPr>
        <w:t xml:space="preserve">. The narrow-bandwidth, high-delay, and high-loss characteristics of the HF channel place especially stringent requirements on </w:t>
      </w:r>
      <w:ins w:id="1031" w:author="Author">
        <w:r w:rsidRPr="00196A9A">
          <w:rPr>
            <w:rFonts w:ascii="Times New Roman" w:eastAsia="Times New Roman" w:hAnsi="Times New Roman" w:cs="Times New Roman"/>
            <w:sz w:val="24"/>
            <w:szCs w:val="20"/>
            <w:lang w:val="en-GB"/>
          </w:rPr>
          <w:t xml:space="preserve">token passing </w:t>
        </w:r>
      </w:ins>
      <w:del w:id="1032" w:author="Author">
        <w:r w:rsidRPr="00196A9A">
          <w:rPr>
            <w:rFonts w:ascii="Times New Roman" w:eastAsia="Times New Roman" w:hAnsi="Times New Roman" w:cs="Times New Roman"/>
            <w:sz w:val="24"/>
            <w:szCs w:val="20"/>
            <w:lang w:val="en-GB"/>
          </w:rPr>
          <w:delText xml:space="preserve">such a </w:delText>
        </w:r>
      </w:del>
      <w:r w:rsidRPr="00196A9A">
        <w:rPr>
          <w:rFonts w:ascii="Times New Roman" w:eastAsia="Times New Roman" w:hAnsi="Times New Roman" w:cs="Times New Roman"/>
          <w:sz w:val="24"/>
          <w:szCs w:val="20"/>
          <w:lang w:val="en-GB"/>
        </w:rPr>
        <w:t>protocol</w:t>
      </w:r>
      <w:ins w:id="1033" w:author="Author">
        <w:r w:rsidRPr="00196A9A">
          <w:rPr>
            <w:rFonts w:ascii="Times New Roman" w:eastAsia="Times New Roman" w:hAnsi="Times New Roman" w:cs="Times New Roman"/>
            <w:sz w:val="24"/>
            <w:szCs w:val="20"/>
            <w:lang w:val="en-GB"/>
          </w:rPr>
          <w:t>s.</w:t>
        </w:r>
      </w:ins>
      <w:del w:id="1034" w:author="Author">
        <w:r w:rsidRPr="00196A9A">
          <w:rPr>
            <w:rFonts w:ascii="Times New Roman" w:eastAsia="Times New Roman" w:hAnsi="Times New Roman" w:cs="Times New Roman"/>
            <w:sz w:val="24"/>
            <w:szCs w:val="20"/>
            <w:lang w:val="en-GB"/>
          </w:rPr>
          <w:delText>.</w:delText>
        </w:r>
      </w:del>
      <w:r w:rsidRPr="00196A9A">
        <w:rPr>
          <w:rFonts w:ascii="Times New Roman" w:eastAsia="Times New Roman" w:hAnsi="Times New Roman" w:cs="Times New Roman"/>
          <w:sz w:val="24"/>
          <w:szCs w:val="20"/>
          <w:lang w:val="en-GB"/>
        </w:rPr>
        <w:t xml:space="preserve"> When 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9352E6D"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2842D3E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ins w:id="1035" w:author="Author">
        <w:r w:rsidRPr="00196A9A">
          <w:rPr>
            <w:rFonts w:ascii="Times New Roman" w:eastAsia="Times New Roman" w:hAnsi="Times New Roman" w:cs="Times New Roman"/>
            <w:sz w:val="24"/>
            <w:szCs w:val="20"/>
            <w:lang w:val="en-GB"/>
          </w:rPr>
          <w:br w:type="page"/>
        </w:r>
      </w:ins>
    </w:p>
    <w:p w14:paraId="26C829A0"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480" w:after="80" w:line="240" w:lineRule="auto"/>
        <w:jc w:val="center"/>
        <w:rPr>
          <w:ins w:id="1036" w:author="Author"/>
          <w:rFonts w:ascii="Times New Roman" w:eastAsia="Times New Roman" w:hAnsi="Times New Roman" w:cs="Times New Roman"/>
          <w:caps/>
          <w:sz w:val="28"/>
          <w:szCs w:val="20"/>
          <w:lang w:val="en-GB"/>
        </w:rPr>
      </w:pPr>
      <w:ins w:id="1037" w:author="Author">
        <w:r w:rsidRPr="00196A9A">
          <w:rPr>
            <w:rFonts w:ascii="Times New Roman" w:eastAsia="Times New Roman" w:hAnsi="Times New Roman" w:cs="Times New Roman"/>
            <w:caps/>
            <w:sz w:val="28"/>
            <w:szCs w:val="20"/>
            <w:lang w:val="en-GB"/>
          </w:rPr>
          <w:lastRenderedPageBreak/>
          <w:t>Attachment</w:t>
        </w:r>
      </w:ins>
    </w:p>
    <w:p w14:paraId="67F1976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before="240" w:after="280" w:line="240" w:lineRule="auto"/>
        <w:jc w:val="center"/>
        <w:rPr>
          <w:ins w:id="1038" w:author="Author"/>
          <w:rFonts w:ascii="Times New Roman Bold" w:eastAsia="Times New Roman" w:hAnsi="Times New Roman Bold" w:cs="Times New Roman"/>
          <w:b/>
          <w:sz w:val="28"/>
          <w:szCs w:val="20"/>
          <w:lang w:val="en-GB"/>
        </w:rPr>
      </w:pPr>
      <w:ins w:id="1039" w:author="Author">
        <w:r w:rsidRPr="00196A9A">
          <w:rPr>
            <w:rFonts w:ascii="Times New Roman Bold" w:eastAsia="Times New Roman" w:hAnsi="Times New Roman Bold" w:cs="Times New Roman"/>
            <w:b/>
            <w:sz w:val="28"/>
            <w:szCs w:val="20"/>
            <w:lang w:val="en-GB"/>
          </w:rPr>
          <w:t xml:space="preserve">Typical </w:t>
        </w:r>
        <w:bookmarkStart w:id="1040" w:name="_Hlk97022388"/>
        <w:r w:rsidRPr="00196A9A">
          <w:rPr>
            <w:rFonts w:ascii="Times New Roman Bold" w:eastAsia="Times New Roman" w:hAnsi="Times New Roman Bold" w:cs="Times New Roman"/>
            <w:b/>
            <w:sz w:val="28"/>
            <w:szCs w:val="20"/>
            <w:lang w:val="en-GB"/>
          </w:rPr>
          <w:t>HF, Digital HF and AGILE-HF technical characteristics</w:t>
        </w:r>
        <w:bookmarkEnd w:id="1040"/>
      </w:ins>
    </w:p>
    <w:p w14:paraId="3A49E75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rFonts w:ascii="Times New Roman" w:eastAsia="Times New Roman" w:hAnsi="Times New Roman" w:cs="Times New Roman"/>
          <w:caps/>
          <w:sz w:val="20"/>
          <w:szCs w:val="20"/>
          <w:lang w:val="en-GB"/>
        </w:rPr>
      </w:pPr>
      <w:r w:rsidRPr="00196A9A">
        <w:rPr>
          <w:rFonts w:ascii="Times New Roman" w:eastAsia="Times New Roman" w:hAnsi="Times New Roman" w:cs="Times New Roman"/>
          <w:caps/>
          <w:sz w:val="20"/>
          <w:szCs w:val="20"/>
          <w:lang w:val="en-GB"/>
        </w:rPr>
        <w:t>TABLE 1</w:t>
      </w:r>
    </w:p>
    <w:p w14:paraId="403CD2CA" w14:textId="77777777" w:rsidR="00196A9A" w:rsidRPr="00196A9A" w:rsidRDefault="00196A9A" w:rsidP="00196A9A">
      <w:pPr>
        <w:keepNext/>
        <w:tabs>
          <w:tab w:val="left" w:pos="1134"/>
          <w:tab w:val="left" w:pos="1871"/>
          <w:tab w:val="left" w:pos="2268"/>
        </w:tabs>
        <w:overflowPunct w:val="0"/>
        <w:autoSpaceDE w:val="0"/>
        <w:autoSpaceDN w:val="0"/>
        <w:adjustRightInd w:val="0"/>
        <w:spacing w:after="120" w:line="240" w:lineRule="auto"/>
        <w:jc w:val="center"/>
        <w:rPr>
          <w:rFonts w:ascii="Times New Roman" w:eastAsia="Times New Roman" w:hAnsi="Times New Roman" w:cs="Times New Roman"/>
          <w:b/>
          <w:sz w:val="24"/>
          <w:szCs w:val="20"/>
          <w:lang w:val="en-GB"/>
        </w:rPr>
      </w:pPr>
      <w:r w:rsidRPr="00196A9A">
        <w:rPr>
          <w:rFonts w:ascii="Times New Roman" w:eastAsia="Times New Roman" w:hAnsi="Times New Roman" w:cs="Times New Roman"/>
          <w:b/>
          <w:sz w:val="24"/>
          <w:szCs w:val="20"/>
          <w:lang w:val="en-GB"/>
        </w:rPr>
        <w:t xml:space="preserve">Characteristics of </w:t>
      </w:r>
      <w:ins w:id="1041" w:author="Author">
        <w:r w:rsidRPr="00196A9A">
          <w:rPr>
            <w:rFonts w:ascii="Times New Roman" w:eastAsia="Times New Roman" w:hAnsi="Times New Roman" w:cs="Times New Roman"/>
            <w:b/>
            <w:sz w:val="24"/>
            <w:szCs w:val="20"/>
            <w:lang w:val="en-GB"/>
          </w:rPr>
          <w:t>a</w:t>
        </w:r>
      </w:ins>
      <w:del w:id="1042" w:author="Author">
        <w:r w:rsidRPr="00196A9A">
          <w:rPr>
            <w:rFonts w:ascii="Times New Roman" w:eastAsia="Times New Roman" w:hAnsi="Times New Roman" w:cs="Times New Roman"/>
            <w:b/>
            <w:sz w:val="24"/>
            <w:szCs w:val="20"/>
            <w:lang w:val="en-GB"/>
          </w:rPr>
          <w:delText>A</w:delText>
        </w:r>
      </w:del>
      <w:r w:rsidRPr="00196A9A">
        <w:rPr>
          <w:rFonts w:ascii="Times New Roman" w:eastAsia="Times New Roman" w:hAnsi="Times New Roman" w:cs="Times New Roman"/>
          <w:b/>
          <w:sz w:val="24"/>
          <w:szCs w:val="20"/>
          <w:lang w:val="en-GB"/>
        </w:rPr>
        <w:t>dvanced</w:t>
      </w:r>
      <w:del w:id="1043" w:author="Author">
        <w:r w:rsidRPr="00196A9A">
          <w:rPr>
            <w:rFonts w:ascii="Times New Roman" w:eastAsia="Times New Roman" w:hAnsi="Times New Roman" w:cs="Times New Roman"/>
            <w:b/>
            <w:sz w:val="24"/>
            <w:szCs w:val="20"/>
            <w:lang w:val="en-GB"/>
          </w:rPr>
          <w:delText xml:space="preserve"> </w:delText>
        </w:r>
      </w:del>
      <w:r w:rsidRPr="00196A9A">
        <w:rPr>
          <w:rFonts w:ascii="Times New Roman" w:eastAsia="Times New Roman" w:hAnsi="Times New Roman" w:cs="Times New Roman"/>
          <w:b/>
          <w:sz w:val="24"/>
          <w:szCs w:val="20"/>
          <w:lang w:val="en-GB"/>
        </w:rPr>
        <w:t xml:space="preserve"> digital HF radiocommunication systems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2156"/>
        <w:gridCol w:w="2019"/>
        <w:gridCol w:w="2411"/>
      </w:tblGrid>
      <w:tr w:rsidR="00196A9A" w:rsidRPr="00196A9A" w14:paraId="57E67FA9" w14:textId="77777777" w:rsidTr="00196A9A">
        <w:trPr>
          <w:jc w:val="center"/>
        </w:trPr>
        <w:tc>
          <w:tcPr>
            <w:tcW w:w="2808" w:type="dxa"/>
            <w:vMerge w:val="restart"/>
            <w:tcBorders>
              <w:top w:val="single" w:sz="4" w:space="0" w:color="auto"/>
              <w:left w:val="single" w:sz="4" w:space="0" w:color="auto"/>
              <w:bottom w:val="single" w:sz="4" w:space="0" w:color="auto"/>
              <w:right w:val="single" w:sz="4" w:space="0" w:color="auto"/>
            </w:tcBorders>
            <w:vAlign w:val="center"/>
            <w:hideMark/>
          </w:tcPr>
          <w:p w14:paraId="786F7595"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Parameter</w:t>
            </w:r>
          </w:p>
        </w:tc>
        <w:tc>
          <w:tcPr>
            <w:tcW w:w="6048" w:type="dxa"/>
            <w:gridSpan w:val="3"/>
            <w:tcBorders>
              <w:top w:val="single" w:sz="4" w:space="0" w:color="auto"/>
              <w:left w:val="single" w:sz="4" w:space="0" w:color="auto"/>
              <w:bottom w:val="single" w:sz="4" w:space="0" w:color="auto"/>
              <w:right w:val="single" w:sz="4" w:space="0" w:color="auto"/>
            </w:tcBorders>
            <w:hideMark/>
          </w:tcPr>
          <w:p w14:paraId="66FECC0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Propagation mode</w:t>
            </w:r>
          </w:p>
        </w:tc>
      </w:tr>
      <w:tr w:rsidR="00196A9A" w:rsidRPr="00196A9A" w14:paraId="65D04FAA"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40BC630A"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6305F0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Ground wave</w:t>
            </w:r>
          </w:p>
        </w:tc>
        <w:tc>
          <w:tcPr>
            <w:tcW w:w="4068" w:type="dxa"/>
            <w:gridSpan w:val="2"/>
            <w:tcBorders>
              <w:top w:val="single" w:sz="4" w:space="0" w:color="auto"/>
              <w:left w:val="single" w:sz="4" w:space="0" w:color="auto"/>
              <w:bottom w:val="single" w:sz="4" w:space="0" w:color="auto"/>
              <w:right w:val="single" w:sz="4" w:space="0" w:color="auto"/>
            </w:tcBorders>
            <w:hideMark/>
          </w:tcPr>
          <w:p w14:paraId="58B9AA8A"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Sky wave</w:t>
            </w:r>
          </w:p>
        </w:tc>
      </w:tr>
      <w:tr w:rsidR="00196A9A" w:rsidRPr="00196A9A" w14:paraId="141D296B" w14:textId="77777777" w:rsidTr="00196A9A">
        <w:trPr>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038D1D4E"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6048" w:type="dxa"/>
            <w:vMerge/>
            <w:tcBorders>
              <w:top w:val="single" w:sz="4" w:space="0" w:color="auto"/>
              <w:left w:val="single" w:sz="4" w:space="0" w:color="auto"/>
              <w:bottom w:val="single" w:sz="4" w:space="0" w:color="auto"/>
              <w:right w:val="single" w:sz="4" w:space="0" w:color="auto"/>
            </w:tcBorders>
            <w:vAlign w:val="center"/>
            <w:hideMark/>
          </w:tcPr>
          <w:p w14:paraId="57A9E611" w14:textId="77777777" w:rsidR="00196A9A" w:rsidRPr="00196A9A" w:rsidRDefault="00196A9A" w:rsidP="00196A9A">
            <w:pPr>
              <w:spacing w:after="0" w:line="240" w:lineRule="auto"/>
              <w:rPr>
                <w:rFonts w:ascii="Times New Roman Bold" w:eastAsia="Times New Roman" w:hAnsi="Times New Roman Bold" w:cs="Times New Roman Bold"/>
                <w:b/>
                <w:sz w:val="20"/>
                <w:szCs w:val="20"/>
                <w:lang w:val="en-GB" w:eastAsia="zh-CN"/>
              </w:rPr>
            </w:pPr>
          </w:p>
        </w:tc>
        <w:tc>
          <w:tcPr>
            <w:tcW w:w="1854" w:type="dxa"/>
            <w:tcBorders>
              <w:top w:val="single" w:sz="4" w:space="0" w:color="auto"/>
              <w:left w:val="single" w:sz="4" w:space="0" w:color="auto"/>
              <w:bottom w:val="single" w:sz="4" w:space="0" w:color="auto"/>
              <w:right w:val="single" w:sz="4" w:space="0" w:color="auto"/>
            </w:tcBorders>
            <w:hideMark/>
          </w:tcPr>
          <w:p w14:paraId="2BEC04E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NVIS</w:t>
            </w:r>
          </w:p>
        </w:tc>
        <w:tc>
          <w:tcPr>
            <w:tcW w:w="2214" w:type="dxa"/>
            <w:tcBorders>
              <w:top w:val="single" w:sz="4" w:space="0" w:color="auto"/>
              <w:left w:val="single" w:sz="4" w:space="0" w:color="auto"/>
              <w:bottom w:val="single" w:sz="4" w:space="0" w:color="auto"/>
              <w:right w:val="single" w:sz="4" w:space="0" w:color="auto"/>
            </w:tcBorders>
            <w:hideMark/>
          </w:tcPr>
          <w:p w14:paraId="1883D20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Times New Roman" w:hAnsi="Times New Roman Bold" w:cs="Times New Roman Bold"/>
                <w:b/>
                <w:sz w:val="20"/>
                <w:szCs w:val="20"/>
                <w:lang w:val="en-GB" w:eastAsia="zh-CN"/>
              </w:rPr>
            </w:pPr>
            <w:r w:rsidRPr="00196A9A">
              <w:rPr>
                <w:rFonts w:ascii="Times New Roman Bold" w:eastAsia="Times New Roman" w:hAnsi="Times New Roman Bold" w:cs="Times New Roman Bold"/>
                <w:b/>
                <w:sz w:val="20"/>
                <w:szCs w:val="20"/>
                <w:lang w:val="en-GB" w:eastAsia="zh-CN"/>
              </w:rPr>
              <w:t>Oblique incidence</w:t>
            </w:r>
          </w:p>
        </w:tc>
      </w:tr>
      <w:tr w:rsidR="00196A9A" w:rsidRPr="00196A9A" w14:paraId="635F696E"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CA9D4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Frequency band (MHz)</w:t>
            </w:r>
          </w:p>
        </w:tc>
        <w:tc>
          <w:tcPr>
            <w:tcW w:w="1980" w:type="dxa"/>
            <w:tcBorders>
              <w:top w:val="single" w:sz="4" w:space="0" w:color="auto"/>
              <w:left w:val="single" w:sz="4" w:space="0" w:color="auto"/>
              <w:bottom w:val="single" w:sz="4" w:space="0" w:color="auto"/>
              <w:right w:val="single" w:sz="4" w:space="0" w:color="auto"/>
            </w:tcBorders>
            <w:hideMark/>
          </w:tcPr>
          <w:p w14:paraId="21016B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1854" w:type="dxa"/>
            <w:tcBorders>
              <w:top w:val="single" w:sz="4" w:space="0" w:color="auto"/>
              <w:left w:val="single" w:sz="4" w:space="0" w:color="auto"/>
              <w:bottom w:val="single" w:sz="4" w:space="0" w:color="auto"/>
              <w:right w:val="single" w:sz="4" w:space="0" w:color="auto"/>
            </w:tcBorders>
            <w:hideMark/>
          </w:tcPr>
          <w:p w14:paraId="4E989AA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2-10</w:t>
            </w:r>
          </w:p>
        </w:tc>
        <w:tc>
          <w:tcPr>
            <w:tcW w:w="2214" w:type="dxa"/>
            <w:tcBorders>
              <w:top w:val="single" w:sz="4" w:space="0" w:color="auto"/>
              <w:left w:val="single" w:sz="4" w:space="0" w:color="auto"/>
              <w:bottom w:val="single" w:sz="4" w:space="0" w:color="auto"/>
              <w:right w:val="single" w:sz="4" w:space="0" w:color="auto"/>
            </w:tcBorders>
            <w:hideMark/>
          </w:tcPr>
          <w:p w14:paraId="4F71FF6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3-30</w:t>
            </w:r>
          </w:p>
        </w:tc>
      </w:tr>
      <w:tr w:rsidR="00196A9A" w:rsidRPr="00196A9A" w14:paraId="5C11D376"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E5C93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Approximate service area</w:t>
            </w:r>
          </w:p>
        </w:tc>
        <w:tc>
          <w:tcPr>
            <w:tcW w:w="1980" w:type="dxa"/>
            <w:tcBorders>
              <w:top w:val="single" w:sz="4" w:space="0" w:color="auto"/>
              <w:left w:val="single" w:sz="4" w:space="0" w:color="auto"/>
              <w:bottom w:val="single" w:sz="4" w:space="0" w:color="auto"/>
              <w:right w:val="single" w:sz="4" w:space="0" w:color="auto"/>
            </w:tcBorders>
            <w:hideMark/>
          </w:tcPr>
          <w:p w14:paraId="209191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Up to 80 km</w:t>
            </w:r>
          </w:p>
        </w:tc>
        <w:tc>
          <w:tcPr>
            <w:tcW w:w="1854" w:type="dxa"/>
            <w:tcBorders>
              <w:top w:val="single" w:sz="4" w:space="0" w:color="auto"/>
              <w:left w:val="single" w:sz="4" w:space="0" w:color="auto"/>
              <w:bottom w:val="single" w:sz="4" w:space="0" w:color="auto"/>
              <w:right w:val="single" w:sz="4" w:space="0" w:color="auto"/>
            </w:tcBorders>
            <w:hideMark/>
          </w:tcPr>
          <w:p w14:paraId="0B8B6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Between 80 and 200 km</w:t>
            </w:r>
          </w:p>
        </w:tc>
        <w:tc>
          <w:tcPr>
            <w:tcW w:w="2214" w:type="dxa"/>
            <w:tcBorders>
              <w:top w:val="single" w:sz="4" w:space="0" w:color="auto"/>
              <w:left w:val="single" w:sz="4" w:space="0" w:color="auto"/>
              <w:bottom w:val="single" w:sz="4" w:space="0" w:color="auto"/>
              <w:right w:val="single" w:sz="4" w:space="0" w:color="auto"/>
            </w:tcBorders>
            <w:hideMark/>
          </w:tcPr>
          <w:p w14:paraId="7DF5DC5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Greater than 200 km</w:t>
            </w:r>
          </w:p>
        </w:tc>
      </w:tr>
      <w:tr w:rsidR="00196A9A" w:rsidRPr="00196A9A" w14:paraId="4538CB2F"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2EA2D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Antenna polarization</w:t>
            </w:r>
          </w:p>
        </w:tc>
        <w:tc>
          <w:tcPr>
            <w:tcW w:w="1980" w:type="dxa"/>
            <w:tcBorders>
              <w:top w:val="single" w:sz="4" w:space="0" w:color="auto"/>
              <w:left w:val="single" w:sz="4" w:space="0" w:color="auto"/>
              <w:bottom w:val="single" w:sz="4" w:space="0" w:color="auto"/>
              <w:right w:val="single" w:sz="4" w:space="0" w:color="auto"/>
            </w:tcBorders>
            <w:hideMark/>
          </w:tcPr>
          <w:p w14:paraId="5CCD89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w:t>
            </w:r>
          </w:p>
        </w:tc>
        <w:tc>
          <w:tcPr>
            <w:tcW w:w="1854" w:type="dxa"/>
            <w:tcBorders>
              <w:top w:val="single" w:sz="4" w:space="0" w:color="auto"/>
              <w:left w:val="single" w:sz="4" w:space="0" w:color="auto"/>
              <w:bottom w:val="single" w:sz="4" w:space="0" w:color="auto"/>
              <w:right w:val="single" w:sz="4" w:space="0" w:color="auto"/>
            </w:tcBorders>
            <w:hideMark/>
          </w:tcPr>
          <w:p w14:paraId="5410BEE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Horizontal</w:t>
            </w:r>
          </w:p>
        </w:tc>
        <w:tc>
          <w:tcPr>
            <w:tcW w:w="2214" w:type="dxa"/>
            <w:tcBorders>
              <w:top w:val="single" w:sz="4" w:space="0" w:color="auto"/>
              <w:left w:val="single" w:sz="4" w:space="0" w:color="auto"/>
              <w:bottom w:val="single" w:sz="4" w:space="0" w:color="auto"/>
              <w:right w:val="single" w:sz="4" w:space="0" w:color="auto"/>
            </w:tcBorders>
            <w:hideMark/>
          </w:tcPr>
          <w:p w14:paraId="21794AD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Vertical/horizontal</w:t>
            </w:r>
          </w:p>
        </w:tc>
      </w:tr>
      <w:tr w:rsidR="00196A9A" w:rsidRPr="00196A9A" w14:paraId="2D6956F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2ED7A2F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Transmitting antenna gain (dBi)</w:t>
            </w:r>
          </w:p>
        </w:tc>
        <w:tc>
          <w:tcPr>
            <w:tcW w:w="1980" w:type="dxa"/>
            <w:tcBorders>
              <w:top w:val="single" w:sz="4" w:space="0" w:color="auto"/>
              <w:left w:val="single" w:sz="4" w:space="0" w:color="auto"/>
              <w:bottom w:val="single" w:sz="4" w:space="0" w:color="auto"/>
              <w:right w:val="single" w:sz="4" w:space="0" w:color="auto"/>
            </w:tcBorders>
            <w:hideMark/>
          </w:tcPr>
          <w:p w14:paraId="2192BB5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1-3</w:t>
            </w:r>
          </w:p>
        </w:tc>
        <w:tc>
          <w:tcPr>
            <w:tcW w:w="1854" w:type="dxa"/>
            <w:tcBorders>
              <w:top w:val="single" w:sz="4" w:space="0" w:color="auto"/>
              <w:left w:val="single" w:sz="4" w:space="0" w:color="auto"/>
              <w:bottom w:val="single" w:sz="4" w:space="0" w:color="auto"/>
              <w:right w:val="single" w:sz="4" w:space="0" w:color="auto"/>
            </w:tcBorders>
            <w:hideMark/>
          </w:tcPr>
          <w:p w14:paraId="152AA10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w:t>
            </w:r>
          </w:p>
        </w:tc>
        <w:tc>
          <w:tcPr>
            <w:tcW w:w="2214" w:type="dxa"/>
            <w:tcBorders>
              <w:top w:val="single" w:sz="4" w:space="0" w:color="auto"/>
              <w:left w:val="single" w:sz="4" w:space="0" w:color="auto"/>
              <w:bottom w:val="single" w:sz="4" w:space="0" w:color="auto"/>
              <w:right w:val="single" w:sz="4" w:space="0" w:color="auto"/>
            </w:tcBorders>
            <w:hideMark/>
          </w:tcPr>
          <w:p w14:paraId="1F702C8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6-15</w:t>
            </w:r>
          </w:p>
        </w:tc>
      </w:tr>
      <w:tr w:rsidR="00196A9A" w:rsidRPr="00196A9A" w14:paraId="5920EBC1"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3D3926D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Maximum e.i.r.p. (dBW)</w:t>
            </w:r>
          </w:p>
        </w:tc>
        <w:tc>
          <w:tcPr>
            <w:tcW w:w="1980" w:type="dxa"/>
            <w:tcBorders>
              <w:top w:val="single" w:sz="4" w:space="0" w:color="auto"/>
              <w:left w:val="single" w:sz="4" w:space="0" w:color="auto"/>
              <w:bottom w:val="single" w:sz="4" w:space="0" w:color="auto"/>
              <w:right w:val="single" w:sz="4" w:space="0" w:color="auto"/>
            </w:tcBorders>
            <w:hideMark/>
          </w:tcPr>
          <w:p w14:paraId="5494681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1-29</w:t>
            </w:r>
          </w:p>
        </w:tc>
        <w:tc>
          <w:tcPr>
            <w:tcW w:w="1854" w:type="dxa"/>
            <w:tcBorders>
              <w:top w:val="single" w:sz="4" w:space="0" w:color="auto"/>
              <w:left w:val="single" w:sz="4" w:space="0" w:color="auto"/>
              <w:bottom w:val="single" w:sz="4" w:space="0" w:color="auto"/>
              <w:right w:val="single" w:sz="4" w:space="0" w:color="auto"/>
            </w:tcBorders>
            <w:hideMark/>
          </w:tcPr>
          <w:p w14:paraId="5C6A0D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10-32</w:t>
            </w:r>
          </w:p>
        </w:tc>
        <w:tc>
          <w:tcPr>
            <w:tcW w:w="2214" w:type="dxa"/>
            <w:tcBorders>
              <w:top w:val="single" w:sz="4" w:space="0" w:color="auto"/>
              <w:left w:val="single" w:sz="4" w:space="0" w:color="auto"/>
              <w:bottom w:val="single" w:sz="4" w:space="0" w:color="auto"/>
              <w:right w:val="single" w:sz="4" w:space="0" w:color="auto"/>
            </w:tcBorders>
            <w:hideMark/>
          </w:tcPr>
          <w:p w14:paraId="6B989F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16-55</w:t>
            </w:r>
          </w:p>
        </w:tc>
      </w:tr>
      <w:tr w:rsidR="00196A9A" w:rsidRPr="00196A9A" w14:paraId="7F1CA9A4" w14:textId="77777777" w:rsidTr="00196A9A">
        <w:trPr>
          <w:jc w:val="center"/>
        </w:trPr>
        <w:tc>
          <w:tcPr>
            <w:tcW w:w="2808" w:type="dxa"/>
            <w:tcBorders>
              <w:top w:val="single" w:sz="4" w:space="0" w:color="auto"/>
              <w:left w:val="single" w:sz="4" w:space="0" w:color="auto"/>
              <w:bottom w:val="single" w:sz="4" w:space="0" w:color="auto"/>
              <w:right w:val="single" w:sz="4" w:space="0" w:color="auto"/>
            </w:tcBorders>
            <w:hideMark/>
          </w:tcPr>
          <w:p w14:paraId="5F011EC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i/>
                <w:iCs/>
                <w:sz w:val="20"/>
                <w:szCs w:val="20"/>
                <w:lang w:val="en-GB" w:eastAsia="zh-CN"/>
              </w:rPr>
              <w:t>S</w:t>
            </w:r>
            <w:r w:rsidRPr="00196A9A">
              <w:rPr>
                <w:rFonts w:ascii="Times New Roman" w:eastAsia="Times New Roman" w:hAnsi="Times New Roman" w:cs="Times New Roman"/>
                <w:sz w:val="20"/>
                <w:szCs w:val="20"/>
                <w:lang w:val="en-GB" w:eastAsia="zh-CN"/>
              </w:rPr>
              <w:t>/</w:t>
            </w:r>
            <w:r w:rsidRPr="00196A9A">
              <w:rPr>
                <w:rFonts w:ascii="Times New Roman" w:eastAsia="Times New Roman" w:hAnsi="Times New Roman" w:cs="Times New Roman"/>
                <w:i/>
                <w:iCs/>
                <w:sz w:val="20"/>
                <w:szCs w:val="20"/>
                <w:lang w:val="en-GB" w:eastAsia="zh-CN"/>
              </w:rPr>
              <w:t>N</w:t>
            </w:r>
            <w:r w:rsidRPr="00196A9A">
              <w:rPr>
                <w:rFonts w:ascii="Times New Roman" w:eastAsia="Times New Roman" w:hAnsi="Times New Roman" w:cs="Times New Roman"/>
                <w:sz w:val="20"/>
                <w:szCs w:val="20"/>
                <w:lang w:val="en-GB" w:eastAsia="zh-CN"/>
              </w:rPr>
              <w:t xml:space="preserve"> (dB)</w:t>
            </w:r>
            <w:del w:id="1044" w:author="Author">
              <w:r w:rsidRPr="00196A9A">
                <w:rPr>
                  <w:rFonts w:ascii="Times New Roman" w:eastAsia="Times New Roman" w:hAnsi="Times New Roman" w:cs="Times New Roman"/>
                  <w:sz w:val="20"/>
                  <w:szCs w:val="20"/>
                  <w:vertAlign w:val="superscript"/>
                  <w:lang w:val="en-GB" w:eastAsia="zh-CN"/>
                </w:rPr>
                <w:delText>1</w:delText>
              </w:r>
            </w:del>
          </w:p>
        </w:tc>
        <w:tc>
          <w:tcPr>
            <w:tcW w:w="1980" w:type="dxa"/>
            <w:tcBorders>
              <w:top w:val="single" w:sz="4" w:space="0" w:color="auto"/>
              <w:left w:val="single" w:sz="4" w:space="0" w:color="auto"/>
              <w:bottom w:val="single" w:sz="4" w:space="0" w:color="auto"/>
              <w:right w:val="single" w:sz="4" w:space="0" w:color="auto"/>
            </w:tcBorders>
            <w:hideMark/>
          </w:tcPr>
          <w:p w14:paraId="4907C0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17</w:t>
            </w:r>
            <w:r w:rsidRPr="00196A9A">
              <w:rPr>
                <w:rFonts w:ascii="Times New Roman" w:eastAsia="Times New Roman" w:hAnsi="Times New Roman" w:cs="Times New Roman"/>
                <w:sz w:val="20"/>
                <w:szCs w:val="20"/>
                <w:lang w:val="en-GB" w:eastAsia="zh-CN"/>
              </w:rPr>
              <w:br/>
              <w:t>DRM 18</w:t>
            </w:r>
          </w:p>
        </w:tc>
        <w:tc>
          <w:tcPr>
            <w:tcW w:w="1854" w:type="dxa"/>
            <w:tcBorders>
              <w:top w:val="single" w:sz="4" w:space="0" w:color="auto"/>
              <w:left w:val="single" w:sz="4" w:space="0" w:color="auto"/>
              <w:bottom w:val="single" w:sz="4" w:space="0" w:color="auto"/>
              <w:right w:val="single" w:sz="4" w:space="0" w:color="auto"/>
            </w:tcBorders>
            <w:hideMark/>
          </w:tcPr>
          <w:p w14:paraId="4980C9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25</w:t>
            </w:r>
            <w:r w:rsidRPr="00196A9A">
              <w:rPr>
                <w:rFonts w:ascii="Times New Roman" w:eastAsia="Times New Roman" w:hAnsi="Times New Roman" w:cs="Times New Roman"/>
                <w:sz w:val="20"/>
                <w:szCs w:val="20"/>
                <w:lang w:val="en-GB" w:eastAsia="zh-CN"/>
              </w:rPr>
              <w:br/>
              <w:t>DRM 26</w:t>
            </w:r>
          </w:p>
        </w:tc>
        <w:tc>
          <w:tcPr>
            <w:tcW w:w="2214" w:type="dxa"/>
            <w:tcBorders>
              <w:top w:val="single" w:sz="4" w:space="0" w:color="auto"/>
              <w:left w:val="single" w:sz="4" w:space="0" w:color="auto"/>
              <w:bottom w:val="single" w:sz="4" w:space="0" w:color="auto"/>
              <w:right w:val="single" w:sz="4" w:space="0" w:color="auto"/>
            </w:tcBorders>
            <w:hideMark/>
          </w:tcPr>
          <w:p w14:paraId="6CBBE3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 26</w:t>
            </w:r>
            <w:r w:rsidRPr="00196A9A">
              <w:rPr>
                <w:rFonts w:ascii="Times New Roman" w:eastAsia="Times New Roman" w:hAnsi="Times New Roman" w:cs="Times New Roman"/>
                <w:sz w:val="20"/>
                <w:szCs w:val="20"/>
                <w:lang w:val="en-GB" w:eastAsia="zh-CN"/>
              </w:rPr>
              <w:br/>
              <w:t>DRM 26</w:t>
            </w:r>
          </w:p>
        </w:tc>
      </w:tr>
      <w:tr w:rsidR="00196A9A" w:rsidRPr="00196A9A" w14:paraId="70B3677C" w14:textId="77777777" w:rsidTr="00196A9A">
        <w:trPr>
          <w:trHeight w:val="562"/>
          <w:jc w:val="center"/>
        </w:trPr>
        <w:tc>
          <w:tcPr>
            <w:tcW w:w="2808" w:type="dxa"/>
            <w:vMerge w:val="restart"/>
            <w:tcBorders>
              <w:top w:val="single" w:sz="4" w:space="0" w:color="auto"/>
              <w:left w:val="single" w:sz="4" w:space="0" w:color="auto"/>
              <w:bottom w:val="single" w:sz="4" w:space="0" w:color="auto"/>
              <w:right w:val="single" w:sz="4" w:space="0" w:color="auto"/>
            </w:tcBorders>
            <w:hideMark/>
          </w:tcPr>
          <w:p w14:paraId="09A4EC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Necessary bandwidths and types of emission</w:t>
            </w:r>
            <w:r w:rsidRPr="00196A9A">
              <w:rPr>
                <w:rFonts w:ascii="Times New Roman" w:eastAsia="Times New Roman" w:hAnsi="Times New Roman" w:cs="Times New Roman"/>
                <w:sz w:val="20"/>
                <w:szCs w:val="20"/>
                <w:vertAlign w:val="superscript"/>
                <w:lang w:val="en-GB" w:eastAsia="zh-CN"/>
              </w:rPr>
              <w:t>2</w:t>
            </w:r>
            <w:r w:rsidRPr="00196A9A">
              <w:rPr>
                <w:rFonts w:ascii="Times New Roman" w:eastAsia="Times New Roman" w:hAnsi="Times New Roman" w:cs="Times New Roman"/>
                <w:sz w:val="20"/>
                <w:szCs w:val="20"/>
                <w:lang w:val="en-GB" w:eastAsia="zh-CN"/>
              </w:rPr>
              <w:t xml:space="preserve"> </w:t>
            </w:r>
          </w:p>
        </w:tc>
        <w:tc>
          <w:tcPr>
            <w:tcW w:w="6048" w:type="dxa"/>
            <w:gridSpan w:val="3"/>
            <w:tcBorders>
              <w:top w:val="single" w:sz="4" w:space="0" w:color="auto"/>
              <w:left w:val="single" w:sz="4" w:space="0" w:color="auto"/>
              <w:bottom w:val="single" w:sz="4" w:space="0" w:color="auto"/>
              <w:right w:val="single" w:sz="4" w:space="0" w:color="auto"/>
            </w:tcBorders>
            <w:hideMark/>
          </w:tcPr>
          <w:p w14:paraId="1717375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SSB/ISB: 3, 6, 9,12 kHz</w:t>
            </w:r>
            <w:ins w:id="1045" w:author="Author">
              <w:r w:rsidRPr="00196A9A">
                <w:rPr>
                  <w:rFonts w:ascii="Times New Roman" w:eastAsia="Times New Roman" w:hAnsi="Times New Roman" w:cs="Times New Roman"/>
                  <w:sz w:val="20"/>
                  <w:szCs w:val="20"/>
                  <w:lang w:val="en-GB" w:eastAsia="zh-CN"/>
                </w:rPr>
                <w:t>, 18, 24 and 49 kHz</w:t>
              </w:r>
            </w:ins>
            <w:r w:rsidRPr="00196A9A">
              <w:rPr>
                <w:rFonts w:ascii="Times New Roman" w:eastAsia="Times New Roman" w:hAnsi="Times New Roman" w:cs="Times New Roman"/>
                <w:sz w:val="20"/>
                <w:szCs w:val="20"/>
                <w:lang w:val="en-GB" w:eastAsia="zh-CN"/>
              </w:rPr>
              <w:br/>
              <w:t xml:space="preserve">3K00J2D, 6K00J2D, 9K00J2D </w:t>
            </w:r>
            <w:del w:id="1046" w:author="Author">
              <w:r w:rsidRPr="00196A9A">
                <w:rPr>
                  <w:rFonts w:ascii="Times New Roman" w:eastAsia="Times New Roman" w:hAnsi="Times New Roman" w:cs="Times New Roman"/>
                  <w:sz w:val="20"/>
                  <w:szCs w:val="20"/>
                  <w:lang w:val="en-GB" w:eastAsia="zh-CN"/>
                </w:rPr>
                <w:delText>and</w:delText>
              </w:r>
            </w:del>
            <w:r w:rsidRPr="00196A9A">
              <w:rPr>
                <w:rFonts w:ascii="Times New Roman" w:eastAsia="Times New Roman" w:hAnsi="Times New Roman" w:cs="Times New Roman"/>
                <w:sz w:val="20"/>
                <w:szCs w:val="20"/>
                <w:lang w:val="en-GB" w:eastAsia="zh-CN"/>
              </w:rPr>
              <w:t xml:space="preserve"> 12K0J2D</w:t>
            </w:r>
            <w:ins w:id="1047" w:author="Author">
              <w:r w:rsidRPr="00196A9A">
                <w:rPr>
                  <w:rFonts w:ascii="Times New Roman" w:eastAsia="Times New Roman" w:hAnsi="Times New Roman" w:cs="Times New Roman"/>
                  <w:sz w:val="20"/>
                  <w:szCs w:val="20"/>
                  <w:lang w:val="en-GB" w:eastAsia="zh-CN"/>
                </w:rPr>
                <w:t xml:space="preserve">, </w:t>
              </w:r>
              <w:r w:rsidRPr="00196A9A">
                <w:rPr>
                  <w:rFonts w:ascii="Times New Roman" w:eastAsia="Times New Roman" w:hAnsi="Times New Roman" w:cs="Times New Roman"/>
                  <w:color w:val="FF0000"/>
                  <w:sz w:val="20"/>
                  <w:szCs w:val="20"/>
                  <w:lang w:val="en-GB" w:eastAsia="zh-CN"/>
                </w:rPr>
                <w:t>18K0J2D, 24K0J2D and 48K0J2D</w:t>
              </w:r>
            </w:ins>
          </w:p>
        </w:tc>
      </w:tr>
      <w:tr w:rsidR="00196A9A" w:rsidRPr="00196A9A" w14:paraId="07A68690" w14:textId="77777777" w:rsidTr="00196A9A">
        <w:trPr>
          <w:trHeight w:val="561"/>
          <w:jc w:val="center"/>
        </w:trPr>
        <w:tc>
          <w:tcPr>
            <w:tcW w:w="8856" w:type="dxa"/>
            <w:vMerge/>
            <w:tcBorders>
              <w:top w:val="single" w:sz="4" w:space="0" w:color="auto"/>
              <w:left w:val="single" w:sz="4" w:space="0" w:color="auto"/>
              <w:bottom w:val="single" w:sz="4" w:space="0" w:color="auto"/>
              <w:right w:val="single" w:sz="4" w:space="0" w:color="auto"/>
            </w:tcBorders>
            <w:vAlign w:val="center"/>
            <w:hideMark/>
          </w:tcPr>
          <w:p w14:paraId="2D96008D" w14:textId="77777777" w:rsidR="00196A9A" w:rsidRPr="00196A9A" w:rsidRDefault="00196A9A" w:rsidP="00196A9A">
            <w:pPr>
              <w:spacing w:after="0" w:line="240" w:lineRule="auto"/>
              <w:rPr>
                <w:rFonts w:ascii="Times New Roman" w:eastAsia="Times New Roman" w:hAnsi="Times New Roman" w:cs="Times New Roman"/>
                <w:sz w:val="20"/>
                <w:szCs w:val="20"/>
                <w:lang w:val="en-GB" w:eastAsia="zh-CN"/>
              </w:rPr>
            </w:pPr>
          </w:p>
        </w:tc>
        <w:tc>
          <w:tcPr>
            <w:tcW w:w="6048" w:type="dxa"/>
            <w:gridSpan w:val="3"/>
            <w:tcBorders>
              <w:top w:val="single" w:sz="4" w:space="0" w:color="auto"/>
              <w:left w:val="single" w:sz="4" w:space="0" w:color="auto"/>
              <w:bottom w:val="single" w:sz="4" w:space="0" w:color="auto"/>
              <w:right w:val="single" w:sz="4" w:space="0" w:color="auto"/>
            </w:tcBorders>
            <w:hideMark/>
          </w:tcPr>
          <w:p w14:paraId="6E9F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Times New Roman" w:hAnsi="Times New Roman" w:cs="Times New Roman"/>
                <w:sz w:val="20"/>
                <w:szCs w:val="20"/>
                <w:lang w:val="en-GB" w:eastAsia="zh-CN"/>
              </w:rPr>
            </w:pPr>
            <w:r w:rsidRPr="00196A9A">
              <w:rPr>
                <w:rFonts w:ascii="Times New Roman" w:eastAsia="Times New Roman" w:hAnsi="Times New Roman" w:cs="Times New Roman"/>
                <w:sz w:val="20"/>
                <w:szCs w:val="20"/>
                <w:lang w:val="en-GB" w:eastAsia="zh-CN"/>
              </w:rPr>
              <w:t>DRM: 3, 4.5, 5, 9, 10 and 20 kHz</w:t>
            </w:r>
            <w:r w:rsidRPr="00196A9A">
              <w:rPr>
                <w:rFonts w:ascii="Times New Roman" w:eastAsia="Times New Roman" w:hAnsi="Times New Roman" w:cs="Times New Roman"/>
                <w:sz w:val="20"/>
                <w:szCs w:val="20"/>
                <w:lang w:val="en-GB" w:eastAsia="zh-CN"/>
              </w:rPr>
              <w:br/>
              <w:t>3K00J2D, 4K50J2D, 5K00J2D, 9K0J2D, 10K0J2D, 20K0J2D</w:t>
            </w:r>
          </w:p>
        </w:tc>
      </w:tr>
      <w:tr w:rsidR="00196A9A" w:rsidRPr="00196A9A" w14:paraId="29AFE708" w14:textId="77777777" w:rsidTr="00196A9A">
        <w:trPr>
          <w:trHeight w:val="561"/>
          <w:jc w:val="center"/>
        </w:trPr>
        <w:tc>
          <w:tcPr>
            <w:tcW w:w="8856" w:type="dxa"/>
            <w:gridSpan w:val="4"/>
            <w:tcBorders>
              <w:top w:val="single" w:sz="4" w:space="0" w:color="auto"/>
              <w:left w:val="nil"/>
              <w:bottom w:val="nil"/>
              <w:right w:val="nil"/>
            </w:tcBorders>
            <w:hideMark/>
          </w:tcPr>
          <w:p w14:paraId="1A84E7B4"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 xml:space="preserve">NOTE 1 – More detailed information on required </w:t>
            </w:r>
            <w:r w:rsidRPr="00196A9A">
              <w:rPr>
                <w:rFonts w:ascii="Times New Roman" w:eastAsia="Times New Roman" w:hAnsi="Times New Roman" w:cs="Times New Roman"/>
                <w:i/>
                <w:iCs/>
                <w:sz w:val="18"/>
                <w:szCs w:val="20"/>
                <w:lang w:val="en-GB" w:eastAsia="zh-CN"/>
              </w:rPr>
              <w:t>S</w:t>
            </w:r>
            <w:r w:rsidRPr="00196A9A">
              <w:rPr>
                <w:rFonts w:ascii="Times New Roman" w:eastAsia="Times New Roman" w:hAnsi="Times New Roman" w:cs="Times New Roman"/>
                <w:sz w:val="18"/>
                <w:szCs w:val="20"/>
                <w:lang w:val="en-GB" w:eastAsia="zh-CN"/>
              </w:rPr>
              <w:t>/</w:t>
            </w:r>
            <w:r w:rsidRPr="00196A9A">
              <w:rPr>
                <w:rFonts w:ascii="Times New Roman" w:eastAsia="Times New Roman" w:hAnsi="Times New Roman" w:cs="Times New Roman"/>
                <w:i/>
                <w:iCs/>
                <w:sz w:val="18"/>
                <w:szCs w:val="20"/>
                <w:lang w:val="en-GB" w:eastAsia="zh-CN"/>
              </w:rPr>
              <w:t>N</w:t>
            </w:r>
            <w:r w:rsidRPr="00196A9A">
              <w:rPr>
                <w:rFonts w:ascii="Times New Roman" w:eastAsia="Times New Roman" w:hAnsi="Times New Roman" w:cs="Times New Roman"/>
                <w:sz w:val="18"/>
                <w:szCs w:val="20"/>
                <w:lang w:val="en-GB" w:eastAsia="zh-CN"/>
              </w:rPr>
              <w:t>s can be found in Recommendation ITU-R F.339.</w:t>
            </w:r>
          </w:p>
          <w:p w14:paraId="77B9B05D" w14:textId="77777777" w:rsidR="00196A9A" w:rsidRPr="00196A9A" w:rsidRDefault="00196A9A" w:rsidP="00196A9A">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96A9A">
              <w:rPr>
                <w:rFonts w:ascii="Times New Roman" w:eastAsia="Times New Roman" w:hAnsi="Times New Roman" w:cs="Times New Roman"/>
                <w:sz w:val="18"/>
                <w:szCs w:val="20"/>
                <w:lang w:val="en-GB" w:eastAsia="zh-CN"/>
              </w:rPr>
              <w:t>NOTE 2 – For emission type the last letter (D) refers to data transmissions.  If emission is not data (D), substitute (E) for voice, (C) for facsimile, (W) combination or (X) for cases not otherwise covered.</w:t>
            </w:r>
          </w:p>
        </w:tc>
      </w:tr>
    </w:tbl>
    <w:p w14:paraId="5C3EF280" w14:textId="77777777" w:rsidR="00196A9A" w:rsidRPr="00196A9A" w:rsidRDefault="00196A9A" w:rsidP="00196A9A">
      <w:pPr>
        <w:overflowPunct w:val="0"/>
        <w:autoSpaceDE w:val="0"/>
        <w:autoSpaceDN w:val="0"/>
        <w:adjustRightInd w:val="0"/>
        <w:spacing w:after="0" w:line="240" w:lineRule="auto"/>
        <w:rPr>
          <w:ins w:id="1048" w:author="Author"/>
          <w:rFonts w:ascii="Times New Roman" w:eastAsia="Times New Roman" w:hAnsi="Times New Roman" w:cs="Times New Roman"/>
          <w:sz w:val="20"/>
          <w:szCs w:val="20"/>
          <w:lang w:val="en-GB" w:eastAsia="zh-CN"/>
        </w:rPr>
      </w:pPr>
    </w:p>
    <w:p w14:paraId="75E9F51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360" w:after="120" w:line="240" w:lineRule="auto"/>
        <w:jc w:val="center"/>
        <w:rPr>
          <w:ins w:id="1049" w:author="Author"/>
          <w:rFonts w:ascii="Times New Roman" w:eastAsia="Times New Roman" w:hAnsi="Times New Roman" w:cs="Times New Roman"/>
          <w:caps/>
          <w:sz w:val="20"/>
          <w:szCs w:val="20"/>
          <w:lang w:val="en-GB"/>
        </w:rPr>
      </w:pPr>
      <w:ins w:id="1050" w:author="Author">
        <w:r w:rsidRPr="00196A9A">
          <w:rPr>
            <w:rFonts w:ascii="Times New Roman" w:eastAsia="Times New Roman" w:hAnsi="Times New Roman" w:cs="Times New Roman"/>
            <w:caps/>
            <w:sz w:val="20"/>
            <w:szCs w:val="20"/>
            <w:lang w:val="en-GB"/>
          </w:rPr>
          <w:t>TABLE 2</w:t>
        </w:r>
      </w:ins>
    </w:p>
    <w:p w14:paraId="2B6D207E"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1051" w:author="Author"/>
          <w:rFonts w:ascii="Times New Roman Bold" w:eastAsia="Times New Roman" w:hAnsi="Times New Roman Bold" w:cs="Times New Roman"/>
          <w:b/>
          <w:sz w:val="20"/>
          <w:szCs w:val="20"/>
          <w:lang w:val="en-GB"/>
        </w:rPr>
      </w:pPr>
      <w:bookmarkStart w:id="1052" w:name="_Hlk79750486"/>
      <w:bookmarkStart w:id="1053" w:name="_Hlk87533266"/>
      <w:ins w:id="1054" w:author="Author">
        <w:r w:rsidRPr="00196A9A">
          <w:rPr>
            <w:rFonts w:ascii="Times New Roman Bold" w:eastAsia="Times New Roman" w:hAnsi="Times New Roman Bold" w:cs="Times New Roman"/>
            <w:b/>
            <w:sz w:val="20"/>
            <w:szCs w:val="20"/>
            <w:lang w:val="en-GB"/>
          </w:rPr>
          <w:t>Typical  RF characteristics of AGILE-HF systems</w:t>
        </w:r>
        <w:bookmarkEnd w:id="1052"/>
        <w:r w:rsidRPr="00196A9A">
          <w:rPr>
            <w:rFonts w:ascii="Times New Roman Bold" w:eastAsia="Times New Roman" w:hAnsi="Times New Roman Bold" w:cs="Times New Roman"/>
            <w:b/>
            <w:sz w:val="20"/>
            <w:szCs w:val="20"/>
            <w:lang w:val="en-GB"/>
          </w:rPr>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196A9A" w:rsidRPr="00196A9A" w14:paraId="7414289A" w14:textId="77777777" w:rsidTr="00196A9A">
        <w:trPr>
          <w:cantSplit/>
          <w:tblHeader/>
          <w:jc w:val="center"/>
          <w:ins w:id="1055" w:author="Author" w:date="2022-08-24T19:07:00Z"/>
        </w:trPr>
        <w:tc>
          <w:tcPr>
            <w:tcW w:w="3325" w:type="dxa"/>
            <w:tcBorders>
              <w:top w:val="single" w:sz="4" w:space="0" w:color="auto"/>
              <w:left w:val="single" w:sz="4" w:space="0" w:color="auto"/>
              <w:bottom w:val="single" w:sz="4" w:space="0" w:color="auto"/>
              <w:right w:val="single" w:sz="4" w:space="0" w:color="auto"/>
            </w:tcBorders>
            <w:hideMark/>
          </w:tcPr>
          <w:bookmarkEnd w:id="1053"/>
          <w:p w14:paraId="14845C37"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1056" w:author="Author"/>
                <w:rFonts w:ascii="Times New Roman Bold" w:eastAsia="Calibri" w:hAnsi="Times New Roman Bold" w:cs="Times New Roman Bold"/>
                <w:b/>
                <w:sz w:val="20"/>
                <w:szCs w:val="20"/>
                <w:lang w:val="en-GB" w:eastAsia="zh-CN"/>
              </w:rPr>
            </w:pPr>
            <w:ins w:id="1057" w:author="Author">
              <w:r w:rsidRPr="00196A9A">
                <w:rPr>
                  <w:rFonts w:ascii="Times New Roman Bold" w:eastAsia="Calibri" w:hAnsi="Times New Roman Bold" w:cs="Times New Roman Bold"/>
                  <w:b/>
                  <w:sz w:val="20"/>
                  <w:szCs w:val="20"/>
                  <w:lang w:val="en-GB" w:eastAsia="zh-CN"/>
                  <w:rPrChange w:id="1058" w:author="Unknown" w:date="2022-08-24T19:07:00Z">
                    <w:rPr>
                      <w:rFonts w:ascii="Calibri" w:eastAsia="Calibri" w:hAnsi="Calibri"/>
                      <w:b/>
                      <w:bCs/>
                      <w:highlight w:val="yellow"/>
                      <w:lang w:val="fr-FR" w:eastAsia="zh-CN"/>
                    </w:rPr>
                  </w:rPrChange>
                </w:rPr>
                <w:t xml:space="preserve">AGILE </w:t>
              </w:r>
              <w:r w:rsidRPr="00196A9A">
                <w:rPr>
                  <w:rFonts w:ascii="Times New Roman Bold" w:eastAsia="Calibri" w:hAnsi="Times New Roman Bold" w:cs="Times New Roman Bold"/>
                  <w:b/>
                  <w:sz w:val="20"/>
                  <w:szCs w:val="20"/>
                  <w:lang w:val="en-GB"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34D266AC"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1059" w:author="Author"/>
                <w:rFonts w:ascii="Times New Roman Bold" w:eastAsia="Calibri" w:hAnsi="Times New Roman Bold" w:cs="Times New Roman Bold"/>
                <w:b/>
                <w:sz w:val="20"/>
                <w:szCs w:val="20"/>
                <w:lang w:val="en-GB" w:eastAsia="zh-CN"/>
              </w:rPr>
            </w:pPr>
            <w:ins w:id="1060" w:author="Author">
              <w:r w:rsidRPr="00196A9A">
                <w:rPr>
                  <w:rFonts w:ascii="Times New Roman Bold" w:eastAsia="Calibri" w:hAnsi="Times New Roman Bold" w:cs="Times New Roman Bold"/>
                  <w:b/>
                  <w:lang w:val="en-GB"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06B9B346"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1061" w:author="Author"/>
                <w:rFonts w:ascii="Times New Roman Bold" w:eastAsia="Calibri" w:hAnsi="Times New Roman Bold" w:cs="Times New Roman Bold"/>
                <w:b/>
                <w:sz w:val="20"/>
                <w:szCs w:val="20"/>
                <w:lang w:val="en-GB" w:eastAsia="zh-CN"/>
              </w:rPr>
            </w:pPr>
            <w:ins w:id="1062" w:author="Author">
              <w:r w:rsidRPr="00196A9A">
                <w:rPr>
                  <w:rFonts w:ascii="Times New Roman Bold" w:eastAsia="Calibri" w:hAnsi="Times New Roman Bold" w:cs="Times New Roman Bold"/>
                  <w:b/>
                  <w:lang w:val="en-GB" w:eastAsia="zh-CN"/>
                </w:rPr>
                <w:t>NIVS</w:t>
              </w:r>
            </w:ins>
            <w:ins w:id="1063" w:author="ITU -LRT-" w:date="2022-05-16T15:17:00Z">
              <w:r w:rsidRPr="00196A9A">
                <w:rPr>
                  <w:rFonts w:ascii="Times New Roman Bold" w:eastAsia="Calibri" w:hAnsi="Times New Roman Bold" w:cs="Times New Roman Bold"/>
                  <w:b/>
                  <w:lang w:val="en-GB" w:eastAsia="zh-CN"/>
                </w:rPr>
                <w:t xml:space="preserve"> </w:t>
              </w:r>
            </w:ins>
            <w:ins w:id="1064" w:author="Author">
              <w:r w:rsidRPr="00196A9A">
                <w:rPr>
                  <w:rFonts w:ascii="Times New Roman Bold" w:eastAsia="Calibri" w:hAnsi="Times New Roman Bold" w:cs="Times New Roman Bold"/>
                  <w:b/>
                  <w:lang w:val="en-GB" w:eastAsia="zh-CN"/>
                </w:rPr>
                <w:t>/ Groundwave</w:t>
              </w:r>
            </w:ins>
          </w:p>
        </w:tc>
        <w:tc>
          <w:tcPr>
            <w:tcW w:w="1582" w:type="dxa"/>
            <w:tcBorders>
              <w:top w:val="single" w:sz="4" w:space="0" w:color="auto"/>
              <w:left w:val="single" w:sz="4" w:space="0" w:color="auto"/>
              <w:bottom w:val="single" w:sz="4" w:space="0" w:color="auto"/>
              <w:right w:val="single" w:sz="4" w:space="0" w:color="auto"/>
            </w:tcBorders>
            <w:hideMark/>
          </w:tcPr>
          <w:p w14:paraId="1D1F2F4B"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1065" w:author="Author"/>
                <w:rFonts w:ascii="Times New Roman Bold" w:eastAsia="Calibri" w:hAnsi="Times New Roman Bold" w:cs="Times New Roman Bold"/>
                <w:b/>
                <w:sz w:val="20"/>
                <w:szCs w:val="20"/>
                <w:lang w:val="en-GB" w:eastAsia="zh-CN"/>
              </w:rPr>
            </w:pPr>
            <w:ins w:id="1066" w:author="Author">
              <w:r w:rsidRPr="00196A9A">
                <w:rPr>
                  <w:rFonts w:ascii="Times New Roman Bold" w:eastAsia="Calibri" w:hAnsi="Times New Roman Bold" w:cs="Times New Roman Bold"/>
                  <w:b/>
                  <w:lang w:val="en-GB" w:eastAsia="zh-CN"/>
                </w:rPr>
                <w:t>Skywave</w:t>
              </w:r>
            </w:ins>
            <w:ins w:id="1067" w:author="ITU -LRT-" w:date="2022-05-16T15:14:00Z">
              <w:r w:rsidRPr="00196A9A">
                <w:rPr>
                  <w:rFonts w:ascii="Times New Roman Bold" w:eastAsia="Calibri" w:hAnsi="Times New Roman Bold" w:cs="Times New Roman Bold"/>
                  <w:b/>
                  <w:lang w:val="en-GB" w:eastAsia="zh-CN"/>
                </w:rPr>
                <w:t> </w:t>
              </w:r>
            </w:ins>
            <w:ins w:id="1068" w:author="Author">
              <w:r w:rsidRPr="00196A9A">
                <w:rPr>
                  <w:rFonts w:ascii="Times New Roman Bold" w:eastAsia="Calibri" w:hAnsi="Times New Roman Bold" w:cs="Times New Roman Bold"/>
                  <w:b/>
                  <w:lang w:val="en-GB" w:eastAsia="zh-CN"/>
                </w:rPr>
                <w:t>/</w:t>
              </w:r>
            </w:ins>
            <w:ins w:id="1069" w:author="ITU -LRT-" w:date="2022-05-16T15:14:00Z">
              <w:r w:rsidRPr="00196A9A">
                <w:rPr>
                  <w:rFonts w:ascii="Times New Roman Bold" w:eastAsia="Calibri" w:hAnsi="Times New Roman Bold" w:cs="Times New Roman Bold"/>
                  <w:b/>
                  <w:lang w:val="en-GB" w:eastAsia="zh-CN"/>
                </w:rPr>
                <w:t> </w:t>
              </w:r>
            </w:ins>
            <w:ins w:id="1070" w:author="Author">
              <w:r w:rsidRPr="00196A9A">
                <w:rPr>
                  <w:rFonts w:ascii="Times New Roman Bold" w:eastAsia="Calibri" w:hAnsi="Times New Roman Bold" w:cs="Times New Roman Bold"/>
                  <w:b/>
                  <w:lang w:val="en-GB" w:eastAsia="zh-CN"/>
                </w:rPr>
                <w:t>NVIS</w:t>
              </w:r>
            </w:ins>
            <w:ins w:id="1071" w:author="ITU -LRT-" w:date="2022-05-16T15:14:00Z">
              <w:r w:rsidRPr="00196A9A">
                <w:rPr>
                  <w:rFonts w:ascii="Times New Roman Bold" w:eastAsia="Calibri" w:hAnsi="Times New Roman Bold" w:cs="Times New Roman Bold"/>
                  <w:b/>
                  <w:lang w:val="en-GB" w:eastAsia="zh-CN"/>
                </w:rPr>
                <w:t> </w:t>
              </w:r>
            </w:ins>
            <w:ins w:id="1072" w:author="Author">
              <w:r w:rsidRPr="00196A9A">
                <w:rPr>
                  <w:rFonts w:ascii="Times New Roman Bold" w:eastAsia="Calibri" w:hAnsi="Times New Roman Bold" w:cs="Times New Roman Bold"/>
                  <w:b/>
                  <w:lang w:val="en-GB" w:eastAsia="zh-CN"/>
                </w:rPr>
                <w:t>/</w:t>
              </w:r>
            </w:ins>
            <w:ins w:id="1073" w:author="ITU -LRT-" w:date="2022-05-16T15:14:00Z">
              <w:r w:rsidRPr="00196A9A">
                <w:rPr>
                  <w:rFonts w:ascii="Times New Roman Bold" w:eastAsia="Calibri" w:hAnsi="Times New Roman Bold" w:cs="Times New Roman Bold"/>
                  <w:b/>
                  <w:lang w:val="en-GB" w:eastAsia="zh-CN"/>
                </w:rPr>
                <w:t> </w:t>
              </w:r>
            </w:ins>
            <w:ins w:id="1074" w:author="Author">
              <w:r w:rsidRPr="00196A9A">
                <w:rPr>
                  <w:rFonts w:ascii="Times New Roman Bold" w:eastAsia="Calibri" w:hAnsi="Times New Roman Bold" w:cs="Times New Roman Bold"/>
                  <w:b/>
                  <w:lang w:val="en-GB" w:eastAsia="zh-CN"/>
                </w:rPr>
                <w:t>Groundwave</w:t>
              </w:r>
            </w:ins>
          </w:p>
        </w:tc>
        <w:tc>
          <w:tcPr>
            <w:tcW w:w="1343" w:type="dxa"/>
            <w:tcBorders>
              <w:top w:val="single" w:sz="4" w:space="0" w:color="auto"/>
              <w:left w:val="single" w:sz="4" w:space="0" w:color="auto"/>
              <w:bottom w:val="single" w:sz="4" w:space="0" w:color="auto"/>
              <w:right w:val="single" w:sz="4" w:space="0" w:color="auto"/>
            </w:tcBorders>
            <w:hideMark/>
          </w:tcPr>
          <w:p w14:paraId="5065FFD3"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ins w:id="1075" w:author="Author"/>
                <w:rFonts w:ascii="Times New Roman Bold" w:eastAsia="Calibri" w:hAnsi="Times New Roman Bold" w:cs="Times New Roman Bold"/>
                <w:b/>
                <w:sz w:val="20"/>
                <w:szCs w:val="20"/>
                <w:lang w:val="en-GB" w:eastAsia="zh-CN"/>
              </w:rPr>
            </w:pPr>
            <w:ins w:id="1076" w:author="Author">
              <w:r w:rsidRPr="00196A9A">
                <w:rPr>
                  <w:rFonts w:ascii="Times New Roman Bold" w:eastAsia="Calibri" w:hAnsi="Times New Roman Bold" w:cs="Times New Roman Bold"/>
                  <w:b/>
                  <w:lang w:val="en-GB" w:eastAsia="zh-CN"/>
                </w:rPr>
                <w:t>Skywave</w:t>
              </w:r>
            </w:ins>
          </w:p>
        </w:tc>
      </w:tr>
      <w:tr w:rsidR="00196A9A" w:rsidRPr="00196A9A" w14:paraId="32664A1A" w14:textId="77777777" w:rsidTr="00196A9A">
        <w:trPr>
          <w:cantSplit/>
          <w:jc w:val="center"/>
          <w:ins w:id="1077"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4668B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78" w:author="Author"/>
                <w:rFonts w:ascii="Times New Roman" w:eastAsia="Calibri" w:hAnsi="Times New Roman" w:cs="Times New Roman"/>
                <w:lang w:val="en-GB" w:eastAsia="zh-CN"/>
              </w:rPr>
            </w:pPr>
            <w:ins w:id="1079" w:author="Author">
              <w:r w:rsidRPr="00196A9A">
                <w:rPr>
                  <w:rFonts w:ascii="Times New Roman" w:eastAsia="Calibri" w:hAnsi="Times New Roman" w:cs="Times New Roman"/>
                  <w:lang w:val="en-GB" w:eastAsia="zh-CN"/>
                </w:rPr>
                <w:t>Frequency band (MHz)</w:t>
              </w:r>
            </w:ins>
          </w:p>
        </w:tc>
        <w:tc>
          <w:tcPr>
            <w:tcW w:w="1530" w:type="dxa"/>
            <w:tcBorders>
              <w:top w:val="single" w:sz="4" w:space="0" w:color="auto"/>
              <w:left w:val="single" w:sz="4" w:space="0" w:color="auto"/>
              <w:bottom w:val="single" w:sz="4" w:space="0" w:color="auto"/>
              <w:right w:val="single" w:sz="4" w:space="0" w:color="auto"/>
            </w:tcBorders>
            <w:hideMark/>
          </w:tcPr>
          <w:p w14:paraId="2D0E8B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80" w:author="Author"/>
                <w:rFonts w:ascii="Times New Roman" w:eastAsia="Calibri" w:hAnsi="Times New Roman" w:cs="Times New Roman"/>
                <w:lang w:val="en-GB" w:eastAsia="zh-CN"/>
              </w:rPr>
            </w:pPr>
            <w:ins w:id="1081" w:author="Author">
              <w:r w:rsidRPr="00196A9A">
                <w:rPr>
                  <w:rFonts w:ascii="Times New Roman" w:eastAsia="Calibri" w:hAnsi="Times New Roman" w:cs="Times New Roman"/>
                  <w:lang w:val="en-GB"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2213E86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82" w:author="Author"/>
                <w:rFonts w:ascii="Times New Roman" w:eastAsia="Calibri" w:hAnsi="Times New Roman" w:cs="Times New Roman"/>
                <w:lang w:val="en-GB" w:eastAsia="zh-CN"/>
              </w:rPr>
            </w:pPr>
            <w:ins w:id="1083" w:author="Author">
              <w:r w:rsidRPr="00196A9A">
                <w:rPr>
                  <w:rFonts w:ascii="Times New Roman" w:eastAsia="Calibri" w:hAnsi="Times New Roman" w:cs="Times New Roman"/>
                  <w:lang w:val="en-GB"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70C8160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84" w:author="Author"/>
                <w:rFonts w:ascii="Times New Roman" w:eastAsia="Calibri" w:hAnsi="Times New Roman" w:cs="Times New Roman"/>
                <w:lang w:val="en-GB" w:eastAsia="zh-CN"/>
              </w:rPr>
            </w:pPr>
            <w:ins w:id="1085" w:author="Author">
              <w:r w:rsidRPr="00196A9A">
                <w:rPr>
                  <w:rFonts w:ascii="Times New Roman" w:eastAsia="Calibri" w:hAnsi="Times New Roman" w:cs="Times New Roman"/>
                  <w:lang w:val="en-GB"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4701FD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86" w:author="Author"/>
                <w:rFonts w:ascii="Times New Roman" w:eastAsia="Calibri" w:hAnsi="Times New Roman" w:cs="Times New Roman"/>
                <w:lang w:val="en-GB" w:eastAsia="zh-CN"/>
              </w:rPr>
            </w:pPr>
            <w:ins w:id="1087" w:author="Author">
              <w:r w:rsidRPr="00196A9A">
                <w:rPr>
                  <w:rFonts w:ascii="Times New Roman" w:eastAsia="Calibri" w:hAnsi="Times New Roman" w:cs="Times New Roman"/>
                  <w:lang w:val="en-GB" w:eastAsia="zh-CN"/>
                </w:rPr>
                <w:t>3-30</w:t>
              </w:r>
            </w:ins>
          </w:p>
        </w:tc>
      </w:tr>
      <w:tr w:rsidR="00196A9A" w:rsidRPr="00196A9A" w14:paraId="5541D0DD" w14:textId="77777777" w:rsidTr="00196A9A">
        <w:trPr>
          <w:cantSplit/>
          <w:jc w:val="center"/>
          <w:ins w:id="1088" w:author="Author" w:date="2022-08-24T19:07: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193588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089" w:author="Author"/>
                <w:rFonts w:ascii="Times New Roman" w:eastAsia="Calibri" w:hAnsi="Times New Roman" w:cs="Times New Roman"/>
                <w:lang w:val="en-GB" w:eastAsia="zh-CN"/>
              </w:rPr>
            </w:pPr>
            <w:ins w:id="1090" w:author="Author">
              <w:r w:rsidRPr="00196A9A">
                <w:rPr>
                  <w:rFonts w:ascii="Times New Roman" w:eastAsia="Calibri" w:hAnsi="Times New Roman" w:cs="Times New Roman"/>
                  <w:lang w:val="en-GB"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35D3093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91" w:author="Author"/>
                <w:rFonts w:ascii="Times New Roman" w:eastAsia="Calibri" w:hAnsi="Times New Roman" w:cs="Times New Roman"/>
                <w:lang w:val="en-GB" w:eastAsia="zh-CN"/>
              </w:rPr>
            </w:pPr>
            <w:ins w:id="1092" w:author="Author">
              <w:r w:rsidRPr="00196A9A">
                <w:rPr>
                  <w:rFonts w:ascii="Times New Roman" w:eastAsia="Calibri" w:hAnsi="Times New Roman" w:cs="Times New Roman"/>
                  <w:lang w:val="en-GB"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7C15A5B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93" w:author="Author"/>
                <w:rFonts w:ascii="Times New Roman" w:eastAsia="Calibri" w:hAnsi="Times New Roman" w:cs="Times New Roman"/>
                <w:lang w:val="en-GB" w:eastAsia="zh-CN"/>
              </w:rPr>
            </w:pPr>
            <w:ins w:id="1094" w:author="Author">
              <w:r w:rsidRPr="00196A9A">
                <w:rPr>
                  <w:rFonts w:ascii="Times New Roman" w:eastAsia="Calibri" w:hAnsi="Times New Roman" w:cs="Times New Roman"/>
                  <w:lang w:val="en-GB"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6583982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95" w:author="Author"/>
                <w:rFonts w:ascii="Times New Roman" w:eastAsia="Calibri" w:hAnsi="Times New Roman" w:cs="Times New Roman"/>
                <w:lang w:val="en-GB" w:eastAsia="zh-CN"/>
              </w:rPr>
            </w:pPr>
            <w:ins w:id="1096" w:author="Author">
              <w:r w:rsidRPr="00196A9A">
                <w:rPr>
                  <w:rFonts w:ascii="Times New Roman" w:eastAsia="Calibri" w:hAnsi="Times New Roman" w:cs="Times New Roman"/>
                  <w:lang w:val="en-GB"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046FEF7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097" w:author="Author"/>
                <w:rFonts w:ascii="Times New Roman" w:eastAsia="Calibri" w:hAnsi="Times New Roman" w:cs="Times New Roman"/>
                <w:lang w:val="en-GB" w:eastAsia="zh-CN"/>
              </w:rPr>
            </w:pPr>
            <w:ins w:id="1098" w:author="Author">
              <w:r w:rsidRPr="00196A9A">
                <w:rPr>
                  <w:rFonts w:ascii="Times New Roman" w:eastAsia="Calibri" w:hAnsi="Times New Roman" w:cs="Times New Roman"/>
                  <w:lang w:val="en-GB" w:eastAsia="zh-CN"/>
                </w:rPr>
                <w:t>Variable 3-48</w:t>
              </w:r>
            </w:ins>
          </w:p>
        </w:tc>
      </w:tr>
      <w:tr w:rsidR="00196A9A" w:rsidRPr="00196A9A" w14:paraId="65A72EB6" w14:textId="77777777" w:rsidTr="00196A9A">
        <w:trPr>
          <w:cantSplit/>
          <w:jc w:val="center"/>
          <w:ins w:id="1099"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8F690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00" w:author="Author"/>
                <w:rFonts w:ascii="Times New Roman" w:eastAsia="Calibri" w:hAnsi="Times New Roman" w:cs="Times New Roman"/>
                <w:lang w:val="en-GB" w:eastAsia="zh-CN"/>
              </w:rPr>
            </w:pPr>
            <w:ins w:id="1101" w:author="Author">
              <w:r w:rsidRPr="00196A9A">
                <w:rPr>
                  <w:rFonts w:ascii="Times New Roman" w:eastAsia="Calibri" w:hAnsi="Times New Roman" w:cs="Times New Roman"/>
                  <w:lang w:val="en-GB"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0601B79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02" w:author="Author"/>
                <w:rFonts w:ascii="Times New Roman" w:eastAsia="Calibri" w:hAnsi="Times New Roman" w:cs="Times New Roman"/>
                <w:lang w:val="en-GB" w:eastAsia="zh-CN"/>
              </w:rPr>
            </w:pPr>
            <w:ins w:id="1103" w:author="Author">
              <w:r w:rsidRPr="00196A9A">
                <w:rPr>
                  <w:rFonts w:ascii="Times New Roman" w:eastAsia="Calibri" w:hAnsi="Times New Roman" w:cs="Times New Roman"/>
                  <w:lang w:val="en-GB"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0AECE6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04" w:author="Author"/>
                <w:rFonts w:ascii="Times New Roman" w:eastAsia="Calibri" w:hAnsi="Times New Roman" w:cs="Times New Roman"/>
                <w:lang w:val="en-GB" w:eastAsia="zh-CN"/>
              </w:rPr>
            </w:pPr>
            <w:ins w:id="1105" w:author="Author">
              <w:r w:rsidRPr="00196A9A">
                <w:rPr>
                  <w:rFonts w:ascii="Times New Roman" w:eastAsia="Calibri" w:hAnsi="Times New Roman" w:cs="Times New Roman"/>
                  <w:lang w:val="en-GB"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3D5019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06" w:author="Author"/>
                <w:rFonts w:ascii="Times New Roman" w:eastAsia="Calibri" w:hAnsi="Times New Roman" w:cs="Times New Roman"/>
                <w:lang w:val="en-GB" w:eastAsia="zh-CN"/>
              </w:rPr>
            </w:pPr>
            <w:ins w:id="1107" w:author="Author">
              <w:r w:rsidRPr="00196A9A">
                <w:rPr>
                  <w:rFonts w:ascii="Times New Roman" w:eastAsia="Calibri" w:hAnsi="Times New Roman" w:cs="Times New Roman"/>
                  <w:lang w:val="en-GB"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44F77D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08" w:author="Author"/>
                <w:rFonts w:ascii="Times New Roman" w:eastAsia="Calibri" w:hAnsi="Times New Roman" w:cs="Times New Roman"/>
                <w:lang w:val="en-GB" w:eastAsia="zh-CN"/>
              </w:rPr>
            </w:pPr>
            <w:ins w:id="1109" w:author="Author">
              <w:r w:rsidRPr="00196A9A">
                <w:rPr>
                  <w:rFonts w:ascii="Times New Roman" w:eastAsia="Calibri" w:hAnsi="Times New Roman" w:cs="Times New Roman"/>
                  <w:lang w:val="en-GB" w:eastAsia="zh-CN"/>
                </w:rPr>
                <w:t>27</w:t>
              </w:r>
            </w:ins>
          </w:p>
        </w:tc>
      </w:tr>
      <w:tr w:rsidR="00196A9A" w:rsidRPr="00196A9A" w14:paraId="06F97580" w14:textId="77777777" w:rsidTr="00196A9A">
        <w:trPr>
          <w:cantSplit/>
          <w:jc w:val="center"/>
          <w:ins w:id="1110"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59B7E3B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11" w:author="Author"/>
                <w:rFonts w:ascii="Times New Roman" w:eastAsia="Calibri" w:hAnsi="Times New Roman" w:cs="Times New Roman"/>
                <w:lang w:val="en-GB" w:eastAsia="zh-CN"/>
              </w:rPr>
            </w:pPr>
            <w:ins w:id="1112" w:author="Author">
              <w:r w:rsidRPr="00196A9A">
                <w:rPr>
                  <w:rFonts w:ascii="Times New Roman" w:eastAsia="Calibri" w:hAnsi="Times New Roman" w:cs="Times New Roman"/>
                  <w:lang w:val="en-GB"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EA8D1E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13" w:author="Author"/>
                <w:rFonts w:ascii="Times New Roman" w:eastAsia="Calibri" w:hAnsi="Times New Roman" w:cs="Times New Roman"/>
                <w:lang w:val="en-GB" w:eastAsia="zh-CN"/>
              </w:rPr>
            </w:pPr>
            <w:ins w:id="1114" w:author="Author">
              <w:r w:rsidRPr="00196A9A">
                <w:rPr>
                  <w:rFonts w:ascii="Times New Roman" w:eastAsia="Calibri" w:hAnsi="Times New Roman" w:cs="Times New Roman"/>
                  <w:lang w:val="en-GB"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2D88871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15" w:author="Author"/>
                <w:rFonts w:ascii="Times New Roman" w:eastAsia="Calibri" w:hAnsi="Times New Roman" w:cs="Times New Roman"/>
                <w:lang w:val="en-GB" w:eastAsia="zh-CN"/>
              </w:rPr>
            </w:pPr>
            <w:ins w:id="1116" w:author="Author">
              <w:r w:rsidRPr="00196A9A">
                <w:rPr>
                  <w:rFonts w:ascii="Times New Roman" w:eastAsia="Calibri" w:hAnsi="Times New Roman" w:cs="Times New Roman"/>
                  <w:lang w:val="en-GB"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69B476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17" w:author="Author"/>
                <w:rFonts w:ascii="Times New Roman" w:eastAsia="Calibri" w:hAnsi="Times New Roman" w:cs="Times New Roman"/>
                <w:lang w:val="en-GB" w:eastAsia="zh-CN"/>
              </w:rPr>
            </w:pPr>
            <w:ins w:id="1118" w:author="Author">
              <w:r w:rsidRPr="00196A9A">
                <w:rPr>
                  <w:rFonts w:ascii="Times New Roman" w:eastAsia="Calibri" w:hAnsi="Times New Roman" w:cs="Times New Roman"/>
                  <w:lang w:val="en-GB"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4B3D3A7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19" w:author="Author"/>
                <w:rFonts w:ascii="Times New Roman" w:eastAsia="Calibri" w:hAnsi="Times New Roman" w:cs="Times New Roman"/>
                <w:lang w:val="en-GB" w:eastAsia="zh-CN"/>
              </w:rPr>
            </w:pPr>
            <w:ins w:id="1120" w:author="Author">
              <w:r w:rsidRPr="00196A9A">
                <w:rPr>
                  <w:rFonts w:ascii="Times New Roman" w:eastAsia="Calibri" w:hAnsi="Times New Roman" w:cs="Times New Roman"/>
                  <w:lang w:val="en-GB" w:eastAsia="zh-CN"/>
                </w:rPr>
                <w:t>1.1</w:t>
              </w:r>
            </w:ins>
          </w:p>
        </w:tc>
      </w:tr>
      <w:tr w:rsidR="00196A9A" w:rsidRPr="00196A9A" w14:paraId="5885F6EF" w14:textId="77777777" w:rsidTr="00196A9A">
        <w:trPr>
          <w:cantSplit/>
          <w:jc w:val="center"/>
          <w:ins w:id="1121"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B1D69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22" w:author="Author"/>
                <w:rFonts w:ascii="Times New Roman" w:eastAsia="Calibri" w:hAnsi="Times New Roman" w:cs="Times New Roman"/>
                <w:lang w:val="en-GB" w:eastAsia="zh-CN"/>
              </w:rPr>
            </w:pPr>
            <w:ins w:id="1123" w:author="Author">
              <w:r w:rsidRPr="00196A9A">
                <w:rPr>
                  <w:rFonts w:ascii="Times New Roman" w:eastAsia="Calibri" w:hAnsi="Times New Roman" w:cs="Times New Roman"/>
                  <w:lang w:val="en-GB"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227076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24" w:author="Author"/>
                <w:rFonts w:ascii="Times New Roman" w:eastAsia="Calibri" w:hAnsi="Times New Roman" w:cs="Times New Roman"/>
                <w:lang w:val="en-GB" w:eastAsia="zh-CN"/>
              </w:rPr>
            </w:pPr>
            <w:ins w:id="1125" w:author="Author">
              <w:r w:rsidRPr="00196A9A">
                <w:rPr>
                  <w:rFonts w:ascii="Times New Roman" w:eastAsia="Calibri" w:hAnsi="Times New Roman" w:cs="Times New Roman"/>
                  <w:lang w:val="en-GB"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4F87793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26" w:author="Author"/>
                <w:rFonts w:ascii="Times New Roman" w:eastAsia="Calibri" w:hAnsi="Times New Roman" w:cs="Times New Roman"/>
                <w:lang w:val="en-GB" w:eastAsia="zh-CN"/>
              </w:rPr>
            </w:pPr>
            <w:ins w:id="1127" w:author="Author">
              <w:r w:rsidRPr="00196A9A">
                <w:rPr>
                  <w:rFonts w:ascii="Times New Roman" w:eastAsia="Calibri" w:hAnsi="Times New Roman" w:cs="Times New Roman"/>
                  <w:lang w:val="en-GB"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1B41FC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28" w:author="Author"/>
                <w:rFonts w:ascii="Times New Roman" w:eastAsia="Calibri" w:hAnsi="Times New Roman" w:cs="Times New Roman"/>
                <w:lang w:val="en-GB" w:eastAsia="zh-CN"/>
              </w:rPr>
            </w:pPr>
            <w:ins w:id="1129" w:author="Author">
              <w:r w:rsidRPr="00196A9A">
                <w:rPr>
                  <w:rFonts w:ascii="Times New Roman" w:eastAsia="Calibri" w:hAnsi="Times New Roman" w:cs="Times New Roman"/>
                  <w:lang w:val="en-GB"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4D91416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30" w:author="Author"/>
                <w:rFonts w:ascii="Times New Roman" w:eastAsia="Calibri" w:hAnsi="Times New Roman" w:cs="Times New Roman"/>
                <w:lang w:val="en-GB" w:eastAsia="zh-CN"/>
              </w:rPr>
            </w:pPr>
            <w:ins w:id="1131" w:author="Author">
              <w:r w:rsidRPr="00196A9A">
                <w:rPr>
                  <w:rFonts w:ascii="Times New Roman" w:eastAsia="Calibri" w:hAnsi="Times New Roman" w:cs="Times New Roman"/>
                  <w:lang w:val="en-GB" w:eastAsia="zh-CN"/>
                </w:rPr>
                <w:t>2.15</w:t>
              </w:r>
            </w:ins>
          </w:p>
        </w:tc>
      </w:tr>
      <w:tr w:rsidR="00196A9A" w:rsidRPr="00196A9A" w14:paraId="0379B75C" w14:textId="77777777" w:rsidTr="00196A9A">
        <w:trPr>
          <w:cantSplit/>
          <w:jc w:val="center"/>
          <w:ins w:id="1132"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265F20B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33" w:author="Author"/>
                <w:rFonts w:ascii="Times New Roman" w:eastAsia="Calibri" w:hAnsi="Times New Roman" w:cs="Times New Roman"/>
                <w:lang w:val="en-GB" w:eastAsia="zh-CN"/>
              </w:rPr>
            </w:pPr>
            <w:ins w:id="1134" w:author="Author">
              <w:r w:rsidRPr="00196A9A">
                <w:rPr>
                  <w:rFonts w:ascii="Times New Roman" w:eastAsia="Calibri" w:hAnsi="Times New Roman" w:cs="Times New Roman"/>
                  <w:lang w:val="en-GB"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2A76E9E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35" w:author="Author"/>
                <w:rFonts w:ascii="Times New Roman" w:eastAsia="Calibri" w:hAnsi="Times New Roman" w:cs="Times New Roman"/>
                <w:lang w:val="en-GB" w:eastAsia="zh-CN"/>
              </w:rPr>
            </w:pPr>
            <w:ins w:id="1136" w:author="Author">
              <w:r w:rsidRPr="00196A9A">
                <w:rPr>
                  <w:rFonts w:ascii="Times New Roman" w:eastAsia="Calibri" w:hAnsi="Times New Roman" w:cs="Times New Roman"/>
                  <w:lang w:val="en-GB"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2EF8A34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37" w:author="Author"/>
                <w:rFonts w:ascii="Times New Roman" w:eastAsia="Calibri" w:hAnsi="Times New Roman" w:cs="Times New Roman"/>
                <w:lang w:val="en-GB" w:eastAsia="zh-CN"/>
              </w:rPr>
            </w:pPr>
            <w:ins w:id="1138" w:author="Author">
              <w:r w:rsidRPr="00196A9A">
                <w:rPr>
                  <w:rFonts w:ascii="Times New Roman" w:eastAsia="Calibri" w:hAnsi="Times New Roman" w:cs="Times New Roman"/>
                  <w:lang w:val="en-GB"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139BC80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39" w:author="Author"/>
                <w:rFonts w:ascii="Times New Roman" w:eastAsia="Calibri" w:hAnsi="Times New Roman" w:cs="Times New Roman"/>
                <w:lang w:val="en-GB" w:eastAsia="zh-CN"/>
              </w:rPr>
            </w:pPr>
            <w:ins w:id="1140" w:author="Author">
              <w:r w:rsidRPr="00196A9A">
                <w:rPr>
                  <w:rFonts w:ascii="Times New Roman" w:eastAsia="Calibri" w:hAnsi="Times New Roman" w:cs="Times New Roman"/>
                  <w:lang w:val="en-GB"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5A54D4E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41" w:author="Author"/>
                <w:rFonts w:ascii="Times New Roman" w:eastAsia="Calibri" w:hAnsi="Times New Roman" w:cs="Times New Roman"/>
                <w:lang w:val="en-GB" w:eastAsia="zh-CN"/>
              </w:rPr>
            </w:pPr>
            <w:ins w:id="1142" w:author="Author">
              <w:r w:rsidRPr="00196A9A">
                <w:rPr>
                  <w:rFonts w:ascii="Times New Roman" w:eastAsia="Calibri" w:hAnsi="Times New Roman" w:cs="Times New Roman"/>
                  <w:lang w:val="en-GB" w:eastAsia="zh-CN"/>
                </w:rPr>
                <w:t>1.21</w:t>
              </w:r>
            </w:ins>
          </w:p>
        </w:tc>
      </w:tr>
      <w:tr w:rsidR="00196A9A" w:rsidRPr="00196A9A" w14:paraId="615C652E" w14:textId="77777777" w:rsidTr="00196A9A">
        <w:trPr>
          <w:cantSplit/>
          <w:jc w:val="center"/>
          <w:ins w:id="1143"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6F7BF26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44" w:author="Author"/>
                <w:rFonts w:ascii="Times New Roman" w:eastAsia="Calibri" w:hAnsi="Times New Roman" w:cs="Times New Roman"/>
                <w:lang w:val="en-GB" w:eastAsia="zh-CN"/>
              </w:rPr>
            </w:pPr>
            <w:ins w:id="1145" w:author="Author">
              <w:r w:rsidRPr="00196A9A">
                <w:rPr>
                  <w:rFonts w:ascii="Times New Roman" w:eastAsia="Calibri" w:hAnsi="Times New Roman" w:cs="Times New Roman"/>
                  <w:lang w:val="en-GB"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1102DA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46" w:author="Author"/>
                <w:rFonts w:ascii="Times New Roman" w:eastAsia="Calibri" w:hAnsi="Times New Roman" w:cs="Times New Roman"/>
                <w:lang w:val="en-GB" w:eastAsia="zh-CN"/>
              </w:rPr>
            </w:pPr>
            <w:ins w:id="1147" w:author="Author">
              <w:r w:rsidRPr="00196A9A">
                <w:rPr>
                  <w:rFonts w:ascii="Times New Roman" w:eastAsia="Calibri" w:hAnsi="Times New Roman" w:cs="Times New Roman"/>
                  <w:lang w:val="en-GB"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64B4CC8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48" w:author="Author"/>
                <w:rFonts w:ascii="Times New Roman" w:eastAsia="Calibri" w:hAnsi="Times New Roman" w:cs="Times New Roman"/>
                <w:lang w:val="en-GB" w:eastAsia="zh-CN"/>
              </w:rPr>
            </w:pPr>
            <w:ins w:id="1149" w:author="Author">
              <w:r w:rsidRPr="00196A9A">
                <w:rPr>
                  <w:rFonts w:ascii="Times New Roman" w:eastAsia="Calibri" w:hAnsi="Times New Roman" w:cs="Times New Roman"/>
                  <w:lang w:val="en-GB"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0716C4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50" w:author="Author"/>
                <w:rFonts w:ascii="Times New Roman" w:eastAsia="Calibri" w:hAnsi="Times New Roman" w:cs="Times New Roman"/>
                <w:lang w:val="en-GB" w:eastAsia="zh-CN"/>
              </w:rPr>
            </w:pPr>
            <w:ins w:id="1151" w:author="Author">
              <w:r w:rsidRPr="00196A9A">
                <w:rPr>
                  <w:rFonts w:ascii="Times New Roman" w:eastAsia="Calibri" w:hAnsi="Times New Roman" w:cs="Times New Roman"/>
                  <w:lang w:val="en-GB"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0F7046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52" w:author="Author"/>
                <w:rFonts w:ascii="Times New Roman" w:eastAsia="Calibri" w:hAnsi="Times New Roman" w:cs="Times New Roman"/>
                <w:lang w:val="en-GB" w:eastAsia="zh-CN"/>
              </w:rPr>
            </w:pPr>
            <w:ins w:id="1153" w:author="Author">
              <w:r w:rsidRPr="00196A9A">
                <w:rPr>
                  <w:rFonts w:ascii="Times New Roman" w:eastAsia="Calibri" w:hAnsi="Times New Roman" w:cs="Times New Roman"/>
                  <w:lang w:val="en-GB" w:eastAsia="zh-CN"/>
                </w:rPr>
                <w:t>Horizontal</w:t>
              </w:r>
            </w:ins>
          </w:p>
        </w:tc>
      </w:tr>
      <w:tr w:rsidR="00196A9A" w:rsidRPr="00196A9A" w14:paraId="17450F25" w14:textId="77777777" w:rsidTr="00196A9A">
        <w:trPr>
          <w:cantSplit/>
          <w:jc w:val="center"/>
          <w:ins w:id="1154"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30A273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5" w:author="Author"/>
                <w:rFonts w:ascii="Times New Roman" w:eastAsia="Calibri" w:hAnsi="Times New Roman" w:cs="Times New Roman"/>
                <w:lang w:val="en-GB" w:eastAsia="zh-CN"/>
              </w:rPr>
            </w:pPr>
            <w:ins w:id="1156" w:author="Author">
              <w:r w:rsidRPr="00196A9A">
                <w:rPr>
                  <w:rFonts w:ascii="Times New Roman" w:eastAsia="Calibri" w:hAnsi="Times New Roman" w:cs="Times New Roman"/>
                  <w:lang w:val="en-GB"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63255FD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57" w:author="Author"/>
                <w:rFonts w:ascii="Times New Roman" w:eastAsia="Calibri" w:hAnsi="Times New Roman" w:cs="Times New Roman"/>
                <w:lang w:val="en-GB" w:eastAsia="zh-CN"/>
              </w:rPr>
            </w:pPr>
            <w:ins w:id="1158" w:author="Author">
              <w:r w:rsidRPr="00196A9A">
                <w:rPr>
                  <w:rFonts w:ascii="Times New Roman" w:eastAsia="Calibri" w:hAnsi="Times New Roman" w:cs="Times New Roman"/>
                  <w:lang w:val="en-GB"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2BD9AC7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59" w:author="Author"/>
                <w:rFonts w:ascii="Times New Roman" w:eastAsia="Calibri" w:hAnsi="Times New Roman" w:cs="Times New Roman"/>
                <w:lang w:val="en-GB" w:eastAsia="zh-CN"/>
              </w:rPr>
            </w:pPr>
            <w:ins w:id="1160" w:author="Author">
              <w:r w:rsidRPr="00196A9A">
                <w:rPr>
                  <w:rFonts w:ascii="Times New Roman" w:eastAsia="Calibri" w:hAnsi="Times New Roman" w:cs="Times New Roman"/>
                  <w:lang w:val="en-GB"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58B94AE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61" w:author="Author"/>
                <w:rFonts w:ascii="Times New Roman" w:eastAsia="Calibri" w:hAnsi="Times New Roman" w:cs="Times New Roman"/>
                <w:lang w:val="en-GB" w:eastAsia="zh-CN"/>
              </w:rPr>
            </w:pPr>
            <w:ins w:id="1162" w:author="Author">
              <w:r w:rsidRPr="00196A9A">
                <w:rPr>
                  <w:rFonts w:ascii="Times New Roman" w:eastAsia="Calibri" w:hAnsi="Times New Roman" w:cs="Times New Roman"/>
                  <w:lang w:val="en-GB"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577AA62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63" w:author="Author"/>
                <w:rFonts w:ascii="Times New Roman" w:eastAsia="Calibri" w:hAnsi="Times New Roman" w:cs="Times New Roman"/>
                <w:lang w:val="en-GB" w:eastAsia="zh-CN"/>
              </w:rPr>
            </w:pPr>
            <w:ins w:id="1164" w:author="Author">
              <w:r w:rsidRPr="00196A9A">
                <w:rPr>
                  <w:rFonts w:ascii="Times New Roman" w:eastAsia="Calibri" w:hAnsi="Times New Roman" w:cs="Times New Roman"/>
                  <w:lang w:val="en-GB" w:eastAsia="zh-CN"/>
                </w:rPr>
                <w:t>Narrowband dipole</w:t>
              </w:r>
            </w:ins>
          </w:p>
        </w:tc>
      </w:tr>
      <w:tr w:rsidR="00196A9A" w:rsidRPr="00196A9A" w14:paraId="38FB47A4" w14:textId="77777777" w:rsidTr="00196A9A">
        <w:trPr>
          <w:cantSplit/>
          <w:jc w:val="center"/>
          <w:ins w:id="1165"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4F62C4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6" w:author="Author"/>
                <w:rFonts w:ascii="Times New Roman" w:eastAsia="Calibri" w:hAnsi="Times New Roman" w:cs="Times New Roman"/>
                <w:lang w:val="en-GB" w:eastAsia="zh-CN"/>
              </w:rPr>
            </w:pPr>
            <w:ins w:id="1167" w:author="Author">
              <w:r w:rsidRPr="00196A9A">
                <w:rPr>
                  <w:rFonts w:ascii="Times New Roman" w:eastAsia="Calibri" w:hAnsi="Times New Roman" w:cs="Times New Roman"/>
                  <w:lang w:val="en-GB" w:eastAsia="zh-CN"/>
                </w:rPr>
                <w:t>Maximum e.i.r.p</w:t>
              </w:r>
            </w:ins>
            <w:ins w:id="1168" w:author="ITU -LRT-" w:date="2022-05-16T15:15:00Z">
              <w:r w:rsidRPr="00196A9A">
                <w:rPr>
                  <w:rFonts w:ascii="Times New Roman" w:eastAsia="Calibri" w:hAnsi="Times New Roman" w:cs="Times New Roman"/>
                  <w:lang w:val="en-GB" w:eastAsia="zh-CN"/>
                </w:rPr>
                <w:t>.</w:t>
              </w:r>
            </w:ins>
            <w:ins w:id="1169" w:author="Author">
              <w:r w:rsidRPr="00196A9A">
                <w:rPr>
                  <w:rFonts w:ascii="Times New Roman" w:eastAsia="Calibri" w:hAnsi="Times New Roman" w:cs="Times New Roman"/>
                  <w:lang w:val="en-GB" w:eastAsia="zh-CN"/>
                </w:rPr>
                <w:t xml:space="preserve"> (dBW)</w:t>
              </w:r>
            </w:ins>
          </w:p>
        </w:tc>
        <w:tc>
          <w:tcPr>
            <w:tcW w:w="1530" w:type="dxa"/>
            <w:tcBorders>
              <w:top w:val="single" w:sz="4" w:space="0" w:color="auto"/>
              <w:left w:val="single" w:sz="4" w:space="0" w:color="auto"/>
              <w:bottom w:val="single" w:sz="4" w:space="0" w:color="auto"/>
              <w:right w:val="single" w:sz="4" w:space="0" w:color="auto"/>
            </w:tcBorders>
            <w:hideMark/>
          </w:tcPr>
          <w:p w14:paraId="1B10965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70" w:author="Author"/>
                <w:rFonts w:ascii="Times New Roman" w:eastAsia="Calibri" w:hAnsi="Times New Roman" w:cs="Times New Roman"/>
                <w:lang w:val="en-GB" w:eastAsia="zh-CN"/>
              </w:rPr>
            </w:pPr>
            <w:ins w:id="1171" w:author="Author">
              <w:r w:rsidRPr="00196A9A">
                <w:rPr>
                  <w:rFonts w:ascii="Times New Roman" w:eastAsia="Calibri" w:hAnsi="Times New Roman" w:cs="Times New Roman"/>
                  <w:lang w:val="en-GB"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6665149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72" w:author="Author"/>
                <w:rFonts w:ascii="Times New Roman" w:eastAsia="Calibri" w:hAnsi="Times New Roman" w:cs="Times New Roman"/>
                <w:lang w:val="en-GB" w:eastAsia="zh-CN"/>
              </w:rPr>
            </w:pPr>
            <w:ins w:id="1173" w:author="Author">
              <w:r w:rsidRPr="00196A9A">
                <w:rPr>
                  <w:rFonts w:ascii="Times New Roman" w:eastAsia="Calibri" w:hAnsi="Times New Roman" w:cs="Times New Roman"/>
                  <w:lang w:val="en-GB"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4ED40ED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74" w:author="Author"/>
                <w:rFonts w:ascii="Times New Roman" w:eastAsia="Calibri" w:hAnsi="Times New Roman" w:cs="Times New Roman"/>
                <w:lang w:val="en-GB" w:eastAsia="zh-CN"/>
              </w:rPr>
            </w:pPr>
            <w:ins w:id="1175" w:author="Author">
              <w:r w:rsidRPr="00196A9A">
                <w:rPr>
                  <w:rFonts w:ascii="Times New Roman" w:eastAsia="Calibri" w:hAnsi="Times New Roman" w:cs="Times New Roman"/>
                  <w:lang w:val="en-GB"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384B39F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76" w:author="Author"/>
                <w:rFonts w:ascii="Times New Roman" w:eastAsia="Calibri" w:hAnsi="Times New Roman" w:cs="Times New Roman"/>
                <w:lang w:val="en-GB" w:eastAsia="zh-CN"/>
              </w:rPr>
            </w:pPr>
            <w:ins w:id="1177" w:author="Author">
              <w:r w:rsidRPr="00196A9A">
                <w:rPr>
                  <w:rFonts w:ascii="Times New Roman" w:eastAsia="Calibri" w:hAnsi="Times New Roman" w:cs="Times New Roman"/>
                  <w:lang w:val="en-GB" w:eastAsia="zh-CN"/>
                </w:rPr>
                <w:t>26.7</w:t>
              </w:r>
            </w:ins>
          </w:p>
        </w:tc>
      </w:tr>
      <w:tr w:rsidR="00196A9A" w:rsidRPr="00196A9A" w14:paraId="58465E0C" w14:textId="77777777" w:rsidTr="00196A9A">
        <w:trPr>
          <w:cantSplit/>
          <w:jc w:val="center"/>
          <w:ins w:id="1178"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AF83E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79" w:author="Author"/>
                <w:rFonts w:ascii="Times New Roman" w:eastAsia="Calibri" w:hAnsi="Times New Roman" w:cs="Times New Roman"/>
                <w:lang w:val="en-GB" w:eastAsia="zh-CN"/>
              </w:rPr>
            </w:pPr>
            <w:ins w:id="1180" w:author="Author">
              <w:r w:rsidRPr="00196A9A">
                <w:rPr>
                  <w:rFonts w:ascii="Times New Roman" w:eastAsia="Calibri" w:hAnsi="Times New Roman" w:cs="Times New Roman"/>
                  <w:lang w:val="en-GB" w:eastAsia="zh-CN"/>
                </w:rPr>
                <w:lastRenderedPageBreak/>
                <w:t>Modulation</w:t>
              </w:r>
            </w:ins>
          </w:p>
        </w:tc>
        <w:tc>
          <w:tcPr>
            <w:tcW w:w="1530" w:type="dxa"/>
            <w:tcBorders>
              <w:top w:val="single" w:sz="4" w:space="0" w:color="auto"/>
              <w:left w:val="single" w:sz="4" w:space="0" w:color="auto"/>
              <w:bottom w:val="single" w:sz="4" w:space="0" w:color="auto"/>
              <w:right w:val="single" w:sz="4" w:space="0" w:color="auto"/>
            </w:tcBorders>
            <w:hideMark/>
          </w:tcPr>
          <w:p w14:paraId="4070C8D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81" w:author="Author"/>
                <w:rFonts w:ascii="Times New Roman" w:eastAsia="Calibri" w:hAnsi="Times New Roman" w:cs="Times New Roman"/>
                <w:lang w:val="en-GB" w:eastAsia="zh-CN"/>
              </w:rPr>
            </w:pPr>
            <w:ins w:id="1182" w:author="Author">
              <w:r w:rsidRPr="00196A9A">
                <w:rPr>
                  <w:rFonts w:ascii="Times New Roman" w:eastAsia="Calibri" w:hAnsi="Times New Roman" w:cs="Times New Roman"/>
                  <w:lang w:val="en-GB"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41D5DDA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83" w:author="Author"/>
                <w:rFonts w:ascii="Times New Roman" w:eastAsia="Calibri" w:hAnsi="Times New Roman" w:cs="Times New Roman"/>
                <w:lang w:val="en-GB" w:eastAsia="zh-CN"/>
              </w:rPr>
            </w:pPr>
            <w:ins w:id="1184" w:author="Author">
              <w:r w:rsidRPr="00196A9A">
                <w:rPr>
                  <w:rFonts w:ascii="Times New Roman" w:eastAsia="Calibri" w:hAnsi="Times New Roman" w:cs="Times New Roman"/>
                  <w:lang w:val="en-GB"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44A66C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85" w:author="Author"/>
                <w:rFonts w:ascii="Times New Roman" w:eastAsia="Calibri" w:hAnsi="Times New Roman" w:cs="Times New Roman"/>
                <w:lang w:val="en-GB" w:eastAsia="zh-CN"/>
              </w:rPr>
            </w:pPr>
            <w:ins w:id="1186" w:author="Author">
              <w:r w:rsidRPr="00196A9A">
                <w:rPr>
                  <w:rFonts w:ascii="Times New Roman" w:eastAsia="Calibri" w:hAnsi="Times New Roman" w:cs="Times New Roman"/>
                  <w:lang w:val="en-GB"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3FAC83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87" w:author="Author"/>
                <w:rFonts w:ascii="Times New Roman" w:eastAsia="Calibri" w:hAnsi="Times New Roman" w:cs="Times New Roman"/>
                <w:lang w:val="en-GB" w:eastAsia="zh-CN"/>
              </w:rPr>
            </w:pPr>
            <w:ins w:id="1188" w:author="Author">
              <w:r w:rsidRPr="00196A9A">
                <w:rPr>
                  <w:rFonts w:ascii="Times New Roman" w:eastAsia="Calibri" w:hAnsi="Times New Roman" w:cs="Times New Roman"/>
                  <w:lang w:val="en-GB" w:eastAsia="zh-CN"/>
                </w:rPr>
                <w:t>FM</w:t>
              </w:r>
            </w:ins>
          </w:p>
        </w:tc>
      </w:tr>
      <w:tr w:rsidR="00196A9A" w:rsidRPr="00196A9A" w14:paraId="3BE0A264" w14:textId="77777777" w:rsidTr="00196A9A">
        <w:trPr>
          <w:cantSplit/>
          <w:jc w:val="center"/>
          <w:ins w:id="1189" w:author="Author" w:date="2022-08-24T19:07:00Z"/>
        </w:trPr>
        <w:tc>
          <w:tcPr>
            <w:tcW w:w="3325" w:type="dxa"/>
            <w:tcBorders>
              <w:top w:val="single" w:sz="4" w:space="0" w:color="auto"/>
              <w:left w:val="single" w:sz="4" w:space="0" w:color="auto"/>
              <w:bottom w:val="single" w:sz="4" w:space="0" w:color="auto"/>
              <w:right w:val="single" w:sz="4" w:space="0" w:color="auto"/>
            </w:tcBorders>
            <w:hideMark/>
          </w:tcPr>
          <w:p w14:paraId="1E92C64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90" w:author="Author"/>
                <w:rFonts w:ascii="Times New Roman" w:eastAsia="Calibri" w:hAnsi="Times New Roman" w:cs="Times New Roman"/>
                <w:lang w:val="en-GB" w:eastAsia="zh-CN"/>
              </w:rPr>
            </w:pPr>
            <w:ins w:id="1191" w:author="Author">
              <w:r w:rsidRPr="00196A9A">
                <w:rPr>
                  <w:rFonts w:ascii="Times New Roman" w:eastAsia="Calibri" w:hAnsi="Times New Roman" w:cs="Times New Roman"/>
                  <w:lang w:val="en-GB"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7FCD7C6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92" w:author="Author"/>
                <w:rFonts w:ascii="Times New Roman" w:eastAsia="Calibri" w:hAnsi="Times New Roman" w:cs="Times New Roman"/>
                <w:lang w:val="en-GB" w:eastAsia="zh-CN"/>
              </w:rPr>
            </w:pPr>
            <w:ins w:id="1193" w:author="Author">
              <w:r w:rsidRPr="00196A9A">
                <w:rPr>
                  <w:rFonts w:ascii="Times New Roman" w:eastAsia="Calibri" w:hAnsi="Times New Roman" w:cs="Times New Roman"/>
                  <w:lang w:val="en-GB"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092ADA8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94" w:author="Author"/>
                <w:rFonts w:ascii="Times New Roman" w:eastAsia="Calibri" w:hAnsi="Times New Roman" w:cs="Times New Roman"/>
                <w:lang w:val="en-GB" w:eastAsia="zh-CN"/>
              </w:rPr>
            </w:pPr>
            <w:ins w:id="1195" w:author="Author">
              <w:r w:rsidRPr="00196A9A">
                <w:rPr>
                  <w:rFonts w:ascii="Times New Roman" w:eastAsia="Calibri" w:hAnsi="Times New Roman" w:cs="Times New Roman"/>
                  <w:lang w:val="en-GB"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4C0F50B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96" w:author="Author"/>
                <w:rFonts w:ascii="Times New Roman" w:eastAsia="Calibri" w:hAnsi="Times New Roman" w:cs="Times New Roman"/>
                <w:lang w:val="en-GB" w:eastAsia="zh-CN"/>
              </w:rPr>
            </w:pPr>
            <w:ins w:id="1197" w:author="Author">
              <w:r w:rsidRPr="00196A9A">
                <w:rPr>
                  <w:rFonts w:ascii="Times New Roman" w:eastAsia="Calibri" w:hAnsi="Times New Roman" w:cs="Times New Roman"/>
                  <w:lang w:val="en-GB"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0298D2E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198" w:author="Author"/>
                <w:rFonts w:ascii="Times New Roman" w:eastAsia="Calibri" w:hAnsi="Times New Roman" w:cs="Times New Roman"/>
                <w:lang w:val="en-GB" w:eastAsia="zh-CN"/>
              </w:rPr>
            </w:pPr>
            <w:ins w:id="1199" w:author="Author">
              <w:r w:rsidRPr="00196A9A">
                <w:rPr>
                  <w:rFonts w:ascii="Times New Roman" w:eastAsia="Calibri" w:hAnsi="Times New Roman" w:cs="Times New Roman"/>
                  <w:lang w:val="en-GB" w:eastAsia="zh-CN"/>
                </w:rPr>
                <w:t>19</w:t>
              </w:r>
            </w:ins>
          </w:p>
        </w:tc>
      </w:tr>
    </w:tbl>
    <w:p w14:paraId="33C2BD6F" w14:textId="77777777" w:rsidR="00196A9A" w:rsidRPr="00196A9A" w:rsidRDefault="00196A9A" w:rsidP="00196A9A">
      <w:pPr>
        <w:overflowPunct w:val="0"/>
        <w:autoSpaceDE w:val="0"/>
        <w:autoSpaceDN w:val="0"/>
        <w:adjustRightInd w:val="0"/>
        <w:spacing w:after="0" w:line="240" w:lineRule="auto"/>
        <w:rPr>
          <w:ins w:id="1200" w:author="Author"/>
          <w:rFonts w:ascii="Times New Roman" w:eastAsia="Times New Roman" w:hAnsi="Times New Roman" w:cs="Times New Roman"/>
          <w:sz w:val="20"/>
          <w:szCs w:val="20"/>
          <w:lang w:val="en-GB" w:eastAsia="zh-CN"/>
        </w:rPr>
      </w:pPr>
    </w:p>
    <w:p w14:paraId="50EA136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560" w:after="120" w:line="240" w:lineRule="auto"/>
        <w:jc w:val="center"/>
        <w:rPr>
          <w:ins w:id="1201" w:author="Author"/>
          <w:rFonts w:ascii="Times New Roman" w:eastAsia="Times New Roman" w:hAnsi="Times New Roman" w:cs="Times New Roman"/>
          <w:caps/>
          <w:sz w:val="20"/>
          <w:szCs w:val="20"/>
          <w:lang w:val="en-GB"/>
        </w:rPr>
      </w:pPr>
      <w:ins w:id="1202" w:author="Author">
        <w:r w:rsidRPr="00196A9A">
          <w:rPr>
            <w:rFonts w:ascii="Times New Roman" w:eastAsia="Times New Roman" w:hAnsi="Times New Roman" w:cs="Times New Roman"/>
            <w:caps/>
            <w:sz w:val="20"/>
            <w:szCs w:val="20"/>
            <w:lang w:val="en-GB"/>
          </w:rPr>
          <w:t>TABLE 3</w:t>
        </w:r>
      </w:ins>
    </w:p>
    <w:p w14:paraId="3EF74C95" w14:textId="77777777" w:rsidR="00196A9A" w:rsidRPr="00196A9A" w:rsidRDefault="00196A9A" w:rsidP="00196A9A">
      <w:pPr>
        <w:keepNext/>
        <w:keepLines/>
        <w:tabs>
          <w:tab w:val="left" w:pos="1134"/>
          <w:tab w:val="left" w:pos="1871"/>
          <w:tab w:val="left" w:pos="2268"/>
        </w:tabs>
        <w:overflowPunct w:val="0"/>
        <w:autoSpaceDE w:val="0"/>
        <w:autoSpaceDN w:val="0"/>
        <w:adjustRightInd w:val="0"/>
        <w:spacing w:after="120" w:line="240" w:lineRule="auto"/>
        <w:jc w:val="center"/>
        <w:rPr>
          <w:ins w:id="1203" w:author="Fernandez Jimenez, Virginia" w:date="2022-05-27T08:19:00Z"/>
          <w:rFonts w:ascii="Times New Roman Bold" w:eastAsia="Times New Roman" w:hAnsi="Times New Roman Bold" w:cs="Times New Roman"/>
          <w:b/>
          <w:sz w:val="20"/>
          <w:szCs w:val="20"/>
          <w:lang w:val="en-GB"/>
        </w:rPr>
      </w:pPr>
      <w:ins w:id="1204" w:author="Author">
        <w:r w:rsidRPr="00196A9A">
          <w:rPr>
            <w:rFonts w:ascii="Times New Roman Bold" w:eastAsia="Times New Roman" w:hAnsi="Times New Roman Bold" w:cs="Times New Roman"/>
            <w:b/>
            <w:sz w:val="20"/>
            <w:szCs w:val="20"/>
            <w:lang w:val="en-GB"/>
          </w:rPr>
          <w:t>Typical RF characteristic of AGILE-HF (receiver)</w:t>
        </w:r>
        <w:r w:rsidRPr="00196A9A">
          <w:rPr>
            <w:rFonts w:ascii="Times New Roman Bold" w:eastAsia="Times New Roman" w:hAnsi="Times New Roman Bold" w:cs="Times New Roman"/>
            <w:b/>
            <w:position w:val="6"/>
            <w:sz w:val="18"/>
            <w:szCs w:val="20"/>
            <w:lang w:val="en-GB"/>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212" w:author="ITU -LRT-" w:date="2022-05-16T15:21: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59"/>
        <w:gridCol w:w="1489"/>
        <w:gridCol w:w="1489"/>
        <w:gridCol w:w="1744"/>
        <w:gridCol w:w="1749"/>
        <w:tblGridChange w:id="1213">
          <w:tblGrid>
            <w:gridCol w:w="3257"/>
            <w:gridCol w:w="1402"/>
            <w:gridCol w:w="1402"/>
            <w:gridCol w:w="1642"/>
            <w:gridCol w:w="1647"/>
          </w:tblGrid>
        </w:tblGridChange>
      </w:tblGrid>
      <w:tr w:rsidR="00196A9A" w:rsidRPr="00196A9A" w14:paraId="101CF8F3" w14:textId="77777777" w:rsidTr="00196A9A">
        <w:trPr>
          <w:trHeight w:val="315"/>
          <w:jc w:val="center"/>
          <w:trPrChange w:id="1214" w:author="ITU -LRT-" w:date="2022-05-16T15:21:00Z">
            <w:trPr>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1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041B4C4"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216" w:author="Author">
              <w:r w:rsidRPr="00196A9A">
                <w:rPr>
                  <w:rFonts w:ascii="Times New Roman Bold" w:eastAsia="Times New Roman" w:hAnsi="Times New Roman Bold" w:cs="Times New Roman Bold"/>
                  <w:b/>
                  <w:sz w:val="20"/>
                  <w:szCs w:val="20"/>
                  <w:lang w:val="en-GB"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21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3C0855D"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218" w:author="Author">
              <w:r w:rsidRPr="00196A9A">
                <w:rPr>
                  <w:rFonts w:ascii="Times New Roman Bold" w:eastAsia="Calibri" w:hAnsi="Times New Roman Bold" w:cs="Times New Roman Bold"/>
                  <w:b/>
                  <w:lang w:val="en-GB"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21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BC92988"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220" w:author="Author">
              <w:r w:rsidRPr="00196A9A">
                <w:rPr>
                  <w:rFonts w:ascii="Times New Roman Bold" w:eastAsia="Calibri" w:hAnsi="Times New Roman Bold" w:cs="Times New Roman Bold"/>
                  <w:b/>
                  <w:lang w:val="en-GB" w:eastAsia="zh-CN"/>
                </w:rPr>
                <w:t>NIVS</w:t>
              </w:r>
            </w:ins>
            <w:ins w:id="1221" w:author="ITU -LRT-" w:date="2022-05-16T15:17:00Z">
              <w:r w:rsidRPr="00196A9A">
                <w:rPr>
                  <w:rFonts w:ascii="Times New Roman Bold" w:eastAsia="Calibri" w:hAnsi="Times New Roman Bold" w:cs="Times New Roman Bold"/>
                  <w:b/>
                  <w:lang w:val="en-GB" w:eastAsia="zh-CN"/>
                </w:rPr>
                <w:t xml:space="preserve"> </w:t>
              </w:r>
            </w:ins>
            <w:ins w:id="1222" w:author="Author">
              <w:r w:rsidRPr="00196A9A">
                <w:rPr>
                  <w:rFonts w:ascii="Times New Roman Bold" w:eastAsia="Calibri" w:hAnsi="Times New Roman Bold" w:cs="Times New Roman Bold"/>
                  <w:b/>
                  <w:lang w:val="en-GB" w:eastAsia="zh-CN"/>
                </w:rPr>
                <w:t>/ Groundwave</w:t>
              </w:r>
            </w:ins>
          </w:p>
        </w:tc>
        <w:tc>
          <w:tcPr>
            <w:tcW w:w="1743" w:type="dxa"/>
            <w:tcBorders>
              <w:top w:val="single" w:sz="4" w:space="0" w:color="auto"/>
              <w:left w:val="single" w:sz="4" w:space="0" w:color="auto"/>
              <w:bottom w:val="single" w:sz="4" w:space="0" w:color="auto"/>
              <w:right w:val="single" w:sz="4" w:space="0" w:color="auto"/>
            </w:tcBorders>
            <w:hideMark/>
            <w:tcPrChange w:id="1223"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1F4B4410"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224" w:author="Author">
              <w:r w:rsidRPr="00196A9A">
                <w:rPr>
                  <w:rFonts w:ascii="Times New Roman Bold" w:eastAsia="Calibri" w:hAnsi="Times New Roman Bold" w:cs="Times New Roman Bold"/>
                  <w:b/>
                  <w:lang w:val="en-GB" w:eastAsia="zh-CN"/>
                </w:rPr>
                <w:t>Skywave</w:t>
              </w:r>
            </w:ins>
            <w:ins w:id="1225" w:author="ITU -LRT-" w:date="2022-05-16T15:17:00Z">
              <w:r w:rsidRPr="00196A9A">
                <w:rPr>
                  <w:rFonts w:ascii="Times New Roman Bold" w:eastAsia="Calibri" w:hAnsi="Times New Roman Bold" w:cs="Times New Roman Bold"/>
                  <w:b/>
                  <w:lang w:val="en-GB" w:eastAsia="zh-CN"/>
                </w:rPr>
                <w:t xml:space="preserve"> </w:t>
              </w:r>
            </w:ins>
            <w:ins w:id="1226" w:author="Author">
              <w:r w:rsidRPr="00196A9A">
                <w:rPr>
                  <w:rFonts w:ascii="Times New Roman Bold" w:eastAsia="Calibri" w:hAnsi="Times New Roman Bold" w:cs="Times New Roman Bold"/>
                  <w:b/>
                  <w:lang w:val="en-GB" w:eastAsia="zh-CN"/>
                </w:rPr>
                <w:t>/</w:t>
              </w:r>
            </w:ins>
            <w:ins w:id="1227" w:author="ITU -LRT-" w:date="2022-05-16T15:17:00Z">
              <w:r w:rsidRPr="00196A9A">
                <w:rPr>
                  <w:rFonts w:ascii="Times New Roman Bold" w:eastAsia="Calibri" w:hAnsi="Times New Roman Bold" w:cs="Times New Roman Bold"/>
                  <w:b/>
                  <w:lang w:val="en-GB" w:eastAsia="zh-CN"/>
                </w:rPr>
                <w:t xml:space="preserve"> </w:t>
              </w:r>
            </w:ins>
            <w:ins w:id="1228" w:author="Author">
              <w:r w:rsidRPr="00196A9A">
                <w:rPr>
                  <w:rFonts w:ascii="Times New Roman Bold" w:eastAsia="Calibri" w:hAnsi="Times New Roman Bold" w:cs="Times New Roman Bold"/>
                  <w:b/>
                  <w:lang w:val="en-GB" w:eastAsia="zh-CN"/>
                </w:rPr>
                <w:t>NVIS</w:t>
              </w:r>
            </w:ins>
            <w:ins w:id="1229" w:author="ITU -LRT-" w:date="2022-05-16T15:17:00Z">
              <w:r w:rsidRPr="00196A9A">
                <w:rPr>
                  <w:rFonts w:ascii="Times New Roman Bold" w:eastAsia="Calibri" w:hAnsi="Times New Roman Bold" w:cs="Times New Roman Bold"/>
                  <w:b/>
                  <w:lang w:val="en-GB" w:eastAsia="zh-CN"/>
                </w:rPr>
                <w:t xml:space="preserve"> </w:t>
              </w:r>
            </w:ins>
            <w:ins w:id="1230" w:author="Author">
              <w:r w:rsidRPr="00196A9A">
                <w:rPr>
                  <w:rFonts w:ascii="Times New Roman Bold" w:eastAsia="Calibri" w:hAnsi="Times New Roman Bold" w:cs="Times New Roman Bold"/>
                  <w:b/>
                  <w:lang w:val="en-GB" w:eastAsia="zh-CN"/>
                </w:rPr>
                <w:t>/ Groundwave</w:t>
              </w:r>
            </w:ins>
          </w:p>
        </w:tc>
        <w:tc>
          <w:tcPr>
            <w:tcW w:w="1748" w:type="dxa"/>
            <w:tcBorders>
              <w:top w:val="single" w:sz="4" w:space="0" w:color="auto"/>
              <w:left w:val="single" w:sz="4" w:space="0" w:color="auto"/>
              <w:bottom w:val="single" w:sz="4" w:space="0" w:color="auto"/>
              <w:right w:val="single" w:sz="4" w:space="0" w:color="auto"/>
            </w:tcBorders>
            <w:hideMark/>
            <w:tcPrChange w:id="123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57EE4D1" w14:textId="77777777" w:rsidR="00196A9A" w:rsidRPr="00196A9A" w:rsidRDefault="00196A9A" w:rsidP="00196A9A">
            <w:pPr>
              <w:keepNext/>
              <w:tabs>
                <w:tab w:val="left" w:pos="1134"/>
                <w:tab w:val="left" w:pos="1871"/>
                <w:tab w:val="left" w:pos="2268"/>
              </w:tabs>
              <w:overflowPunct w:val="0"/>
              <w:autoSpaceDE w:val="0"/>
              <w:autoSpaceDN w:val="0"/>
              <w:adjustRightInd w:val="0"/>
              <w:spacing w:before="80" w:after="80" w:line="240" w:lineRule="auto"/>
              <w:jc w:val="center"/>
              <w:rPr>
                <w:rFonts w:ascii="Times New Roman Bold" w:eastAsia="Calibri" w:hAnsi="Times New Roman Bold" w:cs="Times New Roman Bold"/>
                <w:b/>
                <w:sz w:val="20"/>
                <w:szCs w:val="20"/>
                <w:lang w:val="en-GB" w:eastAsia="zh-CN"/>
              </w:rPr>
            </w:pPr>
            <w:ins w:id="1232" w:author="Author">
              <w:r w:rsidRPr="00196A9A">
                <w:rPr>
                  <w:rFonts w:ascii="Times New Roman Bold" w:eastAsia="Calibri" w:hAnsi="Times New Roman Bold" w:cs="Times New Roman Bold"/>
                  <w:b/>
                  <w:lang w:val="en-GB" w:eastAsia="zh-CN"/>
                </w:rPr>
                <w:t>Skywave</w:t>
              </w:r>
            </w:ins>
          </w:p>
        </w:tc>
      </w:tr>
      <w:tr w:rsidR="00196A9A" w:rsidRPr="00196A9A" w14:paraId="1EEAF455" w14:textId="77777777" w:rsidTr="00196A9A">
        <w:trPr>
          <w:trHeight w:val="20"/>
          <w:jc w:val="center"/>
          <w:trPrChange w:id="123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3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2873FA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35" w:author="Author">
              <w:r w:rsidRPr="00196A9A">
                <w:rPr>
                  <w:rFonts w:ascii="Times New Roman" w:eastAsia="Calibri" w:hAnsi="Times New Roman" w:cs="Times New Roman"/>
                  <w:lang w:val="en-GB"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23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A16D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7" w:author="Author">
              <w:r w:rsidRPr="00196A9A">
                <w:rPr>
                  <w:rFonts w:ascii="Times New Roman" w:eastAsia="Calibri" w:hAnsi="Times New Roman" w:cs="Times New Roman"/>
                  <w:lang w:val="en-GB"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23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0FAD7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39" w:author="Author">
              <w:r w:rsidRPr="00196A9A">
                <w:rPr>
                  <w:rFonts w:ascii="Times New Roman" w:eastAsia="Calibri" w:hAnsi="Times New Roman" w:cs="Times New Roman"/>
                  <w:lang w:val="en-GB"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24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3C6B2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1" w:author="Author">
              <w:r w:rsidRPr="00196A9A">
                <w:rPr>
                  <w:rFonts w:ascii="Times New Roman" w:eastAsia="Calibri" w:hAnsi="Times New Roman" w:cs="Times New Roman"/>
                  <w:lang w:val="en-GB"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24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2E6E4F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43" w:author="Author">
              <w:r w:rsidRPr="00196A9A">
                <w:rPr>
                  <w:rFonts w:ascii="Times New Roman" w:eastAsia="Calibri" w:hAnsi="Times New Roman" w:cs="Times New Roman"/>
                  <w:lang w:val="en-GB" w:eastAsia="zh-CN"/>
                </w:rPr>
                <w:t>3.0-30</w:t>
              </w:r>
            </w:ins>
          </w:p>
        </w:tc>
      </w:tr>
      <w:tr w:rsidR="00196A9A" w:rsidRPr="00196A9A" w14:paraId="6BE44EEF" w14:textId="77777777" w:rsidTr="00196A9A">
        <w:trPr>
          <w:trHeight w:val="20"/>
          <w:jc w:val="center"/>
          <w:ins w:id="1244" w:author="Author" w:date="2022-08-24T19:07:00Z"/>
          <w:trPrChange w:id="124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4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6AC2C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247" w:author="Author"/>
                <w:rFonts w:ascii="Times New Roman" w:eastAsia="Calibri" w:hAnsi="Times New Roman" w:cs="Times New Roman"/>
                <w:lang w:val="en-GB" w:eastAsia="zh-CN"/>
              </w:rPr>
            </w:pPr>
            <w:ins w:id="1248" w:author="Author">
              <w:r w:rsidRPr="00196A9A">
                <w:rPr>
                  <w:rFonts w:ascii="Times New Roman" w:eastAsia="Calibri" w:hAnsi="Times New Roman" w:cs="Times New Roman"/>
                  <w:lang w:val="en-GB"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24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390ED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250" w:author="Author"/>
                <w:rFonts w:ascii="Times New Roman" w:eastAsia="Calibri" w:hAnsi="Times New Roman" w:cs="Times New Roman"/>
                <w:lang w:val="en-GB" w:eastAsia="zh-CN"/>
              </w:rPr>
            </w:pPr>
            <w:ins w:id="1251" w:author="Author">
              <w:r w:rsidRPr="00196A9A">
                <w:rPr>
                  <w:rFonts w:ascii="Times New Roman" w:eastAsia="Calibri" w:hAnsi="Times New Roman" w:cs="Times New Roman"/>
                  <w:lang w:val="en-GB"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25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FABBE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253" w:author="Author"/>
                <w:rFonts w:ascii="Times New Roman" w:eastAsia="Calibri" w:hAnsi="Times New Roman" w:cs="Times New Roman"/>
                <w:lang w:val="en-GB" w:eastAsia="zh-CN"/>
              </w:rPr>
            </w:pPr>
            <w:ins w:id="1254"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25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F073B1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256" w:author="Author"/>
                <w:rFonts w:ascii="Times New Roman" w:eastAsia="Calibri" w:hAnsi="Times New Roman" w:cs="Times New Roman"/>
                <w:lang w:val="en-GB" w:eastAsia="zh-CN"/>
              </w:rPr>
            </w:pPr>
            <w:ins w:id="1257" w:author="Author">
              <w:r w:rsidRPr="00196A9A">
                <w:rPr>
                  <w:rFonts w:ascii="Times New Roman" w:eastAsia="Calibri" w:hAnsi="Times New Roman" w:cs="Times New Roman"/>
                  <w:lang w:val="en-GB"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25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3721D8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ins w:id="1259" w:author="Author"/>
                <w:rFonts w:ascii="Times New Roman" w:eastAsia="Calibri" w:hAnsi="Times New Roman" w:cs="Times New Roman"/>
                <w:lang w:val="en-GB" w:eastAsia="zh-CN"/>
              </w:rPr>
            </w:pPr>
            <w:ins w:id="1260" w:author="Author">
              <w:r w:rsidRPr="00196A9A">
                <w:rPr>
                  <w:rFonts w:ascii="Times New Roman" w:eastAsia="Calibri" w:hAnsi="Times New Roman" w:cs="Times New Roman"/>
                  <w:lang w:val="en-GB" w:eastAsia="zh-CN"/>
                </w:rPr>
                <w:t>48</w:t>
              </w:r>
            </w:ins>
          </w:p>
        </w:tc>
      </w:tr>
      <w:tr w:rsidR="00196A9A" w:rsidRPr="00196A9A" w14:paraId="62EC7789" w14:textId="77777777" w:rsidTr="00196A9A">
        <w:trPr>
          <w:trHeight w:val="20"/>
          <w:jc w:val="center"/>
          <w:trPrChange w:id="126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262"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B5272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63" w:author="Author">
              <w:r w:rsidRPr="00196A9A">
                <w:rPr>
                  <w:rFonts w:ascii="Times New Roman" w:eastAsia="Calibri" w:hAnsi="Times New Roman" w:cs="Times New Roman"/>
                  <w:lang w:val="en-GB"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4"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0ACC908"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5"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FA91005"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266"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43D88108"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267"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3DAFB6D"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30411ED1" w14:textId="77777777" w:rsidTr="00196A9A">
        <w:trPr>
          <w:trHeight w:val="20"/>
          <w:jc w:val="center"/>
          <w:trPrChange w:id="1268"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69"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24B2B50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70" w:author="ITU -LRT-" w:date="2022-05-16T15:18:00Z">
              <w:r w:rsidRPr="00196A9A">
                <w:rPr>
                  <w:rFonts w:ascii="Times New Roman" w:eastAsia="Calibri" w:hAnsi="Times New Roman" w:cs="Times New Roman"/>
                  <w:lang w:val="en-GB" w:eastAsia="zh-CN"/>
                </w:rPr>
                <w:tab/>
              </w:r>
            </w:ins>
            <w:ins w:id="1271" w:author="Author">
              <w:r w:rsidRPr="00196A9A">
                <w:rPr>
                  <w:rFonts w:ascii="Times New Roman" w:eastAsia="Calibri" w:hAnsi="Times New Roman" w:cs="Times New Roman"/>
                  <w:lang w:val="en-GB" w:eastAsia="zh-CN"/>
                </w:rPr>
                <w:t>SSB for 10</w:t>
              </w:r>
            </w:ins>
            <w:ins w:id="1272" w:author="ITU -LRT-" w:date="2022-05-16T15:21:00Z">
              <w:r w:rsidRPr="00196A9A">
                <w:rPr>
                  <w:rFonts w:ascii="Times New Roman" w:eastAsia="Calibri" w:hAnsi="Times New Roman" w:cs="Times New Roman"/>
                  <w:lang w:val="en-GB" w:eastAsia="zh-CN"/>
                </w:rPr>
                <w:t> </w:t>
              </w:r>
            </w:ins>
            <w:ins w:id="1273"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27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6D7F42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75" w:author="ITU -LRT-" w:date="2022-05-16T15:21:00Z">
              <w:r w:rsidRPr="00196A9A">
                <w:rPr>
                  <w:rFonts w:ascii="Times New Roman" w:eastAsia="Calibri" w:hAnsi="Times New Roman" w:cs="Times New Roman"/>
                  <w:lang w:val="en-GB" w:eastAsia="zh-CN"/>
                </w:rPr>
                <w:t>−</w:t>
              </w:r>
            </w:ins>
            <w:ins w:id="1276" w:author="Author">
              <w:r w:rsidRPr="00196A9A">
                <w:rPr>
                  <w:rFonts w:ascii="Times New Roman" w:eastAsia="Calibri" w:hAnsi="Times New Roman" w:cs="Times New Roman"/>
                  <w:lang w:val="en-GB"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27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5BF87B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78" w:author="ITU -LRT-" w:date="2022-05-16T15:21:00Z">
              <w:r w:rsidRPr="00196A9A">
                <w:rPr>
                  <w:rFonts w:ascii="Times New Roman" w:eastAsia="Calibri" w:hAnsi="Times New Roman" w:cs="Times New Roman"/>
                  <w:lang w:val="en-GB" w:eastAsia="zh-CN"/>
                </w:rPr>
                <w:t>−</w:t>
              </w:r>
            </w:ins>
            <w:ins w:id="1279" w:author="Author">
              <w:r w:rsidRPr="00196A9A">
                <w:rPr>
                  <w:rFonts w:ascii="Times New Roman" w:eastAsia="Calibri" w:hAnsi="Times New Roman" w:cs="Times New Roman"/>
                  <w:lang w:val="en-GB"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28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FC64CD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81" w:author="ITU -LRT-" w:date="2022-05-16T15:21:00Z">
              <w:r w:rsidRPr="00196A9A">
                <w:rPr>
                  <w:rFonts w:ascii="Times New Roman" w:eastAsia="Calibri" w:hAnsi="Times New Roman" w:cs="Times New Roman"/>
                  <w:lang w:val="en-GB" w:eastAsia="zh-CN"/>
                </w:rPr>
                <w:t>−</w:t>
              </w:r>
            </w:ins>
            <w:ins w:id="1282" w:author="Author">
              <w:r w:rsidRPr="00196A9A">
                <w:rPr>
                  <w:rFonts w:ascii="Times New Roman" w:eastAsia="Calibri" w:hAnsi="Times New Roman" w:cs="Times New Roman"/>
                  <w:lang w:val="en-GB" w:eastAsia="zh-CN"/>
                </w:rPr>
                <w:t>113</w:t>
              </w:r>
            </w:ins>
          </w:p>
        </w:tc>
        <w:tc>
          <w:tcPr>
            <w:tcW w:w="1748" w:type="dxa"/>
            <w:tcBorders>
              <w:top w:val="single" w:sz="4" w:space="0" w:color="auto"/>
              <w:left w:val="single" w:sz="4" w:space="0" w:color="auto"/>
              <w:bottom w:val="single" w:sz="4" w:space="0" w:color="auto"/>
              <w:right w:val="single" w:sz="4" w:space="0" w:color="auto"/>
            </w:tcBorders>
            <w:hideMark/>
            <w:tcPrChange w:id="128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57E103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84" w:author="ITU -LRT-" w:date="2022-05-16T15:21:00Z">
              <w:r w:rsidRPr="00196A9A">
                <w:rPr>
                  <w:rFonts w:ascii="Times New Roman" w:eastAsia="Calibri" w:hAnsi="Times New Roman" w:cs="Times New Roman"/>
                  <w:lang w:val="en-GB" w:eastAsia="zh-CN"/>
                </w:rPr>
                <w:t>−</w:t>
              </w:r>
            </w:ins>
            <w:ins w:id="1285" w:author="Author">
              <w:r w:rsidRPr="00196A9A">
                <w:rPr>
                  <w:rFonts w:ascii="Times New Roman" w:eastAsia="Calibri" w:hAnsi="Times New Roman" w:cs="Times New Roman"/>
                  <w:lang w:val="en-GB" w:eastAsia="zh-CN"/>
                </w:rPr>
                <w:t>113</w:t>
              </w:r>
            </w:ins>
          </w:p>
        </w:tc>
      </w:tr>
      <w:tr w:rsidR="00196A9A" w:rsidRPr="00196A9A" w14:paraId="4C1D3D20" w14:textId="77777777" w:rsidTr="00196A9A">
        <w:trPr>
          <w:trHeight w:val="20"/>
          <w:jc w:val="center"/>
          <w:trPrChange w:id="1286"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87"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4D48160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288" w:author="ITU -LRT-" w:date="2022-05-16T15:18:00Z">
              <w:r w:rsidRPr="00196A9A">
                <w:rPr>
                  <w:rFonts w:ascii="Times New Roman" w:eastAsia="Calibri" w:hAnsi="Times New Roman" w:cs="Times New Roman"/>
                  <w:lang w:val="en-GB" w:eastAsia="zh-CN"/>
                </w:rPr>
                <w:tab/>
              </w:r>
            </w:ins>
            <w:ins w:id="1289" w:author="Author">
              <w:r w:rsidRPr="00196A9A">
                <w:rPr>
                  <w:rFonts w:ascii="Times New Roman" w:eastAsia="Calibri" w:hAnsi="Times New Roman" w:cs="Times New Roman"/>
                  <w:lang w:val="en-GB" w:eastAsia="zh-CN"/>
                </w:rPr>
                <w:t>ISB for 10</w:t>
              </w:r>
            </w:ins>
            <w:ins w:id="1290" w:author="ITU -LRT-" w:date="2022-05-16T15:21:00Z">
              <w:r w:rsidRPr="00196A9A">
                <w:rPr>
                  <w:rFonts w:ascii="Times New Roman" w:eastAsia="Calibri" w:hAnsi="Times New Roman" w:cs="Times New Roman"/>
                  <w:lang w:val="en-GB" w:eastAsia="zh-CN"/>
                </w:rPr>
                <w:t> </w:t>
              </w:r>
            </w:ins>
            <w:ins w:id="1291"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29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182368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93" w:author="ITU -LRT-" w:date="2022-05-16T15:21:00Z">
              <w:r w:rsidRPr="00196A9A">
                <w:rPr>
                  <w:rFonts w:ascii="Times New Roman" w:eastAsia="Calibri" w:hAnsi="Times New Roman" w:cs="Times New Roman"/>
                  <w:lang w:val="en-GB" w:eastAsia="zh-CN"/>
                </w:rPr>
                <w:t>−</w:t>
              </w:r>
            </w:ins>
            <w:ins w:id="1294" w:author="Author">
              <w:r w:rsidRPr="00196A9A">
                <w:rPr>
                  <w:rFonts w:ascii="Times New Roman" w:eastAsia="Calibri" w:hAnsi="Times New Roman" w:cs="Times New Roman"/>
                  <w:lang w:val="en-GB"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29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B71C78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96" w:author="ITU -LRT-" w:date="2022-05-16T15:21:00Z">
              <w:r w:rsidRPr="00196A9A">
                <w:rPr>
                  <w:rFonts w:ascii="Times New Roman" w:eastAsia="Calibri" w:hAnsi="Times New Roman" w:cs="Times New Roman"/>
                  <w:lang w:val="en-GB" w:eastAsia="zh-CN"/>
                </w:rPr>
                <w:t>−</w:t>
              </w:r>
            </w:ins>
            <w:ins w:id="1297" w:author="Author">
              <w:r w:rsidRPr="00196A9A">
                <w:rPr>
                  <w:rFonts w:ascii="Times New Roman" w:eastAsia="Calibri" w:hAnsi="Times New Roman" w:cs="Times New Roman"/>
                  <w:lang w:val="en-GB"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298"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7008FF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299" w:author="ITU -LRT-" w:date="2022-05-16T15:21:00Z">
              <w:r w:rsidRPr="00196A9A">
                <w:rPr>
                  <w:rFonts w:ascii="Times New Roman" w:eastAsia="Calibri" w:hAnsi="Times New Roman" w:cs="Times New Roman"/>
                  <w:lang w:val="en-GB" w:eastAsia="zh-CN"/>
                </w:rPr>
                <w:t>−</w:t>
              </w:r>
            </w:ins>
            <w:ins w:id="1300" w:author="Author">
              <w:r w:rsidRPr="00196A9A">
                <w:rPr>
                  <w:rFonts w:ascii="Times New Roman" w:eastAsia="Calibri" w:hAnsi="Times New Roman" w:cs="Times New Roman"/>
                  <w:lang w:val="en-GB" w:eastAsia="zh-CN"/>
                </w:rPr>
                <w:t>97</w:t>
              </w:r>
            </w:ins>
          </w:p>
        </w:tc>
        <w:tc>
          <w:tcPr>
            <w:tcW w:w="1748" w:type="dxa"/>
            <w:tcBorders>
              <w:top w:val="single" w:sz="4" w:space="0" w:color="auto"/>
              <w:left w:val="single" w:sz="4" w:space="0" w:color="auto"/>
              <w:bottom w:val="single" w:sz="4" w:space="0" w:color="auto"/>
              <w:right w:val="single" w:sz="4" w:space="0" w:color="auto"/>
            </w:tcBorders>
            <w:hideMark/>
            <w:tcPrChange w:id="130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BA09FB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02" w:author="ITU -LRT-" w:date="2022-05-16T15:21:00Z">
              <w:r w:rsidRPr="00196A9A">
                <w:rPr>
                  <w:rFonts w:ascii="Times New Roman" w:eastAsia="Calibri" w:hAnsi="Times New Roman" w:cs="Times New Roman"/>
                  <w:lang w:val="en-GB" w:eastAsia="zh-CN"/>
                </w:rPr>
                <w:t>−</w:t>
              </w:r>
            </w:ins>
            <w:ins w:id="1303" w:author="Author">
              <w:r w:rsidRPr="00196A9A">
                <w:rPr>
                  <w:rFonts w:ascii="Times New Roman" w:eastAsia="Calibri" w:hAnsi="Times New Roman" w:cs="Times New Roman"/>
                  <w:lang w:val="en-GB" w:eastAsia="zh-CN"/>
                </w:rPr>
                <w:t>97</w:t>
              </w:r>
            </w:ins>
          </w:p>
        </w:tc>
      </w:tr>
      <w:tr w:rsidR="00196A9A" w:rsidRPr="00196A9A" w14:paraId="22B80BEA" w14:textId="77777777" w:rsidTr="00196A9A">
        <w:trPr>
          <w:trHeight w:val="20"/>
          <w:jc w:val="center"/>
          <w:trPrChange w:id="1304"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05"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8BECD3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306" w:author="ITU -LRT-" w:date="2022-05-16T15:18:00Z">
              <w:r w:rsidRPr="00196A9A">
                <w:rPr>
                  <w:rFonts w:ascii="Times New Roman" w:eastAsia="Calibri" w:hAnsi="Times New Roman" w:cs="Times New Roman"/>
                  <w:lang w:val="en-GB" w:eastAsia="zh-CN"/>
                </w:rPr>
                <w:tab/>
              </w:r>
            </w:ins>
            <w:ins w:id="1307" w:author="Author">
              <w:r w:rsidRPr="00196A9A">
                <w:rPr>
                  <w:rFonts w:ascii="Times New Roman" w:eastAsia="Calibri" w:hAnsi="Times New Roman" w:cs="Times New Roman"/>
                  <w:lang w:val="en-GB" w:eastAsia="zh-CN"/>
                </w:rPr>
                <w:t>CW for 10</w:t>
              </w:r>
            </w:ins>
            <w:ins w:id="1308" w:author="ITU -LRT-" w:date="2022-05-16T15:21:00Z">
              <w:r w:rsidRPr="00196A9A">
                <w:rPr>
                  <w:rFonts w:ascii="Times New Roman" w:eastAsia="Calibri" w:hAnsi="Times New Roman" w:cs="Times New Roman"/>
                  <w:lang w:val="en-GB" w:eastAsia="zh-CN"/>
                </w:rPr>
                <w:t> </w:t>
              </w:r>
            </w:ins>
            <w:ins w:id="1309" w:author="Author">
              <w:r w:rsidRPr="00196A9A">
                <w:rPr>
                  <w:rFonts w:ascii="Times New Roman" w:eastAsia="Calibri" w:hAnsi="Times New Roman" w:cs="Times New Roman"/>
                  <w:lang w:val="en-GB" w:eastAsia="zh-CN"/>
                </w:rPr>
                <w:t>dB SINAD</w:t>
              </w:r>
            </w:ins>
          </w:p>
        </w:tc>
        <w:tc>
          <w:tcPr>
            <w:tcW w:w="1488" w:type="dxa"/>
            <w:tcBorders>
              <w:top w:val="single" w:sz="4" w:space="0" w:color="auto"/>
              <w:left w:val="single" w:sz="4" w:space="0" w:color="auto"/>
              <w:bottom w:val="single" w:sz="4" w:space="0" w:color="auto"/>
              <w:right w:val="single" w:sz="4" w:space="0" w:color="auto"/>
            </w:tcBorders>
            <w:hideMark/>
            <w:tcPrChange w:id="1310"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6AD29F1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11" w:author="ITU -LRT-" w:date="2022-05-16T15:21:00Z">
              <w:r w:rsidRPr="00196A9A">
                <w:rPr>
                  <w:rFonts w:ascii="Times New Roman" w:eastAsia="Calibri" w:hAnsi="Times New Roman" w:cs="Times New Roman"/>
                  <w:lang w:val="en-GB" w:eastAsia="zh-CN"/>
                </w:rPr>
                <w:t>−</w:t>
              </w:r>
            </w:ins>
            <w:ins w:id="1312" w:author="Author">
              <w:r w:rsidRPr="00196A9A">
                <w:rPr>
                  <w:rFonts w:ascii="Times New Roman" w:eastAsia="Calibri" w:hAnsi="Times New Roman" w:cs="Times New Roman"/>
                  <w:lang w:val="en-GB"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31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D2E7B2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14" w:author="ITU -LRT-" w:date="2022-05-16T15:21:00Z">
              <w:r w:rsidRPr="00196A9A">
                <w:rPr>
                  <w:rFonts w:ascii="Times New Roman" w:eastAsia="Calibri" w:hAnsi="Times New Roman" w:cs="Times New Roman"/>
                  <w:lang w:val="en-GB" w:eastAsia="zh-CN"/>
                </w:rPr>
                <w:t>−</w:t>
              </w:r>
            </w:ins>
            <w:ins w:id="1315" w:author="Author">
              <w:r w:rsidRPr="00196A9A">
                <w:rPr>
                  <w:rFonts w:ascii="Times New Roman" w:eastAsia="Calibri" w:hAnsi="Times New Roman" w:cs="Times New Roman"/>
                  <w:lang w:val="en-GB"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31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6B37E87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17" w:author="ITU -LRT-" w:date="2022-05-16T15:21:00Z">
              <w:r w:rsidRPr="00196A9A">
                <w:rPr>
                  <w:rFonts w:ascii="Times New Roman" w:eastAsia="Calibri" w:hAnsi="Times New Roman" w:cs="Times New Roman"/>
                  <w:lang w:val="en-GB" w:eastAsia="zh-CN"/>
                </w:rPr>
                <w:t>−</w:t>
              </w:r>
            </w:ins>
            <w:ins w:id="1318" w:author="Author">
              <w:r w:rsidRPr="00196A9A">
                <w:rPr>
                  <w:rFonts w:ascii="Times New Roman" w:eastAsia="Calibri" w:hAnsi="Times New Roman" w:cs="Times New Roman"/>
                  <w:lang w:val="en-GB" w:eastAsia="zh-CN"/>
                </w:rPr>
                <w:t>116</w:t>
              </w:r>
            </w:ins>
          </w:p>
        </w:tc>
        <w:tc>
          <w:tcPr>
            <w:tcW w:w="1748" w:type="dxa"/>
            <w:tcBorders>
              <w:top w:val="single" w:sz="4" w:space="0" w:color="auto"/>
              <w:left w:val="single" w:sz="4" w:space="0" w:color="auto"/>
              <w:bottom w:val="single" w:sz="4" w:space="0" w:color="auto"/>
              <w:right w:val="single" w:sz="4" w:space="0" w:color="auto"/>
            </w:tcBorders>
            <w:hideMark/>
            <w:tcPrChange w:id="131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ADE719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20" w:author="ITU -LRT-" w:date="2022-05-16T15:21:00Z">
              <w:r w:rsidRPr="00196A9A">
                <w:rPr>
                  <w:rFonts w:ascii="Times New Roman" w:eastAsia="Calibri" w:hAnsi="Times New Roman" w:cs="Times New Roman"/>
                  <w:lang w:val="en-GB" w:eastAsia="zh-CN"/>
                </w:rPr>
                <w:t>−</w:t>
              </w:r>
            </w:ins>
            <w:ins w:id="1321" w:author="Author">
              <w:r w:rsidRPr="00196A9A">
                <w:rPr>
                  <w:rFonts w:ascii="Times New Roman" w:eastAsia="Calibri" w:hAnsi="Times New Roman" w:cs="Times New Roman"/>
                  <w:lang w:val="en-GB" w:eastAsia="zh-CN"/>
                </w:rPr>
                <w:t>116</w:t>
              </w:r>
            </w:ins>
          </w:p>
        </w:tc>
      </w:tr>
      <w:tr w:rsidR="00196A9A" w:rsidRPr="00196A9A" w14:paraId="13AAE99E" w14:textId="77777777" w:rsidTr="00196A9A">
        <w:trPr>
          <w:trHeight w:val="20"/>
          <w:jc w:val="center"/>
          <w:trPrChange w:id="132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323" w:author="ITU -LRT-" w:date="2022-05-16T15:21:00Z">
              <w:tcPr>
                <w:tcW w:w="325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09ADDEF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bookmarkStart w:id="1324" w:name="_Hlk100230732"/>
            <w:ins w:id="1325" w:author="Author">
              <w:r w:rsidRPr="00196A9A">
                <w:rPr>
                  <w:rFonts w:ascii="Times New Roman" w:eastAsia="Calibri" w:hAnsi="Times New Roman" w:cs="Times New Roman"/>
                  <w:lang w:val="en-GB" w:eastAsia="zh-CN"/>
                </w:rPr>
                <w:t xml:space="preserve">Signal-to-noise ratio </w:t>
              </w:r>
              <w:bookmarkEnd w:id="1324"/>
              <w:r w:rsidRPr="00196A9A">
                <w:rPr>
                  <w:rFonts w:ascii="Times New Roman" w:eastAsia="Calibri" w:hAnsi="Times New Roman" w:cs="Times New Roman"/>
                  <w:lang w:val="en-GB" w:eastAsia="zh-CN"/>
                </w:rPr>
                <w:t>(dB)</w:t>
              </w:r>
            </w:ins>
            <w:r w:rsidRPr="00196A9A">
              <w:rPr>
                <w:rFonts w:ascii="Times New Roman" w:eastAsia="Calibri" w:hAnsi="Times New Roman" w:cs="Times New Roman"/>
                <w:position w:val="6"/>
                <w:sz w:val="14"/>
                <w:szCs w:val="14"/>
                <w:lang w:val="en-GB" w:eastAsia="zh-CN"/>
              </w:rPr>
              <w:footnoteReference w:id="10"/>
            </w: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47"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6E502E41" w14:textId="77777777" w:rsidR="00196A9A" w:rsidRPr="00196A9A" w:rsidRDefault="00196A9A" w:rsidP="00196A9A">
            <w:pPr>
              <w:tabs>
                <w:tab w:val="left" w:pos="1134"/>
                <w:tab w:val="left" w:pos="1871"/>
                <w:tab w:val="left" w:pos="2268"/>
              </w:tabs>
              <w:overflowPunct w:val="0"/>
              <w:autoSpaceDE w:val="0"/>
              <w:autoSpaceDN w:val="0"/>
              <w:adjustRightInd w:val="0"/>
              <w:spacing w:before="120" w:after="0" w:line="240" w:lineRule="auto"/>
              <w:rPr>
                <w:rFonts w:ascii="Times New Roman" w:eastAsia="Calibri" w:hAnsi="Times New Roman" w:cs="Times New Roman"/>
                <w:lang w:val="en-GB"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48" w:author="ITU -LRT-" w:date="2022-05-16T15:21:00Z">
              <w:tcPr>
                <w:tcW w:w="140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150B631C"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349" w:author="ITU -LRT-" w:date="2022-05-16T15:21:00Z">
              <w:tcPr>
                <w:tcW w:w="1642"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70E5E76F" w14:textId="77777777" w:rsidR="00196A9A" w:rsidRPr="00196A9A" w:rsidRDefault="00196A9A" w:rsidP="00196A9A">
            <w:pPr>
              <w:spacing w:after="0" w:line="240" w:lineRule="auto"/>
              <w:rPr>
                <w:rFonts w:ascii="CG Times" w:eastAsia="Times New Roman" w:hAnsi="CG Times" w:cs="Times New Roman"/>
                <w:sz w:val="20"/>
                <w:szCs w:val="20"/>
              </w:rPr>
            </w:pPr>
          </w:p>
        </w:tc>
        <w:tc>
          <w:tcPr>
            <w:tcW w:w="1748" w:type="dxa"/>
            <w:tcBorders>
              <w:top w:val="single" w:sz="4" w:space="0" w:color="auto"/>
              <w:left w:val="single" w:sz="4" w:space="0" w:color="auto"/>
              <w:bottom w:val="single" w:sz="4" w:space="0" w:color="auto"/>
              <w:right w:val="single" w:sz="4" w:space="0" w:color="auto"/>
            </w:tcBorders>
            <w:shd w:val="clear" w:color="auto" w:fill="F2F2F2"/>
            <w:hideMark/>
            <w:tcPrChange w:id="1350" w:author="ITU -LRT-" w:date="2022-05-16T15:21:00Z">
              <w:tcPr>
                <w:tcW w:w="1647" w:type="dxa"/>
                <w:tcBorders>
                  <w:top w:val="single" w:sz="4" w:space="0" w:color="auto"/>
                  <w:left w:val="single" w:sz="4" w:space="1" w:color="auto"/>
                  <w:bottom w:val="single" w:sz="4" w:space="0" w:color="auto"/>
                  <w:right w:val="single" w:sz="4" w:space="1" w:color="auto"/>
                </w:tcBorders>
                <w:shd w:val="clear" w:color="auto" w:fill="F2F2F2"/>
                <w:hideMark/>
              </w:tcPr>
            </w:tcPrChange>
          </w:tcPr>
          <w:p w14:paraId="3EEC8B5B" w14:textId="77777777" w:rsidR="00196A9A" w:rsidRPr="00196A9A" w:rsidRDefault="00196A9A" w:rsidP="00196A9A">
            <w:pPr>
              <w:spacing w:after="0" w:line="240" w:lineRule="auto"/>
              <w:rPr>
                <w:rFonts w:ascii="CG Times" w:eastAsia="Times New Roman" w:hAnsi="CG Times" w:cs="Times New Roman"/>
                <w:sz w:val="20"/>
                <w:szCs w:val="20"/>
              </w:rPr>
            </w:pPr>
          </w:p>
        </w:tc>
      </w:tr>
      <w:tr w:rsidR="00196A9A" w:rsidRPr="00196A9A" w14:paraId="5AE75C05" w14:textId="77777777" w:rsidTr="00196A9A">
        <w:trPr>
          <w:trHeight w:val="20"/>
          <w:jc w:val="center"/>
          <w:trPrChange w:id="135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52"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1ED117C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353" w:author="ITU -LRT-" w:date="2022-05-16T15:18:00Z">
              <w:r w:rsidRPr="00196A9A">
                <w:rPr>
                  <w:rFonts w:ascii="Times New Roman" w:eastAsia="Calibri" w:hAnsi="Times New Roman" w:cs="Times New Roman"/>
                  <w:lang w:val="en-GB" w:eastAsia="zh-CN"/>
                </w:rPr>
                <w:tab/>
              </w:r>
            </w:ins>
            <w:ins w:id="1354" w:author="Author">
              <w:r w:rsidRPr="00196A9A">
                <w:rPr>
                  <w:rFonts w:ascii="Times New Roman" w:eastAsia="Calibri" w:hAnsi="Times New Roman" w:cs="Times New Roman"/>
                  <w:lang w:val="en-GB" w:eastAsia="zh-CN"/>
                </w:rPr>
                <w:t>PSK</w:t>
              </w:r>
            </w:ins>
          </w:p>
        </w:tc>
        <w:tc>
          <w:tcPr>
            <w:tcW w:w="1488" w:type="dxa"/>
            <w:tcBorders>
              <w:top w:val="single" w:sz="4" w:space="0" w:color="auto"/>
              <w:left w:val="single" w:sz="4" w:space="0" w:color="auto"/>
              <w:bottom w:val="single" w:sz="4" w:space="0" w:color="auto"/>
              <w:right w:val="single" w:sz="4" w:space="0" w:color="auto"/>
            </w:tcBorders>
            <w:hideMark/>
            <w:tcPrChange w:id="135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68A352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56" w:author="Author">
              <w:r w:rsidRPr="00196A9A">
                <w:rPr>
                  <w:rFonts w:ascii="Times New Roman" w:eastAsia="Calibri" w:hAnsi="Times New Roman" w:cs="Times New Roman"/>
                  <w:lang w:val="en-GB"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35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F25659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58" w:author="Author">
              <w:r w:rsidRPr="00196A9A">
                <w:rPr>
                  <w:rFonts w:ascii="Times New Roman" w:eastAsia="Calibri" w:hAnsi="Times New Roman" w:cs="Times New Roman"/>
                  <w:lang w:val="en-GB"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35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8B8397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60" w:author="Author">
              <w:r w:rsidRPr="00196A9A">
                <w:rPr>
                  <w:rFonts w:ascii="Times New Roman" w:eastAsia="Calibri" w:hAnsi="Times New Roman" w:cs="Times New Roman"/>
                  <w:lang w:val="en-GB" w:eastAsia="zh-CN"/>
                </w:rPr>
                <w:t>8</w:t>
              </w:r>
            </w:ins>
          </w:p>
        </w:tc>
        <w:tc>
          <w:tcPr>
            <w:tcW w:w="1748" w:type="dxa"/>
            <w:tcBorders>
              <w:top w:val="single" w:sz="4" w:space="0" w:color="auto"/>
              <w:left w:val="single" w:sz="4" w:space="0" w:color="auto"/>
              <w:bottom w:val="single" w:sz="4" w:space="0" w:color="auto"/>
              <w:right w:val="single" w:sz="4" w:space="0" w:color="auto"/>
            </w:tcBorders>
            <w:hideMark/>
            <w:tcPrChange w:id="136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E804BC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62" w:author="Author">
              <w:r w:rsidRPr="00196A9A">
                <w:rPr>
                  <w:rFonts w:ascii="Times New Roman" w:eastAsia="Calibri" w:hAnsi="Times New Roman" w:cs="Times New Roman"/>
                  <w:lang w:val="en-GB" w:eastAsia="zh-CN"/>
                </w:rPr>
                <w:t>14</w:t>
              </w:r>
            </w:ins>
          </w:p>
        </w:tc>
      </w:tr>
      <w:tr w:rsidR="00196A9A" w:rsidRPr="00196A9A" w14:paraId="72A947C1" w14:textId="77777777" w:rsidTr="00196A9A">
        <w:trPr>
          <w:trHeight w:val="20"/>
          <w:jc w:val="center"/>
          <w:trPrChange w:id="136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6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78C2000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365" w:author="ITU -LRT-" w:date="2022-05-16T15:18:00Z">
              <w:r w:rsidRPr="00196A9A">
                <w:rPr>
                  <w:rFonts w:ascii="Times New Roman" w:eastAsia="Calibri" w:hAnsi="Times New Roman" w:cs="Times New Roman"/>
                  <w:lang w:val="en-GB" w:eastAsia="zh-CN"/>
                </w:rPr>
                <w:tab/>
              </w:r>
            </w:ins>
            <w:ins w:id="1366" w:author="Author">
              <w:r w:rsidRPr="00196A9A">
                <w:rPr>
                  <w:rFonts w:ascii="Times New Roman" w:eastAsia="Calibri" w:hAnsi="Times New Roman" w:cs="Times New Roman"/>
                  <w:lang w:val="en-GB" w:eastAsia="zh-CN"/>
                </w:rPr>
                <w:t>FSK</w:t>
              </w:r>
            </w:ins>
          </w:p>
        </w:tc>
        <w:tc>
          <w:tcPr>
            <w:tcW w:w="1488" w:type="dxa"/>
            <w:tcBorders>
              <w:top w:val="single" w:sz="4" w:space="0" w:color="auto"/>
              <w:left w:val="single" w:sz="4" w:space="0" w:color="auto"/>
              <w:bottom w:val="single" w:sz="4" w:space="0" w:color="auto"/>
              <w:right w:val="single" w:sz="4" w:space="0" w:color="auto"/>
            </w:tcBorders>
            <w:hideMark/>
            <w:tcPrChange w:id="136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588396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68" w:author="Author">
              <w:r w:rsidRPr="00196A9A">
                <w:rPr>
                  <w:rFonts w:ascii="Times New Roman" w:eastAsia="Calibri" w:hAnsi="Times New Roman" w:cs="Times New Roman"/>
                  <w:lang w:val="en-GB"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36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0F000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70" w:author="Author">
              <w:r w:rsidRPr="00196A9A">
                <w:rPr>
                  <w:rFonts w:ascii="Times New Roman" w:eastAsia="Calibri" w:hAnsi="Times New Roman" w:cs="Times New Roman"/>
                  <w:lang w:val="en-GB"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371"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881F88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72" w:author="Author">
              <w:r w:rsidRPr="00196A9A">
                <w:rPr>
                  <w:rFonts w:ascii="Times New Roman" w:eastAsia="Calibri" w:hAnsi="Times New Roman" w:cs="Times New Roman"/>
                  <w:lang w:val="en-GB" w:eastAsia="zh-CN"/>
                </w:rPr>
                <w:t>12</w:t>
              </w:r>
            </w:ins>
          </w:p>
        </w:tc>
        <w:tc>
          <w:tcPr>
            <w:tcW w:w="1748" w:type="dxa"/>
            <w:tcBorders>
              <w:top w:val="single" w:sz="4" w:space="0" w:color="auto"/>
              <w:left w:val="single" w:sz="4" w:space="0" w:color="auto"/>
              <w:bottom w:val="single" w:sz="4" w:space="0" w:color="auto"/>
              <w:right w:val="single" w:sz="4" w:space="0" w:color="auto"/>
            </w:tcBorders>
            <w:hideMark/>
            <w:tcPrChange w:id="1373"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D28D61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74" w:author="Author">
              <w:r w:rsidRPr="00196A9A">
                <w:rPr>
                  <w:rFonts w:ascii="Times New Roman" w:eastAsia="Calibri" w:hAnsi="Times New Roman" w:cs="Times New Roman"/>
                  <w:lang w:val="en-GB" w:eastAsia="zh-CN"/>
                </w:rPr>
                <w:t>18</w:t>
              </w:r>
            </w:ins>
          </w:p>
        </w:tc>
      </w:tr>
      <w:tr w:rsidR="00196A9A" w:rsidRPr="00196A9A" w14:paraId="0DF9ADAF" w14:textId="77777777" w:rsidTr="00196A9A">
        <w:trPr>
          <w:trHeight w:val="20"/>
          <w:jc w:val="center"/>
          <w:trPrChange w:id="137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7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332A16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377" w:author="ITU -LRT-" w:date="2022-05-16T15:18:00Z">
              <w:r w:rsidRPr="00196A9A">
                <w:rPr>
                  <w:rFonts w:ascii="Times New Roman" w:eastAsia="Calibri" w:hAnsi="Times New Roman" w:cs="Times New Roman"/>
                  <w:lang w:val="en-GB" w:eastAsia="zh-CN"/>
                </w:rPr>
                <w:tab/>
              </w:r>
            </w:ins>
            <w:ins w:id="1378" w:author="Author">
              <w:r w:rsidRPr="00196A9A">
                <w:rPr>
                  <w:rFonts w:ascii="Times New Roman" w:eastAsia="Calibri" w:hAnsi="Times New Roman" w:cs="Times New Roman"/>
                  <w:lang w:val="en-GB" w:eastAsia="zh-CN"/>
                </w:rPr>
                <w:t>QAM</w:t>
              </w:r>
            </w:ins>
          </w:p>
        </w:tc>
        <w:tc>
          <w:tcPr>
            <w:tcW w:w="1488" w:type="dxa"/>
            <w:tcBorders>
              <w:top w:val="single" w:sz="4" w:space="0" w:color="auto"/>
              <w:left w:val="single" w:sz="4" w:space="0" w:color="auto"/>
              <w:bottom w:val="single" w:sz="4" w:space="0" w:color="auto"/>
              <w:right w:val="single" w:sz="4" w:space="0" w:color="auto"/>
            </w:tcBorders>
            <w:hideMark/>
            <w:tcPrChange w:id="137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86815F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80" w:author="Author">
              <w:r w:rsidRPr="00196A9A">
                <w:rPr>
                  <w:rFonts w:ascii="Times New Roman" w:eastAsia="Calibri" w:hAnsi="Times New Roman" w:cs="Times New Roman"/>
                  <w:lang w:val="en-GB"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381"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3C1E604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82" w:author="Author">
              <w:r w:rsidRPr="00196A9A">
                <w:rPr>
                  <w:rFonts w:ascii="Times New Roman" w:eastAsia="Calibri" w:hAnsi="Times New Roman" w:cs="Times New Roman"/>
                  <w:lang w:val="en-GB"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383"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46006D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84" w:author="Author">
              <w:r w:rsidRPr="00196A9A">
                <w:rPr>
                  <w:rFonts w:ascii="Times New Roman" w:eastAsia="Calibri" w:hAnsi="Times New Roman" w:cs="Times New Roman"/>
                  <w:lang w:val="en-GB" w:eastAsia="zh-CN"/>
                </w:rPr>
                <w:t>20</w:t>
              </w:r>
            </w:ins>
          </w:p>
        </w:tc>
        <w:tc>
          <w:tcPr>
            <w:tcW w:w="1748" w:type="dxa"/>
            <w:tcBorders>
              <w:top w:val="single" w:sz="4" w:space="0" w:color="auto"/>
              <w:left w:val="single" w:sz="4" w:space="0" w:color="auto"/>
              <w:bottom w:val="single" w:sz="4" w:space="0" w:color="auto"/>
              <w:right w:val="single" w:sz="4" w:space="0" w:color="auto"/>
            </w:tcBorders>
            <w:hideMark/>
            <w:tcPrChange w:id="1385"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22F4374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86" w:author="Author">
              <w:r w:rsidRPr="00196A9A">
                <w:rPr>
                  <w:rFonts w:ascii="Times New Roman" w:eastAsia="Calibri" w:hAnsi="Times New Roman" w:cs="Times New Roman"/>
                  <w:lang w:val="en-GB" w:eastAsia="zh-CN"/>
                </w:rPr>
                <w:t>24</w:t>
              </w:r>
            </w:ins>
          </w:p>
        </w:tc>
      </w:tr>
      <w:tr w:rsidR="00196A9A" w:rsidRPr="00196A9A" w14:paraId="64C0DD6B" w14:textId="77777777" w:rsidTr="00196A9A">
        <w:trPr>
          <w:trHeight w:val="20"/>
          <w:jc w:val="center"/>
          <w:trPrChange w:id="1387"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88"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3E88D4F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389" w:author="ITU -LRT-" w:date="2022-05-16T15:18:00Z">
              <w:r w:rsidRPr="00196A9A">
                <w:rPr>
                  <w:rFonts w:ascii="Times New Roman" w:eastAsia="Calibri" w:hAnsi="Times New Roman" w:cs="Times New Roman"/>
                  <w:lang w:val="en-GB" w:eastAsia="zh-CN"/>
                </w:rPr>
                <w:tab/>
              </w:r>
            </w:ins>
            <w:ins w:id="1390" w:author="Author">
              <w:r w:rsidRPr="00196A9A">
                <w:rPr>
                  <w:rFonts w:ascii="Times New Roman" w:eastAsia="Calibri" w:hAnsi="Times New Roman" w:cs="Times New Roman"/>
                  <w:lang w:val="en-GB" w:eastAsia="zh-CN"/>
                </w:rPr>
                <w:t>OFDM</w:t>
              </w:r>
            </w:ins>
          </w:p>
        </w:tc>
        <w:tc>
          <w:tcPr>
            <w:tcW w:w="1488" w:type="dxa"/>
            <w:tcBorders>
              <w:top w:val="single" w:sz="4" w:space="0" w:color="auto"/>
              <w:left w:val="single" w:sz="4" w:space="0" w:color="auto"/>
              <w:bottom w:val="single" w:sz="4" w:space="0" w:color="auto"/>
              <w:right w:val="single" w:sz="4" w:space="0" w:color="auto"/>
            </w:tcBorders>
            <w:hideMark/>
            <w:tcPrChange w:id="1391"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25EB8A9"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92" w:author="Author">
              <w:r w:rsidRPr="00196A9A">
                <w:rPr>
                  <w:rFonts w:ascii="Times New Roman" w:eastAsia="Calibri" w:hAnsi="Times New Roman" w:cs="Times New Roman"/>
                  <w:lang w:val="en-GB"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39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6DEF65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94" w:author="Author">
              <w:r w:rsidRPr="00196A9A">
                <w:rPr>
                  <w:rFonts w:ascii="Times New Roman" w:eastAsia="Calibri" w:hAnsi="Times New Roman" w:cs="Times New Roman"/>
                  <w:lang w:val="en-GB"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39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29C9A3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96"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397"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5CD4A4BD"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398" w:author="Author">
              <w:r w:rsidRPr="00196A9A">
                <w:rPr>
                  <w:rFonts w:ascii="Times New Roman" w:eastAsia="Calibri" w:hAnsi="Times New Roman" w:cs="Times New Roman"/>
                  <w:lang w:val="en-GB" w:eastAsia="zh-CN"/>
                </w:rPr>
                <w:t>30</w:t>
              </w:r>
            </w:ins>
          </w:p>
        </w:tc>
      </w:tr>
      <w:tr w:rsidR="00196A9A" w:rsidRPr="00196A9A" w14:paraId="36D7905E" w14:textId="77777777" w:rsidTr="00196A9A">
        <w:trPr>
          <w:trHeight w:val="20"/>
          <w:jc w:val="center"/>
          <w:trPrChange w:id="1399"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00"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5FB4E4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401" w:author="Author">
              <w:r w:rsidRPr="00196A9A">
                <w:rPr>
                  <w:rFonts w:ascii="Times New Roman" w:eastAsia="Calibri" w:hAnsi="Times New Roman" w:cs="Times New Roman"/>
                  <w:lang w:val="en-GB"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40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4F5DB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03" w:author="Author">
              <w:r w:rsidRPr="00196A9A">
                <w:rPr>
                  <w:rFonts w:ascii="Times New Roman" w:eastAsia="Calibri" w:hAnsi="Times New Roman" w:cs="Times New Roman"/>
                  <w:lang w:val="en-GB"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40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6E5EC5F"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05" w:author="Author">
              <w:r w:rsidRPr="00196A9A">
                <w:rPr>
                  <w:rFonts w:ascii="Times New Roman" w:eastAsia="Calibri" w:hAnsi="Times New Roman" w:cs="Times New Roman"/>
                  <w:lang w:val="en-GB"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406"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3DA9B3A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07" w:author="Author">
              <w:r w:rsidRPr="00196A9A">
                <w:rPr>
                  <w:rFonts w:ascii="Times New Roman" w:eastAsia="Calibri" w:hAnsi="Times New Roman" w:cs="Times New Roman"/>
                  <w:lang w:val="en-GB" w:eastAsia="zh-CN"/>
                </w:rPr>
                <w:t>2.6</w:t>
              </w:r>
            </w:ins>
          </w:p>
        </w:tc>
        <w:tc>
          <w:tcPr>
            <w:tcW w:w="1748" w:type="dxa"/>
            <w:tcBorders>
              <w:top w:val="single" w:sz="4" w:space="0" w:color="auto"/>
              <w:left w:val="single" w:sz="4" w:space="0" w:color="auto"/>
              <w:bottom w:val="single" w:sz="4" w:space="0" w:color="auto"/>
              <w:right w:val="single" w:sz="4" w:space="0" w:color="auto"/>
            </w:tcBorders>
            <w:hideMark/>
            <w:tcPrChange w:id="140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25D0D6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09" w:author="Author">
              <w:r w:rsidRPr="00196A9A">
                <w:rPr>
                  <w:rFonts w:ascii="Times New Roman" w:eastAsia="Calibri" w:hAnsi="Times New Roman" w:cs="Times New Roman"/>
                  <w:lang w:val="en-GB" w:eastAsia="zh-CN"/>
                </w:rPr>
                <w:t>1.1</w:t>
              </w:r>
            </w:ins>
          </w:p>
        </w:tc>
      </w:tr>
      <w:tr w:rsidR="00196A9A" w:rsidRPr="00196A9A" w14:paraId="01D5F5EC" w14:textId="77777777" w:rsidTr="00196A9A">
        <w:trPr>
          <w:trHeight w:val="20"/>
          <w:jc w:val="center"/>
          <w:trPrChange w:id="1410"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11"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6CA343A"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412" w:author="Author">
              <w:r w:rsidRPr="00196A9A">
                <w:rPr>
                  <w:rFonts w:ascii="Times New Roman" w:eastAsia="Calibri" w:hAnsi="Times New Roman" w:cs="Times New Roman"/>
                  <w:lang w:val="en-GB"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413"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64252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14" w:author="Author">
              <w:r w:rsidRPr="00196A9A">
                <w:rPr>
                  <w:rFonts w:ascii="Times New Roman" w:eastAsia="Calibri" w:hAnsi="Times New Roman" w:cs="Times New Roman"/>
                  <w:lang w:val="en-GB"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41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0972A2B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16" w:author="Author">
              <w:r w:rsidRPr="00196A9A">
                <w:rPr>
                  <w:rFonts w:ascii="Times New Roman" w:eastAsia="Calibri" w:hAnsi="Times New Roman" w:cs="Times New Roman"/>
                  <w:lang w:val="en-GB"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417"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0DD7F3B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18" w:author="Author">
              <w:r w:rsidRPr="00196A9A">
                <w:rPr>
                  <w:rFonts w:ascii="Times New Roman" w:eastAsia="Calibri" w:hAnsi="Times New Roman" w:cs="Times New Roman"/>
                  <w:lang w:val="en-GB" w:eastAsia="zh-CN"/>
                </w:rPr>
                <w:t>11.15</w:t>
              </w:r>
            </w:ins>
          </w:p>
        </w:tc>
        <w:tc>
          <w:tcPr>
            <w:tcW w:w="1748" w:type="dxa"/>
            <w:tcBorders>
              <w:top w:val="single" w:sz="4" w:space="0" w:color="auto"/>
              <w:left w:val="single" w:sz="4" w:space="0" w:color="auto"/>
              <w:bottom w:val="single" w:sz="4" w:space="0" w:color="auto"/>
              <w:right w:val="single" w:sz="4" w:space="0" w:color="auto"/>
            </w:tcBorders>
            <w:hideMark/>
            <w:tcPrChange w:id="1419"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30AD425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20" w:author="Author">
              <w:r w:rsidRPr="00196A9A">
                <w:rPr>
                  <w:rFonts w:ascii="Times New Roman" w:eastAsia="Calibri" w:hAnsi="Times New Roman" w:cs="Times New Roman"/>
                  <w:lang w:val="en-GB" w:eastAsia="zh-CN"/>
                </w:rPr>
                <w:t>2.15</w:t>
              </w:r>
            </w:ins>
          </w:p>
        </w:tc>
      </w:tr>
      <w:tr w:rsidR="00196A9A" w:rsidRPr="00196A9A" w14:paraId="2C3E279F" w14:textId="77777777" w:rsidTr="00196A9A">
        <w:trPr>
          <w:trHeight w:val="20"/>
          <w:jc w:val="center"/>
          <w:trPrChange w:id="1421"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22"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0847FFB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423" w:author="Author">
              <w:r w:rsidRPr="00196A9A">
                <w:rPr>
                  <w:rFonts w:ascii="Times New Roman" w:eastAsia="Calibri" w:hAnsi="Times New Roman" w:cs="Times New Roman"/>
                  <w:lang w:val="en-GB"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424"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D29733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25" w:author="Author">
              <w:r w:rsidRPr="00196A9A">
                <w:rPr>
                  <w:rFonts w:ascii="Times New Roman" w:eastAsia="Calibri" w:hAnsi="Times New Roman" w:cs="Times New Roman"/>
                  <w:lang w:val="en-GB"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42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A36A34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27" w:author="Author">
              <w:r w:rsidRPr="00196A9A">
                <w:rPr>
                  <w:rFonts w:ascii="Times New Roman" w:eastAsia="Calibri" w:hAnsi="Times New Roman" w:cs="Times New Roman"/>
                  <w:lang w:val="en-GB"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428"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2D2280D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29" w:author="Author">
              <w:r w:rsidRPr="00196A9A">
                <w:rPr>
                  <w:rFonts w:ascii="Times New Roman" w:eastAsia="Calibri" w:hAnsi="Times New Roman" w:cs="Times New Roman"/>
                  <w:lang w:val="en-GB" w:eastAsia="zh-CN"/>
                </w:rPr>
                <w:t>28.04</w:t>
              </w:r>
            </w:ins>
          </w:p>
        </w:tc>
        <w:tc>
          <w:tcPr>
            <w:tcW w:w="1748" w:type="dxa"/>
            <w:tcBorders>
              <w:top w:val="single" w:sz="4" w:space="0" w:color="auto"/>
              <w:left w:val="single" w:sz="4" w:space="0" w:color="auto"/>
              <w:bottom w:val="single" w:sz="4" w:space="0" w:color="auto"/>
              <w:right w:val="single" w:sz="4" w:space="0" w:color="auto"/>
            </w:tcBorders>
            <w:hideMark/>
            <w:tcPrChange w:id="1430"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1FB635E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31" w:author="Author">
              <w:r w:rsidRPr="00196A9A">
                <w:rPr>
                  <w:rFonts w:ascii="Times New Roman" w:eastAsia="Calibri" w:hAnsi="Times New Roman" w:cs="Times New Roman"/>
                  <w:lang w:val="en-GB" w:eastAsia="zh-CN"/>
                </w:rPr>
                <w:t>1.21</w:t>
              </w:r>
            </w:ins>
          </w:p>
        </w:tc>
      </w:tr>
      <w:tr w:rsidR="00196A9A" w:rsidRPr="00196A9A" w14:paraId="40D8C815" w14:textId="77777777" w:rsidTr="00196A9A">
        <w:trPr>
          <w:trHeight w:val="20"/>
          <w:jc w:val="center"/>
          <w:trPrChange w:id="1432"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33"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782D6A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434" w:author="Author">
              <w:r w:rsidRPr="00196A9A">
                <w:rPr>
                  <w:rFonts w:ascii="Times New Roman" w:eastAsia="Calibri" w:hAnsi="Times New Roman" w:cs="Times New Roman"/>
                  <w:lang w:val="en-GB"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435"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2171A0FB"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36" w:author="Author">
              <w:r w:rsidRPr="00196A9A">
                <w:rPr>
                  <w:rFonts w:ascii="Times New Roman" w:eastAsia="Calibri" w:hAnsi="Times New Roman" w:cs="Times New Roman"/>
                  <w:lang w:val="en-GB"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437"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1F398EA2"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38" w:author="Author">
              <w:r w:rsidRPr="00196A9A">
                <w:rPr>
                  <w:rFonts w:ascii="Times New Roman" w:eastAsia="Calibri" w:hAnsi="Times New Roman" w:cs="Times New Roman"/>
                  <w:lang w:val="en-GB"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439"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7E21A155"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40" w:author="Author">
              <w:r w:rsidRPr="00196A9A">
                <w:rPr>
                  <w:rFonts w:ascii="Times New Roman" w:eastAsia="Calibri" w:hAnsi="Times New Roman" w:cs="Times New Roman"/>
                  <w:lang w:val="en-GB" w:eastAsia="zh-CN"/>
                </w:rPr>
                <w:t>Vertical</w:t>
              </w:r>
            </w:ins>
          </w:p>
        </w:tc>
        <w:tc>
          <w:tcPr>
            <w:tcW w:w="1748" w:type="dxa"/>
            <w:tcBorders>
              <w:top w:val="single" w:sz="4" w:space="0" w:color="auto"/>
              <w:left w:val="single" w:sz="4" w:space="0" w:color="auto"/>
              <w:bottom w:val="single" w:sz="4" w:space="0" w:color="auto"/>
              <w:right w:val="single" w:sz="4" w:space="0" w:color="auto"/>
            </w:tcBorders>
            <w:hideMark/>
            <w:tcPrChange w:id="1441"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6B373AD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42" w:author="Author">
              <w:r w:rsidRPr="00196A9A">
                <w:rPr>
                  <w:rFonts w:ascii="Times New Roman" w:eastAsia="Calibri" w:hAnsi="Times New Roman" w:cs="Times New Roman"/>
                  <w:lang w:val="en-GB" w:eastAsia="zh-CN"/>
                </w:rPr>
                <w:t>Horizontal</w:t>
              </w:r>
            </w:ins>
          </w:p>
        </w:tc>
      </w:tr>
      <w:tr w:rsidR="00196A9A" w:rsidRPr="00196A9A" w14:paraId="38429A50" w14:textId="77777777" w:rsidTr="00196A9A">
        <w:trPr>
          <w:trHeight w:val="20"/>
          <w:jc w:val="center"/>
          <w:trPrChange w:id="1443"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44"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5780AB37"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lang w:val="en-GB" w:eastAsia="zh-CN"/>
              </w:rPr>
            </w:pPr>
            <w:ins w:id="1445" w:author="Author">
              <w:r w:rsidRPr="00196A9A">
                <w:rPr>
                  <w:rFonts w:ascii="Times New Roman" w:eastAsia="Calibri" w:hAnsi="Times New Roman" w:cs="Times New Roman"/>
                  <w:lang w:val="en-GB"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446"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7E3531C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47" w:author="Author">
              <w:r w:rsidRPr="00196A9A">
                <w:rPr>
                  <w:rFonts w:ascii="Times New Roman" w:eastAsia="Calibri" w:hAnsi="Times New Roman" w:cs="Times New Roman"/>
                  <w:lang w:val="en-GB"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448"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9C450A0"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49" w:author="Author">
              <w:r w:rsidRPr="00196A9A">
                <w:rPr>
                  <w:rFonts w:ascii="Times New Roman" w:eastAsia="Calibri" w:hAnsi="Times New Roman" w:cs="Times New Roman"/>
                  <w:lang w:val="en-GB"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450"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5B55EB28"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51" w:author="Author">
              <w:r w:rsidRPr="00196A9A">
                <w:rPr>
                  <w:rFonts w:ascii="Times New Roman" w:eastAsia="Calibri" w:hAnsi="Times New Roman" w:cs="Times New Roman"/>
                  <w:lang w:val="en-GB" w:eastAsia="zh-CN"/>
                </w:rPr>
                <w:t>38.6</w:t>
              </w:r>
            </w:ins>
          </w:p>
        </w:tc>
        <w:tc>
          <w:tcPr>
            <w:tcW w:w="1748" w:type="dxa"/>
            <w:tcBorders>
              <w:top w:val="single" w:sz="4" w:space="0" w:color="auto"/>
              <w:left w:val="single" w:sz="4" w:space="0" w:color="auto"/>
              <w:bottom w:val="single" w:sz="4" w:space="0" w:color="auto"/>
              <w:right w:val="single" w:sz="4" w:space="0" w:color="auto"/>
            </w:tcBorders>
            <w:hideMark/>
            <w:tcPrChange w:id="1452"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0A2B3FFE"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rFonts w:ascii="Times New Roman" w:eastAsia="Calibri" w:hAnsi="Times New Roman" w:cs="Times New Roman"/>
                <w:lang w:val="en-GB" w:eastAsia="zh-CN"/>
              </w:rPr>
            </w:pPr>
            <w:ins w:id="1453" w:author="Author">
              <w:r w:rsidRPr="00196A9A">
                <w:rPr>
                  <w:rFonts w:ascii="Times New Roman" w:eastAsia="Calibri" w:hAnsi="Times New Roman" w:cs="Times New Roman"/>
                  <w:lang w:val="en-GB" w:eastAsia="zh-CN"/>
                </w:rPr>
                <w:t>19</w:t>
              </w:r>
            </w:ins>
          </w:p>
        </w:tc>
      </w:tr>
      <w:tr w:rsidR="00196A9A" w:rsidRPr="00196A9A" w14:paraId="2769078F" w14:textId="77777777" w:rsidTr="00196A9A">
        <w:trPr>
          <w:trHeight w:val="20"/>
          <w:jc w:val="center"/>
          <w:del w:id="1454" w:author="ITU -LRT-" w:date="2022-05-16T15:21:00Z"/>
          <w:trPrChange w:id="1455" w:author="ITU -LRT-" w:date="2022-05-16T15:21: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56" w:author="ITU -LRT-" w:date="2022-05-16T15:21:00Z">
              <w:tcPr>
                <w:tcW w:w="3257" w:type="dxa"/>
                <w:tcBorders>
                  <w:top w:val="single" w:sz="4" w:space="0" w:color="auto"/>
                  <w:left w:val="single" w:sz="4" w:space="1" w:color="auto"/>
                  <w:bottom w:val="single" w:sz="4" w:space="0" w:color="auto"/>
                  <w:right w:val="single" w:sz="4" w:space="1" w:color="auto"/>
                </w:tcBorders>
                <w:hideMark/>
              </w:tcPr>
            </w:tcPrChange>
          </w:tcPr>
          <w:p w14:paraId="6E26BAE3"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del w:id="1457" w:author="ITU -LRT-" w:date="2022-05-16T15:21:00Z"/>
                <w:rFonts w:ascii="Times New Roman" w:eastAsia="Calibri" w:hAnsi="Times New Roman" w:cs="Times New Roman"/>
                <w:lang w:val="en-GB" w:eastAsia="zh-CN"/>
              </w:rPr>
            </w:pPr>
            <w:del w:id="1458" w:author="ITU -LRT-" w:date="2022-05-16T15:21:00Z">
              <w:r w:rsidRPr="00196A9A">
                <w:rPr>
                  <w:rFonts w:ascii="Times New Roman" w:eastAsia="Calibri" w:hAnsi="Times New Roman" w:cs="Times New Roman"/>
                  <w:lang w:val="en-GB" w:eastAsia="zh-CN"/>
                </w:rPr>
                <w:delText>Protection Criteria</w:delText>
              </w:r>
              <w:r w:rsidRPr="00196A9A">
                <w:rPr>
                  <w:rFonts w:ascii="Times New Roman" w:eastAsia="Calibri" w:hAnsi="Times New Roman" w:cs="Times New Roman"/>
                  <w:position w:val="6"/>
                  <w:sz w:val="14"/>
                  <w:szCs w:val="14"/>
                  <w:lang w:val="en-GB" w:eastAsia="zh-CN"/>
                </w:rPr>
                <w:footnoteReference w:id="11"/>
              </w:r>
            </w:del>
          </w:p>
        </w:tc>
        <w:tc>
          <w:tcPr>
            <w:tcW w:w="1488" w:type="dxa"/>
            <w:tcBorders>
              <w:top w:val="single" w:sz="4" w:space="0" w:color="auto"/>
              <w:left w:val="single" w:sz="4" w:space="0" w:color="auto"/>
              <w:bottom w:val="single" w:sz="4" w:space="0" w:color="auto"/>
              <w:right w:val="single" w:sz="4" w:space="0" w:color="auto"/>
            </w:tcBorders>
            <w:hideMark/>
            <w:tcPrChange w:id="1459"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5EDC8FC6"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460" w:author="ITU -LRT-" w:date="2022-05-16T15:21:00Z"/>
                <w:rFonts w:ascii="Times New Roman" w:eastAsia="Calibri" w:hAnsi="Times New Roman" w:cs="Times New Roman"/>
                <w:lang w:val="en-GB" w:eastAsia="zh-CN"/>
              </w:rPr>
            </w:pPr>
            <w:del w:id="1461" w:author="ITU -LRT-" w:date="2022-05-16T15:21:00Z">
              <w:r w:rsidRPr="00196A9A">
                <w:rPr>
                  <w:rFonts w:ascii="Times New Roman" w:eastAsia="Calibri" w:hAnsi="Times New Roman" w:cs="Times New Roman"/>
                  <w:b/>
                  <w:lang w:val="en-GB" w:eastAsia="zh-CN"/>
                </w:rPr>
                <w:delText>TBD</w:delText>
              </w:r>
            </w:del>
          </w:p>
        </w:tc>
        <w:tc>
          <w:tcPr>
            <w:tcW w:w="1488" w:type="dxa"/>
            <w:tcBorders>
              <w:top w:val="single" w:sz="4" w:space="0" w:color="auto"/>
              <w:left w:val="single" w:sz="4" w:space="0" w:color="auto"/>
              <w:bottom w:val="single" w:sz="4" w:space="0" w:color="auto"/>
              <w:right w:val="single" w:sz="4" w:space="0" w:color="auto"/>
            </w:tcBorders>
            <w:hideMark/>
            <w:tcPrChange w:id="1462" w:author="ITU -LRT-" w:date="2022-05-16T15:21:00Z">
              <w:tcPr>
                <w:tcW w:w="1402" w:type="dxa"/>
                <w:tcBorders>
                  <w:top w:val="single" w:sz="4" w:space="0" w:color="auto"/>
                  <w:left w:val="single" w:sz="4" w:space="1" w:color="auto"/>
                  <w:bottom w:val="single" w:sz="4" w:space="0" w:color="auto"/>
                  <w:right w:val="single" w:sz="4" w:space="1" w:color="auto"/>
                </w:tcBorders>
                <w:hideMark/>
              </w:tcPr>
            </w:tcPrChange>
          </w:tcPr>
          <w:p w14:paraId="4E847BC4"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463" w:author="ITU -LRT-" w:date="2022-05-16T15:21:00Z"/>
                <w:rFonts w:ascii="Times New Roman" w:eastAsia="Calibri" w:hAnsi="Times New Roman" w:cs="Times New Roman"/>
                <w:lang w:val="en-GB" w:eastAsia="zh-CN"/>
              </w:rPr>
            </w:pPr>
            <w:del w:id="1464" w:author="ITU -LRT-" w:date="2022-05-16T15:21:00Z">
              <w:r w:rsidRPr="00196A9A">
                <w:rPr>
                  <w:rFonts w:ascii="Times New Roman" w:eastAsia="Calibri" w:hAnsi="Times New Roman" w:cs="Times New Roman"/>
                  <w:lang w:val="en-GB" w:eastAsia="zh-CN"/>
                </w:rPr>
                <w:delText>TBD</w:delText>
              </w:r>
            </w:del>
          </w:p>
        </w:tc>
        <w:tc>
          <w:tcPr>
            <w:tcW w:w="1743" w:type="dxa"/>
            <w:tcBorders>
              <w:top w:val="single" w:sz="4" w:space="0" w:color="auto"/>
              <w:left w:val="single" w:sz="4" w:space="0" w:color="auto"/>
              <w:bottom w:val="single" w:sz="4" w:space="0" w:color="auto"/>
              <w:right w:val="single" w:sz="4" w:space="0" w:color="auto"/>
            </w:tcBorders>
            <w:hideMark/>
            <w:tcPrChange w:id="1465" w:author="ITU -LRT-" w:date="2022-05-16T15:21:00Z">
              <w:tcPr>
                <w:tcW w:w="1642" w:type="dxa"/>
                <w:tcBorders>
                  <w:top w:val="single" w:sz="4" w:space="0" w:color="auto"/>
                  <w:left w:val="single" w:sz="4" w:space="1" w:color="auto"/>
                  <w:bottom w:val="single" w:sz="4" w:space="0" w:color="auto"/>
                  <w:right w:val="single" w:sz="4" w:space="1" w:color="auto"/>
                </w:tcBorders>
                <w:hideMark/>
              </w:tcPr>
            </w:tcPrChange>
          </w:tcPr>
          <w:p w14:paraId="4B8CEA11"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466" w:author="ITU -LRT-" w:date="2022-05-16T15:21:00Z"/>
                <w:rFonts w:ascii="Times New Roman" w:eastAsia="Calibri" w:hAnsi="Times New Roman" w:cs="Times New Roman"/>
                <w:lang w:val="en-GB" w:eastAsia="zh-CN"/>
              </w:rPr>
            </w:pPr>
            <w:del w:id="1467" w:author="ITU -LRT-" w:date="2022-05-16T15:21:00Z">
              <w:r w:rsidRPr="00196A9A">
                <w:rPr>
                  <w:rFonts w:ascii="Times New Roman" w:eastAsia="Calibri" w:hAnsi="Times New Roman" w:cs="Times New Roman"/>
                  <w:lang w:val="en-GB" w:eastAsia="zh-CN"/>
                </w:rPr>
                <w:delText>TBD</w:delText>
              </w:r>
            </w:del>
          </w:p>
        </w:tc>
        <w:tc>
          <w:tcPr>
            <w:tcW w:w="1748" w:type="dxa"/>
            <w:tcBorders>
              <w:top w:val="single" w:sz="4" w:space="0" w:color="auto"/>
              <w:left w:val="single" w:sz="4" w:space="0" w:color="auto"/>
              <w:bottom w:val="single" w:sz="4" w:space="0" w:color="auto"/>
              <w:right w:val="single" w:sz="4" w:space="0" w:color="auto"/>
            </w:tcBorders>
            <w:hideMark/>
            <w:tcPrChange w:id="1468" w:author="ITU -LRT-" w:date="2022-05-16T15:21:00Z">
              <w:tcPr>
                <w:tcW w:w="1647" w:type="dxa"/>
                <w:tcBorders>
                  <w:top w:val="single" w:sz="4" w:space="0" w:color="auto"/>
                  <w:left w:val="single" w:sz="4" w:space="1" w:color="auto"/>
                  <w:bottom w:val="single" w:sz="4" w:space="0" w:color="auto"/>
                  <w:right w:val="single" w:sz="4" w:space="1" w:color="auto"/>
                </w:tcBorders>
                <w:hideMark/>
              </w:tcPr>
            </w:tcPrChange>
          </w:tcPr>
          <w:p w14:paraId="77FC5C2C" w14:textId="77777777" w:rsidR="00196A9A" w:rsidRPr="00196A9A" w:rsidRDefault="00196A9A" w:rsidP="00196A9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rPr>
                <w:del w:id="1469" w:author="ITU -LRT-" w:date="2022-05-16T15:21:00Z"/>
                <w:rFonts w:ascii="Times New Roman" w:eastAsia="Calibri" w:hAnsi="Times New Roman" w:cs="Times New Roman"/>
                <w:lang w:val="en-GB" w:eastAsia="zh-CN"/>
              </w:rPr>
            </w:pPr>
            <w:del w:id="1470" w:author="ITU -LRT-" w:date="2022-05-16T15:21:00Z">
              <w:r w:rsidRPr="00196A9A">
                <w:rPr>
                  <w:rFonts w:ascii="Times New Roman" w:eastAsia="Calibri" w:hAnsi="Times New Roman" w:cs="Times New Roman"/>
                  <w:lang w:val="en-GB" w:eastAsia="zh-CN"/>
                </w:rPr>
                <w:delText>TBD</w:delText>
              </w:r>
            </w:del>
          </w:p>
        </w:tc>
      </w:tr>
    </w:tbl>
    <w:p w14:paraId="0353D14B" w14:textId="77777777" w:rsidR="00196A9A" w:rsidRPr="00196A9A" w:rsidRDefault="00196A9A" w:rsidP="00196A9A">
      <w:pPr>
        <w:overflowPunct w:val="0"/>
        <w:autoSpaceDE w:val="0"/>
        <w:autoSpaceDN w:val="0"/>
        <w:adjustRightInd w:val="0"/>
        <w:spacing w:after="0" w:line="240" w:lineRule="auto"/>
        <w:rPr>
          <w:rFonts w:ascii="Times New Roman" w:eastAsia="Times New Roman" w:hAnsi="Times New Roman" w:cs="Times New Roman"/>
          <w:sz w:val="20"/>
          <w:szCs w:val="20"/>
          <w:lang w:val="en-GB" w:eastAsia="zh-CN"/>
        </w:rPr>
      </w:pPr>
    </w:p>
    <w:p w14:paraId="4190E3A4" w14:textId="77777777" w:rsidR="00196A9A" w:rsidRPr="00196A9A" w:rsidRDefault="00196A9A" w:rsidP="00196A9A">
      <w:pPr>
        <w:tabs>
          <w:tab w:val="left" w:pos="1134"/>
          <w:tab w:val="left" w:pos="1588"/>
          <w:tab w:val="left" w:pos="1985"/>
        </w:tabs>
        <w:overflowPunct w:val="0"/>
        <w:autoSpaceDE w:val="0"/>
        <w:autoSpaceDN w:val="0"/>
        <w:adjustRightInd w:val="0"/>
        <w:spacing w:before="120" w:after="0" w:line="240" w:lineRule="auto"/>
        <w:rPr>
          <w:rFonts w:ascii="Times New Roman" w:eastAsia="Times New Roman" w:hAnsi="Times New Roman" w:cs="Times New Roman"/>
          <w:sz w:val="24"/>
          <w:szCs w:val="20"/>
          <w:lang w:val="en-GB"/>
        </w:rPr>
      </w:pPr>
    </w:p>
    <w:p w14:paraId="077DBC6E" w14:textId="77777777" w:rsidR="00196A9A" w:rsidRPr="00196A9A" w:rsidRDefault="00196A9A">
      <w:pPr>
        <w:rPr>
          <w:lang w:val="en-GB"/>
        </w:rPr>
      </w:pPr>
    </w:p>
    <w:sectPr w:rsidR="00196A9A" w:rsidRPr="00196A9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0" w:author="Author" w:initials="A">
    <w:p w14:paraId="2A85D1AF" w14:textId="6C65DC34" w:rsidR="00196A9A" w:rsidRDefault="00196A9A" w:rsidP="00196A9A">
      <w:pPr>
        <w:pStyle w:val="CommentText"/>
      </w:pPr>
      <w:r>
        <w:rPr>
          <w:rStyle w:val="CommentReference"/>
        </w:rPr>
        <w:annotationRef/>
      </w:r>
      <w:r>
        <w:t>Insert the URL for this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85D1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F56A" w16cex:dateUtc="2022-08-24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85D1AF" w16cid:durableId="26B0F5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8815" w14:textId="77777777" w:rsidR="00FF5B62" w:rsidRDefault="00FF5B62" w:rsidP="00196A9A">
      <w:pPr>
        <w:spacing w:after="0" w:line="240" w:lineRule="auto"/>
      </w:pPr>
      <w:r>
        <w:separator/>
      </w:r>
    </w:p>
  </w:endnote>
  <w:endnote w:type="continuationSeparator" w:id="0">
    <w:p w14:paraId="3565A935" w14:textId="77777777" w:rsidR="00FF5B62" w:rsidRDefault="00FF5B62" w:rsidP="0019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B5753" w14:textId="77777777" w:rsidR="00FF5B62" w:rsidRDefault="00FF5B62" w:rsidP="00196A9A">
      <w:pPr>
        <w:spacing w:after="0" w:line="240" w:lineRule="auto"/>
      </w:pPr>
      <w:r>
        <w:separator/>
      </w:r>
    </w:p>
  </w:footnote>
  <w:footnote w:type="continuationSeparator" w:id="0">
    <w:p w14:paraId="23E8DB23" w14:textId="77777777" w:rsidR="00FF5B62" w:rsidRDefault="00FF5B62" w:rsidP="00196A9A">
      <w:pPr>
        <w:spacing w:after="0" w:line="240" w:lineRule="auto"/>
      </w:pPr>
      <w:r>
        <w:continuationSeparator/>
      </w:r>
    </w:p>
  </w:footnote>
  <w:footnote w:id="1">
    <w:p w14:paraId="621A18B4" w14:textId="77777777" w:rsidR="00196A9A" w:rsidRPr="00D50E75" w:rsidRDefault="00196A9A" w:rsidP="00196A9A">
      <w:pPr>
        <w:pStyle w:val="FootnoteText"/>
        <w:jc w:val="both"/>
        <w:rPr>
          <w:ins w:id="706" w:author="Author"/>
          <w:rFonts w:ascii="Times New Roman" w:hAnsi="Times New Roman" w:cs="Times New Roman"/>
          <w:rPrChange w:id="707" w:author="USA" w:date="2022-08-24T21:48:00Z">
            <w:rPr>
              <w:ins w:id="708" w:author="Author"/>
            </w:rPr>
          </w:rPrChange>
        </w:rPr>
      </w:pPr>
      <w:ins w:id="709" w:author="Author">
        <w:r w:rsidRPr="00D50E75">
          <w:rPr>
            <w:rStyle w:val="FootnoteReference"/>
            <w:rFonts w:ascii="Times New Roman" w:hAnsi="Times New Roman" w:cs="Times New Roman"/>
            <w:rPrChange w:id="710" w:author="USA" w:date="2022-08-24T21:48:00Z">
              <w:rPr>
                <w:rStyle w:val="FootnoteReference"/>
              </w:rPr>
            </w:rPrChange>
          </w:rPr>
          <w:footnoteRef/>
        </w:r>
      </w:ins>
      <w:ins w:id="711" w:author="ITU -LRT-" w:date="2022-05-16T15:10:00Z">
        <w:r w:rsidRPr="00D50E75">
          <w:rPr>
            <w:rFonts w:ascii="Times New Roman" w:hAnsi="Times New Roman" w:cs="Times New Roman"/>
            <w:rPrChange w:id="712" w:author="USA" w:date="2022-08-24T21:48:00Z">
              <w:rPr/>
            </w:rPrChange>
          </w:rPr>
          <w:tab/>
        </w:r>
      </w:ins>
      <w:ins w:id="713" w:author="Author">
        <w:r w:rsidRPr="00D50E75">
          <w:rPr>
            <w:rFonts w:ascii="Times New Roman" w:hAnsi="Times New Roman" w:cs="Times New Roman"/>
            <w:rPrChange w:id="714" w:author="USA" w:date="2022-08-24T21:48:00Z">
              <w:rPr/>
            </w:rPrChange>
          </w:rPr>
          <w:t>A mesh network is a group of devices that act as a single Wi-Fi network; and can provide real-time video, high speed data transfers, email, internet access and other network-based services.</w:t>
        </w:r>
      </w:ins>
    </w:p>
  </w:footnote>
  <w:footnote w:id="2">
    <w:p w14:paraId="1E32A801" w14:textId="77777777" w:rsidR="00196A9A" w:rsidRPr="00D50E75" w:rsidRDefault="00196A9A" w:rsidP="00196A9A">
      <w:pPr>
        <w:pStyle w:val="FootnoteText"/>
        <w:rPr>
          <w:rFonts w:ascii="Times New Roman" w:hAnsi="Times New Roman" w:cs="Times New Roman"/>
          <w:rPrChange w:id="777" w:author="USA" w:date="2022-08-24T21:47:00Z">
            <w:rPr/>
          </w:rPrChange>
        </w:rPr>
      </w:pPr>
      <w:ins w:id="778" w:author="Author">
        <w:r w:rsidRPr="00D50E75">
          <w:rPr>
            <w:rStyle w:val="FootnoteReference"/>
            <w:rFonts w:ascii="Times New Roman" w:hAnsi="Times New Roman" w:cs="Times New Roman"/>
            <w:rPrChange w:id="779" w:author="USA" w:date="2022-08-24T21:47:00Z">
              <w:rPr>
                <w:rStyle w:val="FootnoteReference"/>
              </w:rPr>
            </w:rPrChange>
          </w:rPr>
          <w:footnoteRef/>
        </w:r>
      </w:ins>
      <w:ins w:id="780" w:author="ITU -LRT-" w:date="2022-05-16T15:11:00Z">
        <w:r w:rsidRPr="00D50E75">
          <w:rPr>
            <w:rFonts w:ascii="Times New Roman" w:hAnsi="Times New Roman" w:cs="Times New Roman"/>
            <w:rPrChange w:id="781" w:author="USA" w:date="2022-08-24T21:47:00Z">
              <w:rPr/>
            </w:rPrChange>
          </w:rPr>
          <w:tab/>
        </w:r>
      </w:ins>
      <w:ins w:id="782" w:author="Author">
        <w:r w:rsidRPr="00D50E75">
          <w:rPr>
            <w:rFonts w:ascii="Times New Roman" w:hAnsi="Times New Roman" w:cs="Times New Roman"/>
            <w:rPrChange w:id="783" w:author="USA" w:date="2022-08-24T21:47:00Z">
              <w:rPr/>
            </w:rPrChange>
          </w:rPr>
          <w:t>Analysis of Multiple Frequency HF Networks Versus Single Frequency Toke Ring Networks”; Gillespie, Trinder; 2006 10th IET International Conference on Ionospheric Radio Systems and Techniques; IRST 2006</w:t>
        </w:r>
      </w:ins>
    </w:p>
  </w:footnote>
  <w:footnote w:id="3">
    <w:p w14:paraId="1863F672" w14:textId="77777777" w:rsidR="00196A9A" w:rsidRDefault="00196A9A" w:rsidP="00196A9A">
      <w:pPr>
        <w:pStyle w:val="FootnoteText"/>
        <w:rPr>
          <w:ins w:id="785" w:author="Author"/>
          <w:del w:id="786" w:author="Author"/>
        </w:rPr>
      </w:pPr>
      <w:ins w:id="787" w:author="Author">
        <w:del w:id="788" w:author="Author">
          <w:r w:rsidRPr="00D50E75">
            <w:rPr>
              <w:rStyle w:val="FootnoteReference"/>
              <w:rFonts w:ascii="Times New Roman" w:hAnsi="Times New Roman" w:cs="Times New Roman"/>
              <w:rPrChange w:id="789" w:author="USA" w:date="2022-08-24T21:47:00Z">
                <w:rPr>
                  <w:rStyle w:val="FootnoteReference"/>
                </w:rPr>
              </w:rPrChange>
            </w:rPr>
            <w:footnoteRef/>
          </w:r>
          <w:r w:rsidRPr="00D50E75">
            <w:rPr>
              <w:rFonts w:ascii="Times New Roman" w:hAnsi="Times New Roman" w:cs="Times New Roman"/>
              <w:rPrChange w:id="790" w:author="USA" w:date="2022-08-24T21:47:00Z">
                <w:rPr/>
              </w:rPrChange>
            </w:rPr>
            <w:delText xml:space="preserve"> “Analysis of Multiple Frequency HF Networks Versus Single Frequency Toke Ring Networks”; Gillespie, Trinder; 2006 10th IET International Conference on Ionospheric Radio Systems and Techniques; IRST 2006</w:delText>
          </w:r>
        </w:del>
      </w:ins>
    </w:p>
  </w:footnote>
  <w:footnote w:id="4">
    <w:p w14:paraId="4DF24336" w14:textId="77777777" w:rsidR="00196A9A" w:rsidRPr="00D50E75" w:rsidRDefault="00196A9A" w:rsidP="00196A9A">
      <w:pPr>
        <w:pStyle w:val="FootnoteText"/>
        <w:rPr>
          <w:del w:id="812" w:author="Author"/>
          <w:rFonts w:ascii="Times New Roman" w:hAnsi="Times New Roman" w:cs="Times New Roman"/>
          <w:rPrChange w:id="813" w:author="USA" w:date="2022-08-24T21:46:00Z">
            <w:rPr>
              <w:del w:id="814" w:author="Author"/>
            </w:rPr>
          </w:rPrChange>
        </w:rPr>
      </w:pPr>
      <w:ins w:id="815" w:author="Author">
        <w:del w:id="816" w:author="Author">
          <w:r w:rsidRPr="00D50E75">
            <w:rPr>
              <w:rStyle w:val="FootnoteReference"/>
              <w:rFonts w:ascii="Times New Roman" w:hAnsi="Times New Roman" w:cs="Times New Roman"/>
              <w:rPrChange w:id="817" w:author="USA" w:date="2022-08-24T21:46:00Z">
                <w:rPr>
                  <w:rStyle w:val="FootnoteReference"/>
                </w:rPr>
              </w:rPrChange>
            </w:rPr>
            <w:footnoteRef/>
          </w:r>
          <w:r w:rsidRPr="00D50E75">
            <w:rPr>
              <w:rFonts w:ascii="Times New Roman" w:hAnsi="Times New Roman" w:cs="Times New Roman"/>
              <w:rPrChange w:id="818" w:author="USA" w:date="2022-08-24T21:46:00Z">
                <w:rPr/>
              </w:rPrChange>
            </w:rPr>
            <w:delText xml:space="preserve"> HF Radio Mesh Networks;  Eric E. Johnson;  </w:delText>
          </w:r>
        </w:del>
      </w:ins>
    </w:p>
    <w:p w14:paraId="6209599D" w14:textId="77777777" w:rsidR="00196A9A" w:rsidRPr="00D50E75" w:rsidRDefault="00196A9A" w:rsidP="00196A9A">
      <w:pPr>
        <w:pStyle w:val="FootnoteText"/>
        <w:rPr>
          <w:ins w:id="819" w:author="Author"/>
          <w:del w:id="820" w:author="Author"/>
          <w:rFonts w:ascii="Times New Roman" w:hAnsi="Times New Roman" w:cs="Times New Roman"/>
          <w:rPrChange w:id="821" w:author="USA" w:date="2022-08-24T21:46:00Z">
            <w:rPr>
              <w:ins w:id="822" w:author="Author"/>
              <w:del w:id="823" w:author="Author"/>
            </w:rPr>
          </w:rPrChange>
        </w:rPr>
      </w:pPr>
      <w:ins w:id="824" w:author="Author">
        <w:del w:id="825" w:author="Author">
          <w:r w:rsidRPr="00D50E75">
            <w:rPr>
              <w:rFonts w:ascii="Times New Roman" w:hAnsi="Times New Roman" w:cs="Times New Roman"/>
              <w:rPrChange w:id="826" w:author="USA" w:date="2022-08-24T21:46:00Z">
                <w:rPr/>
              </w:rPrChange>
            </w:rPr>
            <w:delText>5 Cognitive Radio Outside The Radio Whitepaper , Mahan, Rockway, Luong; Whitepaper published by US Navy, 2022</w:delText>
          </w:r>
        </w:del>
      </w:ins>
    </w:p>
  </w:footnote>
  <w:footnote w:id="5">
    <w:p w14:paraId="1BBFC490" w14:textId="77777777" w:rsidR="00196A9A" w:rsidRPr="00D50E75" w:rsidRDefault="00196A9A" w:rsidP="00196A9A">
      <w:pPr>
        <w:pStyle w:val="FootnoteText"/>
        <w:rPr>
          <w:rFonts w:ascii="Times New Roman" w:hAnsi="Times New Roman" w:cs="Times New Roman"/>
          <w:color w:val="C00000"/>
          <w:rPrChange w:id="827" w:author="USA" w:date="2022-08-24T21:46:00Z">
            <w:rPr>
              <w:color w:val="C00000"/>
            </w:rPr>
          </w:rPrChange>
        </w:rPr>
      </w:pPr>
      <w:ins w:id="828" w:author="Author">
        <w:r w:rsidRPr="00D50E75">
          <w:rPr>
            <w:rStyle w:val="FootnoteReference"/>
            <w:rFonts w:ascii="Times New Roman" w:hAnsi="Times New Roman" w:cs="Times New Roman"/>
            <w:rPrChange w:id="829" w:author="USA" w:date="2022-08-24T21:46:00Z">
              <w:rPr>
                <w:rStyle w:val="FootnoteReference"/>
              </w:rPr>
            </w:rPrChange>
          </w:rPr>
          <w:footnoteRef/>
        </w:r>
      </w:ins>
      <w:ins w:id="830" w:author="ITU -LRT-" w:date="2022-05-16T15:11:00Z">
        <w:r w:rsidRPr="00D50E75">
          <w:rPr>
            <w:rFonts w:ascii="Times New Roman" w:hAnsi="Times New Roman" w:cs="Times New Roman"/>
            <w:rPrChange w:id="831" w:author="USA" w:date="2022-08-24T21:46:00Z">
              <w:rPr/>
            </w:rPrChange>
          </w:rPr>
          <w:tab/>
        </w:r>
      </w:ins>
      <w:ins w:id="832" w:author="Author">
        <w:r w:rsidRPr="00D50E75">
          <w:rPr>
            <w:rFonts w:ascii="Times New Roman" w:hAnsi="Times New Roman" w:cs="Times New Roman"/>
            <w:rPrChange w:id="833" w:author="USA" w:date="2022-08-24T21:46:00Z">
              <w:rPr/>
            </w:rPrChange>
          </w:rPr>
          <w:t>HF Radio Mesh Networks;  Eric E. Johnson</w:t>
        </w:r>
        <w:r w:rsidRPr="00D50E75">
          <w:rPr>
            <w:rFonts w:ascii="Times New Roman" w:hAnsi="Times New Roman" w:cs="Times New Roman"/>
            <w:color w:val="C00000"/>
            <w:rPrChange w:id="834" w:author="USA" w:date="2022-08-24T21:46:00Z">
              <w:rPr>
                <w:color w:val="C00000"/>
              </w:rPr>
            </w:rPrChange>
          </w:rPr>
          <w:t xml:space="preserve">, </w:t>
        </w:r>
      </w:ins>
      <w:r w:rsidRPr="00D50E75">
        <w:rPr>
          <w:rFonts w:ascii="Times New Roman" w:hAnsi="Times New Roman" w:cs="Times New Roman"/>
          <w:color w:val="C00000"/>
          <w:rPrChange w:id="835" w:author="USA" w:date="2022-08-24T21:46:00Z">
            <w:rPr>
              <w:color w:val="C00000"/>
            </w:rPr>
          </w:rPrChange>
        </w:rPr>
        <w:t>http://tracebase.nmsu.edu/hf/papers/hf_mesh.pdf</w:t>
      </w:r>
    </w:p>
  </w:footnote>
  <w:footnote w:id="6">
    <w:p w14:paraId="26E48AB3" w14:textId="77777777" w:rsidR="00196A9A" w:rsidRPr="00D50E75" w:rsidRDefault="00196A9A" w:rsidP="00196A9A">
      <w:pPr>
        <w:pStyle w:val="FootnoteText"/>
        <w:jc w:val="both"/>
        <w:rPr>
          <w:ins w:id="840" w:author="Author"/>
          <w:rFonts w:ascii="Times New Roman" w:hAnsi="Times New Roman" w:cs="Times New Roman"/>
          <w:rPrChange w:id="841" w:author="USA" w:date="2022-08-24T21:46:00Z">
            <w:rPr>
              <w:ins w:id="842" w:author="Author"/>
            </w:rPr>
          </w:rPrChange>
        </w:rPr>
      </w:pPr>
      <w:ins w:id="843" w:author="Author">
        <w:r w:rsidRPr="00D50E75">
          <w:rPr>
            <w:rStyle w:val="FootnoteReference"/>
            <w:rFonts w:ascii="Times New Roman" w:hAnsi="Times New Roman" w:cs="Times New Roman"/>
            <w:rPrChange w:id="844" w:author="USA" w:date="2022-08-24T21:46:00Z">
              <w:rPr>
                <w:rStyle w:val="FootnoteReference"/>
              </w:rPr>
            </w:rPrChange>
          </w:rPr>
          <w:footnoteRef/>
        </w:r>
      </w:ins>
      <w:ins w:id="845" w:author="ITU -LRT-" w:date="2022-05-16T15:12:00Z">
        <w:r w:rsidRPr="00D50E75">
          <w:rPr>
            <w:rFonts w:ascii="Times New Roman" w:hAnsi="Times New Roman" w:cs="Times New Roman"/>
            <w:rPrChange w:id="846" w:author="USA" w:date="2022-08-24T21:46:00Z">
              <w:rPr/>
            </w:rPrChange>
          </w:rPr>
          <w:tab/>
        </w:r>
      </w:ins>
      <w:ins w:id="847" w:author="Author">
        <w:r w:rsidRPr="00D50E75">
          <w:rPr>
            <w:rFonts w:ascii="Times New Roman" w:hAnsi="Times New Roman" w:cs="Times New Roman"/>
            <w:rPrChange w:id="848" w:author="USA" w:date="2022-08-24T21:46:00Z">
              <w:rPr/>
            </w:rPrChange>
          </w:rPr>
          <w:t>“Third-Generation and Wideband HF Radio Communications”; Johnson, Koski, Furman, Jorgenson and Nieto; 2013 Artech House</w:t>
        </w:r>
      </w:ins>
    </w:p>
  </w:footnote>
  <w:footnote w:id="7">
    <w:p w14:paraId="28A9CC52" w14:textId="77777777" w:rsidR="00196A9A" w:rsidRDefault="00196A9A" w:rsidP="00196A9A">
      <w:pPr>
        <w:pStyle w:val="FootnoteText"/>
        <w:jc w:val="both"/>
        <w:rPr>
          <w:ins w:id="851" w:author="Author"/>
        </w:rPr>
      </w:pPr>
      <w:ins w:id="852" w:author="Author">
        <w:r w:rsidRPr="00D50E75">
          <w:rPr>
            <w:rStyle w:val="FootnoteReference"/>
            <w:rFonts w:ascii="Times New Roman" w:hAnsi="Times New Roman" w:cs="Times New Roman"/>
            <w:rPrChange w:id="853" w:author="USA" w:date="2022-08-24T21:46:00Z">
              <w:rPr>
                <w:rStyle w:val="FootnoteReference"/>
              </w:rPr>
            </w:rPrChange>
          </w:rPr>
          <w:footnoteRef/>
        </w:r>
      </w:ins>
      <w:ins w:id="854" w:author="ITU -LRT-" w:date="2022-05-16T15:12:00Z">
        <w:r w:rsidRPr="00D50E75">
          <w:rPr>
            <w:rFonts w:ascii="Times New Roman" w:hAnsi="Times New Roman" w:cs="Times New Roman"/>
            <w:rPrChange w:id="855" w:author="USA" w:date="2022-08-24T21:46:00Z">
              <w:rPr/>
            </w:rPrChange>
          </w:rPr>
          <w:tab/>
        </w:r>
      </w:ins>
      <w:ins w:id="856" w:author="Author">
        <w:r w:rsidRPr="00D50E75">
          <w:rPr>
            <w:rFonts w:ascii="Times New Roman" w:hAnsi="Times New Roman" w:cs="Times New Roman"/>
            <w:rPrChange w:id="857" w:author="USA" w:date="2022-08-24T21:46:00Z">
              <w:rPr/>
            </w:rPrChange>
          </w:rPr>
          <w:t>“Analysis of Multiple Frequency HF Networks Versus Single Frequency Token Ring Networks”; Gillespie, Trinder; 2006 10th IET International Conference on Ionospheric Radio Systems and Techniques; IRST 2006</w:t>
        </w:r>
      </w:ins>
    </w:p>
  </w:footnote>
  <w:footnote w:id="8">
    <w:p w14:paraId="151030B8" w14:textId="77777777" w:rsidR="00196A9A" w:rsidRPr="00D50E75" w:rsidRDefault="00196A9A" w:rsidP="00196A9A">
      <w:pPr>
        <w:pStyle w:val="FootnoteText"/>
        <w:jc w:val="both"/>
        <w:rPr>
          <w:ins w:id="891" w:author="ITU -LRT-" w:date="2022-05-16T15:13:00Z"/>
          <w:rFonts w:ascii="Times New Roman" w:hAnsi="Times New Roman" w:cs="Times New Roman"/>
          <w:rPrChange w:id="892" w:author="USA" w:date="2022-08-24T21:47:00Z">
            <w:rPr>
              <w:ins w:id="893" w:author="ITU -LRT-" w:date="2022-05-16T15:13:00Z"/>
            </w:rPr>
          </w:rPrChange>
        </w:rPr>
      </w:pPr>
      <w:ins w:id="894" w:author="Author">
        <w:r w:rsidRPr="00D50E75">
          <w:rPr>
            <w:rStyle w:val="FootnoteReference"/>
            <w:rFonts w:ascii="Times New Roman" w:hAnsi="Times New Roman" w:cs="Times New Roman"/>
            <w:rPrChange w:id="895" w:author="USA" w:date="2022-08-24T21:47:00Z">
              <w:rPr>
                <w:rStyle w:val="FootnoteReference"/>
              </w:rPr>
            </w:rPrChange>
          </w:rPr>
          <w:footnoteRef/>
        </w:r>
      </w:ins>
      <w:ins w:id="896" w:author="ITU -LRT-" w:date="2022-05-16T15:12:00Z">
        <w:r w:rsidRPr="00D50E75">
          <w:rPr>
            <w:rFonts w:ascii="Times New Roman" w:hAnsi="Times New Roman" w:cs="Times New Roman"/>
            <w:rPrChange w:id="897" w:author="USA" w:date="2022-08-24T21:47:00Z">
              <w:rPr/>
            </w:rPrChange>
          </w:rPr>
          <w:tab/>
        </w:r>
      </w:ins>
      <w:ins w:id="898" w:author="Author">
        <w:r w:rsidRPr="00D50E75">
          <w:rPr>
            <w:rFonts w:ascii="Times New Roman" w:hAnsi="Times New Roman" w:cs="Times New Roman"/>
            <w:rPrChange w:id="899" w:author="USA" w:date="2022-08-24T21:47:00Z">
              <w:rPr/>
            </w:rPrChange>
          </w:rPr>
          <w:t xml:space="preserve">HF Radio Mesh Networks;  Eric E. Johnson; </w:t>
        </w:r>
      </w:ins>
    </w:p>
    <w:p w14:paraId="2929CEE6" w14:textId="77777777" w:rsidR="00196A9A" w:rsidRDefault="00196A9A" w:rsidP="00196A9A">
      <w:pPr>
        <w:pStyle w:val="FootnoteText"/>
        <w:jc w:val="both"/>
      </w:pPr>
      <w:ins w:id="900" w:author="Author">
        <w:r w:rsidRPr="00D50E75">
          <w:rPr>
            <w:rStyle w:val="FootnoteReference"/>
            <w:rFonts w:ascii="Times New Roman" w:hAnsi="Times New Roman" w:cs="Times New Roman"/>
            <w:rPrChange w:id="901" w:author="USA" w:date="2022-08-24T21:47:00Z">
              <w:rPr>
                <w:rStyle w:val="FootnoteReference"/>
              </w:rPr>
            </w:rPrChange>
          </w:rPr>
          <w:t>5</w:t>
        </w:r>
      </w:ins>
      <w:ins w:id="902" w:author="ITU -LRT-" w:date="2022-05-16T15:12:00Z">
        <w:r w:rsidRPr="00D50E75">
          <w:rPr>
            <w:rFonts w:ascii="Times New Roman" w:hAnsi="Times New Roman" w:cs="Times New Roman"/>
            <w:rPrChange w:id="903" w:author="USA" w:date="2022-08-24T21:47:00Z">
              <w:rPr/>
            </w:rPrChange>
          </w:rPr>
          <w:tab/>
        </w:r>
      </w:ins>
      <w:ins w:id="904" w:author="Author">
        <w:r w:rsidRPr="00D50E75">
          <w:rPr>
            <w:rFonts w:ascii="Times New Roman" w:hAnsi="Times New Roman" w:cs="Times New Roman"/>
            <w:rPrChange w:id="905" w:author="USA" w:date="2022-08-24T21:47:00Z">
              <w:rPr/>
            </w:rPrChange>
          </w:rPr>
          <w:t>Cognitive Radio Outside The Radio Whitepaper, Mahan, Rockway, Luong</w:t>
        </w:r>
        <w:del w:id="906" w:author="Author">
          <w:r w:rsidRPr="00D50E75">
            <w:rPr>
              <w:rFonts w:ascii="Times New Roman" w:hAnsi="Times New Roman" w:cs="Times New Roman"/>
              <w:rPrChange w:id="907" w:author="USA" w:date="2022-08-24T21:47:00Z">
                <w:rPr/>
              </w:rPrChange>
            </w:rPr>
            <w:delText xml:space="preserve">; </w:delText>
          </w:r>
        </w:del>
      </w:ins>
      <w:ins w:id="908" w:author="ITU -LRT-" w:date="2022-05-16T15:13:00Z">
        <w:r w:rsidRPr="00D50E75">
          <w:rPr>
            <w:rFonts w:ascii="Times New Roman" w:hAnsi="Times New Roman" w:cs="Times New Roman"/>
            <w:rPrChange w:id="909" w:author="USA" w:date="2022-08-24T21:47:00Z">
              <w:rPr/>
            </w:rPrChange>
          </w:rPr>
          <w:t>.</w:t>
        </w:r>
      </w:ins>
    </w:p>
  </w:footnote>
  <w:footnote w:id="9">
    <w:p w14:paraId="43F30F0B" w14:textId="77777777" w:rsidR="00196A9A" w:rsidRPr="00D50E75" w:rsidRDefault="00196A9A" w:rsidP="00196A9A">
      <w:pPr>
        <w:pStyle w:val="FootnoteText"/>
        <w:rPr>
          <w:rFonts w:ascii="Times New Roman" w:hAnsi="Times New Roman" w:cs="Times New Roman"/>
          <w:rPrChange w:id="1205" w:author="USA" w:date="2022-08-24T21:46:00Z">
            <w:rPr/>
          </w:rPrChange>
        </w:rPr>
      </w:pPr>
      <w:ins w:id="1206" w:author="Author">
        <w:r w:rsidRPr="00D50E75">
          <w:rPr>
            <w:rStyle w:val="FootnoteReference"/>
            <w:rFonts w:ascii="Times New Roman" w:hAnsi="Times New Roman" w:cs="Times New Roman"/>
            <w:rPrChange w:id="1207" w:author="USA" w:date="2022-08-24T21:46:00Z">
              <w:rPr>
                <w:rStyle w:val="FootnoteReference"/>
              </w:rPr>
            </w:rPrChange>
          </w:rPr>
          <w:footnoteRef/>
        </w:r>
      </w:ins>
      <w:ins w:id="1208" w:author="ITU -LRT-" w:date="2022-05-16T15:22:00Z">
        <w:r w:rsidRPr="00D50E75">
          <w:rPr>
            <w:rFonts w:ascii="Times New Roman" w:hAnsi="Times New Roman" w:cs="Times New Roman"/>
            <w:rPrChange w:id="1209" w:author="USA" w:date="2022-08-24T21:46:00Z">
              <w:rPr/>
            </w:rPrChange>
          </w:rPr>
          <w:tab/>
        </w:r>
      </w:ins>
      <w:ins w:id="1210" w:author="Author">
        <w:r w:rsidRPr="00D50E75">
          <w:rPr>
            <w:rFonts w:ascii="Times New Roman" w:hAnsi="Times New Roman" w:cs="Times New Roman"/>
            <w:rPrChange w:id="1211" w:author="USA" w:date="2022-08-24T21:46:00Z">
              <w:rPr/>
            </w:rPrChange>
          </w:rPr>
          <w:t>The parameters listed in Table 3 are typical for systems using the given propagation modes.</w:t>
        </w:r>
      </w:ins>
    </w:p>
  </w:footnote>
  <w:footnote w:id="10">
    <w:p w14:paraId="5E94E965" w14:textId="77777777" w:rsidR="00196A9A" w:rsidRPr="00D50E75" w:rsidRDefault="00196A9A" w:rsidP="00196A9A">
      <w:pPr>
        <w:pStyle w:val="FootnoteText"/>
        <w:rPr>
          <w:ins w:id="1326" w:author="Author"/>
          <w:rFonts w:ascii="Times New Roman" w:hAnsi="Times New Roman" w:cs="Times New Roman"/>
          <w:rPrChange w:id="1327" w:author="USA" w:date="2022-08-24T21:46:00Z">
            <w:rPr>
              <w:ins w:id="1328" w:author="Author"/>
            </w:rPr>
          </w:rPrChange>
        </w:rPr>
      </w:pPr>
      <w:ins w:id="1329" w:author="Author">
        <w:r w:rsidRPr="00D50E75">
          <w:rPr>
            <w:rStyle w:val="FootnoteReference"/>
            <w:rFonts w:ascii="Times New Roman" w:hAnsi="Times New Roman" w:cs="Times New Roman"/>
            <w:rPrChange w:id="1330" w:author="USA" w:date="2022-08-24T21:46:00Z">
              <w:rPr>
                <w:rStyle w:val="FootnoteReference"/>
              </w:rPr>
            </w:rPrChange>
          </w:rPr>
          <w:footnoteRef/>
        </w:r>
      </w:ins>
      <w:ins w:id="1331" w:author="ITU -LRT-" w:date="2022-05-16T15:22:00Z">
        <w:r w:rsidRPr="00D50E75">
          <w:rPr>
            <w:rFonts w:ascii="Times New Roman" w:hAnsi="Times New Roman" w:cs="Times New Roman"/>
            <w:rPrChange w:id="1332" w:author="USA" w:date="2022-08-24T21:46:00Z">
              <w:rPr/>
            </w:rPrChange>
          </w:rPr>
          <w:tab/>
        </w:r>
      </w:ins>
      <w:ins w:id="1333" w:author="Author">
        <w:del w:id="1334" w:author="Author">
          <w:r w:rsidRPr="00D50E75">
            <w:rPr>
              <w:rFonts w:ascii="Times New Roman" w:hAnsi="Times New Roman" w:cs="Times New Roman"/>
              <w:sz w:val="24"/>
              <w:highlight w:val="yellow"/>
              <w:rPrChange w:id="1335" w:author="USA" w:date="2022-08-24T21:46:00Z">
                <w:rPr/>
              </w:rPrChange>
            </w:rPr>
            <w:delText xml:space="preserve">The </w:delText>
          </w:r>
        </w:del>
        <w:r w:rsidRPr="00D50E75">
          <w:rPr>
            <w:rFonts w:ascii="Times New Roman" w:eastAsia="Calibri" w:hAnsi="Times New Roman" w:cs="Times New Roman"/>
            <w:sz w:val="24"/>
            <w:lang w:val="en-GB"/>
            <w:rPrChange w:id="1336" w:author="USA" w:date="2022-08-24T21:46:00Z">
              <w:rPr>
                <w:rFonts w:ascii="Calibri" w:eastAsia="Calibri" w:hAnsi="Calibri"/>
                <w:sz w:val="22"/>
                <w:szCs w:val="22"/>
                <w:lang w:val="fr-FR"/>
              </w:rPr>
            </w:rPrChange>
          </w:rPr>
          <w:t xml:space="preserve">Signal-to-noise ratios listed here </w:t>
        </w:r>
        <w:del w:id="1337" w:author="Author">
          <w:r w:rsidRPr="00D50E75">
            <w:rPr>
              <w:rFonts w:ascii="Times New Roman" w:hAnsi="Times New Roman" w:cs="Times New Roman"/>
              <w:sz w:val="24"/>
              <w:highlight w:val="yellow"/>
              <w:rPrChange w:id="1338" w:author="USA" w:date="2022-08-24T21:46:00Z">
                <w:rPr/>
              </w:rPrChange>
            </w:rPr>
            <w:delText>SNR’s listed</w:delText>
          </w:r>
          <w:r w:rsidRPr="00D50E75">
            <w:rPr>
              <w:rFonts w:ascii="Times New Roman" w:hAnsi="Times New Roman" w:cs="Times New Roman"/>
              <w:rPrChange w:id="1339" w:author="USA" w:date="2022-08-24T21:46:00Z">
                <w:rPr/>
              </w:rPrChange>
            </w:rPr>
            <w:delText xml:space="preserve"> here </w:delText>
          </w:r>
        </w:del>
        <w:r w:rsidRPr="00D50E75">
          <w:rPr>
            <w:rFonts w:ascii="Times New Roman" w:hAnsi="Times New Roman" w:cs="Times New Roman"/>
            <w:rPrChange w:id="1340" w:author="USA" w:date="2022-08-24T21:46:00Z">
              <w:rPr/>
            </w:rPrChange>
          </w:rPr>
          <w:t>are given in a waveform’s necessary bandwidth</w:t>
        </w:r>
        <w:del w:id="1341" w:author="Author">
          <w:r w:rsidRPr="00D50E75">
            <w:rPr>
              <w:rFonts w:ascii="Times New Roman" w:hAnsi="Times New Roman" w:cs="Times New Roman"/>
              <w:rPrChange w:id="1342" w:author="USA" w:date="2022-08-24T21:46:00Z">
                <w:rPr/>
              </w:rPrChange>
            </w:rPr>
            <w:delText xml:space="preserve"> </w:delText>
          </w:r>
        </w:del>
        <w:r w:rsidRPr="00D50E75">
          <w:rPr>
            <w:rFonts w:ascii="Times New Roman" w:hAnsi="Times New Roman" w:cs="Times New Roman"/>
            <w:rPrChange w:id="1343" w:author="USA" w:date="2022-08-24T21:46:00Z">
              <w:rPr/>
            </w:rPrChange>
          </w:rPr>
          <w:t xml:space="preserve"> and are typical of systems that operate </w:t>
        </w:r>
        <w:del w:id="1344" w:author="Author">
          <w:r w:rsidRPr="00D50E75">
            <w:rPr>
              <w:rFonts w:ascii="Times New Roman" w:hAnsi="Times New Roman" w:cs="Times New Roman"/>
              <w:rPrChange w:id="1345" w:author="USA" w:date="2022-08-24T21:46:00Z">
                <w:rPr/>
              </w:rPrChange>
            </w:rPr>
            <w:delText>under  the</w:delText>
          </w:r>
        </w:del>
        <w:r w:rsidRPr="00D50E75">
          <w:rPr>
            <w:rFonts w:ascii="Times New Roman" w:hAnsi="Times New Roman" w:cs="Times New Roman"/>
            <w:rPrChange w:id="1346" w:author="USA" w:date="2022-08-24T21:46:00Z">
              <w:rPr/>
            </w:rPrChange>
          </w:rPr>
          <w:t>under the indicated propagation modes.</w:t>
        </w:r>
      </w:ins>
    </w:p>
  </w:footnote>
  <w:footnote w:id="11">
    <w:p w14:paraId="11CA9DB6" w14:textId="77777777" w:rsidR="00196A9A" w:rsidRDefault="00196A9A" w:rsidP="00196A9A"/>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K">
    <w15:presenceInfo w15:providerId="None" w15:userId="TK"/>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A9A"/>
    <w:rsid w:val="00005A5B"/>
    <w:rsid w:val="000979E2"/>
    <w:rsid w:val="00115EEA"/>
    <w:rsid w:val="0015041E"/>
    <w:rsid w:val="00196A9A"/>
    <w:rsid w:val="001C28AC"/>
    <w:rsid w:val="001F3028"/>
    <w:rsid w:val="003365FD"/>
    <w:rsid w:val="004B0E9C"/>
    <w:rsid w:val="004C33C3"/>
    <w:rsid w:val="004E0911"/>
    <w:rsid w:val="00545A3E"/>
    <w:rsid w:val="005B5251"/>
    <w:rsid w:val="005C7132"/>
    <w:rsid w:val="006D6EFE"/>
    <w:rsid w:val="00850155"/>
    <w:rsid w:val="008C2CE5"/>
    <w:rsid w:val="00927391"/>
    <w:rsid w:val="00972F7F"/>
    <w:rsid w:val="009C387C"/>
    <w:rsid w:val="00A03C90"/>
    <w:rsid w:val="00A32FF3"/>
    <w:rsid w:val="00A468F0"/>
    <w:rsid w:val="00AB6B0F"/>
    <w:rsid w:val="00B0200D"/>
    <w:rsid w:val="00B21EE2"/>
    <w:rsid w:val="00BA1C10"/>
    <w:rsid w:val="00C221BD"/>
    <w:rsid w:val="00D50E75"/>
    <w:rsid w:val="00EC5E33"/>
    <w:rsid w:val="00F723EA"/>
    <w:rsid w:val="00FF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D85D"/>
  <w15:chartTrackingRefBased/>
  <w15:docId w15:val="{93AB0FF7-D021-4856-9F29-11E6B79E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A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96A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96A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96A9A"/>
    <w:pPr>
      <w:spacing w:after="0" w:line="240" w:lineRule="auto"/>
    </w:pPr>
  </w:style>
  <w:style w:type="paragraph" w:customStyle="1" w:styleId="RecNo">
    <w:name w:val="Rec_No"/>
    <w:basedOn w:val="Normal"/>
    <w:next w:val="Normal"/>
    <w:rsid w:val="00196A9A"/>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rPr>
  </w:style>
  <w:style w:type="paragraph" w:customStyle="1" w:styleId="Restitle">
    <w:name w:val="Res_title"/>
    <w:basedOn w:val="Normal"/>
    <w:next w:val="Normal"/>
    <w:rsid w:val="00196A9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styleId="TOC1">
    <w:name w:val="toc 1"/>
    <w:basedOn w:val="Normal"/>
    <w:uiPriority w:val="39"/>
    <w:rsid w:val="00196A9A"/>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196A9A"/>
    <w:pPr>
      <w:spacing w:before="120"/>
    </w:pPr>
  </w:style>
  <w:style w:type="paragraph" w:styleId="TOC3">
    <w:name w:val="toc 3"/>
    <w:basedOn w:val="TOC2"/>
    <w:uiPriority w:val="39"/>
    <w:rsid w:val="00196A9A"/>
  </w:style>
  <w:style w:type="character" w:styleId="Hyperlink">
    <w:name w:val="Hyperlink"/>
    <w:uiPriority w:val="99"/>
    <w:rsid w:val="00196A9A"/>
    <w:rPr>
      <w:color w:val="0000FF"/>
      <w:u w:val="single"/>
    </w:rPr>
  </w:style>
  <w:style w:type="character" w:customStyle="1" w:styleId="Heading1Char">
    <w:name w:val="Heading 1 Char"/>
    <w:basedOn w:val="DefaultParagraphFont"/>
    <w:link w:val="Heading1"/>
    <w:uiPriority w:val="9"/>
    <w:rsid w:val="00196A9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96A9A"/>
    <w:pPr>
      <w:outlineLvl w:val="9"/>
    </w:pPr>
  </w:style>
  <w:style w:type="paragraph" w:customStyle="1" w:styleId="enumlev1">
    <w:name w:val="enumlev1"/>
    <w:basedOn w:val="Normal"/>
    <w:rsid w:val="00196A9A"/>
    <w:pPr>
      <w:tabs>
        <w:tab w:val="left" w:pos="1134"/>
        <w:tab w:val="left" w:pos="1871"/>
        <w:tab w:val="left" w:pos="2608"/>
        <w:tab w:val="left" w:pos="3345"/>
      </w:tabs>
      <w:overflowPunct w:val="0"/>
      <w:autoSpaceDE w:val="0"/>
      <w:autoSpaceDN w:val="0"/>
      <w:adjustRightInd w:val="0"/>
      <w:spacing w:before="80" w:after="0" w:line="240" w:lineRule="auto"/>
      <w:ind w:left="1134" w:hanging="1134"/>
    </w:pPr>
    <w:rPr>
      <w:rFonts w:ascii="Times New Roman" w:eastAsia="Times New Roman" w:hAnsi="Times New Roman" w:cs="Times New Roman"/>
      <w:sz w:val="24"/>
      <w:szCs w:val="20"/>
      <w:lang w:val="en-GB"/>
    </w:rPr>
  </w:style>
  <w:style w:type="character" w:customStyle="1" w:styleId="Heading2Char">
    <w:name w:val="Heading 2 Char"/>
    <w:basedOn w:val="DefaultParagraphFont"/>
    <w:link w:val="Heading2"/>
    <w:uiPriority w:val="9"/>
    <w:semiHidden/>
    <w:rsid w:val="00196A9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196A9A"/>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196A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6A9A"/>
    <w:rPr>
      <w:sz w:val="20"/>
      <w:szCs w:val="20"/>
    </w:rPr>
  </w:style>
  <w:style w:type="paragraph" w:styleId="CommentText">
    <w:name w:val="annotation text"/>
    <w:basedOn w:val="Normal"/>
    <w:link w:val="CommentTextChar"/>
    <w:uiPriority w:val="99"/>
    <w:unhideWhenUsed/>
    <w:rsid w:val="00196A9A"/>
    <w:pPr>
      <w:spacing w:line="240" w:lineRule="auto"/>
    </w:pPr>
    <w:rPr>
      <w:sz w:val="20"/>
      <w:szCs w:val="20"/>
    </w:rPr>
  </w:style>
  <w:style w:type="character" w:customStyle="1" w:styleId="CommentTextChar">
    <w:name w:val="Comment Text Char"/>
    <w:basedOn w:val="DefaultParagraphFont"/>
    <w:link w:val="CommentText"/>
    <w:uiPriority w:val="99"/>
    <w:rsid w:val="00196A9A"/>
    <w:rPr>
      <w:sz w:val="20"/>
      <w:szCs w:val="20"/>
    </w:rPr>
  </w:style>
  <w:style w:type="paragraph" w:customStyle="1" w:styleId="TableNo">
    <w:name w:val="Table_No"/>
    <w:basedOn w:val="Normal"/>
    <w:next w:val="Normal"/>
    <w:rsid w:val="00196A9A"/>
    <w:pPr>
      <w:keepNext/>
      <w:tabs>
        <w:tab w:val="left" w:pos="1134"/>
        <w:tab w:val="left" w:pos="1871"/>
        <w:tab w:val="left" w:pos="2268"/>
      </w:tabs>
      <w:overflowPunct w:val="0"/>
      <w:autoSpaceDE w:val="0"/>
      <w:autoSpaceDN w:val="0"/>
      <w:adjustRightInd w:val="0"/>
      <w:spacing w:before="560" w:after="120" w:line="240" w:lineRule="auto"/>
      <w:jc w:val="center"/>
    </w:pPr>
    <w:rPr>
      <w:rFonts w:ascii="Times New Roman" w:eastAsia="Times New Roman" w:hAnsi="Times New Roman" w:cs="Times New Roman"/>
      <w:caps/>
      <w:sz w:val="20"/>
      <w:szCs w:val="20"/>
      <w:lang w:val="en-GB"/>
    </w:rPr>
  </w:style>
  <w:style w:type="character" w:styleId="FootnoteReference">
    <w:name w:val="footnote reference"/>
    <w:basedOn w:val="DefaultParagraphFont"/>
    <w:semiHidden/>
    <w:unhideWhenUsed/>
    <w:rsid w:val="00196A9A"/>
    <w:rPr>
      <w:position w:val="6"/>
      <w:sz w:val="18"/>
    </w:rPr>
  </w:style>
  <w:style w:type="character" w:styleId="CommentReference">
    <w:name w:val="annotation reference"/>
    <w:semiHidden/>
    <w:unhideWhenUsed/>
    <w:rsid w:val="00196A9A"/>
    <w:rPr>
      <w:sz w:val="16"/>
      <w:szCs w:val="16"/>
    </w:rPr>
  </w:style>
  <w:style w:type="paragraph" w:customStyle="1" w:styleId="EditorsNote">
    <w:name w:val="EditorsNote"/>
    <w:basedOn w:val="Normal"/>
    <w:rsid w:val="00196A9A"/>
    <w:pPr>
      <w:tabs>
        <w:tab w:val="left" w:pos="1134"/>
        <w:tab w:val="left" w:pos="1871"/>
        <w:tab w:val="left" w:pos="2268"/>
      </w:tabs>
      <w:overflowPunct w:val="0"/>
      <w:autoSpaceDE w:val="0"/>
      <w:autoSpaceDN w:val="0"/>
      <w:adjustRightInd w:val="0"/>
      <w:spacing w:before="240" w:after="240" w:line="240" w:lineRule="auto"/>
      <w:textAlignment w:val="baseline"/>
    </w:pPr>
    <w:rPr>
      <w:rFonts w:ascii="Times New Roman" w:eastAsia="Times New Roman" w:hAnsi="Times New Roman" w:cs="Times New Roman"/>
      <w:i/>
      <w:iCs/>
      <w:sz w:val="24"/>
      <w:szCs w:val="20"/>
      <w:lang w:val="en-GB"/>
    </w:rPr>
  </w:style>
  <w:style w:type="paragraph" w:customStyle="1" w:styleId="Headingb">
    <w:name w:val="Heading_b"/>
    <w:basedOn w:val="Heading3"/>
    <w:next w:val="Normal"/>
    <w:rsid w:val="00BA1C10"/>
    <w:pPr>
      <w:tabs>
        <w:tab w:val="left" w:pos="794"/>
        <w:tab w:val="left" w:pos="1191"/>
        <w:tab w:val="left" w:pos="1588"/>
        <w:tab w:val="left" w:pos="1985"/>
      </w:tabs>
      <w:overflowPunct w:val="0"/>
      <w:autoSpaceDE w:val="0"/>
      <w:autoSpaceDN w:val="0"/>
      <w:adjustRightInd w:val="0"/>
      <w:spacing w:before="160" w:line="240" w:lineRule="auto"/>
      <w:jc w:val="both"/>
      <w:outlineLvl w:val="9"/>
    </w:pPr>
    <w:rPr>
      <w:rFonts w:ascii="Times New Roman" w:eastAsia="Times New Roman" w:hAnsi="Times New Roman" w:cs="Times New Roman"/>
      <w:b/>
      <w:color w:val="auto"/>
      <w:szCs w:val="20"/>
      <w:lang w:val="en-GB"/>
    </w:rPr>
  </w:style>
  <w:style w:type="paragraph" w:styleId="CommentSubject">
    <w:name w:val="annotation subject"/>
    <w:basedOn w:val="CommentText"/>
    <w:next w:val="CommentText"/>
    <w:link w:val="CommentSubjectChar"/>
    <w:uiPriority w:val="99"/>
    <w:semiHidden/>
    <w:unhideWhenUsed/>
    <w:rsid w:val="00545A3E"/>
    <w:rPr>
      <w:b/>
      <w:bCs/>
    </w:rPr>
  </w:style>
  <w:style w:type="character" w:customStyle="1" w:styleId="CommentSubjectChar">
    <w:name w:val="Comment Subject Char"/>
    <w:basedOn w:val="CommentTextChar"/>
    <w:link w:val="CommentSubject"/>
    <w:uiPriority w:val="99"/>
    <w:semiHidden/>
    <w:rsid w:val="00545A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6610">
      <w:bodyDiv w:val="1"/>
      <w:marLeft w:val="0"/>
      <w:marRight w:val="0"/>
      <w:marTop w:val="0"/>
      <w:marBottom w:val="0"/>
      <w:divBdr>
        <w:top w:val="none" w:sz="0" w:space="0" w:color="auto"/>
        <w:left w:val="none" w:sz="0" w:space="0" w:color="auto"/>
        <w:bottom w:val="none" w:sz="0" w:space="0" w:color="auto"/>
        <w:right w:val="none" w:sz="0" w:space="0" w:color="auto"/>
      </w:divBdr>
    </w:div>
    <w:div w:id="332027266">
      <w:bodyDiv w:val="1"/>
      <w:marLeft w:val="0"/>
      <w:marRight w:val="0"/>
      <w:marTop w:val="0"/>
      <w:marBottom w:val="0"/>
      <w:divBdr>
        <w:top w:val="none" w:sz="0" w:space="0" w:color="auto"/>
        <w:left w:val="none" w:sz="0" w:space="0" w:color="auto"/>
        <w:bottom w:val="none" w:sz="0" w:space="0" w:color="auto"/>
        <w:right w:val="none" w:sz="0" w:space="0" w:color="auto"/>
      </w:divBdr>
    </w:div>
    <w:div w:id="922182268">
      <w:bodyDiv w:val="1"/>
      <w:marLeft w:val="0"/>
      <w:marRight w:val="0"/>
      <w:marTop w:val="0"/>
      <w:marBottom w:val="0"/>
      <w:divBdr>
        <w:top w:val="none" w:sz="0" w:space="0" w:color="auto"/>
        <w:left w:val="none" w:sz="0" w:space="0" w:color="auto"/>
        <w:bottom w:val="none" w:sz="0" w:space="0" w:color="auto"/>
        <w:right w:val="none" w:sz="0" w:space="0" w:color="auto"/>
      </w:divBdr>
    </w:div>
    <w:div w:id="17335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image" Target="media/image3.wmf"/><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webSettings" Target="webSettings.xml"/><Relationship Id="rId21" Type="http://schemas.microsoft.com/office/2018/08/relationships/commentsExtensible" Target="commentsExtensible.xml"/><Relationship Id="rId7" Type="http://schemas.openxmlformats.org/officeDocument/2006/relationships/hyperlink" Target="mailto:jerome.j.foreman.civ@us.navy.mil" TargetMode="External"/><Relationship Id="rId12" Type="http://schemas.openxmlformats.org/officeDocument/2006/relationships/image" Target="media/image2.png"/><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settings" Target="settings.xml"/><Relationship Id="rId16" Type="http://schemas.openxmlformats.org/officeDocument/2006/relationships/image" Target="media/image4.jpeg"/><Relationship Id="rId20" Type="http://schemas.microsoft.com/office/2016/09/relationships/commentsIds" Target="commentsIds.xml"/><Relationship Id="rId1" Type="http://schemas.openxmlformats.org/officeDocument/2006/relationships/styles" Target="styles.xml"/><Relationship Id="rId6" Type="http://schemas.openxmlformats.org/officeDocument/2006/relationships/hyperlink" Target="mailto:fumie.n.wingo.civ@us.navy.mil" TargetMode="Externa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pda.etsi.org/pda/queryform.asp" TargetMode="External"/><Relationship Id="rId23" Type="http://schemas.openxmlformats.org/officeDocument/2006/relationships/image" Target="media/image7.png"/><Relationship Id="rId10" Type="http://schemas.openxmlformats.org/officeDocument/2006/relationships/hyperlink" Target="mailto:William.Batts@L3Harris.com" TargetMode="External"/><Relationship Id="rId19" Type="http://schemas.microsoft.com/office/2011/relationships/commentsExtended" Target="commentsExtended.xml"/><Relationship Id="rId4" Type="http://schemas.openxmlformats.org/officeDocument/2006/relationships/footnotes" Target="footnotes.xml"/><Relationship Id="rId9" Type="http://schemas.openxmlformats.org/officeDocument/2006/relationships/hyperlink" Target="mailto:taylor.king@ACES-INC.COM" TargetMode="External"/><Relationship Id="rId14" Type="http://schemas.openxmlformats.org/officeDocument/2006/relationships/oleObject" Target="embeddings/oleObject1.bin"/><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6001</Words>
  <Characters>34206</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2022-09-23T19:25:00Z</dcterms:created>
  <dcterms:modified xsi:type="dcterms:W3CDTF">2022-09-23T19:25:00Z</dcterms:modified>
</cp:coreProperties>
</file>