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32BB91EB"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w:t>
            </w:r>
            <w:r w:rsidR="00800799">
              <w:rPr>
                <w:lang w:val="en-US"/>
              </w:rPr>
              <w:t>yy</w:t>
            </w:r>
          </w:p>
        </w:tc>
      </w:tr>
      <w:tr w:rsidR="00A912FF" w14:paraId="1181EAA4" w14:textId="77777777" w:rsidTr="00C93F1E">
        <w:trPr>
          <w:trHeight w:val="378"/>
        </w:trPr>
        <w:tc>
          <w:tcPr>
            <w:tcW w:w="3984" w:type="dxa"/>
            <w:tcBorders>
              <w:left w:val="double" w:sz="6" w:space="0" w:color="auto"/>
            </w:tcBorders>
          </w:tcPr>
          <w:p w14:paraId="314A6F22" w14:textId="4C9900AE" w:rsidR="00A912FF" w:rsidRDefault="00A912FF" w:rsidP="00C93F1E">
            <w:pPr>
              <w:ind w:left="144" w:right="144"/>
              <w:rPr>
                <w:lang w:val="en-US"/>
              </w:rPr>
            </w:pPr>
            <w:r>
              <w:rPr>
                <w:b/>
                <w:lang w:val="en-US"/>
              </w:rPr>
              <w:t xml:space="preserve">Ref:  </w:t>
            </w:r>
            <w:r w:rsidR="00800799" w:rsidRPr="00800799">
              <w:rPr>
                <w:bCs/>
                <w:lang w:val="en-US"/>
              </w:rPr>
              <w:t>None</w:t>
            </w:r>
          </w:p>
        </w:tc>
        <w:tc>
          <w:tcPr>
            <w:tcW w:w="5409" w:type="dxa"/>
            <w:tcBorders>
              <w:right w:val="double" w:sz="6" w:space="0" w:color="auto"/>
            </w:tcBorders>
          </w:tcPr>
          <w:p w14:paraId="0F963BD4" w14:textId="38A5E037"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del w:id="0" w:author="USA" w:date="2022-08-26T15:13:00Z">
              <w:r w:rsidR="00B67809" w:rsidDel="008B4D27">
                <w:rPr>
                  <w:lang w:val="en-US"/>
                </w:rPr>
                <w:delText>10</w:delText>
              </w:r>
            </w:del>
            <w:ins w:id="1" w:author="USA" w:date="2022-08-30T09:31:00Z">
              <w:r w:rsidR="00806B49">
                <w:rPr>
                  <w:lang w:val="en-US"/>
                </w:rPr>
                <w:t>30</w:t>
              </w:r>
            </w:ins>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4005F1A3" w:rsidR="00A912FF" w:rsidRPr="00BC7ECF" w:rsidRDefault="00A912FF" w:rsidP="00800799">
            <w:pPr>
              <w:tabs>
                <w:tab w:val="clear" w:pos="1134"/>
                <w:tab w:val="clear" w:pos="1871"/>
                <w:tab w:val="clear" w:pos="2268"/>
              </w:tabs>
              <w:overflowPunct/>
              <w:spacing w:before="0"/>
              <w:textAlignment w:val="auto"/>
              <w:rPr>
                <w:lang w:val="en-US" w:eastAsia="zh-CN"/>
              </w:rPr>
            </w:pPr>
            <w:r>
              <w:rPr>
                <w:b/>
                <w:bCs/>
                <w:szCs w:val="24"/>
                <w:lang w:val="en-US"/>
              </w:rPr>
              <w:t>Document Title:</w:t>
            </w:r>
            <w:r>
              <w:rPr>
                <w:bCs/>
                <w:szCs w:val="24"/>
                <w:lang w:val="en-US"/>
              </w:rPr>
              <w:t xml:space="preserve"> </w:t>
            </w:r>
            <w:r>
              <w:t xml:space="preserve"> </w:t>
            </w:r>
            <w:r w:rsidR="00800799" w:rsidRPr="00800799">
              <w:rPr>
                <w:rFonts w:ascii="Times-Roman" w:hAnsi="Times-Roman" w:cs="Times-Roman"/>
                <w:szCs w:val="24"/>
                <w:lang w:val="en-US" w:eastAsia="zh-CN"/>
              </w:rPr>
              <w:t>Approximation of 3-D Antenna Radiation Patterns</w:t>
            </w:r>
            <w:r w:rsidR="0010743F">
              <w:t xml:space="preserve"> </w:t>
            </w:r>
            <w:r w:rsidR="0010743F" w:rsidRPr="0010743F">
              <w:rPr>
                <w:rFonts w:ascii="Times-Roman" w:hAnsi="Times-Roman" w:cs="Times-Roman"/>
                <w:szCs w:val="24"/>
                <w:lang w:val="en-US" w:eastAsia="zh-CN"/>
              </w:rPr>
              <w:t xml:space="preserve">from two orthogonal </w:t>
            </w:r>
            <w:r w:rsidR="0010743F">
              <w:rPr>
                <w:rFonts w:ascii="Times-Roman" w:hAnsi="Times-Roman" w:cs="Times-Roman"/>
                <w:szCs w:val="24"/>
                <w:lang w:val="en-US" w:eastAsia="zh-CN"/>
              </w:rPr>
              <w:t>Pattern S</w:t>
            </w:r>
            <w:r w:rsidR="0010743F" w:rsidRPr="0010743F">
              <w:rPr>
                <w:rFonts w:ascii="Times-Roman" w:hAnsi="Times-Roman" w:cs="Times-Roman"/>
                <w:szCs w:val="24"/>
                <w:lang w:val="en-US" w:eastAsia="zh-CN"/>
              </w:rPr>
              <w:t>lices</w:t>
            </w:r>
            <w:r w:rsidR="0010743F">
              <w:rPr>
                <w:rFonts w:ascii="Times-Roman" w:hAnsi="Times-Roman" w:cs="Times-Roman"/>
                <w:szCs w:val="24"/>
                <w:lang w:val="en-US" w:eastAsia="zh-CN"/>
              </w:rPr>
              <w:t xml:space="preserve"> </w:t>
            </w:r>
            <w:r w:rsidR="00800799">
              <w:rPr>
                <w:rFonts w:ascii="Times-Roman" w:hAnsi="Times-Roman" w:cs="Times-Roman"/>
                <w:szCs w:val="24"/>
                <w:lang w:val="en-US" w:eastAsia="zh-CN"/>
              </w:rPr>
              <w:t>for use in Radar simulations</w:t>
            </w:r>
          </w:p>
          <w:p w14:paraId="3FBDB673" w14:textId="77777777" w:rsidR="00A912FF" w:rsidRDefault="00A912FF" w:rsidP="00C93F1E">
            <w:pPr>
              <w:rPr>
                <w:lang w:val="en-US" w:eastAsia="zh-CN"/>
              </w:rPr>
            </w:pPr>
          </w:p>
          <w:p w14:paraId="414AB436" w14:textId="1D7F827D" w:rsidR="00800799" w:rsidRDefault="00800799" w:rsidP="00C93F1E">
            <w:pPr>
              <w:rPr>
                <w:lang w:val="en-US" w:eastAsia="zh-CN"/>
              </w:rPr>
            </w:pP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5BF39386" w14:textId="40148D5B" w:rsidR="00A912FF" w:rsidRDefault="00A912FF" w:rsidP="00C93F1E">
            <w:pPr>
              <w:rPr>
                <w:lang w:val="en-US"/>
              </w:rPr>
            </w:pPr>
          </w:p>
          <w:p w14:paraId="6F7FA8EF" w14:textId="77777777" w:rsidR="00157907" w:rsidRDefault="00157907"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411E98E0" w14:textId="77777777" w:rsidR="00BB696D" w:rsidRDefault="00A912FF" w:rsidP="00BB696D">
            <w:pPr>
              <w:rPr>
                <w:szCs w:val="24"/>
                <w:lang w:val="es-MX"/>
              </w:rPr>
            </w:pPr>
            <w:r>
              <w:rPr>
                <w:bCs/>
                <w:szCs w:val="24"/>
              </w:rPr>
              <w:t xml:space="preserve">Email: </w:t>
            </w:r>
            <w:hyperlink r:id="rId11" w:history="1">
              <w:r w:rsidR="00BB696D">
                <w:rPr>
                  <w:rStyle w:val="Hyperlink"/>
                  <w:color w:val="0000FF"/>
                  <w:szCs w:val="24"/>
                  <w:lang w:val="es-MX"/>
                </w:rPr>
                <w:t>Tan.m.ly.civ@army.mil</w:t>
              </w:r>
            </w:hyperlink>
          </w:p>
          <w:p w14:paraId="10555145" w14:textId="4DDBA9CF" w:rsidR="00A912FF" w:rsidRDefault="00A912FF" w:rsidP="00C93F1E">
            <w:pPr>
              <w:spacing w:before="0"/>
              <w:rPr>
                <w:bCs/>
                <w:szCs w:val="24"/>
              </w:rPr>
            </w:pPr>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490CF039" w14:textId="77777777" w:rsidR="003C42BB" w:rsidRDefault="00A912FF" w:rsidP="00C93F1E">
            <w:pPr>
              <w:spacing w:before="240"/>
              <w:rPr>
                <w:bCs/>
                <w:lang w:val="en-US"/>
              </w:rPr>
            </w:pPr>
            <w:r>
              <w:rPr>
                <w:b/>
                <w:lang w:val="en-US"/>
              </w:rPr>
              <w:t>Purpose/Objective:</w:t>
            </w:r>
            <w:r>
              <w:rPr>
                <w:bCs/>
                <w:lang w:val="en-US"/>
              </w:rPr>
              <w:t xml:space="preserve"> </w:t>
            </w:r>
            <w:r w:rsidR="0010743F">
              <w:rPr>
                <w:bCs/>
                <w:lang w:val="en-US"/>
              </w:rPr>
              <w:t xml:space="preserve">Discuss </w:t>
            </w:r>
            <w:r w:rsidR="003C42BB">
              <w:rPr>
                <w:bCs/>
                <w:lang w:val="en-US"/>
              </w:rPr>
              <w:t xml:space="preserve">techniques to estimate the radar 3D antenna pattern from </w:t>
            </w:r>
            <w:r w:rsidR="0010743F">
              <w:rPr>
                <w:bCs/>
                <w:lang w:val="en-US"/>
              </w:rPr>
              <w:t>the independent radar antenna pattern slices for elevation (vertical) and azimuth (horizontal)</w:t>
            </w:r>
            <w:r w:rsidR="003C42BB">
              <w:rPr>
                <w:bCs/>
                <w:lang w:val="en-US"/>
              </w:rPr>
              <w:t xml:space="preserve"> defined in Recommendation M.1851.</w:t>
            </w:r>
          </w:p>
          <w:p w14:paraId="1241F83F" w14:textId="6D714D1D" w:rsidR="00A912FF" w:rsidRDefault="00A912FF" w:rsidP="003C42BB">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4F68CE3"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10743F">
              <w:t xml:space="preserve"> </w:t>
            </w:r>
            <w:r w:rsidR="0010743F" w:rsidRPr="0010743F">
              <w:rPr>
                <w:bCs/>
                <w:lang w:val="en-US"/>
              </w:rPr>
              <w:t>Recommendation M.1851 provides methodology to generate the independent radar antenna pattern slices for elevation (vertical) and azimuth (horizontal). The existing methodology to combine these slices into a 3D pattern for use is simulations works well for Omni</w:t>
            </w:r>
            <w:r w:rsidR="003C42BB">
              <w:rPr>
                <w:bCs/>
                <w:lang w:val="en-US"/>
              </w:rPr>
              <w:t xml:space="preserve"> directional</w:t>
            </w:r>
            <w:r w:rsidR="0010743F" w:rsidRPr="0010743F">
              <w:rPr>
                <w:bCs/>
                <w:lang w:val="en-US"/>
              </w:rPr>
              <w:t xml:space="preserve"> antenna but is less accurate for </w:t>
            </w:r>
            <w:r w:rsidR="00157907">
              <w:rPr>
                <w:bCs/>
                <w:lang w:val="en-US"/>
              </w:rPr>
              <w:t xml:space="preserve">radar </w:t>
            </w:r>
            <w:r w:rsidR="0010743F" w:rsidRPr="0010743F">
              <w:rPr>
                <w:bCs/>
                <w:lang w:val="en-US"/>
              </w:rPr>
              <w:t>directional antenna.</w:t>
            </w:r>
          </w:p>
          <w:p w14:paraId="264B08F0" w14:textId="0ACB266C" w:rsidR="003C42BB" w:rsidRDefault="003C42BB" w:rsidP="00C93F1E">
            <w:pPr>
              <w:tabs>
                <w:tab w:val="left" w:pos="794"/>
                <w:tab w:val="left" w:pos="1191"/>
                <w:tab w:val="left" w:pos="1588"/>
                <w:tab w:val="left" w:pos="1985"/>
              </w:tabs>
              <w:suppressAutoHyphens/>
              <w:rPr>
                <w:bCs/>
                <w:lang w:val="en-US"/>
              </w:rPr>
            </w:pPr>
            <w:bookmarkStart w:id="2" w:name="_Hlk111010444"/>
            <w:r>
              <w:rPr>
                <w:bCs/>
                <w:lang w:val="en-US"/>
              </w:rPr>
              <w:t>Propose</w:t>
            </w:r>
            <w:r w:rsidR="00D81FFF">
              <w:rPr>
                <w:bCs/>
                <w:lang w:val="en-US"/>
              </w:rPr>
              <w:t xml:space="preserve"> to include</w:t>
            </w:r>
            <w:r w:rsidR="00157907">
              <w:rPr>
                <w:bCs/>
                <w:lang w:val="en-US"/>
              </w:rPr>
              <w:t xml:space="preserve"> </w:t>
            </w:r>
            <w:r>
              <w:rPr>
                <w:bCs/>
                <w:lang w:val="en-US"/>
              </w:rPr>
              <w:t>an estimated 3D antenna pattern to use for radars</w:t>
            </w:r>
            <w:r w:rsidR="00D81FFF">
              <w:rPr>
                <w:bCs/>
                <w:lang w:val="en-US"/>
              </w:rPr>
              <w:t xml:space="preserve"> to be included in M.1851 after discussions</w:t>
            </w:r>
            <w:bookmarkEnd w:id="2"/>
            <w:r w:rsidR="00D81FFF">
              <w:rPr>
                <w:bCs/>
                <w:lang w:val="en-US"/>
              </w:rPr>
              <w:t>.</w:t>
            </w:r>
            <w:r w:rsidR="00157907">
              <w:rPr>
                <w:bCs/>
                <w:lang w:val="en-US"/>
              </w:rPr>
              <w:t xml:space="preserve"> This work is only technical and not related to any specific WRC agenda item.</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7F8561F8" w:rsidR="008408C9" w:rsidRDefault="008408C9" w:rsidP="00A912FF"/>
    <w:p w14:paraId="3B0C7130" w14:textId="77777777" w:rsidR="00D81FFF" w:rsidRDefault="00D81FFF"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30DD87B"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1CACC8E8"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3C42B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036264BF" w:rsidR="00A912FF" w:rsidRDefault="00D81FFF" w:rsidP="00C93F1E">
            <w:pPr>
              <w:pStyle w:val="Title1"/>
              <w:rPr>
                <w:lang w:eastAsia="zh-CN"/>
              </w:rPr>
            </w:pPr>
            <w:r w:rsidRPr="00800799">
              <w:rPr>
                <w:rFonts w:ascii="Times-Roman" w:hAnsi="Times-Roman" w:cs="Times-Roman"/>
                <w:szCs w:val="24"/>
                <w:lang w:val="en-US" w:eastAsia="zh-CN"/>
              </w:rPr>
              <w:t>Approximation of 3-D Antenna Radiation Patterns</w:t>
            </w:r>
            <w:r>
              <w:t xml:space="preserve"> </w:t>
            </w:r>
            <w:r w:rsidRPr="0010743F">
              <w:rPr>
                <w:rFonts w:ascii="Times-Roman" w:hAnsi="Times-Roman" w:cs="Times-Roman"/>
                <w:szCs w:val="24"/>
                <w:lang w:val="en-US" w:eastAsia="zh-CN"/>
              </w:rPr>
              <w:t xml:space="preserve">from two orthogonal </w:t>
            </w:r>
            <w:r>
              <w:rPr>
                <w:rFonts w:ascii="Times-Roman" w:hAnsi="Times-Roman" w:cs="Times-Roman"/>
                <w:szCs w:val="24"/>
                <w:lang w:val="en-US" w:eastAsia="zh-CN"/>
              </w:rPr>
              <w:t>Pattern S</w:t>
            </w:r>
            <w:r w:rsidRPr="0010743F">
              <w:rPr>
                <w:rFonts w:ascii="Times-Roman" w:hAnsi="Times-Roman" w:cs="Times-Roman"/>
                <w:szCs w:val="24"/>
                <w:lang w:val="en-US" w:eastAsia="zh-CN"/>
              </w:rPr>
              <w:t>lices</w:t>
            </w:r>
            <w:r>
              <w:rPr>
                <w:rFonts w:ascii="Times-Roman" w:hAnsi="Times-Roman" w:cs="Times-Roman"/>
                <w:szCs w:val="24"/>
                <w:lang w:val="en-US" w:eastAsia="zh-CN"/>
              </w:rPr>
              <w:t xml:space="preserve"> for use in Radar simulations</w:t>
            </w:r>
          </w:p>
        </w:tc>
      </w:tr>
    </w:tbl>
    <w:p w14:paraId="7AFB813B" w14:textId="351552C7" w:rsidR="00A912FF" w:rsidRDefault="009C2234" w:rsidP="00A912FF">
      <w:pPr>
        <w:pStyle w:val="HeadingSum"/>
        <w:rPr>
          <w:lang w:val="en-GB"/>
        </w:rPr>
      </w:pPr>
      <w:r>
        <w:rPr>
          <w:lang w:val="en-GB"/>
        </w:rPr>
        <w:t>Introduction</w:t>
      </w:r>
    </w:p>
    <w:p w14:paraId="0832C9EF" w14:textId="5391F0A4" w:rsidR="001B5B0F" w:rsidRDefault="00D81FFF" w:rsidP="001B5B0F">
      <w:pPr>
        <w:pStyle w:val="Normalsplit"/>
      </w:pPr>
      <w:r w:rsidRPr="00D81FFF">
        <w:t>Recommendation M.1851 provides methodology to generate the independent radar antenna pattern slices for elevation (vertical) and azimuth (horizontal). The existing methodology to combine these slices into a 3D pattern for use is simulations works well for Omni directional antenna but is less accurate for directional antenna</w:t>
      </w:r>
      <w:r w:rsidR="001B5B0F">
        <w:t>.</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0FFCE64A" w14:textId="5EDF8595" w:rsidR="00D81FFF" w:rsidRDefault="009C2234" w:rsidP="001B5B0F">
      <w:pPr>
        <w:pStyle w:val="Normalsplit"/>
        <w:rPr>
          <w:lang w:val="en-US"/>
        </w:rPr>
      </w:pPr>
      <w:r w:rsidRPr="009C2234">
        <w:rPr>
          <w:lang w:val="en-US"/>
        </w:rPr>
        <w:t xml:space="preserve">The United States of America would like </w:t>
      </w:r>
      <w:r w:rsidR="00D81FFF">
        <w:rPr>
          <w:bCs/>
          <w:lang w:val="en-US"/>
        </w:rPr>
        <w:t xml:space="preserve">to include, from existing literature and from methodology </w:t>
      </w:r>
      <w:r w:rsidR="00157907">
        <w:rPr>
          <w:bCs/>
          <w:lang w:val="en-US"/>
        </w:rPr>
        <w:t xml:space="preserve">already being used in </w:t>
      </w:r>
      <w:proofErr w:type="spellStart"/>
      <w:r w:rsidR="00D81FFF">
        <w:rPr>
          <w:bCs/>
          <w:lang w:val="en-US"/>
        </w:rPr>
        <w:t>Matlab</w:t>
      </w:r>
      <w:proofErr w:type="spellEnd"/>
      <w:r w:rsidR="00157907">
        <w:rPr>
          <w:bCs/>
          <w:lang w:val="en-US"/>
        </w:rPr>
        <w:t xml:space="preserve"> antenna toolbox</w:t>
      </w:r>
      <w:r w:rsidR="00D81FFF">
        <w:rPr>
          <w:bCs/>
          <w:lang w:val="en-US"/>
        </w:rPr>
        <w:t>, an estimated 3D antenna pattern to</w:t>
      </w:r>
      <w:r w:rsidR="00157907">
        <w:rPr>
          <w:bCs/>
          <w:lang w:val="en-US"/>
        </w:rPr>
        <w:t xml:space="preserve"> be</w:t>
      </w:r>
      <w:r w:rsidR="00D81FFF">
        <w:rPr>
          <w:bCs/>
          <w:lang w:val="en-US"/>
        </w:rPr>
        <w:t xml:space="preserve"> use for radars to be included in M.1851 after discussions</w:t>
      </w:r>
      <w:r w:rsidR="00157907">
        <w:rPr>
          <w:bCs/>
          <w:lang w:val="en-US"/>
        </w:rPr>
        <w:t xml:space="preserve"> by the delegates.</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61FD07FB" w:rsidR="00C77965" w:rsidRDefault="00C77965">
      <w:pPr>
        <w:tabs>
          <w:tab w:val="clear" w:pos="1134"/>
          <w:tab w:val="clear" w:pos="1871"/>
          <w:tab w:val="clear" w:pos="2268"/>
        </w:tabs>
        <w:overflowPunct/>
        <w:autoSpaceDE/>
        <w:autoSpaceDN/>
        <w:adjustRightInd/>
        <w:spacing w:before="0"/>
        <w:textAlignment w:val="auto"/>
        <w:rPr>
          <w:lang w:val="en-US"/>
        </w:rPr>
      </w:pPr>
      <w:r>
        <w:rPr>
          <w:lang w:val="en-US"/>
        </w:rPr>
        <w:br w:type="page"/>
      </w:r>
    </w:p>
    <w:p w14:paraId="71C36046" w14:textId="77777777" w:rsidR="00C77965" w:rsidRPr="001B5B0F" w:rsidRDefault="00C77965" w:rsidP="00C77965">
      <w:pPr>
        <w:spacing w:before="840"/>
        <w:jc w:val="center"/>
        <w:rPr>
          <w:b/>
          <w:szCs w:val="24"/>
        </w:rPr>
      </w:pPr>
      <w:r w:rsidRPr="001B5B0F">
        <w:rPr>
          <w:b/>
          <w:szCs w:val="24"/>
        </w:rPr>
        <w:lastRenderedPageBreak/>
        <w:t>Attachment: 1</w:t>
      </w:r>
    </w:p>
    <w:p w14:paraId="6F5163D9" w14:textId="77777777" w:rsidR="00C77965" w:rsidRPr="00F85AD5" w:rsidRDefault="00C77965" w:rsidP="00C77965">
      <w:pPr>
        <w:jc w:val="center"/>
        <w:rPr>
          <w:b/>
          <w:bCs/>
          <w:szCs w:val="24"/>
        </w:rPr>
      </w:pPr>
      <w:r w:rsidRPr="00F85AD5">
        <w:rPr>
          <w:b/>
          <w:bCs/>
          <w:szCs w:val="24"/>
          <w:lang w:val="en-US" w:eastAsia="zh-CN"/>
        </w:rPr>
        <w:t>Approximation of 3-D Antenna Radiation Patterns</w:t>
      </w:r>
      <w:r w:rsidRPr="00F85AD5">
        <w:rPr>
          <w:b/>
          <w:bCs/>
        </w:rPr>
        <w:t xml:space="preserve"> </w:t>
      </w:r>
      <w:r w:rsidRPr="00F85AD5">
        <w:rPr>
          <w:b/>
          <w:bCs/>
          <w:szCs w:val="24"/>
          <w:lang w:val="en-US" w:eastAsia="zh-CN"/>
        </w:rPr>
        <w:t>from two orthogonal Pattern Slices for use in Radar simulations</w:t>
      </w:r>
      <w:r w:rsidRPr="00F85AD5">
        <w:rPr>
          <w:b/>
          <w:bCs/>
          <w:szCs w:val="24"/>
          <w:lang w:eastAsia="zh-CN"/>
        </w:rPr>
        <w:t xml:space="preserve"> </w:t>
      </w:r>
      <w:r w:rsidRPr="00F85AD5">
        <w:rPr>
          <w:b/>
          <w:bCs/>
          <w:szCs w:val="24"/>
        </w:rPr>
        <w:t>Approximating three-dimensional (3-D) patterns</w:t>
      </w:r>
    </w:p>
    <w:p w14:paraId="207076F1" w14:textId="77777777" w:rsidR="00C77965" w:rsidRPr="00CD1AEA" w:rsidRDefault="00C77965" w:rsidP="00C77965">
      <w:pPr>
        <w:pStyle w:val="Heading1"/>
      </w:pPr>
      <w:bookmarkStart w:id="3" w:name="_Toc110507777"/>
      <w:bookmarkStart w:id="4" w:name="_Toc110507942"/>
      <w:bookmarkStart w:id="5" w:name="_Hlk112417916"/>
      <w:r w:rsidRPr="00CD1AEA">
        <w:t>1</w:t>
      </w:r>
      <w:r w:rsidRPr="00CD1AEA">
        <w:tab/>
        <w:t>Introduction</w:t>
      </w:r>
      <w:bookmarkEnd w:id="3"/>
      <w:bookmarkEnd w:id="4"/>
    </w:p>
    <w:bookmarkEnd w:id="5"/>
    <w:p w14:paraId="158FBFD0" w14:textId="71FFCB19" w:rsidR="00C77965" w:rsidRPr="00DE033C" w:rsidRDefault="00F038F3" w:rsidP="00C77965">
      <w:r>
        <w:t xml:space="preserve">In some </w:t>
      </w:r>
      <w:r w:rsidR="000221E5">
        <w:t>cases,</w:t>
      </w:r>
      <w:r>
        <w:t xml:space="preserve"> s</w:t>
      </w:r>
      <w:r w:rsidR="00C77965" w:rsidRPr="00DE033C">
        <w:t>imulation and prediction techniques require</w:t>
      </w:r>
      <w:r>
        <w:t xml:space="preserve"> the use of a </w:t>
      </w:r>
      <w:r w:rsidR="00C77965" w:rsidRPr="00DE033C">
        <w:t xml:space="preserve">3-D antenna </w:t>
      </w:r>
      <w:r>
        <w:t xml:space="preserve">radiation </w:t>
      </w:r>
      <w:r w:rsidR="00C77965" w:rsidRPr="00DE033C">
        <w:t>pattern. Most antenna manufacturers provide information only about the two principal plane radiation cuts (azimuth/elevation) of the antenna used in the simulation</w:t>
      </w:r>
      <w:r w:rsidR="000221E5">
        <w:t xml:space="preserve">. </w:t>
      </w:r>
      <w:r w:rsidR="00C77965" w:rsidRPr="00DE033C">
        <w:t xml:space="preserve">Since the 3-D pattern </w:t>
      </w:r>
      <w:r>
        <w:t>might be</w:t>
      </w:r>
      <w:r w:rsidR="00C77965" w:rsidRPr="00DE033C">
        <w:t xml:space="preserve"> needed, a </w:t>
      </w:r>
      <w:r w:rsidR="000221E5">
        <w:t xml:space="preserve">better </w:t>
      </w:r>
      <w:r w:rsidR="00C77965" w:rsidRPr="00DE033C">
        <w:t xml:space="preserve">estimate of the 3-D radiation using the azimuth and elevation cuts is </w:t>
      </w:r>
      <w:r>
        <w:t>provided</w:t>
      </w:r>
      <w:r w:rsidR="00C77965" w:rsidRPr="00DE033C">
        <w:t xml:space="preserve">. </w:t>
      </w:r>
    </w:p>
    <w:p w14:paraId="46BE543F" w14:textId="28563D1A" w:rsidR="00C77965" w:rsidRPr="00DE033C" w:rsidRDefault="000221E5" w:rsidP="00C77965">
      <w:pPr>
        <w:rPr>
          <w:rFonts w:ascii="Times-Roman" w:hAnsi="Times-Roman" w:cs="Times-Roman"/>
          <w:szCs w:val="24"/>
        </w:rPr>
      </w:pPr>
      <w:r>
        <w:rPr>
          <w:rFonts w:ascii="Times-Roman" w:hAnsi="Times-Roman" w:cs="Times-Roman"/>
          <w:szCs w:val="24"/>
        </w:rPr>
        <w:t>In general, t</w:t>
      </w:r>
      <w:r w:rsidR="00C77965" w:rsidRPr="00DE033C">
        <w:rPr>
          <w:rFonts w:ascii="Times-Roman" w:hAnsi="Times-Roman" w:cs="Times-Roman"/>
          <w:szCs w:val="24"/>
        </w:rPr>
        <w:t xml:space="preserve">he simplest way to approximate the 3-D radiation pattern from its two principal cuts, is by summing the dB values of the available samples for each azimuth and elevation angle. This classic method is widely used in many simulation tools, when 3-D capabilities are required. </w:t>
      </w:r>
    </w:p>
    <w:p w14:paraId="0EB2CBE2" w14:textId="32ED1EFE" w:rsidR="00C77965" w:rsidRDefault="00C77965" w:rsidP="00C77965">
      <w:pPr>
        <w:rPr>
          <w:rFonts w:ascii="Times-Roman" w:hAnsi="Times-Roman" w:cs="Times-Roman"/>
          <w:szCs w:val="24"/>
        </w:rPr>
      </w:pPr>
      <w:r w:rsidRPr="00DE033C">
        <w:rPr>
          <w:rFonts w:ascii="Times-Roman" w:hAnsi="Times-Roman" w:cs="Times-Roman"/>
          <w:szCs w:val="24"/>
        </w:rPr>
        <w:t xml:space="preserve">In the case of directional antennas, there are several methods that have been defined. See the reference list shows several of these references. Two simple methods have been selected from reference 3. These methods are the </w:t>
      </w:r>
      <w:r w:rsidR="00DB2BFD">
        <w:rPr>
          <w:rFonts w:ascii="Times-Roman" w:hAnsi="Times-Roman" w:cs="Times-Roman"/>
          <w:szCs w:val="24"/>
        </w:rPr>
        <w:t xml:space="preserve">Summation method and the </w:t>
      </w:r>
      <w:r w:rsidRPr="00DE033C">
        <w:rPr>
          <w:rFonts w:ascii="Times-Roman" w:hAnsi="Times-Roman" w:cs="Times-Roman"/>
          <w:szCs w:val="24"/>
        </w:rPr>
        <w:t xml:space="preserve">Weighted Summing Method. These methods are compared to the summing method. </w:t>
      </w:r>
    </w:p>
    <w:p w14:paraId="74C4C690" w14:textId="081A66D9" w:rsidR="00DB2BFD" w:rsidRDefault="00DB2BFD" w:rsidP="00DB2BFD">
      <w:pPr>
        <w:rPr>
          <w:rFonts w:ascii="Times-Roman" w:hAnsi="Times-Roman" w:cs="Times-Roman"/>
          <w:szCs w:val="24"/>
        </w:rPr>
      </w:pPr>
      <w:r>
        <w:rPr>
          <w:rFonts w:ascii="Times-Roman" w:hAnsi="Times-Roman" w:cs="Times-Roman"/>
          <w:szCs w:val="24"/>
        </w:rPr>
        <w:t xml:space="preserve">The summing method is defined as adding the available samples of the horizontal and vertical planes in </w:t>
      </w:r>
      <w:proofErr w:type="spellStart"/>
      <w:r>
        <w:rPr>
          <w:rFonts w:ascii="Times-Roman" w:hAnsi="Times-Roman" w:cs="Times-Roman"/>
          <w:szCs w:val="24"/>
        </w:rPr>
        <w:t>dB</w:t>
      </w:r>
      <w:r w:rsidR="00A27879">
        <w:rPr>
          <w:rFonts w:ascii="Times-Roman" w:hAnsi="Times-Roman" w:cs="Times-Roman"/>
          <w:szCs w:val="24"/>
        </w:rPr>
        <w:t>.</w:t>
      </w:r>
      <w:proofErr w:type="spellEnd"/>
    </w:p>
    <w:p w14:paraId="3C027C25" w14:textId="77777777" w:rsidR="00DB2BFD" w:rsidRPr="00865D2B" w:rsidRDefault="00000000" w:rsidP="00DB2BFD">
      <w:pPr>
        <w:rPr>
          <w:rFonts w:ascii="Times-Roman" w:hAnsi="Times-Roman" w:cs="Times-Roman"/>
          <w:i/>
          <w:szCs w:val="24"/>
          <w:lang w:val="el-GR"/>
        </w:rPr>
      </w:pPr>
      <m:oMathPara>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sum</m:t>
              </m:r>
            </m:sub>
          </m:sSub>
          <m:r>
            <w:rPr>
              <w:rFonts w:ascii="Cambria Math" w:hAnsi="Cambria Math" w:cs="Times-Roman"/>
              <w:szCs w:val="24"/>
            </w:rPr>
            <m:t>=</m:t>
          </m:r>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lang w:val="el-GR"/>
                </w:rPr>
                <m:t>φ</m:t>
              </m:r>
              <m:ctrlPr>
                <w:rPr>
                  <w:rFonts w:ascii="Cambria Math" w:hAnsi="Cambria Math" w:cs="Times-Roman"/>
                  <w:i/>
                  <w:szCs w:val="24"/>
                  <w:lang w:val="el-GR"/>
                </w:rPr>
              </m:ctrlPr>
            </m:e>
          </m:d>
          <m:r>
            <w:rPr>
              <w:rFonts w:ascii="Cambria Math" w:hAnsi="Cambria Math" w:cs="Times-Roman"/>
              <w:szCs w:val="24"/>
              <w:lang w:val="el-GR"/>
            </w:rPr>
            <m:t>+</m:t>
          </m:r>
          <m:sSub>
            <m:sSubPr>
              <m:ctrlPr>
                <w:rPr>
                  <w:rFonts w:ascii="Cambria Math" w:hAnsi="Cambria Math" w:cs="Times-Roman"/>
                  <w:i/>
                  <w:szCs w:val="24"/>
                  <w:lang w:val="en-US"/>
                </w:rPr>
              </m:ctrlPr>
            </m:sSubPr>
            <m:e>
              <m:r>
                <w:rPr>
                  <w:rFonts w:ascii="Cambria Math" w:hAnsi="Cambria Math" w:cs="Times-Roman"/>
                  <w:szCs w:val="24"/>
                  <w:lang w:val="en-US"/>
                </w:rPr>
                <m:t>G</m:t>
              </m:r>
            </m:e>
            <m:sub>
              <m:r>
                <w:rPr>
                  <w:rFonts w:ascii="Cambria Math" w:hAnsi="Cambria Math" w:cs="Times-Roman"/>
                  <w:szCs w:val="24"/>
                  <w:lang w:val="en-US"/>
                </w:rPr>
                <m:t>V</m:t>
              </m:r>
            </m:sub>
          </m:sSub>
          <m:r>
            <w:rPr>
              <w:rFonts w:ascii="Cambria Math" w:hAnsi="Cambria Math" w:cs="Times-Roman"/>
              <w:szCs w:val="24"/>
              <w:lang w:val="en-US"/>
            </w:rPr>
            <m:t>(</m:t>
          </m:r>
          <m:r>
            <w:rPr>
              <w:rFonts w:ascii="Cambria Math" w:hAnsi="Cambria Math" w:cs="Times-Roman"/>
              <w:szCs w:val="24"/>
              <w:lang w:val="el-GR"/>
            </w:rPr>
            <m:t>θ)</m:t>
          </m:r>
        </m:oMath>
      </m:oMathPara>
    </w:p>
    <w:p w14:paraId="7C444C27" w14:textId="03FD4B6E" w:rsidR="00C77965" w:rsidRPr="00DE033C" w:rsidRDefault="00DB2BFD" w:rsidP="00C77965">
      <w:pPr>
        <w:rPr>
          <w:rFonts w:ascii="Times-Roman" w:hAnsi="Times-Roman" w:cs="Times-Roman"/>
          <w:szCs w:val="24"/>
        </w:rPr>
      </w:pPr>
      <w:r>
        <w:rPr>
          <w:rFonts w:ascii="Times-Roman" w:hAnsi="Times-Roman" w:cs="Times-Roman"/>
          <w:szCs w:val="24"/>
        </w:rPr>
        <w:t>For the weighted summing method</w:t>
      </w:r>
      <w:r w:rsidR="00783D5A">
        <w:rPr>
          <w:rFonts w:ascii="Times-Roman" w:hAnsi="Times-Roman" w:cs="Times-Roman"/>
          <w:szCs w:val="24"/>
        </w:rPr>
        <w:t xml:space="preserve"> in reference 3</w:t>
      </w:r>
      <w:r>
        <w:rPr>
          <w:rFonts w:ascii="Times-Roman" w:hAnsi="Times-Roman" w:cs="Times-Roman"/>
          <w:szCs w:val="24"/>
        </w:rPr>
        <w:t>, t</w:t>
      </w:r>
      <w:r w:rsidR="00C77965" w:rsidRPr="00DE033C">
        <w:rPr>
          <w:rFonts w:ascii="Times-Roman" w:hAnsi="Times-Roman" w:cs="Times-Roman"/>
          <w:szCs w:val="24"/>
        </w:rPr>
        <w:t>he equations used in the reference depend on the horizontal cut G</w:t>
      </w:r>
      <w:r w:rsidR="00C77965" w:rsidRPr="00783D5A">
        <w:rPr>
          <w:rFonts w:ascii="Times-Roman" w:hAnsi="Times-Roman" w:cs="Times-Roman"/>
          <w:szCs w:val="24"/>
          <w:vertAlign w:val="subscript"/>
        </w:rPr>
        <w:t>H</w:t>
      </w:r>
      <w:r w:rsidR="00C77965" w:rsidRPr="00DE033C">
        <w:rPr>
          <w:rFonts w:ascii="Times-Roman" w:hAnsi="Times-Roman" w:cs="Times-Roman"/>
          <w:szCs w:val="24"/>
        </w:rPr>
        <w:t xml:space="preserve"> in dB, defined from -180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to 180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and </w:t>
      </w:r>
      <w:r w:rsidR="00783D5A">
        <w:rPr>
          <w:rFonts w:ascii="Times-Roman" w:hAnsi="Times-Roman" w:cs="Times-Roman"/>
          <w:szCs w:val="24"/>
        </w:rPr>
        <w:t xml:space="preserve">the </w:t>
      </w:r>
      <w:r w:rsidR="00C77965" w:rsidRPr="00DE033C">
        <w:rPr>
          <w:rFonts w:ascii="Times-Roman" w:hAnsi="Times-Roman" w:cs="Times-Roman"/>
          <w:szCs w:val="24"/>
        </w:rPr>
        <w:t>vertical cut G</w:t>
      </w:r>
      <w:r w:rsidR="00C77965" w:rsidRPr="00783D5A">
        <w:rPr>
          <w:rFonts w:ascii="Times-Roman" w:hAnsi="Times-Roman" w:cs="Times-Roman"/>
          <w:szCs w:val="24"/>
          <w:vertAlign w:val="subscript"/>
        </w:rPr>
        <w:t>V</w:t>
      </w:r>
      <w:r w:rsidR="00C77965" w:rsidRPr="00DE033C">
        <w:rPr>
          <w:szCs w:val="24"/>
        </w:rPr>
        <w:t xml:space="preserve"> in dB is </w:t>
      </w:r>
      <w:r w:rsidR="00C77965" w:rsidRPr="00DE033C">
        <w:rPr>
          <w:rFonts w:ascii="Times-Roman" w:hAnsi="Times-Roman" w:cs="Times-Roman"/>
          <w:szCs w:val="24"/>
        </w:rPr>
        <w:t>defined from -90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to 90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Only the front elevation gain pattern is used. The elevation </w:t>
      </w:r>
      <w:proofErr w:type="spellStart"/>
      <w:r w:rsidR="00C77965" w:rsidRPr="00DE033C">
        <w:rPr>
          <w:rFonts w:ascii="Times-Roman" w:hAnsi="Times-Roman" w:cs="Times-Roman"/>
          <w:szCs w:val="24"/>
        </w:rPr>
        <w:t>backlobe</w:t>
      </w:r>
      <w:proofErr w:type="spellEnd"/>
      <w:r w:rsidR="00C77965" w:rsidRPr="00DE033C">
        <w:rPr>
          <w:rFonts w:ascii="Times-Roman" w:hAnsi="Times-Roman" w:cs="Times-Roman"/>
          <w:szCs w:val="24"/>
        </w:rPr>
        <w:t xml:space="preserve"> gain pattern is not used in the methodology.</w:t>
      </w:r>
    </w:p>
    <w:p w14:paraId="632A7711" w14:textId="733254D1" w:rsidR="00C77965" w:rsidRPr="00DE033C" w:rsidRDefault="00000000" w:rsidP="00C77965">
      <w:pPr>
        <w:jc w:val="center"/>
        <w:rPr>
          <w:rFonts w:ascii="Times-Roman" w:eastAsiaTheme="minorEastAsia" w:hAnsi="Times-Roman" w:cs="Times-Roman"/>
          <w:szCs w:val="24"/>
        </w:rPr>
      </w:pPr>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rPr>
              <m:t>φ</m:t>
            </m:r>
          </m:e>
        </m:d>
        <m:r>
          <w:rPr>
            <w:rFonts w:ascii="Cambria Math" w:hAnsi="Cambria Math" w:cs="Times-Roman"/>
            <w:szCs w:val="24"/>
          </w:rPr>
          <m:t>=10</m:t>
        </m:r>
        <m:sSub>
          <m:sSubPr>
            <m:ctrlPr>
              <w:rPr>
                <w:rFonts w:ascii="Cambria Math" w:eastAsiaTheme="minorHAnsi" w:hAnsi="Cambria Math" w:cs="Times-Roman"/>
                <w:i/>
                <w:szCs w:val="24"/>
              </w:rPr>
            </m:ctrlPr>
          </m:sSubPr>
          <m:e>
            <m:r>
              <w:rPr>
                <w:rFonts w:ascii="Cambria Math" w:hAnsi="Cambria Math" w:cs="Times-Roman"/>
                <w:szCs w:val="24"/>
              </w:rPr>
              <m:t>log</m:t>
            </m:r>
          </m:e>
          <m:sub>
            <m:r>
              <w:rPr>
                <w:rFonts w:ascii="Cambria Math" w:hAnsi="Cambria Math" w:cs="Times-Roman"/>
                <w:szCs w:val="24"/>
              </w:rPr>
              <m:t>10</m:t>
            </m:r>
          </m:sub>
        </m:sSub>
        <m:d>
          <m:dPr>
            <m:ctrlPr>
              <w:rPr>
                <w:rFonts w:ascii="Cambria Math" w:eastAsiaTheme="minorHAnsi" w:hAnsi="Cambria Math" w:cs="Times-Roman"/>
                <w:i/>
                <w:szCs w:val="24"/>
              </w:rPr>
            </m:ctrlPr>
          </m:dPr>
          <m:e>
            <m:r>
              <w:rPr>
                <w:rFonts w:ascii="Cambria Math" w:hAnsi="Cambria Math" w:cs="Times-Roman"/>
                <w:szCs w:val="24"/>
              </w:rPr>
              <m:t>gh(φ</m:t>
            </m:r>
          </m:e>
        </m:d>
      </m:oMath>
      <w:r w:rsidR="00C77965" w:rsidRPr="00DE033C">
        <w:rPr>
          <w:rFonts w:ascii="Times-Roman" w:eastAsiaTheme="minorEastAsia" w:hAnsi="Times-Roman" w:cs="Times-Roman"/>
          <w:szCs w:val="24"/>
        </w:rPr>
        <w:t>)</w:t>
      </w:r>
    </w:p>
    <w:p w14:paraId="6F26AD9A" w14:textId="788B3A52" w:rsidR="00C77965" w:rsidRPr="00DE033C" w:rsidRDefault="00000000" w:rsidP="00C77965">
      <w:pPr>
        <w:jc w:val="center"/>
        <w:rPr>
          <w:rFonts w:ascii="Times-Roman" w:eastAsiaTheme="minorEastAsia" w:hAnsi="Times-Roman" w:cs="Times-Roman"/>
          <w:szCs w:val="24"/>
        </w:rPr>
      </w:pPr>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V</m:t>
            </m:r>
          </m:sub>
        </m:sSub>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hAnsi="Cambria Math" w:cs="Times-Roman"/>
            <w:szCs w:val="24"/>
          </w:rPr>
          <m:t>=10</m:t>
        </m:r>
        <m:sSub>
          <m:sSubPr>
            <m:ctrlPr>
              <w:rPr>
                <w:rFonts w:ascii="Cambria Math" w:eastAsiaTheme="minorHAnsi" w:hAnsi="Cambria Math" w:cs="Times-Roman"/>
                <w:i/>
                <w:szCs w:val="24"/>
              </w:rPr>
            </m:ctrlPr>
          </m:sSubPr>
          <m:e>
            <m:r>
              <w:rPr>
                <w:rFonts w:ascii="Cambria Math" w:hAnsi="Cambria Math" w:cs="Times-Roman"/>
                <w:szCs w:val="24"/>
              </w:rPr>
              <m:t>log</m:t>
            </m:r>
          </m:e>
          <m:sub>
            <m:r>
              <w:rPr>
                <w:rFonts w:ascii="Cambria Math" w:hAnsi="Cambria Math" w:cs="Times-Roman"/>
                <w:szCs w:val="24"/>
              </w:rPr>
              <m:t>10</m:t>
            </m:r>
          </m:sub>
        </m:sSub>
        <m:d>
          <m:dPr>
            <m:ctrlPr>
              <w:rPr>
                <w:rFonts w:ascii="Cambria Math" w:eastAsiaTheme="minorHAnsi" w:hAnsi="Cambria Math" w:cs="Times-Roman"/>
                <w:i/>
                <w:szCs w:val="24"/>
              </w:rPr>
            </m:ctrlPr>
          </m:dPr>
          <m:e>
            <m:r>
              <w:rPr>
                <w:rFonts w:ascii="Cambria Math" w:hAnsi="Cambria Math" w:cs="Times-Roman"/>
                <w:szCs w:val="24"/>
              </w:rPr>
              <m:t>gv(θ</m:t>
            </m:r>
          </m:e>
        </m:d>
      </m:oMath>
      <w:r w:rsidR="00C77965" w:rsidRPr="00DE033C">
        <w:rPr>
          <w:rFonts w:ascii="Times-Roman" w:eastAsiaTheme="minorEastAsia" w:hAnsi="Times-Roman" w:cs="Times-Roman"/>
          <w:szCs w:val="24"/>
        </w:rPr>
        <w:t>)</w:t>
      </w:r>
    </w:p>
    <w:p w14:paraId="39DED266" w14:textId="1F6C4590"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 xml:space="preserve">At point </w:t>
      </w:r>
      <m:oMath>
        <m:r>
          <w:rPr>
            <w:rFonts w:ascii="Cambria Math" w:eastAsiaTheme="minorEastAsia" w:hAnsi="Cambria Math" w:cs="Times-Roman"/>
            <w:szCs w:val="24"/>
          </w:rPr>
          <m:t>(θ,</m:t>
        </m:r>
        <m:r>
          <w:rPr>
            <w:rFonts w:ascii="Cambria Math" w:hAnsi="Cambria Math" w:cs="Times-Roman"/>
            <w:szCs w:val="24"/>
          </w:rPr>
          <m:t>φ</m:t>
        </m:r>
        <m:r>
          <w:rPr>
            <w:rFonts w:ascii="Cambria Math" w:eastAsiaTheme="minorEastAsia" w:hAnsi="Cambria Math" w:cs="Times-Roman"/>
            <w:szCs w:val="24"/>
          </w:rPr>
          <m:t>)</m:t>
        </m:r>
      </m:oMath>
      <w:r w:rsidRPr="00DE033C">
        <w:rPr>
          <w:rFonts w:ascii="Times-Roman" w:eastAsiaTheme="minorEastAsia" w:hAnsi="Times-Roman" w:cs="Times-Roman"/>
          <w:szCs w:val="24"/>
        </w:rPr>
        <w:t>, the weighted gain GW is approximated by (reference 3)</w:t>
      </w:r>
    </w:p>
    <w:p w14:paraId="343A6ACC" w14:textId="23FC44F8" w:rsidR="00C77965" w:rsidRPr="00DE033C" w:rsidRDefault="00C77965" w:rsidP="00C77965">
      <w:pPr>
        <w:rPr>
          <w:rFonts w:ascii="Times-Roman" w:eastAsiaTheme="minorEastAsia" w:hAnsi="Times-Roman" w:cs="Times-Roman"/>
          <w:szCs w:val="24"/>
        </w:rPr>
      </w:pPr>
      <m:oMathPara>
        <m:oMath>
          <m:r>
            <w:rPr>
              <w:rFonts w:ascii="Cambria Math" w:eastAsiaTheme="minorEastAsia" w:hAnsi="Cambria Math" w:cs="Times-Roman"/>
              <w:szCs w:val="24"/>
            </w:rPr>
            <m:t>GW(θ,</m:t>
          </m:r>
          <m:r>
            <w:rPr>
              <w:rFonts w:ascii="Cambria Math" w:hAnsi="Cambria Math" w:cs="Times-Roman"/>
              <w:szCs w:val="24"/>
            </w:rPr>
            <m:t>φ</m:t>
          </m:r>
          <m:r>
            <w:rPr>
              <w:rFonts w:ascii="Cambria Math" w:eastAsiaTheme="minorEastAsia" w:hAnsi="Cambria Math" w:cs="Times-Roman"/>
              <w:szCs w:val="24"/>
            </w:rPr>
            <m:t>)</m:t>
          </m:r>
          <m:r>
            <m:rPr>
              <m:sty m:val="p"/>
            </m:rPr>
            <w:rPr>
              <w:rFonts w:ascii="Cambria Math" w:eastAsiaTheme="minorEastAsia" w:hAnsi="Cambria Math" w:cs="Times-Roman"/>
              <w:szCs w:val="24"/>
            </w:rPr>
            <m:t>=</m:t>
          </m:r>
          <m:f>
            <m:fPr>
              <m:ctrlPr>
                <w:rPr>
                  <w:rFonts w:ascii="Cambria Math" w:eastAsiaTheme="minorEastAsia" w:hAnsi="Cambria Math" w:cs="Times-Roman"/>
                  <w:i/>
                  <w:szCs w:val="24"/>
                </w:rPr>
              </m:ctrlPr>
            </m:fPr>
            <m:num>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rPr>
                    <m:t>φ</m:t>
                  </m:r>
                </m:e>
              </m:d>
              <m:r>
                <w:rPr>
                  <w:rFonts w:ascii="Cambria Math" w:hAnsi="Cambria Math" w:cs="Times-Roman"/>
                  <w:szCs w:val="24"/>
                </w:rPr>
                <m:t>×w1+</m:t>
              </m:r>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V</m:t>
                  </m:r>
                </m:sub>
              </m:sSub>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eastAsiaTheme="minorEastAsia" w:hAnsi="Cambria Math" w:cs="Times-Roman"/>
                  <w:szCs w:val="24"/>
                </w:rPr>
                <m:t>×w2</m:t>
              </m:r>
            </m:num>
            <m:den>
              <m:rad>
                <m:radPr>
                  <m:ctrlPr>
                    <w:rPr>
                      <w:rFonts w:ascii="Cambria Math" w:eastAsiaTheme="minorEastAsia" w:hAnsi="Cambria Math" w:cs="Times-Roman"/>
                      <w:i/>
                      <w:szCs w:val="24"/>
                    </w:rPr>
                  </m:ctrlPr>
                </m:radPr>
                <m:deg>
                  <m:r>
                    <w:rPr>
                      <w:rFonts w:ascii="Cambria Math" w:eastAsiaTheme="minorEastAsia" w:hAnsi="Cambria Math" w:cs="Times-Roman"/>
                      <w:szCs w:val="24"/>
                    </w:rPr>
                    <m:t>k</m:t>
                  </m:r>
                </m:deg>
                <m:e>
                  <m:sSup>
                    <m:sSupPr>
                      <m:ctrlPr>
                        <w:rPr>
                          <w:rFonts w:ascii="Cambria Math" w:eastAsiaTheme="minorEastAsia" w:hAnsi="Cambria Math" w:cs="Times-Roman"/>
                          <w:i/>
                          <w:szCs w:val="24"/>
                        </w:rPr>
                      </m:ctrlPr>
                    </m:sSupPr>
                    <m:e>
                      <m:r>
                        <w:rPr>
                          <w:rFonts w:ascii="Cambria Math" w:eastAsiaTheme="minorEastAsia" w:hAnsi="Cambria Math" w:cs="Times-Roman"/>
                          <w:szCs w:val="24"/>
                        </w:rPr>
                        <m:t>w1</m:t>
                      </m:r>
                    </m:e>
                    <m:sup>
                      <m:r>
                        <w:rPr>
                          <w:rFonts w:ascii="Cambria Math" w:eastAsiaTheme="minorEastAsia" w:hAnsi="Cambria Math" w:cs="Times-Roman"/>
                          <w:szCs w:val="24"/>
                        </w:rPr>
                        <m:t>k</m:t>
                      </m:r>
                    </m:sup>
                  </m:sSup>
                  <m:r>
                    <w:rPr>
                      <w:rFonts w:ascii="Cambria Math" w:eastAsiaTheme="minorEastAsia" w:hAnsi="Cambria Math" w:cs="Times-Roman"/>
                      <w:szCs w:val="24"/>
                    </w:rPr>
                    <m:t>+</m:t>
                  </m:r>
                  <m:sSup>
                    <m:sSupPr>
                      <m:ctrlPr>
                        <w:rPr>
                          <w:rFonts w:ascii="Cambria Math" w:eastAsiaTheme="minorEastAsia" w:hAnsi="Cambria Math" w:cs="Times-Roman"/>
                          <w:i/>
                          <w:szCs w:val="24"/>
                        </w:rPr>
                      </m:ctrlPr>
                    </m:sSupPr>
                    <m:e>
                      <m:r>
                        <w:rPr>
                          <w:rFonts w:ascii="Cambria Math" w:eastAsiaTheme="minorEastAsia" w:hAnsi="Cambria Math" w:cs="Times-Roman"/>
                          <w:szCs w:val="24"/>
                        </w:rPr>
                        <m:t>w2</m:t>
                      </m:r>
                    </m:e>
                    <m:sup>
                      <m:r>
                        <w:rPr>
                          <w:rFonts w:ascii="Cambria Math" w:eastAsiaTheme="minorEastAsia" w:hAnsi="Cambria Math" w:cs="Times-Roman"/>
                          <w:szCs w:val="24"/>
                        </w:rPr>
                        <m:t>k</m:t>
                      </m:r>
                    </m:sup>
                  </m:sSup>
                </m:e>
              </m:rad>
            </m:den>
          </m:f>
        </m:oMath>
      </m:oMathPara>
    </w:p>
    <w:p w14:paraId="401FE27C" w14:textId="77777777"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Where w1 and w2 are given by</w:t>
      </w:r>
    </w:p>
    <w:p w14:paraId="224088BD" w14:textId="77777777" w:rsidR="00C77965" w:rsidRPr="00DE033C" w:rsidRDefault="00C77965" w:rsidP="00C77965">
      <w:pPr>
        <w:jc w:val="center"/>
        <w:rPr>
          <w:rFonts w:ascii="Times-Roman" w:eastAsiaTheme="minorEastAsia" w:hAnsi="Times-Roman" w:cs="Times-Roman"/>
          <w:szCs w:val="24"/>
        </w:rPr>
      </w:pPr>
      <m:oMathPara>
        <m:oMath>
          <m:r>
            <w:rPr>
              <w:rFonts w:ascii="Cambria Math" w:eastAsiaTheme="minorEastAsia" w:hAnsi="Cambria Math" w:cs="Times-Roman"/>
              <w:szCs w:val="24"/>
            </w:rPr>
            <m:t>w1</m:t>
          </m:r>
          <m:d>
            <m:dPr>
              <m:ctrlPr>
                <w:rPr>
                  <w:rFonts w:ascii="Cambria Math" w:eastAsiaTheme="minorEastAsia" w:hAnsi="Cambria Math" w:cs="Times-Roman"/>
                  <w:i/>
                  <w:szCs w:val="24"/>
                </w:rPr>
              </m:ctrlPr>
            </m:dPr>
            <m:e>
              <m:r>
                <w:rPr>
                  <w:rFonts w:ascii="Cambria Math" w:eastAsiaTheme="minorEastAsia" w:hAnsi="Cambria Math" w:cs="Times-Roman"/>
                  <w:szCs w:val="24"/>
                </w:rPr>
                <m:t>θ,φ</m:t>
              </m:r>
            </m:e>
          </m:d>
          <m:r>
            <w:rPr>
              <w:rFonts w:ascii="Cambria Math" w:eastAsiaTheme="minorEastAsia" w:hAnsi="Cambria Math" w:cs="Times-Roman"/>
              <w:szCs w:val="24"/>
            </w:rPr>
            <m:t>=gv(θ)×(1-gh(φ))</m:t>
          </m:r>
        </m:oMath>
      </m:oMathPara>
    </w:p>
    <w:p w14:paraId="20CA7E66" w14:textId="77777777" w:rsidR="00C77965" w:rsidRPr="00DE033C" w:rsidRDefault="00C77965" w:rsidP="00C77965">
      <w:pPr>
        <w:rPr>
          <w:rFonts w:ascii="Times-Roman" w:eastAsiaTheme="minorEastAsia" w:hAnsi="Times-Roman" w:cs="Times-Roman"/>
          <w:szCs w:val="24"/>
        </w:rPr>
      </w:pPr>
      <m:oMathPara>
        <m:oMath>
          <m:r>
            <w:rPr>
              <w:rFonts w:ascii="Cambria Math" w:eastAsiaTheme="minorEastAsia" w:hAnsi="Cambria Math" w:cs="Times-Roman"/>
              <w:szCs w:val="24"/>
            </w:rPr>
            <m:t>w2</m:t>
          </m:r>
          <m:d>
            <m:dPr>
              <m:ctrlPr>
                <w:rPr>
                  <w:rFonts w:ascii="Cambria Math" w:eastAsiaTheme="minorEastAsia" w:hAnsi="Cambria Math" w:cs="Times-Roman"/>
                  <w:i/>
                  <w:szCs w:val="24"/>
                </w:rPr>
              </m:ctrlPr>
            </m:dPr>
            <m:e>
              <m:r>
                <w:rPr>
                  <w:rFonts w:ascii="Cambria Math" w:eastAsiaTheme="minorEastAsia" w:hAnsi="Cambria Math" w:cs="Times-Roman"/>
                  <w:szCs w:val="24"/>
                </w:rPr>
                <m:t>θ,φ</m:t>
              </m:r>
            </m:e>
          </m:d>
          <m:r>
            <w:rPr>
              <w:rFonts w:ascii="Cambria Math" w:eastAsiaTheme="minorEastAsia" w:hAnsi="Cambria Math" w:cs="Times-Roman"/>
              <w:szCs w:val="24"/>
            </w:rPr>
            <m:t>=gh(φ)×(1-gv</m:t>
          </m:r>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eastAsiaTheme="minorEastAsia" w:hAnsi="Cambria Math" w:cs="Times-Roman"/>
              <w:szCs w:val="24"/>
            </w:rPr>
            <m:t>)</m:t>
          </m:r>
        </m:oMath>
      </m:oMathPara>
    </w:p>
    <w:p w14:paraId="135FCA53" w14:textId="77777777"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 xml:space="preserve">It was stated in reference 3 that the concept behind this technique is that the estimation process of a radiation sample involves the actual data of the other principal elevation and azimuth pattern, as a function of angular distance between the point of interest and the sample point, in a cross-weighting manner between the two principal cuts. </w:t>
      </w:r>
    </w:p>
    <w:p w14:paraId="5CE19FA0" w14:textId="77777777" w:rsidR="00C77965" w:rsidRPr="00DE033C" w:rsidRDefault="00C77965" w:rsidP="00C77965">
      <w:pPr>
        <w:rPr>
          <w:rFonts w:ascii="Times-Roman" w:hAnsi="Times-Roman" w:cs="Times-Roman"/>
          <w:szCs w:val="24"/>
        </w:rPr>
      </w:pPr>
      <w:r w:rsidRPr="00DE033C">
        <w:rPr>
          <w:rFonts w:ascii="Times-Roman" w:hAnsi="Times-Roman" w:cs="Times-Roman"/>
          <w:szCs w:val="24"/>
        </w:rPr>
        <w:t xml:space="preserve">In this approach, the weighting function provides with the means for appropriate angular distance weighting. </w:t>
      </w:r>
    </w:p>
    <w:p w14:paraId="56B5B648" w14:textId="77777777" w:rsidR="00C77965" w:rsidRDefault="00C77965" w:rsidP="00C77965">
      <w:pPr>
        <w:rPr>
          <w:rFonts w:ascii="Times-Roman" w:hAnsi="Times-Roman" w:cs="Times-Roman"/>
          <w:szCs w:val="24"/>
        </w:rPr>
      </w:pPr>
      <w:r w:rsidRPr="00DE033C">
        <w:rPr>
          <w:rFonts w:ascii="Times-Roman" w:hAnsi="Times-Roman" w:cs="Times-Roman"/>
          <w:szCs w:val="24"/>
        </w:rPr>
        <w:t>A value of k equal to 2 was found to work best for directional antennas.</w:t>
      </w:r>
    </w:p>
    <w:p w14:paraId="141EDD59" w14:textId="77777777" w:rsidR="00C77965" w:rsidRPr="00DE033C" w:rsidRDefault="00C77965" w:rsidP="00C77965">
      <w:pPr>
        <w:pStyle w:val="Heading1"/>
      </w:pPr>
      <w:r>
        <w:rPr>
          <w:lang w:val="en-US"/>
        </w:rPr>
        <w:t>2</w:t>
      </w:r>
      <w:r>
        <w:rPr>
          <w:lang w:val="en-US"/>
        </w:rPr>
        <w:tab/>
      </w:r>
      <w:r w:rsidRPr="00DE033C">
        <w:t>Comparing Methods</w:t>
      </w:r>
    </w:p>
    <w:p w14:paraId="7F1E561A" w14:textId="77777777" w:rsidR="00C77965" w:rsidRPr="00DE033C" w:rsidRDefault="00C77965" w:rsidP="00C77965">
      <w:r w:rsidRPr="00DE033C">
        <w:t xml:space="preserve">The average radiation intensity can be found from a surface integral over the radiation sphere of the radiation intensity divided by 4π, the area of the sphere in steradians (Str). The total solid angle </w:t>
      </w:r>
      <w:r w:rsidRPr="00DE033C">
        <w:lastRenderedPageBreak/>
        <w:t>enclosed by any closed surface is 4π Str. Narrow antenna beams, like radar beams, have solid angles much smaller than 4π Str.</w:t>
      </w:r>
    </w:p>
    <w:p w14:paraId="49DA1B2E" w14:textId="0BD7EB97" w:rsidR="00C77965" w:rsidRPr="00DE033C" w:rsidRDefault="00C77965" w:rsidP="00C77965">
      <w:pPr>
        <w:rPr>
          <w:szCs w:val="24"/>
        </w:rPr>
      </w:pPr>
      <w:r w:rsidRPr="00DE033C">
        <w:rPr>
          <w:szCs w:val="24"/>
        </w:rPr>
        <w:t>Since antenna models are used in studies, it is necessary to check which 3D antenna model may be used. To compare the models, it is proposed that the average radiation intensity be computed and compared. The average radiation intensity is given by the equation</w:t>
      </w:r>
    </w:p>
    <w:p w14:paraId="4F5197BD" w14:textId="6038C843" w:rsidR="00C77965" w:rsidRPr="00DE033C" w:rsidRDefault="00C77965" w:rsidP="00C77965">
      <w:pPr>
        <w:pStyle w:val="Equation"/>
        <w:rPr>
          <w:szCs w:val="24"/>
        </w:rPr>
      </w:pPr>
      <m:oMathPara>
        <m:oMath>
          <m:r>
            <m:rPr>
              <m:sty m:val="p"/>
            </m:rPr>
            <w:rPr>
              <w:rFonts w:ascii="Cambria Math" w:hAnsi="Cambria Math"/>
              <w:szCs w:val="24"/>
            </w:rPr>
            <m:t>Average Radiation Intensity =</m:t>
          </m:r>
          <m:f>
            <m:fPr>
              <m:ctrlPr>
                <w:rPr>
                  <w:rFonts w:ascii="Cambria Math" w:hAnsi="Cambria Math"/>
                  <w:szCs w:val="24"/>
                </w:rPr>
              </m:ctrlPr>
            </m:fPr>
            <m:num>
              <m:r>
                <m:rPr>
                  <m:sty m:val="p"/>
                </m:rPr>
                <w:rPr>
                  <w:rFonts w:ascii="Cambria Math" w:hAnsi="Cambria Math"/>
                  <w:szCs w:val="24"/>
                </w:rPr>
                <m:t>1</m:t>
              </m:r>
            </m:num>
            <m:den>
              <m:r>
                <m:rPr>
                  <m:sty m:val="p"/>
                </m:rPr>
                <w:rPr>
                  <w:rFonts w:ascii="Cambria Math" w:hAnsi="Cambria Math"/>
                  <w:szCs w:val="24"/>
                </w:rPr>
                <m:t>4</m:t>
              </m:r>
              <m:r>
                <w:rPr>
                  <w:rFonts w:ascii="Cambria Math" w:hAnsi="Cambria Math"/>
                  <w:szCs w:val="24"/>
                </w:rPr>
                <m:t>π</m:t>
              </m:r>
            </m:den>
          </m:f>
          <m:r>
            <m:rPr>
              <m:sty m:val="p"/>
            </m:rPr>
            <w:rPr>
              <w:rFonts w:ascii="Cambria Math" w:hAnsi="Cambria Math"/>
              <w:szCs w:val="24"/>
            </w:rPr>
            <m:t xml:space="preserve"> </m:t>
          </m:r>
          <m:nary>
            <m:naryPr>
              <m:limLoc m:val="subSup"/>
              <m:ctrlPr>
                <w:rPr>
                  <w:rFonts w:ascii="Cambria Math" w:hAnsi="Cambria Math"/>
                  <w:szCs w:val="24"/>
                </w:rPr>
              </m:ctrlPr>
            </m:naryPr>
            <m:sub>
              <m:r>
                <m:rPr>
                  <m:sty m:val="p"/>
                </m:rPr>
                <w:rPr>
                  <w:rFonts w:ascii="Cambria Math" w:hAnsi="Cambria Math"/>
                  <w:szCs w:val="24"/>
                </w:rPr>
                <m:t>0</m:t>
              </m:r>
            </m:sub>
            <m:sup>
              <m:r>
                <m:rPr>
                  <m:sty m:val="p"/>
                </m:rPr>
                <w:rPr>
                  <w:rFonts w:ascii="Cambria Math" w:hAnsi="Cambria Math"/>
                  <w:szCs w:val="24"/>
                </w:rPr>
                <m:t>2</m:t>
              </m:r>
              <m:r>
                <w:rPr>
                  <w:rFonts w:ascii="Cambria Math" w:hAnsi="Cambria Math"/>
                  <w:szCs w:val="24"/>
                </w:rPr>
                <m:t>π</m:t>
              </m:r>
            </m:sup>
            <m:e>
              <m:nary>
                <m:naryPr>
                  <m:limLoc m:val="subSup"/>
                  <m:ctrlPr>
                    <w:rPr>
                      <w:rFonts w:ascii="Cambria Math" w:hAnsi="Cambria Math"/>
                      <w:szCs w:val="24"/>
                    </w:rPr>
                  </m:ctrlPr>
                </m:naryPr>
                <m:sub>
                  <m:r>
                    <m:rPr>
                      <m:sty m:val="p"/>
                    </m:rPr>
                    <w:rPr>
                      <w:rFonts w:ascii="Cambria Math" w:hAnsi="Cambria Math"/>
                      <w:szCs w:val="24"/>
                    </w:rPr>
                    <m:t>0</m:t>
                  </m:r>
                </m:sub>
                <m:sup>
                  <m:r>
                    <w:rPr>
                      <w:rFonts w:ascii="Cambria Math" w:hAnsi="Cambria Math"/>
                      <w:szCs w:val="24"/>
                    </w:rPr>
                    <m:t>π</m:t>
                  </m:r>
                </m:sup>
                <m:e>
                  <m:r>
                    <w:rPr>
                      <w:rFonts w:ascii="Cambria Math" w:hAnsi="Cambria Math"/>
                      <w:szCs w:val="24"/>
                    </w:rPr>
                    <m:t>G</m:t>
                  </m:r>
                  <m:d>
                    <m:dPr>
                      <m:ctrlPr>
                        <w:rPr>
                          <w:rFonts w:ascii="Cambria Math" w:hAnsi="Cambria Math"/>
                          <w:szCs w:val="24"/>
                        </w:rPr>
                      </m:ctrlPr>
                    </m:dPr>
                    <m:e>
                      <m:r>
                        <w:rPr>
                          <w:rFonts w:ascii="Cambria Math" w:hAnsi="Cambria Math"/>
                          <w:szCs w:val="24"/>
                        </w:rPr>
                        <m:t>θ</m:t>
                      </m:r>
                      <m:r>
                        <m:rPr>
                          <m:sty m:val="p"/>
                        </m:rPr>
                        <w:rPr>
                          <w:rFonts w:ascii="Cambria Math" w:hAnsi="Cambria Math"/>
                          <w:szCs w:val="24"/>
                        </w:rPr>
                        <m:t>,</m:t>
                      </m:r>
                      <m:r>
                        <w:rPr>
                          <w:rFonts w:ascii="Cambria Math" w:hAnsi="Cambria Math"/>
                          <w:szCs w:val="24"/>
                        </w:rPr>
                        <m:t>φ</m:t>
                      </m:r>
                    </m:e>
                  </m:d>
                  <m:func>
                    <m:funcPr>
                      <m:ctrlPr>
                        <w:rPr>
                          <w:rFonts w:ascii="Cambria Math" w:hAnsi="Cambria Math"/>
                          <w:szCs w:val="24"/>
                        </w:rPr>
                      </m:ctrlPr>
                    </m:funcPr>
                    <m:fName>
                      <m:r>
                        <m:rPr>
                          <m:sty m:val="p"/>
                        </m:rPr>
                        <w:rPr>
                          <w:rFonts w:ascii="Cambria Math" w:hAnsi="Cambria Math"/>
                          <w:szCs w:val="24"/>
                        </w:rPr>
                        <m:t>sin</m:t>
                      </m:r>
                    </m:fName>
                    <m:e>
                      <m:d>
                        <m:dPr>
                          <m:ctrlPr>
                            <w:rPr>
                              <w:rFonts w:ascii="Cambria Math" w:hAnsi="Cambria Math"/>
                              <w:szCs w:val="24"/>
                            </w:rPr>
                          </m:ctrlPr>
                        </m:dPr>
                        <m:e>
                          <m:r>
                            <w:rPr>
                              <w:rFonts w:ascii="Cambria Math" w:hAnsi="Cambria Math"/>
                              <w:szCs w:val="24"/>
                            </w:rPr>
                            <m:t>θ</m:t>
                          </m:r>
                        </m:e>
                      </m:d>
                    </m:e>
                  </m:func>
                  <m:r>
                    <w:rPr>
                      <w:rFonts w:ascii="Cambria Math" w:hAnsi="Cambria Math"/>
                      <w:szCs w:val="24"/>
                    </w:rPr>
                    <m:t>dθdφ</m:t>
                  </m:r>
                </m:e>
              </m:nary>
            </m:e>
          </m:nary>
        </m:oMath>
      </m:oMathPara>
    </w:p>
    <w:p w14:paraId="08371A4F" w14:textId="77777777" w:rsidR="00C77965" w:rsidRPr="00DE033C" w:rsidRDefault="00C77965" w:rsidP="00C77965">
      <w:pPr>
        <w:rPr>
          <w:rFonts w:ascii="Times-Roman" w:hAnsi="Times-Roman" w:cs="Times-Roman"/>
          <w:szCs w:val="24"/>
        </w:rPr>
      </w:pPr>
      <w:r w:rsidRPr="00DE033C">
        <w:rPr>
          <w:rFonts w:ascii="Times-Roman" w:hAnsi="Times-Roman" w:cs="Times-Roman"/>
          <w:szCs w:val="24"/>
        </w:rPr>
        <w:t>Assuming the number of the azimuth samples is M and the number of samples in elevation in N, then d</w:t>
      </w:r>
      <w:r w:rsidRPr="00DE033C">
        <w:rPr>
          <w:rFonts w:ascii="Times-Roman" w:hAnsi="Times-Roman" w:cs="Times-Roman"/>
          <w:szCs w:val="24"/>
        </w:rPr>
        <w:sym w:font="Symbol" w:char="F071"/>
      </w:r>
      <w:r w:rsidRPr="00DE033C">
        <w:rPr>
          <w:rFonts w:ascii="Times-Roman" w:hAnsi="Times-Roman" w:cs="Times-Roman"/>
          <w:szCs w:val="24"/>
        </w:rPr>
        <w:t xml:space="preserve"> = </w:t>
      </w:r>
      <w:r w:rsidRPr="00DE033C">
        <w:rPr>
          <w:rFonts w:ascii="Times-Roman" w:hAnsi="Times-Roman" w:cs="Times-Roman"/>
          <w:szCs w:val="24"/>
        </w:rPr>
        <w:sym w:font="Symbol" w:char="F070"/>
      </w:r>
      <w:r w:rsidRPr="00DE033C">
        <w:rPr>
          <w:rFonts w:ascii="Times-Roman" w:hAnsi="Times-Roman" w:cs="Times-Roman"/>
          <w:szCs w:val="24"/>
        </w:rPr>
        <w:t>/N and d</w:t>
      </w:r>
      <w:r w:rsidRPr="00DE033C">
        <w:rPr>
          <w:rFonts w:ascii="Times-Roman" w:hAnsi="Times-Roman" w:cs="Times-Roman"/>
          <w:szCs w:val="24"/>
        </w:rPr>
        <w:sym w:font="Symbol" w:char="F06A"/>
      </w:r>
      <w:r w:rsidRPr="00DE033C">
        <w:rPr>
          <w:rFonts w:ascii="Times-Roman" w:hAnsi="Times-Roman" w:cs="Times-Roman"/>
          <w:szCs w:val="24"/>
        </w:rPr>
        <w:t xml:space="preserve"> = 2</w:t>
      </w:r>
      <w:r w:rsidRPr="00DE033C">
        <w:rPr>
          <w:rFonts w:ascii="Times-Roman" w:hAnsi="Times-Roman" w:cs="Times-Roman"/>
          <w:szCs w:val="24"/>
        </w:rPr>
        <w:sym w:font="Symbol" w:char="F070"/>
      </w:r>
      <w:r w:rsidRPr="00DE033C">
        <w:rPr>
          <w:rFonts w:ascii="Times-Roman" w:hAnsi="Times-Roman" w:cs="Times-Roman"/>
          <w:szCs w:val="24"/>
        </w:rPr>
        <w:t>/M. The equation in summation form becomes</w:t>
      </w:r>
    </w:p>
    <w:p w14:paraId="44F90AB6" w14:textId="77777777" w:rsidR="00C77965" w:rsidRPr="00DE033C" w:rsidRDefault="00C77965" w:rsidP="00C77965">
      <w:pPr>
        <w:pStyle w:val="Equation"/>
        <w:rPr>
          <w:szCs w:val="24"/>
        </w:rPr>
      </w:pPr>
      <m:oMathPara>
        <m:oMath>
          <m:r>
            <m:rPr>
              <m:sty m:val="p"/>
            </m:rPr>
            <w:rPr>
              <w:rFonts w:ascii="Cambria Math" w:hAnsi="Cambria Math"/>
              <w:szCs w:val="24"/>
            </w:rPr>
            <m:t>Average Radiation Intensity =</m:t>
          </m:r>
          <m:f>
            <m:fPr>
              <m:ctrlPr>
                <w:rPr>
                  <w:rFonts w:ascii="Cambria Math" w:hAnsi="Cambria Math"/>
                  <w:szCs w:val="24"/>
                </w:rPr>
              </m:ctrlPr>
            </m:fPr>
            <m:num>
              <m:r>
                <w:rPr>
                  <w:rFonts w:ascii="Cambria Math" w:hAnsi="Cambria Math"/>
                  <w:szCs w:val="24"/>
                </w:rPr>
                <m:t>π</m:t>
              </m:r>
            </m:num>
            <m:den>
              <m:r>
                <m:rPr>
                  <m:sty m:val="p"/>
                </m:rPr>
                <w:rPr>
                  <w:rFonts w:ascii="Cambria Math" w:hAnsi="Cambria Math"/>
                  <w:szCs w:val="24"/>
                </w:rPr>
                <m:t>2NM</m:t>
              </m:r>
            </m:den>
          </m:f>
          <m:r>
            <m:rPr>
              <m:sty m:val="p"/>
            </m:rPr>
            <w:rPr>
              <w:rFonts w:ascii="Cambria Math" w:hAnsi="Cambria Math"/>
              <w:szCs w:val="24"/>
            </w:rPr>
            <m:t xml:space="preserve"> </m:t>
          </m:r>
          <m:nary>
            <m:naryPr>
              <m:chr m:val="∑"/>
              <m:limLoc m:val="undOvr"/>
              <m:ctrlPr>
                <w:rPr>
                  <w:rFonts w:ascii="Cambria Math" w:eastAsia="SimSun" w:hAnsi="Cambria Math"/>
                  <w:szCs w:val="24"/>
                </w:rPr>
              </m:ctrlPr>
            </m:naryPr>
            <m:sub>
              <m:r>
                <w:rPr>
                  <w:rFonts w:ascii="Cambria Math" w:hAnsi="Cambria Math"/>
                  <w:szCs w:val="24"/>
                </w:rPr>
                <m:t>j=1</m:t>
              </m:r>
            </m:sub>
            <m:sup>
              <m:r>
                <w:rPr>
                  <w:rFonts w:ascii="Cambria Math" w:hAnsi="Cambria Math"/>
                  <w:szCs w:val="24"/>
                </w:rPr>
                <m:t>M-1</m:t>
              </m:r>
            </m:sup>
            <m:e>
              <m:nary>
                <m:naryPr>
                  <m:chr m:val="∑"/>
                  <m:limLoc m:val="undOvr"/>
                  <m:ctrlPr>
                    <w:rPr>
                      <w:rFonts w:ascii="Cambria Math" w:eastAsia="SimSun" w:hAnsi="Cambria Math"/>
                      <w:szCs w:val="24"/>
                    </w:rPr>
                  </m:ctrlPr>
                </m:naryPr>
                <m:sub>
                  <m:r>
                    <w:rPr>
                      <w:rFonts w:ascii="Cambria Math" w:hAnsi="Cambria Math"/>
                      <w:szCs w:val="24"/>
                    </w:rPr>
                    <m:t>i=1</m:t>
                  </m:r>
                </m:sub>
                <m:sup>
                  <m:r>
                    <w:rPr>
                      <w:rFonts w:ascii="Cambria Math" w:hAnsi="Cambria Math"/>
                      <w:szCs w:val="24"/>
                    </w:rPr>
                    <m:t>N-1</m:t>
                  </m:r>
                </m:sup>
                <m:e>
                  <m:r>
                    <w:rPr>
                      <w:rFonts w:ascii="Cambria Math" w:hAnsi="Cambria Math"/>
                      <w:szCs w:val="24"/>
                    </w:rPr>
                    <m:t>G</m:t>
                  </m:r>
                  <m:d>
                    <m:dPr>
                      <m:ctrlPr>
                        <w:rPr>
                          <w:rFonts w:ascii="Cambria Math" w:hAnsi="Cambria Math"/>
                          <w:szCs w:val="24"/>
                        </w:rPr>
                      </m:ctrlPr>
                    </m:dPr>
                    <m:e>
                      <m:r>
                        <w:rPr>
                          <w:rFonts w:ascii="Cambria Math" w:hAnsi="Cambria Math"/>
                          <w:szCs w:val="24"/>
                        </w:rPr>
                        <m:t>i</m:t>
                      </m:r>
                      <m:r>
                        <m:rPr>
                          <m:sty m:val="p"/>
                        </m:rPr>
                        <w:rPr>
                          <w:rFonts w:ascii="Cambria Math" w:hAnsi="Cambria Math"/>
                          <w:szCs w:val="24"/>
                        </w:rPr>
                        <m:t>,</m:t>
                      </m:r>
                      <m:r>
                        <w:rPr>
                          <w:rFonts w:ascii="Cambria Math" w:hAnsi="Cambria Math"/>
                          <w:szCs w:val="24"/>
                        </w:rPr>
                        <m:t>j</m:t>
                      </m:r>
                    </m:e>
                  </m:d>
                  <m:func>
                    <m:funcPr>
                      <m:ctrlPr>
                        <w:rPr>
                          <w:rFonts w:ascii="Cambria Math" w:hAnsi="Cambria Math"/>
                          <w:szCs w:val="24"/>
                        </w:rPr>
                      </m:ctrlPr>
                    </m:funcPr>
                    <m:fName>
                      <m:r>
                        <m:rPr>
                          <m:sty m:val="p"/>
                        </m:rPr>
                        <w:rPr>
                          <w:rFonts w:ascii="Cambria Math" w:hAnsi="Cambria Math"/>
                          <w:szCs w:val="24"/>
                        </w:rPr>
                        <m:t>sin</m:t>
                      </m:r>
                    </m:fName>
                    <m:e>
                      <m:d>
                        <m:dPr>
                          <m:ctrlPr>
                            <w:rPr>
                              <w:rFonts w:ascii="Cambria Math" w:hAnsi="Cambria Math"/>
                              <w:szCs w:val="24"/>
                            </w:rPr>
                          </m:ctrlPr>
                        </m:dPr>
                        <m:e>
                          <m:r>
                            <w:rPr>
                              <w:rFonts w:ascii="Cambria Math" w:hAnsi="Cambria Math"/>
                              <w:szCs w:val="24"/>
                            </w:rPr>
                            <m:t>i</m:t>
                          </m:r>
                        </m:e>
                      </m:d>
                    </m:e>
                  </m:func>
                </m:e>
              </m:nary>
            </m:e>
          </m:nary>
        </m:oMath>
      </m:oMathPara>
    </w:p>
    <w:p w14:paraId="211CC2EF" w14:textId="2762743F" w:rsidR="00C77965" w:rsidRPr="00DE033C" w:rsidRDefault="00C77965" w:rsidP="00C77965">
      <w:pPr>
        <w:rPr>
          <w:rFonts w:ascii="Times-Roman" w:hAnsi="Times-Roman" w:cs="Times-Roman"/>
          <w:szCs w:val="24"/>
        </w:rPr>
      </w:pPr>
      <w:r w:rsidRPr="00DE033C">
        <w:rPr>
          <w:rFonts w:ascii="Times-Roman" w:hAnsi="Times-Roman" w:cs="Times-Roman"/>
          <w:szCs w:val="24"/>
        </w:rPr>
        <w:t>The plots below show some examples.</w:t>
      </w:r>
    </w:p>
    <w:p w14:paraId="676F03FE" w14:textId="77777777" w:rsidR="00C77965" w:rsidRPr="00DE033C" w:rsidRDefault="00C77965" w:rsidP="00C77965">
      <w:pPr>
        <w:pStyle w:val="TableNo"/>
      </w:pPr>
      <w:r w:rsidRPr="00DE033C">
        <w:t xml:space="preserve">TABLE </w:t>
      </w:r>
      <w:r w:rsidRPr="00DE033C">
        <w:fldChar w:fldCharType="begin"/>
      </w:r>
      <w:r w:rsidRPr="00DE033C">
        <w:instrText xml:space="preserve"> SEQ Table \* ARABIC </w:instrText>
      </w:r>
      <w:r w:rsidRPr="00DE033C">
        <w:fldChar w:fldCharType="separate"/>
      </w:r>
      <w:r w:rsidRPr="00DE033C">
        <w:rPr>
          <w:noProof/>
        </w:rPr>
        <w:t>2</w:t>
      </w:r>
      <w:r w:rsidRPr="00DE033C">
        <w:fldChar w:fldCharType="end"/>
      </w:r>
      <w:r w:rsidRPr="00DE033C">
        <w:t xml:space="preserve"> </w:t>
      </w:r>
    </w:p>
    <w:p w14:paraId="28F917D1" w14:textId="77777777" w:rsidR="00C77965" w:rsidRPr="00DE033C" w:rsidRDefault="00C77965" w:rsidP="00C77965">
      <w:pPr>
        <w:pStyle w:val="Tabletitle"/>
      </w:pPr>
      <w:r w:rsidRPr="00DE033C">
        <w:t>Results for several patterns</w:t>
      </w:r>
    </w:p>
    <w:tbl>
      <w:tblPr>
        <w:tblStyle w:val="TableGrid"/>
        <w:tblW w:w="9742" w:type="dxa"/>
        <w:jc w:val="center"/>
        <w:tblInd w:w="0" w:type="dxa"/>
        <w:tblLook w:val="04A0" w:firstRow="1" w:lastRow="0" w:firstColumn="1" w:lastColumn="0" w:noHBand="0" w:noVBand="1"/>
      </w:tblPr>
      <w:tblGrid>
        <w:gridCol w:w="3646"/>
        <w:gridCol w:w="6096"/>
      </w:tblGrid>
      <w:tr w:rsidR="00C77965" w:rsidRPr="00DE033C" w14:paraId="5A22D69A" w14:textId="77777777" w:rsidTr="00912B63">
        <w:trPr>
          <w:jc w:val="center"/>
        </w:trPr>
        <w:tc>
          <w:tcPr>
            <w:tcW w:w="3646" w:type="dxa"/>
          </w:tcPr>
          <w:p w14:paraId="77138005" w14:textId="77777777" w:rsidR="00C77965" w:rsidRPr="00DE033C" w:rsidRDefault="00C77965" w:rsidP="001C7468">
            <w:pPr>
              <w:jc w:val="center"/>
              <w:rPr>
                <w:rFonts w:ascii="Times-Roman" w:hAnsi="Times-Roman" w:cs="Times-Roman"/>
                <w:b/>
                <w:bCs/>
                <w:szCs w:val="24"/>
              </w:rPr>
            </w:pPr>
            <w:r w:rsidRPr="00DE033C">
              <w:rPr>
                <w:rFonts w:ascii="Times-Roman" w:hAnsi="Times-Roman" w:cs="Times-Roman"/>
                <w:b/>
                <w:bCs/>
                <w:szCs w:val="24"/>
              </w:rPr>
              <w:t>Pattern</w:t>
            </w:r>
          </w:p>
        </w:tc>
        <w:tc>
          <w:tcPr>
            <w:tcW w:w="6096" w:type="dxa"/>
          </w:tcPr>
          <w:p w14:paraId="42232A84" w14:textId="77777777" w:rsidR="00C77965" w:rsidRPr="00DE033C" w:rsidRDefault="00C77965" w:rsidP="001C7468">
            <w:pPr>
              <w:jc w:val="center"/>
              <w:rPr>
                <w:rFonts w:ascii="Times-Roman" w:hAnsi="Times-Roman" w:cs="Times-Roman"/>
                <w:b/>
                <w:bCs/>
                <w:szCs w:val="24"/>
              </w:rPr>
            </w:pPr>
            <w:r w:rsidRPr="00DE033C">
              <w:rPr>
                <w:rFonts w:ascii="Times-Roman" w:hAnsi="Times-Roman" w:cs="Times-Roman"/>
                <w:b/>
                <w:bCs/>
                <w:szCs w:val="24"/>
              </w:rPr>
              <w:t>Input Patterns and Results</w:t>
            </w:r>
          </w:p>
        </w:tc>
      </w:tr>
      <w:tr w:rsidR="00C77965" w:rsidRPr="00DE033C" w14:paraId="5AAC22E0" w14:textId="77777777" w:rsidTr="00912B63">
        <w:trPr>
          <w:jc w:val="center"/>
        </w:trPr>
        <w:tc>
          <w:tcPr>
            <w:tcW w:w="3646" w:type="dxa"/>
          </w:tcPr>
          <w:p w14:paraId="058FCB2F" w14:textId="77777777" w:rsidR="00C77965" w:rsidRPr="00DE033C" w:rsidRDefault="00C77965" w:rsidP="001C7468">
            <w:pPr>
              <w:rPr>
                <w:rFonts w:ascii="Times-Roman" w:hAnsi="Times-Roman" w:cs="Times-Roman"/>
                <w:szCs w:val="24"/>
              </w:rPr>
            </w:pPr>
            <w:r w:rsidRPr="00DE033C">
              <w:rPr>
                <w:rFonts w:ascii="Times-Roman" w:hAnsi="Times-Roman" w:cs="Times-Roman"/>
                <w:szCs w:val="24"/>
              </w:rPr>
              <w:t>ASR Radar Real Elevation Pattern</w:t>
            </w:r>
          </w:p>
        </w:tc>
        <w:tc>
          <w:tcPr>
            <w:tcW w:w="6096" w:type="dxa"/>
          </w:tcPr>
          <w:p w14:paraId="78727980" w14:textId="73B45809" w:rsidR="00C77965" w:rsidRPr="00DE033C" w:rsidRDefault="00F8604A" w:rsidP="001C7468">
            <w:pPr>
              <w:rPr>
                <w:rFonts w:ascii="Times-Roman" w:hAnsi="Times-Roman" w:cs="Times-Roman"/>
                <w:szCs w:val="24"/>
              </w:rPr>
            </w:pPr>
            <w:r>
              <w:rPr>
                <w:rFonts w:ascii="Times-Roman" w:hAnsi="Times-Roman" w:cs="Times-Roman"/>
                <w:noProof/>
                <w:szCs w:val="24"/>
              </w:rPr>
              <w:drawing>
                <wp:inline distT="0" distB="0" distL="0" distR="0" wp14:anchorId="52A17306" wp14:editId="23865695">
                  <wp:extent cx="3657600"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tc>
      </w:tr>
      <w:tr w:rsidR="00912B63" w:rsidRPr="00DE033C" w14:paraId="50831BE2" w14:textId="77777777" w:rsidTr="00912B63">
        <w:trPr>
          <w:jc w:val="center"/>
        </w:trPr>
        <w:tc>
          <w:tcPr>
            <w:tcW w:w="3646" w:type="dxa"/>
          </w:tcPr>
          <w:p w14:paraId="18C2E37D" w14:textId="14CA2F9A" w:rsidR="00C77965" w:rsidRPr="00DE033C" w:rsidRDefault="00196977" w:rsidP="001C7468">
            <w:pPr>
              <w:rPr>
                <w:rFonts w:ascii="Times-Roman" w:hAnsi="Times-Roman" w:cs="Times-Roman"/>
                <w:szCs w:val="24"/>
              </w:rPr>
            </w:pPr>
            <w:r>
              <w:rPr>
                <w:rFonts w:ascii="Times-Roman" w:hAnsi="Times-Roman" w:cs="Times-Roman"/>
                <w:szCs w:val="24"/>
              </w:rPr>
              <w:lastRenderedPageBreak/>
              <w:t>ARNS</w:t>
            </w:r>
            <w:r w:rsidR="00C77965" w:rsidRPr="00DE033C">
              <w:rPr>
                <w:rFonts w:ascii="Times-Roman" w:hAnsi="Times-Roman" w:cs="Times-Roman"/>
                <w:szCs w:val="24"/>
              </w:rPr>
              <w:t xml:space="preserve"> Radar Real Elevation Pattern</w:t>
            </w:r>
            <w:r w:rsidR="00C77965">
              <w:rPr>
                <w:rFonts w:ascii="Times-Roman" w:hAnsi="Times-Roman" w:cs="Times-Roman"/>
                <w:szCs w:val="24"/>
              </w:rPr>
              <w:t>.</w:t>
            </w:r>
          </w:p>
        </w:tc>
        <w:tc>
          <w:tcPr>
            <w:tcW w:w="6096" w:type="dxa"/>
          </w:tcPr>
          <w:p w14:paraId="079DEC69" w14:textId="249A41FC"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4CE22388" wp14:editId="28D64CF8">
                  <wp:extent cx="3657600"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57600" cy="2743200"/>
                          </a:xfrm>
                          <a:prstGeom prst="rect">
                            <a:avLst/>
                          </a:prstGeom>
                        </pic:spPr>
                      </pic:pic>
                    </a:graphicData>
                  </a:graphic>
                </wp:inline>
              </w:drawing>
            </w:r>
          </w:p>
        </w:tc>
      </w:tr>
      <w:tr w:rsidR="00912B63" w:rsidRPr="00DE033C" w14:paraId="16448321" w14:textId="77777777" w:rsidTr="00912B63">
        <w:trPr>
          <w:jc w:val="center"/>
        </w:trPr>
        <w:tc>
          <w:tcPr>
            <w:tcW w:w="3646" w:type="dxa"/>
          </w:tcPr>
          <w:p w14:paraId="50D19F97" w14:textId="6FE49390"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Real Elevation Pattern</w:t>
            </w:r>
            <w:r w:rsidR="00C77965">
              <w:rPr>
                <w:rFonts w:ascii="Times-Roman" w:hAnsi="Times-Roman" w:cs="Times-Roman"/>
                <w:szCs w:val="24"/>
              </w:rPr>
              <w:t>.</w:t>
            </w:r>
          </w:p>
        </w:tc>
        <w:tc>
          <w:tcPr>
            <w:tcW w:w="6096" w:type="dxa"/>
          </w:tcPr>
          <w:p w14:paraId="14E452AD" w14:textId="29E20204"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5E742BA4" wp14:editId="4906E6EF">
                  <wp:extent cx="365760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57600" cy="2743200"/>
                          </a:xfrm>
                          <a:prstGeom prst="rect">
                            <a:avLst/>
                          </a:prstGeom>
                        </pic:spPr>
                      </pic:pic>
                    </a:graphicData>
                  </a:graphic>
                </wp:inline>
              </w:drawing>
            </w:r>
          </w:p>
        </w:tc>
      </w:tr>
      <w:tr w:rsidR="00912B63" w:rsidRPr="00DE033C" w14:paraId="02A8DA57" w14:textId="77777777" w:rsidTr="00912B63">
        <w:trPr>
          <w:jc w:val="center"/>
        </w:trPr>
        <w:tc>
          <w:tcPr>
            <w:tcW w:w="3646" w:type="dxa"/>
          </w:tcPr>
          <w:p w14:paraId="5D673904" w14:textId="688E621D"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5C0338DA"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0D13991C" wp14:editId="43E58044">
                  <wp:extent cx="3657600" cy="2743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912B63" w:rsidRPr="00DE033C" w14:paraId="73D8647A" w14:textId="77777777" w:rsidTr="00912B63">
        <w:trPr>
          <w:jc w:val="center"/>
        </w:trPr>
        <w:tc>
          <w:tcPr>
            <w:tcW w:w="3646" w:type="dxa"/>
          </w:tcPr>
          <w:p w14:paraId="22CCF899" w14:textId="46F5A1AD" w:rsidR="00C77965" w:rsidRPr="00DE033C" w:rsidRDefault="00196977" w:rsidP="001C7468">
            <w:pPr>
              <w:rPr>
                <w:rFonts w:ascii="Times-Roman" w:hAnsi="Times-Roman" w:cs="Times-Roman"/>
                <w:szCs w:val="24"/>
              </w:rPr>
            </w:pPr>
            <w:r>
              <w:rPr>
                <w:rFonts w:ascii="Times-Roman" w:hAnsi="Times-Roman" w:cs="Times-Roman"/>
                <w:szCs w:val="24"/>
              </w:rPr>
              <w:lastRenderedPageBreak/>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2C69D9E1" w14:textId="610D4283"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54BD95DF" wp14:editId="067310E7">
                  <wp:extent cx="365760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57600" cy="2743200"/>
                          </a:xfrm>
                          <a:prstGeom prst="rect">
                            <a:avLst/>
                          </a:prstGeom>
                        </pic:spPr>
                      </pic:pic>
                    </a:graphicData>
                  </a:graphic>
                </wp:inline>
              </w:drawing>
            </w:r>
          </w:p>
        </w:tc>
      </w:tr>
      <w:tr w:rsidR="00912B63" w:rsidRPr="00DE033C" w14:paraId="4933D68E" w14:textId="77777777" w:rsidTr="00912B63">
        <w:trPr>
          <w:jc w:val="center"/>
        </w:trPr>
        <w:tc>
          <w:tcPr>
            <w:tcW w:w="3646" w:type="dxa"/>
          </w:tcPr>
          <w:p w14:paraId="4F93910F" w14:textId="6A4985C7"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6B30C649" w14:textId="46A7CA67"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2E0C9A40" wp14:editId="2004D884">
                  <wp:extent cx="36576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57600" cy="2743200"/>
                          </a:xfrm>
                          <a:prstGeom prst="rect">
                            <a:avLst/>
                          </a:prstGeom>
                        </pic:spPr>
                      </pic:pic>
                    </a:graphicData>
                  </a:graphic>
                </wp:inline>
              </w:drawing>
            </w:r>
          </w:p>
        </w:tc>
      </w:tr>
      <w:tr w:rsidR="00912B63" w:rsidRPr="00DE033C" w14:paraId="7DBACAE4" w14:textId="77777777" w:rsidTr="00912B63">
        <w:trPr>
          <w:jc w:val="center"/>
        </w:trPr>
        <w:tc>
          <w:tcPr>
            <w:tcW w:w="3646" w:type="dxa"/>
          </w:tcPr>
          <w:p w14:paraId="64BADF20"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700EAAC9"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77AA02AA" wp14:editId="50352E0A">
                  <wp:extent cx="3657600" cy="2743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912B63" w:rsidRPr="00DE033C" w14:paraId="3037170E" w14:textId="77777777" w:rsidTr="00912B63">
        <w:trPr>
          <w:jc w:val="center"/>
        </w:trPr>
        <w:tc>
          <w:tcPr>
            <w:tcW w:w="3646" w:type="dxa"/>
          </w:tcPr>
          <w:p w14:paraId="02067FFF" w14:textId="77777777" w:rsidR="00C77965" w:rsidRPr="00DE033C" w:rsidRDefault="00C77965" w:rsidP="001C7468">
            <w:pPr>
              <w:rPr>
                <w:rFonts w:ascii="Times-Roman" w:hAnsi="Times-Roman" w:cs="Times-Roman"/>
                <w:szCs w:val="24"/>
              </w:rPr>
            </w:pPr>
            <w:r w:rsidRPr="00DE033C">
              <w:rPr>
                <w:rFonts w:ascii="Times-Roman" w:hAnsi="Times-Roman" w:cs="Times-Roman"/>
                <w:szCs w:val="24"/>
              </w:rPr>
              <w:lastRenderedPageBreak/>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4E691428" w14:textId="7DD3800C"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35E45734" wp14:editId="59F5E2B4">
                  <wp:extent cx="365760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657600" cy="2743200"/>
                          </a:xfrm>
                          <a:prstGeom prst="rect">
                            <a:avLst/>
                          </a:prstGeom>
                        </pic:spPr>
                      </pic:pic>
                    </a:graphicData>
                  </a:graphic>
                </wp:inline>
              </w:drawing>
            </w:r>
          </w:p>
        </w:tc>
      </w:tr>
      <w:tr w:rsidR="00912B63" w:rsidRPr="00DE033C" w14:paraId="7FFEBF7D" w14:textId="77777777" w:rsidTr="00912B63">
        <w:trPr>
          <w:jc w:val="center"/>
        </w:trPr>
        <w:tc>
          <w:tcPr>
            <w:tcW w:w="3646" w:type="dxa"/>
          </w:tcPr>
          <w:p w14:paraId="4C7C3A5E"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54D81086" w14:textId="76F76295"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0B8DE8A4" wp14:editId="7BADE9F9">
                  <wp:extent cx="3657600" cy="274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57600" cy="2743200"/>
                          </a:xfrm>
                          <a:prstGeom prst="rect">
                            <a:avLst/>
                          </a:prstGeom>
                        </pic:spPr>
                      </pic:pic>
                    </a:graphicData>
                  </a:graphic>
                </wp:inline>
              </w:drawing>
            </w:r>
          </w:p>
        </w:tc>
      </w:tr>
      <w:tr w:rsidR="00912B63" w:rsidRPr="00DE033C" w14:paraId="4980CEC7" w14:textId="77777777" w:rsidTr="00912B63">
        <w:trPr>
          <w:jc w:val="center"/>
        </w:trPr>
        <w:tc>
          <w:tcPr>
            <w:tcW w:w="3646" w:type="dxa"/>
          </w:tcPr>
          <w:p w14:paraId="6B05244E"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3F4EB4F4"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206B1224" wp14:editId="46A3AF12">
                  <wp:extent cx="3657600" cy="274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C77965" w:rsidRPr="00DE033C" w14:paraId="67939CE3" w14:textId="77777777" w:rsidTr="00912B63">
        <w:trPr>
          <w:jc w:val="center"/>
        </w:trPr>
        <w:tc>
          <w:tcPr>
            <w:tcW w:w="3646" w:type="dxa"/>
          </w:tcPr>
          <w:p w14:paraId="6D8995D6" w14:textId="77777777" w:rsidR="00C77965" w:rsidRPr="00DE033C" w:rsidRDefault="00C77965" w:rsidP="001C7468">
            <w:pPr>
              <w:rPr>
                <w:rFonts w:ascii="Times-Roman" w:hAnsi="Times-Roman" w:cs="Times-Roman"/>
                <w:szCs w:val="24"/>
              </w:rPr>
            </w:pPr>
            <w:r w:rsidRPr="00DE033C">
              <w:rPr>
                <w:rFonts w:ascii="Times-Roman" w:hAnsi="Times-Roman" w:cs="Times-Roman"/>
                <w:szCs w:val="24"/>
              </w:rPr>
              <w:lastRenderedPageBreak/>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52462203" w14:textId="4E859F4C"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773D058A" wp14:editId="453E2212">
                  <wp:extent cx="3657600"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657600" cy="2743200"/>
                          </a:xfrm>
                          <a:prstGeom prst="rect">
                            <a:avLst/>
                          </a:prstGeom>
                        </pic:spPr>
                      </pic:pic>
                    </a:graphicData>
                  </a:graphic>
                </wp:inline>
              </w:drawing>
            </w:r>
          </w:p>
        </w:tc>
      </w:tr>
      <w:tr w:rsidR="00C77965" w:rsidRPr="00DE033C" w14:paraId="3AB17314" w14:textId="77777777" w:rsidTr="00912B63">
        <w:trPr>
          <w:jc w:val="center"/>
        </w:trPr>
        <w:tc>
          <w:tcPr>
            <w:tcW w:w="3646" w:type="dxa"/>
          </w:tcPr>
          <w:p w14:paraId="24F69B77"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23B6E665" w14:textId="3A3504F9"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1F0C9DEC" wp14:editId="76EEE117">
                  <wp:extent cx="365760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57600" cy="2743200"/>
                          </a:xfrm>
                          <a:prstGeom prst="rect">
                            <a:avLst/>
                          </a:prstGeom>
                        </pic:spPr>
                      </pic:pic>
                    </a:graphicData>
                  </a:graphic>
                </wp:inline>
              </w:drawing>
            </w:r>
          </w:p>
        </w:tc>
      </w:tr>
    </w:tbl>
    <w:p w14:paraId="44989D8F" w14:textId="77777777" w:rsidR="00C77965" w:rsidRPr="00CD1AEA" w:rsidRDefault="00C77965" w:rsidP="00C77965">
      <w:pPr>
        <w:pStyle w:val="Heading1"/>
      </w:pPr>
      <w:r>
        <w:t>3</w:t>
      </w:r>
      <w:r w:rsidRPr="00CD1AEA">
        <w:tab/>
      </w:r>
      <w:r>
        <w:t>Summary</w:t>
      </w:r>
    </w:p>
    <w:p w14:paraId="2DE141E1" w14:textId="7BE9CF7F" w:rsidR="00C77965" w:rsidRPr="00DE033C" w:rsidRDefault="00C77965" w:rsidP="00C77965">
      <w:pPr>
        <w:rPr>
          <w:rFonts w:ascii="Times-Roman" w:hAnsi="Times-Roman" w:cs="Times-Roman"/>
          <w:szCs w:val="24"/>
        </w:rPr>
      </w:pPr>
      <w:r w:rsidRPr="00DE033C">
        <w:rPr>
          <w:rFonts w:ascii="Times-Roman" w:hAnsi="Times-Roman" w:cs="Times-Roman"/>
          <w:szCs w:val="24"/>
        </w:rPr>
        <w:t xml:space="preserve">For </w:t>
      </w:r>
      <w:r w:rsidR="005A3EC0">
        <w:rPr>
          <w:rFonts w:ascii="Times-Roman" w:hAnsi="Times-Roman" w:cs="Times-Roman"/>
          <w:szCs w:val="24"/>
        </w:rPr>
        <w:t xml:space="preserve">the </w:t>
      </w:r>
      <w:r w:rsidRPr="00DE033C">
        <w:rPr>
          <w:rFonts w:ascii="Times-Roman" w:hAnsi="Times-Roman" w:cs="Times-Roman"/>
          <w:szCs w:val="24"/>
        </w:rPr>
        <w:t>cases</w:t>
      </w:r>
      <w:r>
        <w:rPr>
          <w:rFonts w:ascii="Times-Roman" w:hAnsi="Times-Roman" w:cs="Times-Roman"/>
          <w:szCs w:val="24"/>
        </w:rPr>
        <w:t xml:space="preserve"> investigated</w:t>
      </w:r>
      <w:r w:rsidRPr="00DE033C">
        <w:rPr>
          <w:rFonts w:ascii="Times-Roman" w:hAnsi="Times-Roman" w:cs="Times-Roman"/>
          <w:szCs w:val="24"/>
        </w:rPr>
        <w:t xml:space="preserve"> the average radiation intensity value is larger for the weighting methodology </w:t>
      </w:r>
      <w:r>
        <w:rPr>
          <w:rFonts w:ascii="Times-Roman" w:hAnsi="Times-Roman" w:cs="Times-Roman"/>
          <w:szCs w:val="24"/>
        </w:rPr>
        <w:t>than</w:t>
      </w:r>
      <w:r w:rsidRPr="00DE033C">
        <w:rPr>
          <w:rFonts w:ascii="Times-Roman" w:hAnsi="Times-Roman" w:cs="Times-Roman"/>
          <w:szCs w:val="24"/>
        </w:rPr>
        <w:t xml:space="preserve"> the summing gain methodology.</w:t>
      </w:r>
      <w:r>
        <w:rPr>
          <w:rFonts w:ascii="Times-Roman" w:hAnsi="Times-Roman" w:cs="Times-Roman"/>
          <w:szCs w:val="24"/>
        </w:rPr>
        <w:t xml:space="preserve"> It is encouraged to use the weighting methodology when a 3-D antenna </w:t>
      </w:r>
      <w:r w:rsidR="00ED33E6">
        <w:rPr>
          <w:rFonts w:ascii="Times-Roman" w:hAnsi="Times-Roman" w:cs="Times-Roman"/>
          <w:szCs w:val="24"/>
        </w:rPr>
        <w:t xml:space="preserve">radiation </w:t>
      </w:r>
      <w:r>
        <w:rPr>
          <w:rFonts w:ascii="Times-Roman" w:hAnsi="Times-Roman" w:cs="Times-Roman"/>
          <w:szCs w:val="24"/>
        </w:rPr>
        <w:t>pattern is needed for studies.</w:t>
      </w:r>
    </w:p>
    <w:p w14:paraId="35A920CB" w14:textId="77777777" w:rsidR="00C77965" w:rsidRPr="00CD1AEA" w:rsidRDefault="00C77965" w:rsidP="00C77965">
      <w:pPr>
        <w:pStyle w:val="Heading1"/>
      </w:pPr>
      <w:r>
        <w:t>4</w:t>
      </w:r>
      <w:r w:rsidRPr="00CD1AEA">
        <w:tab/>
      </w:r>
      <w:r>
        <w:t>References</w:t>
      </w:r>
    </w:p>
    <w:p w14:paraId="345BCD3C"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Makarov, Sergey N. Antenna and </w:t>
      </w:r>
      <w:proofErr w:type="spellStart"/>
      <w:r w:rsidRPr="00DE033C">
        <w:rPr>
          <w:rFonts w:ascii="Times-Roman" w:hAnsi="Times-Roman" w:cs="Times-Roman"/>
          <w:szCs w:val="24"/>
          <w:lang w:val="en-GB"/>
        </w:rPr>
        <w:t>Em</w:t>
      </w:r>
      <w:proofErr w:type="spellEnd"/>
      <w:r w:rsidRPr="00DE033C">
        <w:rPr>
          <w:rFonts w:ascii="Times-Roman" w:hAnsi="Times-Roman" w:cs="Times-Roman"/>
          <w:szCs w:val="24"/>
          <w:lang w:val="en-GB"/>
        </w:rPr>
        <w:t xml:space="preserve"> </w:t>
      </w:r>
      <w:proofErr w:type="spellStart"/>
      <w:r w:rsidRPr="00DE033C">
        <w:rPr>
          <w:rFonts w:ascii="Times-Roman" w:hAnsi="Times-Roman" w:cs="Times-Roman"/>
          <w:szCs w:val="24"/>
          <w:lang w:val="en-GB"/>
        </w:rPr>
        <w:t>Modeling</w:t>
      </w:r>
      <w:proofErr w:type="spellEnd"/>
      <w:r w:rsidRPr="00DE033C">
        <w:rPr>
          <w:rFonts w:ascii="Times-Roman" w:hAnsi="Times-Roman" w:cs="Times-Roman"/>
          <w:szCs w:val="24"/>
          <w:lang w:val="en-GB"/>
        </w:rPr>
        <w:t xml:space="preserve"> in MATLAB. Chapter3, Sec 3.4 3.8. Wiley Inter-Science.</w:t>
      </w:r>
    </w:p>
    <w:p w14:paraId="40DD4732"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proofErr w:type="spellStart"/>
      <w:r w:rsidRPr="00DE033C">
        <w:rPr>
          <w:rFonts w:ascii="Times-Roman" w:hAnsi="Times-Roman" w:cs="Times-Roman"/>
          <w:szCs w:val="24"/>
          <w:lang w:val="en-GB"/>
        </w:rPr>
        <w:t>Balanis</w:t>
      </w:r>
      <w:proofErr w:type="spellEnd"/>
      <w:r w:rsidRPr="00DE033C">
        <w:rPr>
          <w:rFonts w:ascii="Times-Roman" w:hAnsi="Times-Roman" w:cs="Times-Roman"/>
          <w:szCs w:val="24"/>
          <w:lang w:val="en-GB"/>
        </w:rPr>
        <w:t>, C.A. Antenna Theory, Analysis and Design, Chapter 2, sec 2.3-2.6, Wiley.</w:t>
      </w:r>
    </w:p>
    <w:p w14:paraId="04011F30"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T. G. </w:t>
      </w:r>
      <w:proofErr w:type="spellStart"/>
      <w:r w:rsidRPr="00DE033C">
        <w:rPr>
          <w:rFonts w:ascii="Times-Roman" w:hAnsi="Times-Roman" w:cs="Times-Roman"/>
          <w:szCs w:val="24"/>
          <w:lang w:val="en-GB"/>
        </w:rPr>
        <w:t>Vasiliadis</w:t>
      </w:r>
      <w:proofErr w:type="spellEnd"/>
      <w:r w:rsidRPr="00DE033C">
        <w:rPr>
          <w:rFonts w:ascii="Times-Roman" w:hAnsi="Times-Roman" w:cs="Times-Roman"/>
          <w:szCs w:val="24"/>
          <w:lang w:val="en-GB"/>
        </w:rPr>
        <w:t xml:space="preserve">, A. G. </w:t>
      </w:r>
      <w:proofErr w:type="spellStart"/>
      <w:r w:rsidRPr="00DE033C">
        <w:rPr>
          <w:rFonts w:ascii="Times-Roman" w:hAnsi="Times-Roman" w:cs="Times-Roman"/>
          <w:szCs w:val="24"/>
          <w:lang w:val="en-GB"/>
        </w:rPr>
        <w:t>Dimitriou</w:t>
      </w:r>
      <w:proofErr w:type="spellEnd"/>
      <w:r w:rsidRPr="00DE033C">
        <w:rPr>
          <w:rFonts w:ascii="Times-Roman" w:hAnsi="Times-Roman" w:cs="Times-Roman"/>
          <w:szCs w:val="24"/>
          <w:lang w:val="en-GB"/>
        </w:rPr>
        <w:t xml:space="preserve"> and G. D. </w:t>
      </w:r>
      <w:proofErr w:type="spellStart"/>
      <w:r w:rsidRPr="00DE033C">
        <w:rPr>
          <w:rFonts w:ascii="Times-Roman" w:hAnsi="Times-Roman" w:cs="Times-Roman"/>
          <w:szCs w:val="24"/>
          <w:lang w:val="en-GB"/>
        </w:rPr>
        <w:t>Sergiadis</w:t>
      </w:r>
      <w:proofErr w:type="spellEnd"/>
      <w:r w:rsidRPr="00DE033C">
        <w:rPr>
          <w:rFonts w:ascii="Times-Roman" w:hAnsi="Times-Roman" w:cs="Times-Roman"/>
          <w:szCs w:val="24"/>
          <w:lang w:val="en-GB"/>
        </w:rPr>
        <w:t>, "A novel technique for the approximation of 3-D antenna radiation patterns," in IEEE Transactions on Antennas and Propagation, July 2005, vol. 53, no. 7: pp. 2212-2219.</w:t>
      </w:r>
    </w:p>
    <w:p w14:paraId="3A1615A2"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N. R. Leonor, R. F. S. </w:t>
      </w:r>
      <w:proofErr w:type="spellStart"/>
      <w:r w:rsidRPr="00DE033C">
        <w:rPr>
          <w:rFonts w:ascii="Times-Roman" w:hAnsi="Times-Roman" w:cs="Times-Roman"/>
          <w:szCs w:val="24"/>
          <w:lang w:val="en-GB"/>
        </w:rPr>
        <w:t>Caldeirinha</w:t>
      </w:r>
      <w:proofErr w:type="spellEnd"/>
      <w:r w:rsidRPr="00DE033C">
        <w:rPr>
          <w:rFonts w:ascii="Times-Roman" w:hAnsi="Times-Roman" w:cs="Times-Roman"/>
          <w:szCs w:val="24"/>
          <w:lang w:val="en-GB"/>
        </w:rPr>
        <w:t>, M. G. Sánchez and T. R. Fernandes, "A Three-Dimensional Directive Antenna Pattern Interpolation Method," in IEEE Antennas and Wireless Propagation Letters, 2016, vol. 15, pp. 881-884.</w:t>
      </w:r>
    </w:p>
    <w:p w14:paraId="7C48AD3B" w14:textId="28E3E418" w:rsidR="00C77965" w:rsidRDefault="00000000"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hyperlink r:id="rId26" w:history="1">
        <w:r w:rsidR="00196977" w:rsidRPr="00D21FBC">
          <w:rPr>
            <w:rStyle w:val="Hyperlink"/>
            <w:rFonts w:ascii="Times-Roman" w:hAnsi="Times-Roman" w:cs="Times-Roman"/>
            <w:szCs w:val="24"/>
            <w:lang w:val="en-GB"/>
          </w:rPr>
          <w:t>https://www.mathworks.com/help/antenna/ref/patternfromslices.html?searchHighlight=3d%20antenna%20from%202d&amp;s_tid=srchtitle_3d%20antenna%20from%202d_5</w:t>
        </w:r>
      </w:hyperlink>
    </w:p>
    <w:p w14:paraId="4DC69EF5" w14:textId="54C8D17D" w:rsidR="00196977" w:rsidRPr="00DE033C" w:rsidRDefault="00000000"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hyperlink r:id="rId27" w:history="1">
        <w:r w:rsidR="00196977" w:rsidRPr="00D21FBC">
          <w:rPr>
            <w:rStyle w:val="Hyperlink"/>
            <w:rFonts w:ascii="Times-Roman" w:hAnsi="Times-Roman" w:cs="Times-Roman"/>
            <w:szCs w:val="24"/>
            <w:lang w:val="en-GB"/>
          </w:rPr>
          <w:t>https://rfelements.com/products</w:t>
        </w:r>
      </w:hyperlink>
      <w:r w:rsidR="00196977">
        <w:rPr>
          <w:rFonts w:ascii="Times-Roman" w:hAnsi="Times-Roman" w:cs="Times-Roman"/>
          <w:szCs w:val="24"/>
          <w:lang w:val="en-GB"/>
        </w:rPr>
        <w:t xml:space="preserve"> </w:t>
      </w:r>
    </w:p>
    <w:p w14:paraId="4327FFED" w14:textId="77777777" w:rsidR="001B5B0F" w:rsidRDefault="001B5B0F"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footerReference w:type="default" r:id="rId28"/>
      <w:headerReference w:type="first" r:id="rId29"/>
      <w:footerReference w:type="first" r:id="rId30"/>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3BDC" w14:textId="77777777" w:rsidR="0080465D" w:rsidRDefault="0080465D">
      <w:r>
        <w:separator/>
      </w:r>
    </w:p>
  </w:endnote>
  <w:endnote w:type="continuationSeparator" w:id="0">
    <w:p w14:paraId="69C71C29" w14:textId="77777777" w:rsidR="0080465D" w:rsidRDefault="00804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7351380"/>
      <w:docPartObj>
        <w:docPartGallery w:val="Page Numbers (Bottom of Page)"/>
        <w:docPartUnique/>
      </w:docPartObj>
    </w:sdtPr>
    <w:sdtEndPr>
      <w:rPr>
        <w:noProof/>
      </w:rPr>
    </w:sdtEndPr>
    <w:sdtContent>
      <w:p w14:paraId="684E0CBC" w14:textId="41904883" w:rsidR="005A3EC0" w:rsidRDefault="005A3EC0">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745126E5" w14:textId="77777777" w:rsidR="005A3EC0" w:rsidRDefault="005A3E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7E096303" w:rsidR="008A61E8" w:rsidRPr="002F7CB3" w:rsidRDefault="00000000" w:rsidP="00E6257C">
    <w:pPr>
      <w:pStyle w:val="Footer"/>
      <w:rPr>
        <w:lang w:val="en-US"/>
      </w:rPr>
    </w:pPr>
    <w:fldSimple w:instr=" FILENAME \p \* MERGEFORMAT ">
      <w:r w:rsidR="008A61E8" w:rsidRPr="001C1A60">
        <w:rPr>
          <w:lang w:val="en-US"/>
        </w:rPr>
        <w:t>M</w:t>
      </w:r>
      <w:r w:rsidR="008A61E8">
        <w:t>:\BRSGD\TEXT2019\SG05\WP5B\400\481\481N17e.docx</w:t>
      </w:r>
    </w:fldSimple>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rsidR="00BB696D">
      <w:t>30.08.22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7F71" w14:textId="77777777" w:rsidR="0080465D" w:rsidRDefault="0080465D">
      <w:r>
        <w:t>____________________</w:t>
      </w:r>
    </w:p>
  </w:footnote>
  <w:footnote w:type="continuationSeparator" w:id="0">
    <w:p w14:paraId="7705170B" w14:textId="77777777" w:rsidR="0080465D" w:rsidRDefault="00804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CB2DD6"/>
    <w:multiLevelType w:val="hybridMultilevel"/>
    <w:tmpl w:val="40A0C3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3"/>
  </w:num>
  <w:num w:numId="2" w16cid:durableId="1534729199">
    <w:abstractNumId w:val="14"/>
  </w:num>
  <w:num w:numId="3" w16cid:durableId="314531480">
    <w:abstractNumId w:val="10"/>
  </w:num>
  <w:num w:numId="4" w16cid:durableId="215507856">
    <w:abstractNumId w:val="15"/>
  </w:num>
  <w:num w:numId="5" w16cid:durableId="665741179">
    <w:abstractNumId w:val="16"/>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 w:numId="17" w16cid:durableId="3139221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221E5"/>
    <w:rsid w:val="00047A1D"/>
    <w:rsid w:val="000604B9"/>
    <w:rsid w:val="000638B5"/>
    <w:rsid w:val="00097E7A"/>
    <w:rsid w:val="000A7D55"/>
    <w:rsid w:val="000B64CB"/>
    <w:rsid w:val="000C1228"/>
    <w:rsid w:val="000C12C8"/>
    <w:rsid w:val="000C2E8E"/>
    <w:rsid w:val="000E0E7C"/>
    <w:rsid w:val="000E2171"/>
    <w:rsid w:val="000F1B4B"/>
    <w:rsid w:val="00100814"/>
    <w:rsid w:val="0010743F"/>
    <w:rsid w:val="0012744F"/>
    <w:rsid w:val="00131178"/>
    <w:rsid w:val="001337B7"/>
    <w:rsid w:val="00156F66"/>
    <w:rsid w:val="00157907"/>
    <w:rsid w:val="00163271"/>
    <w:rsid w:val="00172122"/>
    <w:rsid w:val="00182528"/>
    <w:rsid w:val="0018500B"/>
    <w:rsid w:val="00196977"/>
    <w:rsid w:val="00196A19"/>
    <w:rsid w:val="001B174E"/>
    <w:rsid w:val="001B5B0F"/>
    <w:rsid w:val="001B6DE2"/>
    <w:rsid w:val="001C1A60"/>
    <w:rsid w:val="001C6C51"/>
    <w:rsid w:val="001E4D67"/>
    <w:rsid w:val="00202DC1"/>
    <w:rsid w:val="002116EE"/>
    <w:rsid w:val="002309D8"/>
    <w:rsid w:val="00236A98"/>
    <w:rsid w:val="002420E4"/>
    <w:rsid w:val="00277D6E"/>
    <w:rsid w:val="002A3E8E"/>
    <w:rsid w:val="002A703D"/>
    <w:rsid w:val="002A7FE2"/>
    <w:rsid w:val="002E1B4F"/>
    <w:rsid w:val="002F2E67"/>
    <w:rsid w:val="002F7CB3"/>
    <w:rsid w:val="00313B56"/>
    <w:rsid w:val="00315546"/>
    <w:rsid w:val="00325326"/>
    <w:rsid w:val="00327605"/>
    <w:rsid w:val="00330567"/>
    <w:rsid w:val="00335489"/>
    <w:rsid w:val="00350BBB"/>
    <w:rsid w:val="00386A9D"/>
    <w:rsid w:val="00391081"/>
    <w:rsid w:val="003A30E3"/>
    <w:rsid w:val="003B2789"/>
    <w:rsid w:val="003C13CE"/>
    <w:rsid w:val="003C42BB"/>
    <w:rsid w:val="003C697E"/>
    <w:rsid w:val="003D09FF"/>
    <w:rsid w:val="003E0FC8"/>
    <w:rsid w:val="003E2518"/>
    <w:rsid w:val="003E7A75"/>
    <w:rsid w:val="003E7CEF"/>
    <w:rsid w:val="0040549A"/>
    <w:rsid w:val="00414536"/>
    <w:rsid w:val="00436DE2"/>
    <w:rsid w:val="0045634D"/>
    <w:rsid w:val="004816FF"/>
    <w:rsid w:val="00496463"/>
    <w:rsid w:val="00497607"/>
    <w:rsid w:val="004B0CA3"/>
    <w:rsid w:val="004B1EF7"/>
    <w:rsid w:val="004B3FAD"/>
    <w:rsid w:val="004C5749"/>
    <w:rsid w:val="00501DCA"/>
    <w:rsid w:val="00507645"/>
    <w:rsid w:val="00513A47"/>
    <w:rsid w:val="005408DF"/>
    <w:rsid w:val="00573344"/>
    <w:rsid w:val="005763C7"/>
    <w:rsid w:val="00581B13"/>
    <w:rsid w:val="00583F9B"/>
    <w:rsid w:val="005A3EC0"/>
    <w:rsid w:val="005A4389"/>
    <w:rsid w:val="005B0D29"/>
    <w:rsid w:val="005B280C"/>
    <w:rsid w:val="005C7744"/>
    <w:rsid w:val="005E5C10"/>
    <w:rsid w:val="005F2C78"/>
    <w:rsid w:val="006041DE"/>
    <w:rsid w:val="006144E4"/>
    <w:rsid w:val="006261E3"/>
    <w:rsid w:val="006430C7"/>
    <w:rsid w:val="00650299"/>
    <w:rsid w:val="00655FC5"/>
    <w:rsid w:val="00684E00"/>
    <w:rsid w:val="006D3A76"/>
    <w:rsid w:val="006D6E2A"/>
    <w:rsid w:val="006F40C8"/>
    <w:rsid w:val="007720D6"/>
    <w:rsid w:val="00783D5A"/>
    <w:rsid w:val="007E6489"/>
    <w:rsid w:val="00800799"/>
    <w:rsid w:val="0080143C"/>
    <w:rsid w:val="0080465D"/>
    <w:rsid w:val="0080538C"/>
    <w:rsid w:val="00806B49"/>
    <w:rsid w:val="00814E0A"/>
    <w:rsid w:val="00822581"/>
    <w:rsid w:val="008309DD"/>
    <w:rsid w:val="0083227A"/>
    <w:rsid w:val="008408C9"/>
    <w:rsid w:val="0084125F"/>
    <w:rsid w:val="00860296"/>
    <w:rsid w:val="00866900"/>
    <w:rsid w:val="00876A8A"/>
    <w:rsid w:val="0088000E"/>
    <w:rsid w:val="008805C4"/>
    <w:rsid w:val="00881BA1"/>
    <w:rsid w:val="0088600C"/>
    <w:rsid w:val="008A61E8"/>
    <w:rsid w:val="008B4D27"/>
    <w:rsid w:val="008B64CE"/>
    <w:rsid w:val="008C2302"/>
    <w:rsid w:val="008C26B8"/>
    <w:rsid w:val="008D11ED"/>
    <w:rsid w:val="008F208F"/>
    <w:rsid w:val="008F3030"/>
    <w:rsid w:val="00911A23"/>
    <w:rsid w:val="00912B63"/>
    <w:rsid w:val="00926531"/>
    <w:rsid w:val="00942985"/>
    <w:rsid w:val="009459A2"/>
    <w:rsid w:val="00972B50"/>
    <w:rsid w:val="00982084"/>
    <w:rsid w:val="00995963"/>
    <w:rsid w:val="00995F73"/>
    <w:rsid w:val="009B61EB"/>
    <w:rsid w:val="009C185B"/>
    <w:rsid w:val="009C2064"/>
    <w:rsid w:val="009C2234"/>
    <w:rsid w:val="009D1697"/>
    <w:rsid w:val="009E0914"/>
    <w:rsid w:val="009F3A46"/>
    <w:rsid w:val="009F6520"/>
    <w:rsid w:val="009F6B5C"/>
    <w:rsid w:val="00A014F8"/>
    <w:rsid w:val="00A01767"/>
    <w:rsid w:val="00A17CEA"/>
    <w:rsid w:val="00A27879"/>
    <w:rsid w:val="00A409BA"/>
    <w:rsid w:val="00A437BE"/>
    <w:rsid w:val="00A5173C"/>
    <w:rsid w:val="00A61AEF"/>
    <w:rsid w:val="00A912FF"/>
    <w:rsid w:val="00AA513E"/>
    <w:rsid w:val="00AB3365"/>
    <w:rsid w:val="00AC58E2"/>
    <w:rsid w:val="00AD2345"/>
    <w:rsid w:val="00AE1036"/>
    <w:rsid w:val="00AE67C5"/>
    <w:rsid w:val="00AF1230"/>
    <w:rsid w:val="00AF173A"/>
    <w:rsid w:val="00B012EA"/>
    <w:rsid w:val="00B01308"/>
    <w:rsid w:val="00B066A4"/>
    <w:rsid w:val="00B07A13"/>
    <w:rsid w:val="00B108F3"/>
    <w:rsid w:val="00B35A50"/>
    <w:rsid w:val="00B36FF7"/>
    <w:rsid w:val="00B4279B"/>
    <w:rsid w:val="00B45FC9"/>
    <w:rsid w:val="00B51984"/>
    <w:rsid w:val="00B664C7"/>
    <w:rsid w:val="00B67809"/>
    <w:rsid w:val="00B74130"/>
    <w:rsid w:val="00B76F35"/>
    <w:rsid w:val="00B81138"/>
    <w:rsid w:val="00BB696D"/>
    <w:rsid w:val="00BC24F1"/>
    <w:rsid w:val="00BC4532"/>
    <w:rsid w:val="00BC7CCF"/>
    <w:rsid w:val="00BE3AEC"/>
    <w:rsid w:val="00BE470B"/>
    <w:rsid w:val="00BF3A85"/>
    <w:rsid w:val="00C07D6E"/>
    <w:rsid w:val="00C15687"/>
    <w:rsid w:val="00C20402"/>
    <w:rsid w:val="00C23312"/>
    <w:rsid w:val="00C25807"/>
    <w:rsid w:val="00C468A4"/>
    <w:rsid w:val="00C57A91"/>
    <w:rsid w:val="00C77965"/>
    <w:rsid w:val="00C91594"/>
    <w:rsid w:val="00CA63EF"/>
    <w:rsid w:val="00CB444C"/>
    <w:rsid w:val="00CC01C2"/>
    <w:rsid w:val="00CC7845"/>
    <w:rsid w:val="00CD1B09"/>
    <w:rsid w:val="00CD7F19"/>
    <w:rsid w:val="00CE1026"/>
    <w:rsid w:val="00CE7E30"/>
    <w:rsid w:val="00CF21F2"/>
    <w:rsid w:val="00D02712"/>
    <w:rsid w:val="00D046A7"/>
    <w:rsid w:val="00D10F6C"/>
    <w:rsid w:val="00D214D0"/>
    <w:rsid w:val="00D4656F"/>
    <w:rsid w:val="00D6546B"/>
    <w:rsid w:val="00D71482"/>
    <w:rsid w:val="00D81FFF"/>
    <w:rsid w:val="00DB0718"/>
    <w:rsid w:val="00DB178B"/>
    <w:rsid w:val="00DB2BFD"/>
    <w:rsid w:val="00DC17D3"/>
    <w:rsid w:val="00DD4BED"/>
    <w:rsid w:val="00DE39F0"/>
    <w:rsid w:val="00DF0AF3"/>
    <w:rsid w:val="00DF5B78"/>
    <w:rsid w:val="00DF7E9F"/>
    <w:rsid w:val="00E27D7E"/>
    <w:rsid w:val="00E42E13"/>
    <w:rsid w:val="00E53C50"/>
    <w:rsid w:val="00E56D5C"/>
    <w:rsid w:val="00E6257C"/>
    <w:rsid w:val="00E63C59"/>
    <w:rsid w:val="00E92344"/>
    <w:rsid w:val="00EB71BA"/>
    <w:rsid w:val="00ED33E6"/>
    <w:rsid w:val="00F038F3"/>
    <w:rsid w:val="00F20BF8"/>
    <w:rsid w:val="00F22EBD"/>
    <w:rsid w:val="00F25662"/>
    <w:rsid w:val="00F3175A"/>
    <w:rsid w:val="00F550EC"/>
    <w:rsid w:val="00F74F8D"/>
    <w:rsid w:val="00F8604A"/>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aliases w:val="eq"/>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uiPriority w:val="39"/>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 w:type="character" w:customStyle="1" w:styleId="EquationChar">
    <w:name w:val="Equation Char"/>
    <w:link w:val="Equation"/>
    <w:rsid w:val="00C77965"/>
    <w:rPr>
      <w:rFonts w:ascii="Times New Roman" w:hAnsi="Times New Roman"/>
      <w:sz w:val="24"/>
      <w:lang w:val="en-GB" w:eastAsia="en-US"/>
    </w:rPr>
  </w:style>
  <w:style w:type="character" w:customStyle="1" w:styleId="TabletitleChar">
    <w:name w:val="Table_title Char"/>
    <w:link w:val="Tabletitle"/>
    <w:uiPriority w:val="99"/>
    <w:locked/>
    <w:rsid w:val="00C77965"/>
    <w:rPr>
      <w:rFonts w:ascii="Times New Roman Bold" w:hAnsi="Times New Roman Bold"/>
      <w:b/>
      <w:lang w:val="en-GB" w:eastAsia="en-US"/>
    </w:rPr>
  </w:style>
  <w:style w:type="character" w:customStyle="1" w:styleId="TableNo0">
    <w:name w:val="Table_No Знак"/>
    <w:link w:val="TableNo"/>
    <w:uiPriority w:val="99"/>
    <w:locked/>
    <w:rsid w:val="00C77965"/>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236408317">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www.mathworks.com/help/antenna/ref/patternfromslices.html?searchHighlight=3d%20antenna%20from%202d&amp;s_tid=srchtitle_3d%20antenna%20from%202d_5"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image" Target="media/image5.emf"/><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army.mil" TargetMode="External"/><Relationship Id="rId24" Type="http://schemas.openxmlformats.org/officeDocument/2006/relationships/image" Target="media/image12.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rfelements.com/products"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3.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AB366-90EA-4A2F-8B47-7EA149C2C6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126</TotalTime>
  <Pages>9</Pages>
  <Words>1157</Words>
  <Characters>6597</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10</cp:revision>
  <cp:lastPrinted>2008-02-21T14:04:00Z</cp:lastPrinted>
  <dcterms:created xsi:type="dcterms:W3CDTF">2022-08-29T12:13:00Z</dcterms:created>
  <dcterms:modified xsi:type="dcterms:W3CDTF">2022-08-30T15:02:00Z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