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51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757"/>
        <w:gridCol w:w="949"/>
        <w:gridCol w:w="851"/>
        <w:gridCol w:w="3594"/>
      </w:tblGrid>
      <w:tr w:rsidR="00E34716" w:rsidRPr="00111E88" w14:paraId="4E31B0CC" w14:textId="77777777" w:rsidTr="00601A3D">
        <w:trPr>
          <w:tblHeader/>
          <w:jc w:val="center"/>
        </w:trPr>
        <w:tc>
          <w:tcPr>
            <w:tcW w:w="9151" w:type="dxa"/>
            <w:gridSpan w:val="4"/>
            <w:tcBorders>
              <w:top w:val="double" w:sz="6" w:space="0" w:color="000000"/>
              <w:right w:val="double" w:sz="6" w:space="0" w:color="000000"/>
            </w:tcBorders>
            <w:shd w:val="pct5" w:color="000000" w:fill="FFFFFF"/>
          </w:tcPr>
          <w:p w14:paraId="6F9BF6B8" w14:textId="77777777" w:rsidR="00E34716" w:rsidRPr="00111E88" w:rsidRDefault="00E34716" w:rsidP="00601A3D">
            <w:pPr>
              <w:tabs>
                <w:tab w:val="center" w:pos="2085"/>
              </w:tabs>
              <w:jc w:val="center"/>
              <w:rPr>
                <w:b/>
              </w:rPr>
            </w:pPr>
            <w:r w:rsidRPr="00111E88">
              <w:rPr>
                <w:b/>
              </w:rPr>
              <w:t xml:space="preserve">US Radiocommunication Sector </w:t>
            </w:r>
          </w:p>
          <w:p w14:paraId="4D54EDC0" w14:textId="77777777" w:rsidR="00E34716" w:rsidRPr="00111E88" w:rsidRDefault="00E34716" w:rsidP="00601A3D">
            <w:pPr>
              <w:tabs>
                <w:tab w:val="center" w:pos="2085"/>
              </w:tabs>
              <w:spacing w:after="58"/>
              <w:jc w:val="center"/>
              <w:rPr>
                <w:b/>
              </w:rPr>
            </w:pPr>
            <w:r w:rsidRPr="00111E88">
              <w:rPr>
                <w:b/>
              </w:rPr>
              <w:t>FACT SHEET</w:t>
            </w:r>
          </w:p>
        </w:tc>
      </w:tr>
      <w:tr w:rsidR="00E34716" w:rsidRPr="00111E88" w14:paraId="29098E88" w14:textId="77777777" w:rsidTr="00601A3D">
        <w:trPr>
          <w:jc w:val="center"/>
        </w:trPr>
        <w:tc>
          <w:tcPr>
            <w:tcW w:w="4706" w:type="dxa"/>
            <w:gridSpan w:val="2"/>
          </w:tcPr>
          <w:p w14:paraId="635857FA" w14:textId="77777777" w:rsidR="00E34716" w:rsidRPr="00111E88" w:rsidRDefault="00E34716" w:rsidP="00601A3D">
            <w:pPr>
              <w:spacing w:line="120" w:lineRule="exact"/>
            </w:pPr>
          </w:p>
          <w:p w14:paraId="4F33F1CE" w14:textId="77777777" w:rsidR="00E34716" w:rsidRPr="00111E88" w:rsidRDefault="00E34716" w:rsidP="00601A3D">
            <w:pPr>
              <w:spacing w:after="58"/>
            </w:pPr>
            <w:r w:rsidRPr="00111E88">
              <w:rPr>
                <w:b/>
              </w:rPr>
              <w:t>Study Group:</w:t>
            </w:r>
            <w:r w:rsidRPr="00111E88">
              <w:t xml:space="preserve"> USWP </w:t>
            </w:r>
            <w:r>
              <w:t>5B</w:t>
            </w:r>
          </w:p>
        </w:tc>
        <w:tc>
          <w:tcPr>
            <w:tcW w:w="4445" w:type="dxa"/>
            <w:gridSpan w:val="2"/>
          </w:tcPr>
          <w:p w14:paraId="16D03977" w14:textId="77777777" w:rsidR="00E34716" w:rsidRPr="00111E88" w:rsidRDefault="00E34716" w:rsidP="00601A3D">
            <w:pPr>
              <w:spacing w:line="120" w:lineRule="exact"/>
            </w:pPr>
          </w:p>
          <w:p w14:paraId="4D394499" w14:textId="77777777" w:rsidR="00E34716" w:rsidRPr="00111E88" w:rsidRDefault="00E34716" w:rsidP="00601A3D">
            <w:pPr>
              <w:spacing w:after="58"/>
            </w:pPr>
            <w:r w:rsidRPr="00111E88">
              <w:rPr>
                <w:b/>
              </w:rPr>
              <w:t xml:space="preserve">Document No: </w:t>
            </w:r>
            <w:r>
              <w:t>US XXX</w:t>
            </w:r>
          </w:p>
        </w:tc>
      </w:tr>
      <w:tr w:rsidR="00E34716" w:rsidRPr="00111E88" w14:paraId="6B6AE0A7" w14:textId="77777777" w:rsidTr="00601A3D">
        <w:trPr>
          <w:jc w:val="center"/>
        </w:trPr>
        <w:tc>
          <w:tcPr>
            <w:tcW w:w="4706" w:type="dxa"/>
            <w:gridSpan w:val="2"/>
          </w:tcPr>
          <w:p w14:paraId="6EADAEED" w14:textId="77777777" w:rsidR="00E34716" w:rsidRPr="00111E88" w:rsidRDefault="00E34716" w:rsidP="00601A3D">
            <w:pPr>
              <w:spacing w:line="120" w:lineRule="exact"/>
            </w:pPr>
          </w:p>
          <w:p w14:paraId="181CAACB" w14:textId="77777777" w:rsidR="00CF2DE6" w:rsidRDefault="00E34716" w:rsidP="00601A3D">
            <w:pPr>
              <w:spacing w:after="58"/>
              <w:rPr>
                <w:rFonts w:ascii="Arial" w:hAnsi="Arial" w:cs="Arial"/>
                <w:color w:val="222222"/>
                <w:shd w:val="clear" w:color="auto" w:fill="FFFFFF"/>
              </w:rPr>
            </w:pPr>
            <w:r w:rsidRPr="00111E88">
              <w:rPr>
                <w:b/>
              </w:rPr>
              <w:t>Reference:</w:t>
            </w:r>
            <w:r w:rsidRPr="00111E88">
              <w:t xml:space="preserve"> </w:t>
            </w:r>
            <w:r w:rsidR="00CF2DE6">
              <w:rPr>
                <w:rFonts w:ascii="Arial" w:hAnsi="Arial" w:cs="Arial"/>
                <w:color w:val="222222"/>
                <w:shd w:val="clear" w:color="auto" w:fill="FFFFFF"/>
              </w:rPr>
              <w:t>Annex 10 of 5B/649</w:t>
            </w:r>
          </w:p>
          <w:p w14:paraId="1ED0E86B" w14:textId="77777777" w:rsidR="00E34716" w:rsidRPr="00111E88" w:rsidRDefault="00CF2DE6" w:rsidP="00601A3D">
            <w:pPr>
              <w:spacing w:after="58"/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(</w:t>
            </w:r>
            <w:r w:rsidR="00E34716">
              <w:t>Rec. ITU-R M.1849</w:t>
            </w:r>
            <w:r>
              <w:t>)</w:t>
            </w:r>
            <w:r w:rsidR="00E34716" w:rsidRPr="00111E88">
              <w:t xml:space="preserve"> </w:t>
            </w:r>
          </w:p>
          <w:p w14:paraId="4F710CF7" w14:textId="77777777" w:rsidR="00E34716" w:rsidRPr="00111E88" w:rsidRDefault="00E34716" w:rsidP="00601A3D">
            <w:pPr>
              <w:spacing w:after="58"/>
            </w:pPr>
          </w:p>
        </w:tc>
        <w:tc>
          <w:tcPr>
            <w:tcW w:w="4445" w:type="dxa"/>
            <w:gridSpan w:val="2"/>
          </w:tcPr>
          <w:p w14:paraId="3F0B2D22" w14:textId="77777777" w:rsidR="00E34716" w:rsidRPr="00111E88" w:rsidRDefault="00E34716" w:rsidP="00601A3D">
            <w:pPr>
              <w:spacing w:line="120" w:lineRule="exact"/>
            </w:pPr>
          </w:p>
          <w:p w14:paraId="2ACF3D2E" w14:textId="77777777" w:rsidR="00E34716" w:rsidRPr="00111E88" w:rsidRDefault="00E34716" w:rsidP="00E34716">
            <w:pPr>
              <w:spacing w:after="58"/>
            </w:pPr>
            <w:r w:rsidRPr="00111E88">
              <w:rPr>
                <w:b/>
              </w:rPr>
              <w:t xml:space="preserve">Date: </w:t>
            </w:r>
            <w:r>
              <w:rPr>
                <w:b/>
              </w:rPr>
              <w:t>10 August 2022</w:t>
            </w:r>
          </w:p>
        </w:tc>
      </w:tr>
      <w:tr w:rsidR="00E34716" w:rsidRPr="00111E88" w14:paraId="7057BD50" w14:textId="77777777" w:rsidTr="00601A3D">
        <w:trPr>
          <w:jc w:val="center"/>
        </w:trPr>
        <w:tc>
          <w:tcPr>
            <w:tcW w:w="9151" w:type="dxa"/>
            <w:gridSpan w:val="4"/>
            <w:tcBorders>
              <w:bottom w:val="nil"/>
              <w:right w:val="double" w:sz="6" w:space="0" w:color="000000"/>
            </w:tcBorders>
          </w:tcPr>
          <w:p w14:paraId="7E3969CA" w14:textId="77777777" w:rsidR="00E34716" w:rsidRPr="00111E88" w:rsidRDefault="00E34716" w:rsidP="00601A3D">
            <w:pPr>
              <w:rPr>
                <w:b/>
              </w:rPr>
            </w:pPr>
          </w:p>
          <w:p w14:paraId="7B9C65C9" w14:textId="0F95B3F8" w:rsidR="00E34716" w:rsidRDefault="00E34716" w:rsidP="00601A3D">
            <w:pPr>
              <w:keepNext/>
              <w:keepLines/>
              <w:ind w:left="1138" w:hanging="1138"/>
            </w:pPr>
            <w:r w:rsidRPr="00111E88">
              <w:rPr>
                <w:b/>
              </w:rPr>
              <w:t>Document Title:</w:t>
            </w:r>
            <w:r w:rsidRPr="00111E88">
              <w:t xml:space="preserve"> </w:t>
            </w:r>
            <w:r>
              <w:t>Elevation of Draft Revised Recommendation ITU-R M.1849 – Technical and Operational Aspects of Ground-based Meteorological Radars</w:t>
            </w:r>
          </w:p>
          <w:p w14:paraId="275CCD1B" w14:textId="58615A9A" w:rsidR="009E1E8F" w:rsidRPr="00111E88" w:rsidRDefault="009E1E8F" w:rsidP="007F3F1C">
            <w:pPr>
              <w:keepNext/>
              <w:keepLines/>
              <w:ind w:left="1138" w:hanging="1138"/>
              <w:jc w:val="center"/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[no changes are proposed for the remainder of the document]</w:t>
            </w:r>
          </w:p>
          <w:p w14:paraId="39F9D684" w14:textId="77777777" w:rsidR="00E34716" w:rsidRPr="00111E88" w:rsidRDefault="00E34716" w:rsidP="00601A3D"/>
          <w:p w14:paraId="40A76197" w14:textId="77777777" w:rsidR="00E34716" w:rsidRPr="00111E88" w:rsidRDefault="00E34716" w:rsidP="00601A3D"/>
        </w:tc>
      </w:tr>
      <w:tr w:rsidR="00E34716" w:rsidRPr="00111E88" w14:paraId="01824775" w14:textId="77777777" w:rsidTr="00601A3D">
        <w:trPr>
          <w:cantSplit/>
          <w:trHeight w:val="259"/>
          <w:jc w:val="center"/>
        </w:trPr>
        <w:tc>
          <w:tcPr>
            <w:tcW w:w="3757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14:paraId="71068FA2" w14:textId="77777777" w:rsidR="00E34716" w:rsidRPr="00111E88" w:rsidRDefault="00E34716" w:rsidP="00601A3D">
            <w:pPr>
              <w:spacing w:before="60" w:after="60"/>
              <w:rPr>
                <w:b/>
              </w:rPr>
            </w:pPr>
            <w:r w:rsidRPr="00111E88">
              <w:rPr>
                <w:b/>
              </w:rPr>
              <w:t>Authors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3C13782" w14:textId="77777777" w:rsidR="00E34716" w:rsidRPr="00111E88" w:rsidRDefault="00E34716" w:rsidP="00601A3D">
            <w:pPr>
              <w:spacing w:before="60" w:after="60"/>
              <w:rPr>
                <w:b/>
              </w:rPr>
            </w:pPr>
            <w:r w:rsidRPr="00111E88">
              <w:rPr>
                <w:b/>
              </w:rPr>
              <w:t>Telephone</w:t>
            </w:r>
          </w:p>
        </w:tc>
        <w:tc>
          <w:tcPr>
            <w:tcW w:w="3594" w:type="dxa"/>
            <w:tcBorders>
              <w:top w:val="single" w:sz="6" w:space="0" w:color="auto"/>
              <w:left w:val="nil"/>
              <w:bottom w:val="nil"/>
              <w:right w:val="double" w:sz="6" w:space="0" w:color="000000"/>
            </w:tcBorders>
          </w:tcPr>
          <w:p w14:paraId="467B413B" w14:textId="77777777" w:rsidR="00E34716" w:rsidRPr="00111E88" w:rsidRDefault="00E34716" w:rsidP="00601A3D">
            <w:pPr>
              <w:spacing w:before="60" w:after="60"/>
              <w:rPr>
                <w:b/>
              </w:rPr>
            </w:pPr>
            <w:r w:rsidRPr="00111E88">
              <w:rPr>
                <w:b/>
              </w:rPr>
              <w:t>E-Mail</w:t>
            </w:r>
          </w:p>
        </w:tc>
      </w:tr>
      <w:tr w:rsidR="00E34716" w:rsidRPr="00111E88" w14:paraId="6D29ED69" w14:textId="77777777" w:rsidTr="00601A3D">
        <w:trPr>
          <w:cantSplit/>
          <w:trHeight w:val="256"/>
          <w:jc w:val="center"/>
        </w:trPr>
        <w:tc>
          <w:tcPr>
            <w:tcW w:w="3757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7DFC10DE" w14:textId="77777777" w:rsidR="00E34716" w:rsidRDefault="00E34716" w:rsidP="00AA551B">
            <w:pPr>
              <w:ind w:right="144"/>
              <w:rPr>
                <w:szCs w:val="24"/>
              </w:rPr>
            </w:pPr>
            <w:r w:rsidRPr="006E063F">
              <w:rPr>
                <w:szCs w:val="24"/>
              </w:rPr>
              <w:t xml:space="preserve">Jeffery Devereux </w:t>
            </w:r>
            <w:r w:rsidR="00AA551B">
              <w:rPr>
                <w:szCs w:val="24"/>
              </w:rPr>
              <w:t xml:space="preserve">RFMD </w:t>
            </w:r>
            <w:r w:rsidRPr="006E063F">
              <w:rPr>
                <w:szCs w:val="24"/>
              </w:rPr>
              <w:t>Department of Commerce</w:t>
            </w:r>
          </w:p>
          <w:p w14:paraId="4A200BC9" w14:textId="77777777" w:rsidR="00AA551B" w:rsidRDefault="00AA551B" w:rsidP="00AA551B">
            <w:pPr>
              <w:ind w:right="144"/>
              <w:rPr>
                <w:szCs w:val="24"/>
              </w:rPr>
            </w:pPr>
          </w:p>
          <w:p w14:paraId="4A70FC0E" w14:textId="77777777" w:rsidR="00AA551B" w:rsidRDefault="00AA551B" w:rsidP="00AA551B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 w:line="300" w:lineRule="atLeast"/>
              <w:textAlignment w:val="auto"/>
              <w:rPr>
                <w:rFonts w:ascii="Helvetica" w:hAnsi="Helvetica"/>
                <w:color w:val="3C4043"/>
                <w:sz w:val="20"/>
                <w:lang w:val="en-US"/>
              </w:rPr>
            </w:pPr>
            <w:r>
              <w:rPr>
                <w:szCs w:val="24"/>
              </w:rPr>
              <w:t>Reza Biazaran RFMD     Department of Commerce</w:t>
            </w:r>
            <w:r>
              <w:rPr>
                <w:rFonts w:ascii="Helvetica" w:hAnsi="Helvetica"/>
                <w:color w:val="3C4043"/>
                <w:sz w:val="20"/>
                <w:lang w:val="en-US"/>
              </w:rPr>
              <w:t xml:space="preserve"> </w:t>
            </w:r>
          </w:p>
          <w:p w14:paraId="6B827D59" w14:textId="77777777" w:rsidR="00AA551B" w:rsidRPr="00111E88" w:rsidRDefault="00AA551B" w:rsidP="00AA551B">
            <w:pPr>
              <w:ind w:right="144"/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FBE7D" w14:textId="77777777" w:rsidR="00E34716" w:rsidRDefault="00E34716" w:rsidP="00601A3D">
            <w:pPr>
              <w:pStyle w:val="Header"/>
              <w:spacing w:before="60" w:after="60"/>
              <w:jc w:val="left"/>
              <w:rPr>
                <w:sz w:val="24"/>
                <w:szCs w:val="24"/>
              </w:rPr>
            </w:pPr>
            <w:r w:rsidRPr="006E063F">
              <w:rPr>
                <w:sz w:val="24"/>
                <w:szCs w:val="24"/>
              </w:rPr>
              <w:t>301-628-5936</w:t>
            </w:r>
          </w:p>
          <w:p w14:paraId="5F0B7E53" w14:textId="77777777" w:rsidR="00AA551B" w:rsidRDefault="00AA551B" w:rsidP="00601A3D">
            <w:pPr>
              <w:pStyle w:val="Header"/>
              <w:spacing w:before="60" w:after="60"/>
              <w:jc w:val="left"/>
              <w:rPr>
                <w:sz w:val="24"/>
                <w:szCs w:val="24"/>
              </w:rPr>
            </w:pPr>
          </w:p>
          <w:p w14:paraId="56FA29D7" w14:textId="77777777" w:rsidR="00AA551B" w:rsidRDefault="00AA551B" w:rsidP="00601A3D">
            <w:pPr>
              <w:pStyle w:val="Header"/>
              <w:spacing w:before="60" w:after="60"/>
              <w:jc w:val="left"/>
              <w:rPr>
                <w:sz w:val="24"/>
                <w:szCs w:val="24"/>
              </w:rPr>
            </w:pPr>
          </w:p>
          <w:p w14:paraId="56240854" w14:textId="77777777" w:rsidR="00AA551B" w:rsidRPr="006E063F" w:rsidRDefault="00AA551B" w:rsidP="00601A3D">
            <w:pPr>
              <w:pStyle w:val="Header"/>
              <w:spacing w:before="60" w:after="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301-628-5935</w:t>
            </w:r>
          </w:p>
        </w:tc>
        <w:tc>
          <w:tcPr>
            <w:tcW w:w="3594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3F605595" w14:textId="77777777" w:rsidR="00E34716" w:rsidRDefault="00CA3269" w:rsidP="00601A3D">
            <w:pPr>
              <w:spacing w:before="60" w:after="60"/>
              <w:rPr>
                <w:rStyle w:val="Hyperlink"/>
              </w:rPr>
            </w:pPr>
            <w:hyperlink r:id="rId7" w:history="1">
              <w:r w:rsidR="00E34716" w:rsidRPr="00187AF5">
                <w:rPr>
                  <w:rStyle w:val="Hyperlink"/>
                </w:rPr>
                <w:t>jeffery.devereux@noaa.gov</w:t>
              </w:r>
            </w:hyperlink>
          </w:p>
          <w:p w14:paraId="6DC01183" w14:textId="77777777" w:rsidR="00AA551B" w:rsidRDefault="00AA551B" w:rsidP="00601A3D">
            <w:pPr>
              <w:spacing w:before="60" w:after="60"/>
              <w:rPr>
                <w:rStyle w:val="Hyperlink"/>
              </w:rPr>
            </w:pPr>
          </w:p>
          <w:p w14:paraId="7C6CCD5D" w14:textId="77777777" w:rsidR="00AA551B" w:rsidRDefault="00AA551B" w:rsidP="00601A3D">
            <w:pPr>
              <w:spacing w:before="60" w:after="60"/>
              <w:rPr>
                <w:rStyle w:val="Hyperlink"/>
              </w:rPr>
            </w:pPr>
          </w:p>
          <w:p w14:paraId="750F75DF" w14:textId="77777777" w:rsidR="00AA551B" w:rsidRPr="00111E88" w:rsidRDefault="00CA3269" w:rsidP="00601A3D">
            <w:pPr>
              <w:spacing w:before="60" w:after="60"/>
              <w:rPr>
                <w:sz w:val="20"/>
              </w:rPr>
            </w:pPr>
            <w:hyperlink r:id="rId8" w:tgtFrame="_blank" w:history="1">
              <w:r w:rsidR="00AA551B">
                <w:rPr>
                  <w:rStyle w:val="Hyperlink"/>
                  <w:rFonts w:ascii="Helvetica" w:hAnsi="Helvetica"/>
                  <w:color w:val="1A73E8"/>
                  <w:sz w:val="20"/>
                </w:rPr>
                <w:t>reza.biazaran@noaa.gov</w:t>
              </w:r>
            </w:hyperlink>
          </w:p>
        </w:tc>
      </w:tr>
      <w:tr w:rsidR="00E34716" w:rsidRPr="009F3777" w14:paraId="750A3690" w14:textId="77777777" w:rsidTr="00601A3D">
        <w:trPr>
          <w:cantSplit/>
          <w:trHeight w:val="769"/>
          <w:jc w:val="center"/>
        </w:trPr>
        <w:tc>
          <w:tcPr>
            <w:tcW w:w="3757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7C85C9A8" w14:textId="77777777" w:rsidR="00E34716" w:rsidRDefault="00E34716" w:rsidP="00601A3D">
            <w:pPr>
              <w:pStyle w:val="FootnoteText"/>
              <w:spacing w:before="60" w:after="60"/>
            </w:pPr>
            <w:r>
              <w:t>Andrew Meadows</w:t>
            </w:r>
          </w:p>
          <w:p w14:paraId="33961D41" w14:textId="77777777" w:rsidR="00E34716" w:rsidRPr="00111E88" w:rsidRDefault="00E34716" w:rsidP="00601A3D">
            <w:pPr>
              <w:pStyle w:val="FootnoteText"/>
              <w:spacing w:before="60" w:after="60"/>
            </w:pPr>
            <w:r>
              <w:t>AFSMO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ED1DC2" w14:textId="77777777" w:rsidR="00E34716" w:rsidRPr="0064261D" w:rsidRDefault="00E34716" w:rsidP="00601A3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Times" w:hAnsi="Times"/>
                <w:sz w:val="20"/>
                <w:lang w:val="en-US"/>
              </w:rPr>
            </w:pPr>
            <w:r>
              <w:rPr>
                <w:szCs w:val="24"/>
                <w:lang w:val="en-US"/>
              </w:rPr>
              <w:t>334-467-4720</w:t>
            </w:r>
          </w:p>
        </w:tc>
        <w:tc>
          <w:tcPr>
            <w:tcW w:w="3594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439B5878" w14:textId="77777777" w:rsidR="00E34716" w:rsidRDefault="00CA3269" w:rsidP="00601A3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Cs w:val="24"/>
                <w:lang w:val="en-US"/>
              </w:rPr>
            </w:pPr>
            <w:hyperlink r:id="rId9" w:history="1">
              <w:r w:rsidR="00E34716" w:rsidRPr="00F410AC">
                <w:rPr>
                  <w:rStyle w:val="Hyperlink"/>
                  <w:szCs w:val="24"/>
                  <w:lang w:val="en-US"/>
                </w:rPr>
                <w:t>andrew.meadows.1@us.af.mil</w:t>
              </w:r>
            </w:hyperlink>
          </w:p>
          <w:p w14:paraId="399DC7E4" w14:textId="77777777" w:rsidR="00E34716" w:rsidRPr="009F3777" w:rsidRDefault="00E34716" w:rsidP="00601A3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Cs w:val="24"/>
                <w:lang w:val="en-US"/>
              </w:rPr>
            </w:pPr>
          </w:p>
        </w:tc>
      </w:tr>
      <w:tr w:rsidR="00E34716" w:rsidRPr="006C1476" w14:paraId="6879BB94" w14:textId="77777777" w:rsidTr="00601A3D">
        <w:trPr>
          <w:cantSplit/>
          <w:trHeight w:val="256"/>
          <w:jc w:val="center"/>
        </w:trPr>
        <w:tc>
          <w:tcPr>
            <w:tcW w:w="3757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23DC301F" w14:textId="77777777" w:rsidR="00E34716" w:rsidRPr="00A8714A" w:rsidRDefault="00E34716" w:rsidP="00601A3D">
            <w:pPr>
              <w:pStyle w:val="FootnoteText"/>
              <w:spacing w:before="60" w:after="60"/>
              <w:rPr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EC7D6" w14:textId="77777777" w:rsidR="00E34716" w:rsidRPr="00A8714A" w:rsidRDefault="00E34716" w:rsidP="00601A3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Cs w:val="24"/>
                <w:lang w:val="en-US"/>
              </w:rPr>
            </w:pPr>
          </w:p>
        </w:tc>
        <w:tc>
          <w:tcPr>
            <w:tcW w:w="3594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0AB54DE3" w14:textId="77777777" w:rsidR="00E34716" w:rsidRPr="006C1476" w:rsidRDefault="00E34716" w:rsidP="00601A3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FF"/>
                <w:szCs w:val="24"/>
              </w:rPr>
            </w:pPr>
          </w:p>
        </w:tc>
      </w:tr>
      <w:tr w:rsidR="00E34716" w:rsidRPr="00111E88" w14:paraId="117CDCD6" w14:textId="77777777" w:rsidTr="00601A3D">
        <w:trPr>
          <w:cantSplit/>
          <w:trHeight w:val="256"/>
          <w:jc w:val="center"/>
        </w:trPr>
        <w:tc>
          <w:tcPr>
            <w:tcW w:w="9151" w:type="dxa"/>
            <w:gridSpan w:val="4"/>
          </w:tcPr>
          <w:p w14:paraId="211E0CDC" w14:textId="77777777" w:rsidR="00E34716" w:rsidRPr="00111E88" w:rsidRDefault="00E34716" w:rsidP="00601A3D">
            <w:pPr>
              <w:spacing w:line="120" w:lineRule="exact"/>
            </w:pPr>
          </w:p>
          <w:p w14:paraId="18E02393" w14:textId="77777777" w:rsidR="00E34716" w:rsidRDefault="00E34716" w:rsidP="00601A3D">
            <w:pPr>
              <w:spacing w:before="60" w:after="60"/>
              <w:jc w:val="both"/>
            </w:pPr>
            <w:r w:rsidRPr="00111E88">
              <w:rPr>
                <w:b/>
              </w:rPr>
              <w:t>Purpose/Objective</w:t>
            </w:r>
            <w:r w:rsidRPr="00111E88">
              <w:t xml:space="preserve">:  </w:t>
            </w:r>
            <w:r>
              <w:t xml:space="preserve">To facilitate the elevation of this document at the next WP5B meeting. </w:t>
            </w:r>
          </w:p>
          <w:p w14:paraId="69C17519" w14:textId="77777777" w:rsidR="00E34716" w:rsidRDefault="00E34716" w:rsidP="00601A3D">
            <w:pPr>
              <w:spacing w:before="60" w:after="60"/>
              <w:jc w:val="both"/>
            </w:pPr>
          </w:p>
          <w:p w14:paraId="3DB630D9" w14:textId="77777777" w:rsidR="00E34716" w:rsidRPr="00111E88" w:rsidRDefault="00E34716" w:rsidP="00601A3D">
            <w:pPr>
              <w:spacing w:before="60" w:after="60"/>
              <w:rPr>
                <w:sz w:val="20"/>
              </w:rPr>
            </w:pPr>
          </w:p>
        </w:tc>
      </w:tr>
      <w:tr w:rsidR="00E34716" w:rsidRPr="00111E88" w14:paraId="1D3574A5" w14:textId="77777777" w:rsidTr="00601A3D">
        <w:trPr>
          <w:cantSplit/>
          <w:trHeight w:val="256"/>
          <w:jc w:val="center"/>
        </w:trPr>
        <w:tc>
          <w:tcPr>
            <w:tcW w:w="3757" w:type="dxa"/>
            <w:tcBorders>
              <w:right w:val="double" w:sz="6" w:space="0" w:color="000000"/>
            </w:tcBorders>
          </w:tcPr>
          <w:p w14:paraId="7E30B5B6" w14:textId="6EBA152C" w:rsidR="00E34716" w:rsidRPr="00111E88" w:rsidRDefault="00E34716" w:rsidP="00601A3D">
            <w:pPr>
              <w:spacing w:before="60" w:after="60"/>
            </w:pPr>
            <w:r w:rsidRPr="00111E88">
              <w:rPr>
                <w:b/>
              </w:rPr>
              <w:t>Abstract</w:t>
            </w:r>
            <w:r w:rsidRPr="00111E88">
              <w:t xml:space="preserve">:  </w:t>
            </w:r>
            <w:r w:rsidR="00AA551B">
              <w:t>DRR ITU-R M1849</w:t>
            </w:r>
            <w:r w:rsidR="00CF2DE6">
              <w:t>.</w:t>
            </w:r>
            <w:r w:rsidR="00AA551B">
              <w:t xml:space="preserve"> Elevation</w:t>
            </w:r>
            <w:r w:rsidR="00CF2DE6">
              <w:t xml:space="preserve"> of document 649 located in the chairman’s report annex 10</w:t>
            </w:r>
          </w:p>
          <w:p w14:paraId="2DB7FB42" w14:textId="77777777" w:rsidR="00E34716" w:rsidRPr="00111E88" w:rsidRDefault="00E34716" w:rsidP="00601A3D">
            <w:pPr>
              <w:pStyle w:val="BodyText"/>
              <w:rPr>
                <w:rFonts w:ascii="Times New Roman" w:hAnsi="Times New Roman"/>
                <w:sz w:val="22"/>
              </w:rPr>
            </w:pPr>
          </w:p>
          <w:p w14:paraId="062EDB70" w14:textId="77777777" w:rsidR="00E34716" w:rsidRPr="00111E88" w:rsidRDefault="00E34716" w:rsidP="00601A3D">
            <w:pPr>
              <w:pStyle w:val="FootnoteText"/>
              <w:spacing w:before="60" w:after="60"/>
            </w:pPr>
          </w:p>
        </w:tc>
        <w:tc>
          <w:tcPr>
            <w:tcW w:w="1800" w:type="dxa"/>
            <w:gridSpan w:val="2"/>
          </w:tcPr>
          <w:p w14:paraId="4EA4FD9A" w14:textId="77777777" w:rsidR="00E34716" w:rsidRPr="00F20C26" w:rsidRDefault="00E34716" w:rsidP="00601A3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Times" w:hAnsi="Times"/>
                <w:sz w:val="20"/>
                <w:lang w:val="en-US"/>
              </w:rPr>
            </w:pPr>
          </w:p>
        </w:tc>
        <w:tc>
          <w:tcPr>
            <w:tcW w:w="3594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2AA1D357" w14:textId="77777777" w:rsidR="00E34716" w:rsidRPr="00111E88" w:rsidRDefault="00E34716" w:rsidP="00601A3D">
            <w:pPr>
              <w:spacing w:before="60" w:after="60"/>
              <w:rPr>
                <w:sz w:val="20"/>
              </w:rPr>
            </w:pPr>
          </w:p>
        </w:tc>
      </w:tr>
      <w:tr w:rsidR="00E34716" w:rsidRPr="00111E88" w14:paraId="77180C32" w14:textId="77777777" w:rsidTr="00601A3D">
        <w:trPr>
          <w:jc w:val="center"/>
        </w:trPr>
        <w:tc>
          <w:tcPr>
            <w:tcW w:w="9151" w:type="dxa"/>
            <w:gridSpan w:val="4"/>
            <w:tcBorders>
              <w:bottom w:val="double" w:sz="6" w:space="0" w:color="000000"/>
              <w:right w:val="double" w:sz="6" w:space="0" w:color="000000"/>
            </w:tcBorders>
          </w:tcPr>
          <w:p w14:paraId="26C88EB9" w14:textId="77777777" w:rsidR="00E34716" w:rsidRPr="00111E88" w:rsidRDefault="00E34716" w:rsidP="00601A3D">
            <w:pPr>
              <w:spacing w:before="60" w:after="60"/>
              <w:jc w:val="both"/>
            </w:pPr>
            <w:r w:rsidRPr="00111E88">
              <w:rPr>
                <w:b/>
              </w:rPr>
              <w:t>Fact Sheet Preparer:</w:t>
            </w:r>
            <w:r w:rsidRPr="00111E88">
              <w:t xml:space="preserve"> </w:t>
            </w:r>
            <w:r w:rsidRPr="00111E88">
              <w:tab/>
            </w:r>
            <w:r>
              <w:t>Jeffery Devereux</w:t>
            </w:r>
          </w:p>
        </w:tc>
      </w:tr>
    </w:tbl>
    <w:p w14:paraId="5ECEE03A" w14:textId="5C940394" w:rsidR="008C727C" w:rsidRDefault="008C727C"/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DA4AD0" w14:paraId="668924EA" w14:textId="77777777" w:rsidTr="00C301D1">
        <w:trPr>
          <w:cantSplit/>
        </w:trPr>
        <w:tc>
          <w:tcPr>
            <w:tcW w:w="6487" w:type="dxa"/>
            <w:vAlign w:val="center"/>
          </w:tcPr>
          <w:p w14:paraId="4007FC27" w14:textId="77777777" w:rsidR="00DA4AD0" w:rsidRPr="00D8032B" w:rsidRDefault="00DA4AD0" w:rsidP="00C301D1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0D613DB6" w14:textId="77777777" w:rsidR="00DA4AD0" w:rsidRDefault="00DA4AD0" w:rsidP="00C301D1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 w:rsidRPr="00E8501D">
              <w:rPr>
                <w:b/>
                <w:bCs/>
                <w:noProof/>
                <w:sz w:val="20"/>
                <w:lang w:val="en-US"/>
              </w:rPr>
              <w:drawing>
                <wp:inline distT="0" distB="0" distL="0" distR="0" wp14:anchorId="527EF06D" wp14:editId="6ADA6833">
                  <wp:extent cx="579396" cy="6572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4AD0" w:rsidRPr="0051782D" w14:paraId="03675EDC" w14:textId="77777777" w:rsidTr="00C301D1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365A0EE2" w14:textId="77777777" w:rsidR="00DA4AD0" w:rsidRPr="00163271" w:rsidRDefault="00DA4AD0" w:rsidP="00C301D1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37F9C0D4" w14:textId="77777777" w:rsidR="00DA4AD0" w:rsidRPr="0051782D" w:rsidRDefault="00DA4AD0" w:rsidP="00C301D1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DA4AD0" w14:paraId="1BCE2DE1" w14:textId="77777777" w:rsidTr="00C301D1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FAEC93B" w14:textId="77777777" w:rsidR="00DA4AD0" w:rsidRPr="0051782D" w:rsidRDefault="00DA4AD0" w:rsidP="00C301D1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5F6AB5D2" w14:textId="77777777" w:rsidR="00DA4AD0" w:rsidRPr="00710D66" w:rsidRDefault="00DA4AD0" w:rsidP="00C301D1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DA4AD0" w14:paraId="08308A60" w14:textId="77777777" w:rsidTr="00C301D1">
        <w:trPr>
          <w:cantSplit/>
        </w:trPr>
        <w:tc>
          <w:tcPr>
            <w:tcW w:w="6487" w:type="dxa"/>
            <w:vMerge w:val="restart"/>
          </w:tcPr>
          <w:p w14:paraId="4FC2DC7D" w14:textId="32988C41" w:rsidR="00DA4AD0" w:rsidRDefault="00DA4AD0" w:rsidP="00C301D1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>
              <w:rPr>
                <w:rFonts w:ascii="Verdana" w:hAnsi="Verdana"/>
                <w:sz w:val="20"/>
              </w:rPr>
              <w:t>Received:</w:t>
            </w:r>
            <w:r>
              <w:rPr>
                <w:rFonts w:ascii="Verdana" w:hAnsi="Verdana"/>
                <w:sz w:val="20"/>
              </w:rPr>
              <w:tab/>
              <w:t xml:space="preserve"> </w:t>
            </w:r>
            <w:r w:rsidRPr="001D3C46">
              <w:rPr>
                <w:rFonts w:ascii="Verdana" w:hAnsi="Verdana"/>
                <w:i/>
                <w:iCs/>
                <w:sz w:val="20"/>
              </w:rPr>
              <w:t xml:space="preserve">Date </w:t>
            </w:r>
            <w:r>
              <w:rPr>
                <w:rFonts w:ascii="Verdana" w:hAnsi="Verdana"/>
                <w:i/>
                <w:iCs/>
                <w:sz w:val="20"/>
              </w:rPr>
              <w:t>2022</w:t>
            </w:r>
          </w:p>
          <w:p w14:paraId="019199C1" w14:textId="3CC6CC68" w:rsidR="00DA4AD0" w:rsidRPr="00982084" w:rsidRDefault="00DA4AD0" w:rsidP="00DA4AD0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>
              <w:t xml:space="preserve"> Rec. ITU-R M.1849 [Annex 10] 5B/649</w:t>
            </w:r>
          </w:p>
        </w:tc>
        <w:tc>
          <w:tcPr>
            <w:tcW w:w="3402" w:type="dxa"/>
          </w:tcPr>
          <w:p w14:paraId="49C43BA2" w14:textId="77777777" w:rsidR="00DA4AD0" w:rsidRPr="001D3C46" w:rsidRDefault="00DA4AD0" w:rsidP="00C301D1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-E</w:t>
            </w:r>
          </w:p>
        </w:tc>
      </w:tr>
      <w:tr w:rsidR="00DA4AD0" w14:paraId="28305CEF" w14:textId="77777777" w:rsidTr="00C301D1">
        <w:trPr>
          <w:cantSplit/>
        </w:trPr>
        <w:tc>
          <w:tcPr>
            <w:tcW w:w="6487" w:type="dxa"/>
            <w:vMerge/>
          </w:tcPr>
          <w:p w14:paraId="49393F9E" w14:textId="77777777" w:rsidR="00DA4AD0" w:rsidRDefault="00DA4AD0" w:rsidP="00C301D1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344A79D3" w14:textId="296DC7BF" w:rsidR="00DA4AD0" w:rsidRPr="001D3C46" w:rsidRDefault="00DA4AD0" w:rsidP="00DA4AD0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/>
                <w:iCs/>
                <w:sz w:val="20"/>
                <w:lang w:eastAsia="zh-CN"/>
              </w:rPr>
              <w:t>Date</w:t>
            </w:r>
            <w:r>
              <w:rPr>
                <w:rFonts w:ascii="Verdana" w:hAnsi="Verdana"/>
                <w:b/>
                <w:sz w:val="20"/>
                <w:lang w:eastAsia="zh-CN"/>
              </w:rPr>
              <w:t xml:space="preserve"> 2022</w:t>
            </w:r>
          </w:p>
        </w:tc>
      </w:tr>
      <w:tr w:rsidR="00DA4AD0" w14:paraId="42A29240" w14:textId="77777777" w:rsidTr="00C301D1">
        <w:trPr>
          <w:cantSplit/>
        </w:trPr>
        <w:tc>
          <w:tcPr>
            <w:tcW w:w="6487" w:type="dxa"/>
            <w:vMerge/>
          </w:tcPr>
          <w:p w14:paraId="626A0906" w14:textId="77777777" w:rsidR="00DA4AD0" w:rsidRDefault="00DA4AD0" w:rsidP="00C301D1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18E920F8" w14:textId="77777777" w:rsidR="00DA4AD0" w:rsidRPr="001D3C46" w:rsidRDefault="00DA4AD0" w:rsidP="00C301D1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DA4AD0" w14:paraId="0BF61855" w14:textId="77777777" w:rsidTr="00C301D1">
        <w:trPr>
          <w:cantSplit/>
        </w:trPr>
        <w:tc>
          <w:tcPr>
            <w:tcW w:w="9889" w:type="dxa"/>
            <w:gridSpan w:val="2"/>
          </w:tcPr>
          <w:p w14:paraId="5F837626" w14:textId="77777777" w:rsidR="00DA4AD0" w:rsidRDefault="00DA4AD0" w:rsidP="00C301D1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  <w:r>
              <w:rPr>
                <w:lang w:eastAsia="zh-CN"/>
              </w:rPr>
              <w:t>United States of America</w:t>
            </w:r>
          </w:p>
          <w:p w14:paraId="71D17804" w14:textId="035E9B96" w:rsidR="00B8163A" w:rsidRPr="00B8163A" w:rsidRDefault="00B8163A" w:rsidP="00B8163A">
            <w:pPr>
              <w:rPr>
                <w:lang w:eastAsia="zh-CN"/>
              </w:rPr>
            </w:pPr>
          </w:p>
        </w:tc>
      </w:tr>
      <w:tr w:rsidR="00DA4AD0" w14:paraId="49C3F93D" w14:textId="77777777" w:rsidTr="00C301D1">
        <w:trPr>
          <w:cantSplit/>
        </w:trPr>
        <w:tc>
          <w:tcPr>
            <w:tcW w:w="9889" w:type="dxa"/>
            <w:gridSpan w:val="2"/>
          </w:tcPr>
          <w:p w14:paraId="7B10377D" w14:textId="7BA674E2" w:rsidR="00DA4AD0" w:rsidRDefault="00DA4AD0" w:rsidP="00C301D1">
            <w:pPr>
              <w:pStyle w:val="RecNo"/>
              <w:spacing w:before="0"/>
              <w:rPr>
                <w:rStyle w:val="href"/>
                <w:lang w:val="en-US"/>
              </w:rPr>
            </w:pPr>
            <w:bookmarkStart w:id="6" w:name="drec" w:colFirst="0" w:colLast="0"/>
            <w:bookmarkEnd w:id="5"/>
            <w:r w:rsidRPr="005845A9">
              <w:rPr>
                <w:lang w:val="en-US"/>
              </w:rPr>
              <w:t xml:space="preserve">Draft </w:t>
            </w:r>
            <w:r w:rsidR="0092058E">
              <w:rPr>
                <w:lang w:val="en-US"/>
              </w:rPr>
              <w:t>Revision of</w:t>
            </w:r>
            <w:r>
              <w:rPr>
                <w:lang w:val="en-US"/>
              </w:rPr>
              <w:t xml:space="preserve"> </w:t>
            </w:r>
            <w:r w:rsidRPr="00BF487A">
              <w:rPr>
                <w:lang w:val="en-US"/>
              </w:rPr>
              <w:t xml:space="preserve">RECOMMENDATION </w:t>
            </w:r>
            <w:r w:rsidRPr="00BF487A">
              <w:rPr>
                <w:rStyle w:val="href"/>
                <w:lang w:val="en-US"/>
              </w:rPr>
              <w:t xml:space="preserve">ITU-R </w:t>
            </w:r>
            <w:r>
              <w:rPr>
                <w:rStyle w:val="href"/>
                <w:lang w:val="en-US"/>
              </w:rPr>
              <w:t>M</w:t>
            </w:r>
            <w:r w:rsidRPr="00BF487A">
              <w:rPr>
                <w:rStyle w:val="href"/>
                <w:lang w:val="en-US"/>
              </w:rPr>
              <w:t>.</w:t>
            </w:r>
            <w:r>
              <w:rPr>
                <w:rStyle w:val="href"/>
                <w:lang w:val="en-US"/>
              </w:rPr>
              <w:t>1849-2</w:t>
            </w:r>
          </w:p>
          <w:p w14:paraId="6AA2F3F1" w14:textId="2EC68D30" w:rsidR="009E1E8F" w:rsidRPr="009E1E8F" w:rsidRDefault="009E1E8F" w:rsidP="00B8163A">
            <w:pPr>
              <w:jc w:val="center"/>
              <w:rPr>
                <w:lang w:val="en-US"/>
              </w:rPr>
            </w:pPr>
          </w:p>
          <w:p w14:paraId="382DA29B" w14:textId="77777777" w:rsidR="00DA4AD0" w:rsidRDefault="00DA4AD0" w:rsidP="00C301D1">
            <w:pPr>
              <w:pStyle w:val="Title1"/>
              <w:rPr>
                <w:lang w:eastAsia="zh-CN"/>
              </w:rPr>
            </w:pPr>
          </w:p>
        </w:tc>
      </w:tr>
      <w:tr w:rsidR="00DA4AD0" w14:paraId="148BCE88" w14:textId="77777777" w:rsidTr="00C301D1">
        <w:trPr>
          <w:cantSplit/>
        </w:trPr>
        <w:tc>
          <w:tcPr>
            <w:tcW w:w="9889" w:type="dxa"/>
            <w:gridSpan w:val="2"/>
          </w:tcPr>
          <w:p w14:paraId="7E3D6655" w14:textId="77777777" w:rsidR="00DA4AD0" w:rsidRDefault="00DA4AD0" w:rsidP="00C301D1">
            <w:pPr>
              <w:pStyle w:val="Title1"/>
              <w:rPr>
                <w:lang w:eastAsia="zh-CN"/>
              </w:rPr>
            </w:pPr>
            <w:bookmarkStart w:id="7" w:name="dtitle1" w:colFirst="0" w:colLast="0"/>
            <w:bookmarkEnd w:id="6"/>
          </w:p>
        </w:tc>
      </w:tr>
    </w:tbl>
    <w:bookmarkEnd w:id="7"/>
    <w:p w14:paraId="4572A1BD" w14:textId="2518523D" w:rsidR="00DA4AD0" w:rsidRPr="00B8163A" w:rsidRDefault="00534950" w:rsidP="00DA4AD0">
      <w:pPr>
        <w:pStyle w:val="AppArttitle"/>
        <w:jc w:val="left"/>
        <w:rPr>
          <w:b w:val="0"/>
        </w:rPr>
      </w:pPr>
      <w:r>
        <w:rPr>
          <w:b w:val="0"/>
        </w:rPr>
        <w:t>The purpose of this contribution is for elevation and release of this document M.1849-3</w:t>
      </w:r>
      <w:r w:rsidR="004F3468">
        <w:rPr>
          <w:b w:val="0"/>
        </w:rPr>
        <w:t xml:space="preserve">.  </w:t>
      </w:r>
      <w:r w:rsidR="0092058E">
        <w:rPr>
          <w:b w:val="0"/>
        </w:rPr>
        <w:t>A placeholder Summary of R</w:t>
      </w:r>
      <w:r w:rsidR="009E34CF">
        <w:rPr>
          <w:b w:val="0"/>
        </w:rPr>
        <w:t>e</w:t>
      </w:r>
      <w:r w:rsidR="0092058E">
        <w:rPr>
          <w:b w:val="0"/>
        </w:rPr>
        <w:t xml:space="preserve">visions </w:t>
      </w:r>
      <w:r w:rsidR="009E34CF">
        <w:rPr>
          <w:b w:val="0"/>
        </w:rPr>
        <w:t xml:space="preserve">has been added.  </w:t>
      </w:r>
      <w:r w:rsidR="004F3468">
        <w:rPr>
          <w:b w:val="0"/>
        </w:rPr>
        <w:t>N</w:t>
      </w:r>
      <w:r w:rsidR="004F3468" w:rsidRPr="004F3468">
        <w:rPr>
          <w:b w:val="0"/>
        </w:rPr>
        <w:t>o changes are proposed for the remainder of the document</w:t>
      </w:r>
      <w:r w:rsidR="004F3468">
        <w:rPr>
          <w:b w:val="0"/>
        </w:rPr>
        <w:t>.</w:t>
      </w:r>
    </w:p>
    <w:p w14:paraId="0DD818BC" w14:textId="17C8E92F" w:rsidR="00DA4AD0" w:rsidRDefault="00DA4AD0" w:rsidP="00DA4AD0">
      <w:pPr>
        <w:pStyle w:val="AppArttitle"/>
        <w:jc w:val="left"/>
      </w:pPr>
    </w:p>
    <w:p w14:paraId="11A66161" w14:textId="69BA6B34" w:rsidR="00DA4AD0" w:rsidRDefault="00DA4AD0" w:rsidP="00DA4AD0">
      <w:pPr>
        <w:pStyle w:val="AppArttitle"/>
        <w:jc w:val="left"/>
      </w:pPr>
      <w:r>
        <w:t>Attachment: One</w:t>
      </w:r>
    </w:p>
    <w:p w14:paraId="4295A5C9" w14:textId="77777777" w:rsidR="00DA4AD0" w:rsidRDefault="00DA4AD0" w:rsidP="00F02AC3">
      <w:pPr>
        <w:pStyle w:val="RecNo"/>
      </w:pPr>
    </w:p>
    <w:p w14:paraId="6FEC9E0D" w14:textId="77777777" w:rsidR="00DA4AD0" w:rsidRDefault="00DA4AD0" w:rsidP="00F02AC3">
      <w:pPr>
        <w:pStyle w:val="RecNo"/>
      </w:pPr>
    </w:p>
    <w:p w14:paraId="072166A1" w14:textId="77777777" w:rsidR="00DA4AD0" w:rsidRDefault="00DA4AD0" w:rsidP="00F02AC3">
      <w:pPr>
        <w:pStyle w:val="RecNo"/>
      </w:pPr>
    </w:p>
    <w:p w14:paraId="38F8E60C" w14:textId="77777777" w:rsidR="00DA4AD0" w:rsidRDefault="00DA4AD0" w:rsidP="00F02AC3">
      <w:pPr>
        <w:pStyle w:val="RecNo"/>
      </w:pPr>
    </w:p>
    <w:p w14:paraId="42E4AC86" w14:textId="2B2984EB" w:rsidR="00DA4AD0" w:rsidRDefault="00DA4AD0" w:rsidP="00F02AC3">
      <w:pPr>
        <w:pStyle w:val="RecNo"/>
      </w:pPr>
    </w:p>
    <w:p w14:paraId="72DD04C2" w14:textId="38995FF9" w:rsidR="00DA4AD0" w:rsidRDefault="00DA4AD0" w:rsidP="00DA4AD0"/>
    <w:p w14:paraId="6F0397F0" w14:textId="6FC68CE3" w:rsidR="00DA4AD0" w:rsidRDefault="00DA4AD0" w:rsidP="00DA4AD0"/>
    <w:p w14:paraId="2F17DD86" w14:textId="74A8D886" w:rsidR="00DA4AD0" w:rsidRDefault="00DA4AD0" w:rsidP="00DA4AD0"/>
    <w:p w14:paraId="0C878372" w14:textId="5C6779C2" w:rsidR="00DA4AD0" w:rsidRDefault="00DA4AD0" w:rsidP="00DA4AD0"/>
    <w:p w14:paraId="08B6E0A5" w14:textId="476F6E08" w:rsidR="00DA4AD0" w:rsidRDefault="00DA4AD0" w:rsidP="00DA4AD0"/>
    <w:p w14:paraId="18DCF8A2" w14:textId="5F60EBEE" w:rsidR="00DA4AD0" w:rsidRDefault="00DA4AD0" w:rsidP="00DA4AD0"/>
    <w:p w14:paraId="2447EDCB" w14:textId="77777777" w:rsidR="00DA4AD0" w:rsidRPr="00DA4AD0" w:rsidRDefault="00DA4AD0" w:rsidP="00DA4AD0"/>
    <w:p w14:paraId="21F18EE9" w14:textId="77777777" w:rsidR="00DA4AD0" w:rsidRDefault="00DA4AD0" w:rsidP="00DA4AD0">
      <w:pPr>
        <w:pStyle w:val="RecNo"/>
        <w:spacing w:before="0"/>
      </w:pPr>
      <w:r w:rsidRPr="00234B5E">
        <w:rPr>
          <w:sz w:val="24"/>
          <w:szCs w:val="24"/>
          <w:lang w:val="en-US"/>
        </w:rPr>
        <w:t>Attachment</w:t>
      </w:r>
    </w:p>
    <w:p w14:paraId="3A6D6553" w14:textId="032A2FA8" w:rsidR="00F02AC3" w:rsidRDefault="00F02AC3" w:rsidP="0092058E">
      <w:pPr>
        <w:pStyle w:val="RecNo"/>
      </w:pPr>
      <w:r w:rsidRPr="00991AE0">
        <w:t>DRAFT REVIS</w:t>
      </w:r>
      <w:r>
        <w:t>ION OF</w:t>
      </w:r>
      <w:r w:rsidRPr="00991AE0">
        <w:t xml:space="preserve"> RECOMMENDATION ITU-R M.1849-</w:t>
      </w:r>
      <w:del w:id="8" w:author="USA" w:date="2022-10-06T14:53:00Z">
        <w:r w:rsidRPr="00991AE0" w:rsidDel="0092058E">
          <w:delText>2</w:delText>
        </w:r>
      </w:del>
      <w:ins w:id="9" w:author="USA" w:date="2022-10-06T14:53:00Z">
        <w:r w:rsidR="0092058E">
          <w:t>3</w:t>
        </w:r>
      </w:ins>
    </w:p>
    <w:p w14:paraId="11D4E963" w14:textId="77777777" w:rsidR="00F02AC3" w:rsidRPr="008379E8" w:rsidRDefault="00F02AC3" w:rsidP="00F02AC3">
      <w:pPr>
        <w:keepNext/>
        <w:keepLines/>
        <w:tabs>
          <w:tab w:val="clear" w:pos="1134"/>
          <w:tab w:val="clear" w:pos="1871"/>
          <w:tab w:val="clear" w:pos="2268"/>
          <w:tab w:val="left" w:pos="794"/>
          <w:tab w:val="left" w:pos="1191"/>
          <w:tab w:val="left" w:pos="1588"/>
          <w:tab w:val="left" w:pos="1985"/>
        </w:tabs>
        <w:spacing w:before="240"/>
        <w:jc w:val="center"/>
        <w:rPr>
          <w:b/>
          <w:sz w:val="28"/>
          <w:lang w:val="en-US"/>
        </w:rPr>
      </w:pPr>
      <w:r w:rsidRPr="008379E8">
        <w:rPr>
          <w:b/>
          <w:sz w:val="28"/>
        </w:rPr>
        <w:t>Technical and operational aspects of ground-based meteorological radars</w:t>
      </w:r>
    </w:p>
    <w:p w14:paraId="300A3257" w14:textId="77777777" w:rsidR="00F02AC3" w:rsidRPr="008379E8" w:rsidRDefault="00F02AC3" w:rsidP="00F02AC3">
      <w:pPr>
        <w:tabs>
          <w:tab w:val="clear" w:pos="1134"/>
          <w:tab w:val="clear" w:pos="1871"/>
          <w:tab w:val="clear" w:pos="2268"/>
          <w:tab w:val="left" w:pos="794"/>
          <w:tab w:val="left" w:pos="1191"/>
          <w:tab w:val="left" w:pos="1588"/>
          <w:tab w:val="left" w:pos="1985"/>
        </w:tabs>
        <w:jc w:val="right"/>
        <w:rPr>
          <w:sz w:val="22"/>
          <w:lang w:val="en-US"/>
        </w:rPr>
      </w:pPr>
      <w:r w:rsidRPr="008379E8">
        <w:t>(2009-2015-2019</w:t>
      </w:r>
      <w:ins w:id="10" w:author="Chairman" w:date="2022-07-29T10:57:00Z">
        <w:r>
          <w:t>-202X</w:t>
        </w:r>
      </w:ins>
      <w:r w:rsidRPr="008379E8">
        <w:t>)</w:t>
      </w:r>
    </w:p>
    <w:p w14:paraId="70202889" w14:textId="77777777" w:rsidR="0092058E" w:rsidRDefault="0092058E" w:rsidP="0092058E">
      <w:pPr>
        <w:pStyle w:val="Headingb"/>
        <w:spacing w:before="480"/>
        <w:rPr>
          <w:ins w:id="11" w:author="USA" w:date="2022-10-06T14:53:00Z"/>
        </w:rPr>
      </w:pPr>
      <w:ins w:id="12" w:author="USA" w:date="2022-10-06T14:53:00Z">
        <w:r>
          <w:t>Summary of revisions</w:t>
        </w:r>
      </w:ins>
    </w:p>
    <w:p w14:paraId="1CC00E67" w14:textId="31A54CD0" w:rsidR="0092058E" w:rsidRDefault="0092058E" w:rsidP="0092058E">
      <w:pPr>
        <w:pStyle w:val="enumlev1"/>
        <w:rPr>
          <w:ins w:id="13" w:author="USA" w:date="2022-10-06T14:53:00Z"/>
        </w:rPr>
      </w:pPr>
      <w:ins w:id="14" w:author="USA" w:date="2022-10-06T14:53:00Z">
        <w:r>
          <w:t>1</w:t>
        </w:r>
        <w:r>
          <w:tab/>
        </w:r>
      </w:ins>
      <w:ins w:id="15" w:author="USA" w:date="2022-10-06T14:54:00Z">
        <w:r>
          <w:t>Update keywords, abbreviations/glossary, and related ITU Recommendations, Reports.</w:t>
        </w:r>
      </w:ins>
    </w:p>
    <w:p w14:paraId="0EF537FF" w14:textId="1AA3EF8F" w:rsidR="0092058E" w:rsidRDefault="0092058E" w:rsidP="0092058E">
      <w:pPr>
        <w:pStyle w:val="enumlev1"/>
        <w:rPr>
          <w:ins w:id="16" w:author="USA" w:date="2022-10-06T14:53:00Z"/>
        </w:rPr>
      </w:pPr>
      <w:ins w:id="17" w:author="USA" w:date="2022-10-06T14:53:00Z">
        <w:r>
          <w:t>2</w:t>
        </w:r>
        <w:r>
          <w:tab/>
          <w:t xml:space="preserve">Modify </w:t>
        </w:r>
      </w:ins>
      <w:ins w:id="18" w:author="USA" w:date="2022-10-06T14:56:00Z">
        <w:r>
          <w:t>Section 13</w:t>
        </w:r>
      </w:ins>
    </w:p>
    <w:p w14:paraId="7071FC6A" w14:textId="7DF27360" w:rsidR="0092058E" w:rsidRDefault="0092058E" w:rsidP="0092058E">
      <w:pPr>
        <w:pStyle w:val="enumlev1"/>
        <w:rPr>
          <w:ins w:id="19" w:author="USA" w:date="2022-10-06T14:57:00Z"/>
        </w:rPr>
      </w:pPr>
      <w:ins w:id="20" w:author="USA" w:date="2022-10-06T14:53:00Z">
        <w:r>
          <w:t>3</w:t>
        </w:r>
        <w:r>
          <w:tab/>
          <w:t xml:space="preserve">In Annex </w:t>
        </w:r>
      </w:ins>
      <w:ins w:id="21" w:author="USA" w:date="2022-10-06T14:56:00Z">
        <w:r>
          <w:t>2</w:t>
        </w:r>
      </w:ins>
    </w:p>
    <w:p w14:paraId="5941307C" w14:textId="4914DA6B" w:rsidR="0092058E" w:rsidRDefault="0092058E" w:rsidP="0092058E">
      <w:pPr>
        <w:pStyle w:val="enumlev1"/>
        <w:rPr>
          <w:ins w:id="22" w:author="USA" w:date="2022-10-06T14:58:00Z"/>
        </w:rPr>
      </w:pPr>
      <w:ins w:id="23" w:author="USA" w:date="2022-10-06T14:57:00Z">
        <w:r>
          <w:tab/>
          <w:t xml:space="preserve">- </w:t>
        </w:r>
      </w:ins>
      <w:ins w:id="24" w:author="USA" w:date="2022-10-06T14:58:00Z">
        <w:r>
          <w:t xml:space="preserve">[Add/Modify radar X] in </w:t>
        </w:r>
      </w:ins>
      <w:ins w:id="25" w:author="USA" w:date="2022-10-06T15:13:00Z">
        <w:r w:rsidR="00CA3269">
          <w:t xml:space="preserve">the </w:t>
        </w:r>
      </w:ins>
      <w:ins w:id="26" w:author="USA" w:date="2022-10-06T14:58:00Z">
        <w:r>
          <w:t>Table 6</w:t>
        </w:r>
      </w:ins>
    </w:p>
    <w:p w14:paraId="6431336B" w14:textId="2D294F4E" w:rsidR="0092058E" w:rsidRDefault="0092058E" w:rsidP="0092058E">
      <w:pPr>
        <w:pStyle w:val="enumlev1"/>
        <w:rPr>
          <w:ins w:id="27" w:author="USA" w:date="2022-10-06T14:58:00Z"/>
        </w:rPr>
      </w:pPr>
      <w:ins w:id="28" w:author="USA" w:date="2022-10-06T14:58:00Z">
        <w:r>
          <w:tab/>
          <w:t xml:space="preserve">- [Add/Modify radar X] in </w:t>
        </w:r>
      </w:ins>
      <w:ins w:id="29" w:author="USA" w:date="2022-10-06T15:13:00Z">
        <w:r w:rsidR="00CA3269">
          <w:t xml:space="preserve">the </w:t>
        </w:r>
      </w:ins>
      <w:ins w:id="30" w:author="USA" w:date="2022-10-06T14:58:00Z">
        <w:r>
          <w:t>Table 7</w:t>
        </w:r>
      </w:ins>
    </w:p>
    <w:p w14:paraId="1011F805" w14:textId="4398252E" w:rsidR="0092058E" w:rsidRDefault="0092058E" w:rsidP="0092058E">
      <w:pPr>
        <w:pStyle w:val="enumlev1"/>
        <w:rPr>
          <w:ins w:id="31" w:author="USA" w:date="2022-10-06T14:53:00Z"/>
        </w:rPr>
      </w:pPr>
      <w:ins w:id="32" w:author="USA" w:date="2022-10-06T14:58:00Z">
        <w:r>
          <w:tab/>
          <w:t xml:space="preserve">- [Add/Modify radar X] in </w:t>
        </w:r>
      </w:ins>
      <w:ins w:id="33" w:author="USA" w:date="2022-10-06T15:13:00Z">
        <w:r w:rsidR="00CA3269">
          <w:t xml:space="preserve">the </w:t>
        </w:r>
      </w:ins>
      <w:ins w:id="34" w:author="USA" w:date="2022-10-06T14:58:00Z">
        <w:r>
          <w:t>Table 8</w:t>
        </w:r>
      </w:ins>
    </w:p>
    <w:p w14:paraId="7943B8D9" w14:textId="5A350CA1" w:rsidR="009E34CF" w:rsidRPr="009E34CF" w:rsidRDefault="009E34CF" w:rsidP="00F02AC3">
      <w:pPr>
        <w:keepNext/>
        <w:keepLines/>
        <w:tabs>
          <w:tab w:val="clear" w:pos="1134"/>
          <w:tab w:val="clear" w:pos="1871"/>
          <w:tab w:val="clear" w:pos="2268"/>
          <w:tab w:val="left" w:pos="794"/>
          <w:tab w:val="left" w:pos="1191"/>
          <w:tab w:val="left" w:pos="1588"/>
          <w:tab w:val="left" w:pos="1985"/>
        </w:tabs>
        <w:spacing w:before="240"/>
        <w:jc w:val="both"/>
        <w:rPr>
          <w:bCs/>
          <w:sz w:val="22"/>
        </w:rPr>
      </w:pPr>
      <w:ins w:id="35" w:author="USA" w:date="2022-10-06T15:01:00Z">
        <w:r>
          <w:rPr>
            <w:b/>
            <w:sz w:val="22"/>
          </w:rPr>
          <w:t>[</w:t>
        </w:r>
      </w:ins>
      <w:ins w:id="36" w:author="USA" w:date="2022-10-06T15:02:00Z">
        <w:r w:rsidRPr="009E34CF">
          <w:rPr>
            <w:bCs/>
          </w:rPr>
          <w:t xml:space="preserve">No </w:t>
        </w:r>
        <w:r>
          <w:rPr>
            <w:bCs/>
          </w:rPr>
          <w:t xml:space="preserve">other </w:t>
        </w:r>
        <w:r w:rsidRPr="009E34CF">
          <w:rPr>
            <w:bCs/>
          </w:rPr>
          <w:t>changes are proposed for the remainder of the document</w:t>
        </w:r>
      </w:ins>
      <w:ins w:id="37" w:author="USA" w:date="2022-10-06T15:01:00Z">
        <w:r w:rsidRPr="009E34CF">
          <w:rPr>
            <w:bCs/>
            <w:sz w:val="22"/>
          </w:rPr>
          <w:t>]</w:t>
        </w:r>
      </w:ins>
    </w:p>
    <w:sectPr w:rsidR="009E34CF" w:rsidRPr="009E34CF" w:rsidSect="009E34CF">
      <w:headerReference w:type="default" r:id="rId11"/>
      <w:pgSz w:w="11907" w:h="16834" w:code="9"/>
      <w:pgMar w:top="1418" w:right="1134" w:bottom="1134" w:left="1134" w:header="720" w:footer="482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D4D51" w14:textId="77777777" w:rsidR="00AD4385" w:rsidRDefault="00AD4385" w:rsidP="00E34716">
      <w:pPr>
        <w:spacing w:before="0"/>
      </w:pPr>
      <w:r>
        <w:separator/>
      </w:r>
    </w:p>
  </w:endnote>
  <w:endnote w:type="continuationSeparator" w:id="0">
    <w:p w14:paraId="67D4BA8E" w14:textId="77777777" w:rsidR="00AD4385" w:rsidRDefault="00AD4385" w:rsidP="00E3471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Bold">
    <w:altName w:val="Times New Roman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737B8" w14:textId="77777777" w:rsidR="00AD4385" w:rsidRDefault="00AD4385" w:rsidP="00E34716">
      <w:pPr>
        <w:spacing w:before="0"/>
      </w:pPr>
      <w:r>
        <w:separator/>
      </w:r>
    </w:p>
  </w:footnote>
  <w:footnote w:type="continuationSeparator" w:id="0">
    <w:p w14:paraId="54CBA5C8" w14:textId="77777777" w:rsidR="00AD4385" w:rsidRDefault="00AD4385" w:rsidP="00E3471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C8BBC" w14:textId="77777777" w:rsidR="00E34716" w:rsidRDefault="00E34716" w:rsidP="00E34716">
    <w:pPr>
      <w:pStyle w:val="Header"/>
    </w:pPr>
    <w:r w:rsidRPr="00E17829">
      <w:t>THIS DRAFT DOCUMENT IS NOT NECESSARILY A U.S. POSITION AND IS SUBJECT TO CHANGE.</w:t>
    </w:r>
  </w:p>
  <w:p w14:paraId="56F980CA" w14:textId="77777777" w:rsidR="00E34716" w:rsidRDefault="00E347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169E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032BC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FB839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39845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202BD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C251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F62CB3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A03209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 w15:restartNumberingAfterBreak="0">
    <w:nsid w:val="02594EC1"/>
    <w:multiLevelType w:val="hybridMultilevel"/>
    <w:tmpl w:val="25D010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2D13939"/>
    <w:multiLevelType w:val="hybridMultilevel"/>
    <w:tmpl w:val="FC6416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172E0741"/>
    <w:multiLevelType w:val="hybridMultilevel"/>
    <w:tmpl w:val="73506790"/>
    <w:lvl w:ilvl="0" w:tplc="9FA02DF4">
      <w:numFmt w:val="bullet"/>
      <w:lvlText w:val="–"/>
      <w:lvlJc w:val="left"/>
      <w:pPr>
        <w:tabs>
          <w:tab w:val="num" w:pos="795"/>
        </w:tabs>
        <w:ind w:left="795" w:hanging="79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D1C62B5"/>
    <w:multiLevelType w:val="hybridMultilevel"/>
    <w:tmpl w:val="21C879EC"/>
    <w:lvl w:ilvl="0" w:tplc="670A7CB8">
      <w:numFmt w:val="bullet"/>
      <w:lvlText w:val="-"/>
      <w:lvlJc w:val="left"/>
      <w:pPr>
        <w:tabs>
          <w:tab w:val="num" w:pos="840"/>
        </w:tabs>
        <w:ind w:left="840" w:hanging="480"/>
      </w:pPr>
      <w:rPr>
        <w:rFonts w:ascii="Arial" w:eastAsia="MS Mincho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76312E"/>
    <w:multiLevelType w:val="hybridMultilevel"/>
    <w:tmpl w:val="D8DE468A"/>
    <w:lvl w:ilvl="0" w:tplc="0234FBA0">
      <w:start w:val="1"/>
      <w:numFmt w:val="decimal"/>
      <w:lvlText w:val="%1"/>
      <w:lvlJc w:val="left"/>
      <w:pPr>
        <w:ind w:left="1140" w:hanging="11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682B01"/>
    <w:multiLevelType w:val="hybridMultilevel"/>
    <w:tmpl w:val="0BDC74E2"/>
    <w:lvl w:ilvl="0" w:tplc="95F8C0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A71D17"/>
    <w:multiLevelType w:val="multilevel"/>
    <w:tmpl w:val="4322E4F6"/>
    <w:lvl w:ilvl="0">
      <w:start w:val="6"/>
      <w:numFmt w:val="decimal"/>
      <w:pStyle w:val="ListBullet3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3372E0"/>
    <w:multiLevelType w:val="multilevel"/>
    <w:tmpl w:val="B320898E"/>
    <w:lvl w:ilvl="0">
      <w:start w:val="5"/>
      <w:numFmt w:val="none"/>
      <w:lvlText w:val="1"/>
      <w:lvlJc w:val="left"/>
      <w:pPr>
        <w:tabs>
          <w:tab w:val="num" w:pos="1860"/>
        </w:tabs>
        <w:ind w:left="1860" w:hanging="420"/>
      </w:pPr>
      <w:rPr>
        <w:rFonts w:cs="Times New Roman" w:hint="default"/>
        <w:b/>
        <w:i w:val="0"/>
        <w:color w:val="auto"/>
        <w:sz w:val="22"/>
        <w:szCs w:val="22"/>
      </w:rPr>
    </w:lvl>
    <w:lvl w:ilvl="1">
      <w:start w:val="1"/>
      <w:numFmt w:val="none"/>
      <w:lvlText w:val="1.1"/>
      <w:lvlJc w:val="left"/>
      <w:pPr>
        <w:tabs>
          <w:tab w:val="num" w:pos="1860"/>
        </w:tabs>
        <w:ind w:left="1860" w:hanging="42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-123"/>
      <w:lvlText w:val="1.1%2.%3"/>
      <w:lvlJc w:val="left"/>
      <w:pPr>
        <w:tabs>
          <w:tab w:val="num" w:pos="2160"/>
        </w:tabs>
        <w:ind w:left="2160" w:hanging="720"/>
      </w:pPr>
      <w:rPr>
        <w:rFonts w:cs="Times New Roman" w:hint="default"/>
        <w:b w:val="0"/>
        <w:i w:val="0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1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F0864"/>
    <w:multiLevelType w:val="hybridMultilevel"/>
    <w:tmpl w:val="451A5F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1930EF"/>
    <w:multiLevelType w:val="hybridMultilevel"/>
    <w:tmpl w:val="3E022F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372E8B"/>
    <w:multiLevelType w:val="hybridMultilevel"/>
    <w:tmpl w:val="6B8EC438"/>
    <w:lvl w:ilvl="0" w:tplc="9266EC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8A01E2"/>
    <w:multiLevelType w:val="hybridMultilevel"/>
    <w:tmpl w:val="C2A6ED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7842EE0"/>
    <w:multiLevelType w:val="hybridMultilevel"/>
    <w:tmpl w:val="00A03732"/>
    <w:lvl w:ilvl="0" w:tplc="86A849A0">
      <w:start w:val="1"/>
      <w:numFmt w:val="bullet"/>
      <w:lvlText w:val="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30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3540C1"/>
    <w:multiLevelType w:val="hybridMultilevel"/>
    <w:tmpl w:val="BF000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5276A0"/>
    <w:multiLevelType w:val="hybridMultilevel"/>
    <w:tmpl w:val="6CE27AB4"/>
    <w:lvl w:ilvl="0" w:tplc="08090001">
      <w:start w:val="1"/>
      <w:numFmt w:val="bullet"/>
      <w:pStyle w:val="Discussio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AF686A"/>
    <w:multiLevelType w:val="hybridMultilevel"/>
    <w:tmpl w:val="CA107274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36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836259955">
    <w:abstractNumId w:val="17"/>
  </w:num>
  <w:num w:numId="2" w16cid:durableId="1871723585">
    <w:abstractNumId w:val="32"/>
  </w:num>
  <w:num w:numId="3" w16cid:durableId="1719624408">
    <w:abstractNumId w:val="20"/>
  </w:num>
  <w:num w:numId="4" w16cid:durableId="1737898025">
    <w:abstractNumId w:val="8"/>
  </w:num>
  <w:num w:numId="5" w16cid:durableId="1984963034">
    <w:abstractNumId w:val="29"/>
  </w:num>
  <w:num w:numId="6" w16cid:durableId="1954702467">
    <w:abstractNumId w:val="13"/>
  </w:num>
  <w:num w:numId="7" w16cid:durableId="509830323">
    <w:abstractNumId w:val="31"/>
  </w:num>
  <w:num w:numId="8" w16cid:durableId="1911772661">
    <w:abstractNumId w:val="35"/>
  </w:num>
  <w:num w:numId="9" w16cid:durableId="1276064111">
    <w:abstractNumId w:val="24"/>
  </w:num>
  <w:num w:numId="10" w16cid:durableId="1456677934">
    <w:abstractNumId w:val="25"/>
  </w:num>
  <w:num w:numId="11" w16cid:durableId="81924897">
    <w:abstractNumId w:val="9"/>
  </w:num>
  <w:num w:numId="12" w16cid:durableId="998507858">
    <w:abstractNumId w:val="10"/>
  </w:num>
  <w:num w:numId="13" w16cid:durableId="705258363">
    <w:abstractNumId w:val="12"/>
  </w:num>
  <w:num w:numId="14" w16cid:durableId="8622808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68195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081380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43571334">
    <w:abstractNumId w:val="30"/>
  </w:num>
  <w:num w:numId="18" w16cid:durableId="974918164">
    <w:abstractNumId w:val="15"/>
  </w:num>
  <w:num w:numId="19" w16cid:durableId="796333279">
    <w:abstractNumId w:val="19"/>
  </w:num>
  <w:num w:numId="20" w16cid:durableId="2009165510">
    <w:abstractNumId w:val="21"/>
  </w:num>
  <w:num w:numId="21" w16cid:durableId="457648526">
    <w:abstractNumId w:val="11"/>
  </w:num>
  <w:num w:numId="22" w16cid:durableId="2142110239">
    <w:abstractNumId w:val="28"/>
  </w:num>
  <w:num w:numId="23" w16cid:durableId="1732268864">
    <w:abstractNumId w:val="22"/>
  </w:num>
  <w:num w:numId="24" w16cid:durableId="220141928">
    <w:abstractNumId w:val="33"/>
  </w:num>
  <w:num w:numId="25" w16cid:durableId="69430592">
    <w:abstractNumId w:val="34"/>
  </w:num>
  <w:num w:numId="26" w16cid:durableId="325785193">
    <w:abstractNumId w:val="36"/>
  </w:num>
  <w:num w:numId="27" w16cid:durableId="1610746261">
    <w:abstractNumId w:val="6"/>
  </w:num>
  <w:num w:numId="28" w16cid:durableId="1970165964">
    <w:abstractNumId w:val="5"/>
  </w:num>
  <w:num w:numId="29" w16cid:durableId="1828856915">
    <w:abstractNumId w:val="4"/>
  </w:num>
  <w:num w:numId="30" w16cid:durableId="1953854596">
    <w:abstractNumId w:val="7"/>
  </w:num>
  <w:num w:numId="31" w16cid:durableId="1912957929">
    <w:abstractNumId w:val="3"/>
  </w:num>
  <w:num w:numId="32" w16cid:durableId="1280599851">
    <w:abstractNumId w:val="2"/>
  </w:num>
  <w:num w:numId="33" w16cid:durableId="1823619589">
    <w:abstractNumId w:val="1"/>
  </w:num>
  <w:num w:numId="34" w16cid:durableId="159543219">
    <w:abstractNumId w:val="0"/>
  </w:num>
  <w:num w:numId="35" w16cid:durableId="1187670402">
    <w:abstractNumId w:val="1"/>
    <w:lvlOverride w:ilvl="0">
      <w:startOverride w:val="1"/>
    </w:lvlOverride>
  </w:num>
  <w:num w:numId="36" w16cid:durableId="1156805485">
    <w:abstractNumId w:val="7"/>
    <w:lvlOverride w:ilvl="0">
      <w:startOverride w:val="1"/>
    </w:lvlOverride>
  </w:num>
  <w:num w:numId="37" w16cid:durableId="1749570746">
    <w:abstractNumId w:val="3"/>
    <w:lvlOverride w:ilvl="0">
      <w:startOverride w:val="1"/>
    </w:lvlOverride>
  </w:num>
  <w:num w:numId="38" w16cid:durableId="1173567624">
    <w:abstractNumId w:val="2"/>
    <w:lvlOverride w:ilvl="0">
      <w:startOverride w:val="1"/>
    </w:lvlOverride>
  </w:num>
  <w:num w:numId="39" w16cid:durableId="253709620">
    <w:abstractNumId w:val="0"/>
    <w:lvlOverride w:ilvl="0">
      <w:startOverride w:val="1"/>
    </w:lvlOverride>
  </w:num>
  <w:num w:numId="40" w16cid:durableId="660159824">
    <w:abstractNumId w:val="16"/>
  </w:num>
  <w:num w:numId="41" w16cid:durableId="1745686623">
    <w:abstractNumId w:val="26"/>
  </w:num>
  <w:num w:numId="42" w16cid:durableId="441194681">
    <w:abstractNumId w:val="14"/>
  </w:num>
  <w:num w:numId="43" w16cid:durableId="623388597">
    <w:abstractNumId w:val="2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A">
    <w15:presenceInfo w15:providerId="None" w15:userId="USA"/>
  </w15:person>
  <w15:person w15:author="Chairman">
    <w15:presenceInfo w15:providerId="None" w15:userId="Chairm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716"/>
    <w:rsid w:val="000266ED"/>
    <w:rsid w:val="001F5984"/>
    <w:rsid w:val="00344EE9"/>
    <w:rsid w:val="004F3468"/>
    <w:rsid w:val="00534950"/>
    <w:rsid w:val="00762B4B"/>
    <w:rsid w:val="007F3F1C"/>
    <w:rsid w:val="008C727C"/>
    <w:rsid w:val="0092058E"/>
    <w:rsid w:val="009E1E8F"/>
    <w:rsid w:val="009E34CF"/>
    <w:rsid w:val="00AA551B"/>
    <w:rsid w:val="00AD4385"/>
    <w:rsid w:val="00B644F0"/>
    <w:rsid w:val="00B8163A"/>
    <w:rsid w:val="00C012D8"/>
    <w:rsid w:val="00CA3269"/>
    <w:rsid w:val="00CF2DE6"/>
    <w:rsid w:val="00DA4AD0"/>
    <w:rsid w:val="00DE0A4F"/>
    <w:rsid w:val="00DF5922"/>
    <w:rsid w:val="00E34716"/>
    <w:rsid w:val="00EE0DB5"/>
    <w:rsid w:val="00F02AC3"/>
    <w:rsid w:val="00F8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5A8BF77"/>
  <w15:chartTrackingRefBased/>
  <w15:docId w15:val="{60DD8B2C-1AD6-435E-9ACB-D98CB1577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71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aliases w:val="X. TITRE"/>
    <w:basedOn w:val="Normal"/>
    <w:next w:val="Normal"/>
    <w:link w:val="Heading1Char"/>
    <w:qFormat/>
    <w:rsid w:val="00F02AC3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qFormat/>
    <w:rsid w:val="00F02AC3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qFormat/>
    <w:rsid w:val="00F02AC3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qFormat/>
    <w:rsid w:val="00F02AC3"/>
    <w:pPr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F02AC3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F02AC3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F02AC3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F02AC3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F02AC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E34716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E34716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er">
    <w:name w:val="header"/>
    <w:aliases w:val="ho,encabezado,header odd,header odd1,header odd2,header,header odd3,header odd4,header odd5,header odd6,header1,header2,header3,header odd11,header odd21,header odd7,header4,header odd8,header odd9,header5,header odd12,header11,header21"/>
    <w:basedOn w:val="Normal"/>
    <w:link w:val="HeaderChar"/>
    <w:rsid w:val="00E34716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,encabezado Char,header odd Char,header odd1 Char,header odd2 Char,header Char,header odd3 Char,header odd4 Char,header odd5 Char,header odd6 Char,header1 Char,header2 Char,header3 Char,header odd11 Char,header odd21 Char,header4 Char"/>
    <w:basedOn w:val="DefaultParagraphFont"/>
    <w:link w:val="Header"/>
    <w:qFormat/>
    <w:rsid w:val="00E34716"/>
    <w:rPr>
      <w:rFonts w:ascii="Times New Roman" w:eastAsia="Times New Roman" w:hAnsi="Times New Roman" w:cs="Times New Roman"/>
      <w:sz w:val="18"/>
      <w:szCs w:val="20"/>
      <w:lang w:val="en-GB"/>
    </w:rPr>
  </w:style>
  <w:style w:type="paragraph" w:styleId="BodyText">
    <w:name w:val="Body Text"/>
    <w:basedOn w:val="Normal"/>
    <w:link w:val="BodyTextChar"/>
    <w:rsid w:val="00E34716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ascii="Arial" w:hAnsi="Arial"/>
      <w:lang w:val="en-US"/>
    </w:rPr>
  </w:style>
  <w:style w:type="character" w:customStyle="1" w:styleId="BodyTextChar">
    <w:name w:val="Body Text Char"/>
    <w:basedOn w:val="DefaultParagraphFont"/>
    <w:link w:val="BodyText"/>
    <w:rsid w:val="00E34716"/>
    <w:rPr>
      <w:rFonts w:ascii="Arial" w:eastAsia="Times New Roman" w:hAnsi="Arial" w:cs="Times New Roman"/>
      <w:sz w:val="24"/>
      <w:szCs w:val="20"/>
    </w:rPr>
  </w:style>
  <w:style w:type="character" w:styleId="Hyperlink">
    <w:name w:val="Hyperlink"/>
    <w:aliases w:val="CEO_Hyperlink"/>
    <w:basedOn w:val="DefaultParagraphFont"/>
    <w:unhideWhenUsed/>
    <w:rsid w:val="00E34716"/>
    <w:rPr>
      <w:color w:val="0563C1" w:themeColor="hyperlink"/>
      <w:u w:val="single"/>
    </w:r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"/>
    <w:unhideWhenUsed/>
    <w:rsid w:val="00E34716"/>
    <w:pPr>
      <w:tabs>
        <w:tab w:val="clear" w:pos="1134"/>
        <w:tab w:val="clear" w:pos="1871"/>
        <w:tab w:val="clear" w:pos="2268"/>
        <w:tab w:val="center" w:pos="4680"/>
        <w:tab w:val="right" w:pos="9360"/>
      </w:tabs>
      <w:spacing w:before="0"/>
    </w:p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link w:val="Footer"/>
    <w:rsid w:val="00E3471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1Char">
    <w:name w:val="Heading 1 Char"/>
    <w:aliases w:val="X. TITRE Char"/>
    <w:basedOn w:val="DefaultParagraphFont"/>
    <w:link w:val="Heading1"/>
    <w:rsid w:val="00F02AC3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F02AC3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F02AC3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F02AC3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F02AC3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F02AC3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F02AC3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F02AC3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F02AC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qFormat/>
    <w:rsid w:val="00F02AC3"/>
    <w:pPr>
      <w:spacing w:before="360"/>
    </w:pPr>
  </w:style>
  <w:style w:type="paragraph" w:customStyle="1" w:styleId="Artheading">
    <w:name w:val="Art_heading"/>
    <w:basedOn w:val="Normal"/>
    <w:next w:val="Normal"/>
    <w:rsid w:val="00F02AC3"/>
    <w:pPr>
      <w:keepNext/>
      <w:keepLines/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F02AC3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F02AC3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F02AC3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F02AC3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F02AC3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F02AC3"/>
  </w:style>
  <w:style w:type="character" w:styleId="EndnoteReference">
    <w:name w:val="endnote reference"/>
    <w:basedOn w:val="DefaultParagraphFont"/>
    <w:rsid w:val="00F02AC3"/>
    <w:rPr>
      <w:vertAlign w:val="superscript"/>
    </w:rPr>
  </w:style>
  <w:style w:type="paragraph" w:customStyle="1" w:styleId="enumlev1">
    <w:name w:val="enumlev1"/>
    <w:basedOn w:val="Normal"/>
    <w:link w:val="enumlev1Char"/>
    <w:qFormat/>
    <w:rsid w:val="00F02AC3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F02AC3"/>
    <w:pPr>
      <w:ind w:left="1871" w:hanging="737"/>
    </w:pPr>
  </w:style>
  <w:style w:type="paragraph" w:customStyle="1" w:styleId="enumlev3">
    <w:name w:val="enumlev3"/>
    <w:basedOn w:val="enumlev2"/>
    <w:rsid w:val="00F02AC3"/>
    <w:pPr>
      <w:ind w:left="2268" w:hanging="397"/>
    </w:pPr>
  </w:style>
  <w:style w:type="paragraph" w:customStyle="1" w:styleId="Equation">
    <w:name w:val="Equation"/>
    <w:basedOn w:val="Normal"/>
    <w:link w:val="EquationChar"/>
    <w:rsid w:val="00F02AC3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link w:val="EquationlegendChar"/>
    <w:rsid w:val="00F02AC3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F02AC3"/>
    <w:pPr>
      <w:spacing w:before="20" w:after="240"/>
    </w:pPr>
    <w:rPr>
      <w:sz w:val="18"/>
    </w:rPr>
  </w:style>
  <w:style w:type="paragraph" w:customStyle="1" w:styleId="Tabletext">
    <w:name w:val="Table_text"/>
    <w:basedOn w:val="Normal"/>
    <w:link w:val="TabletextChar"/>
    <w:rsid w:val="00F02AC3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F02AC3"/>
    <w:pPr>
      <w:keepNext w:val="0"/>
    </w:pPr>
  </w:style>
  <w:style w:type="paragraph" w:customStyle="1" w:styleId="FirstFooter">
    <w:name w:val="FirstFooter"/>
    <w:basedOn w:val="Footer"/>
    <w:rsid w:val="00F02AC3"/>
    <w:pPr>
      <w:tabs>
        <w:tab w:val="clear" w:pos="4680"/>
        <w:tab w:val="clear" w:pos="9360"/>
      </w:tabs>
      <w:overflowPunct/>
      <w:autoSpaceDE/>
      <w:autoSpaceDN/>
      <w:adjustRightInd/>
      <w:spacing w:before="40"/>
      <w:textAlignment w:val="auto"/>
    </w:pPr>
    <w:rPr>
      <w:sz w:val="16"/>
    </w:rPr>
  </w:style>
  <w:style w:type="character" w:styleId="FootnoteReference">
    <w:name w:val="footnote reference"/>
    <w:basedOn w:val="DefaultParagraphFont"/>
    <w:rsid w:val="00F02AC3"/>
    <w:rPr>
      <w:position w:val="6"/>
      <w:sz w:val="18"/>
    </w:rPr>
  </w:style>
  <w:style w:type="paragraph" w:customStyle="1" w:styleId="Note">
    <w:name w:val="Note"/>
    <w:basedOn w:val="Normal"/>
    <w:next w:val="Normal"/>
    <w:rsid w:val="00F02AC3"/>
    <w:pPr>
      <w:tabs>
        <w:tab w:val="left" w:pos="284"/>
      </w:tabs>
      <w:spacing w:before="80"/>
    </w:pPr>
    <w:rPr>
      <w:sz w:val="22"/>
    </w:rPr>
  </w:style>
  <w:style w:type="paragraph" w:styleId="Index1">
    <w:name w:val="index 1"/>
    <w:basedOn w:val="Normal"/>
    <w:next w:val="Normal"/>
    <w:rsid w:val="00F02AC3"/>
  </w:style>
  <w:style w:type="paragraph" w:styleId="Index2">
    <w:name w:val="index 2"/>
    <w:basedOn w:val="Normal"/>
    <w:next w:val="Normal"/>
    <w:rsid w:val="00F02AC3"/>
    <w:pPr>
      <w:ind w:left="283"/>
    </w:pPr>
  </w:style>
  <w:style w:type="paragraph" w:styleId="Index3">
    <w:name w:val="index 3"/>
    <w:basedOn w:val="Normal"/>
    <w:next w:val="Normal"/>
    <w:rsid w:val="00F02AC3"/>
    <w:pPr>
      <w:ind w:left="566"/>
    </w:pPr>
  </w:style>
  <w:style w:type="paragraph" w:customStyle="1" w:styleId="PartNo">
    <w:name w:val="Part_No"/>
    <w:basedOn w:val="AnnexNo"/>
    <w:next w:val="Normal"/>
    <w:rsid w:val="00F02AC3"/>
  </w:style>
  <w:style w:type="paragraph" w:customStyle="1" w:styleId="Partref">
    <w:name w:val="Part_ref"/>
    <w:basedOn w:val="Annexref"/>
    <w:next w:val="Normal"/>
    <w:rsid w:val="00F02AC3"/>
  </w:style>
  <w:style w:type="paragraph" w:customStyle="1" w:styleId="Parttitle">
    <w:name w:val="Part_title"/>
    <w:basedOn w:val="Annextitle"/>
    <w:next w:val="Normalaftertitle0"/>
    <w:rsid w:val="00F02AC3"/>
  </w:style>
  <w:style w:type="paragraph" w:customStyle="1" w:styleId="RecNo">
    <w:name w:val="Rec_No"/>
    <w:basedOn w:val="Normal"/>
    <w:next w:val="Normal"/>
    <w:link w:val="RecNoChar1"/>
    <w:rsid w:val="00F0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F0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F02AC3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F02AC3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F02AC3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F02AC3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F02AC3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F02AC3"/>
  </w:style>
  <w:style w:type="paragraph" w:customStyle="1" w:styleId="Reftext">
    <w:name w:val="Ref_text"/>
    <w:basedOn w:val="Normal"/>
    <w:rsid w:val="00F02AC3"/>
    <w:pPr>
      <w:ind w:left="1134" w:hanging="1134"/>
    </w:pPr>
  </w:style>
  <w:style w:type="paragraph" w:customStyle="1" w:styleId="Reftitle">
    <w:name w:val="Ref_title"/>
    <w:basedOn w:val="Normal"/>
    <w:next w:val="Reftext"/>
    <w:rsid w:val="00F02AC3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F02AC3"/>
  </w:style>
  <w:style w:type="paragraph" w:customStyle="1" w:styleId="RepNo">
    <w:name w:val="Rep_No"/>
    <w:basedOn w:val="RecNo"/>
    <w:next w:val="Reptitle"/>
    <w:rsid w:val="00F02AC3"/>
  </w:style>
  <w:style w:type="paragraph" w:customStyle="1" w:styleId="Reptitle">
    <w:name w:val="Rep_title"/>
    <w:basedOn w:val="Rectitle"/>
    <w:next w:val="Repref"/>
    <w:rsid w:val="00F02AC3"/>
  </w:style>
  <w:style w:type="paragraph" w:customStyle="1" w:styleId="Repref">
    <w:name w:val="Rep_ref"/>
    <w:basedOn w:val="Recref"/>
    <w:next w:val="Repdate"/>
    <w:rsid w:val="00F02AC3"/>
  </w:style>
  <w:style w:type="paragraph" w:customStyle="1" w:styleId="Resdate">
    <w:name w:val="Res_date"/>
    <w:basedOn w:val="Recdate"/>
    <w:next w:val="Normalaftertitle0"/>
    <w:rsid w:val="00F02AC3"/>
  </w:style>
  <w:style w:type="paragraph" w:customStyle="1" w:styleId="ResNo">
    <w:name w:val="Res_No"/>
    <w:basedOn w:val="RecNo"/>
    <w:next w:val="Normal"/>
    <w:rsid w:val="00F02AC3"/>
  </w:style>
  <w:style w:type="paragraph" w:customStyle="1" w:styleId="Restitle">
    <w:name w:val="Res_title"/>
    <w:basedOn w:val="Rectitle"/>
    <w:next w:val="Normal"/>
    <w:rsid w:val="00F02AC3"/>
  </w:style>
  <w:style w:type="paragraph" w:customStyle="1" w:styleId="Resref">
    <w:name w:val="Res_ref"/>
    <w:basedOn w:val="Recref"/>
    <w:next w:val="Resdate"/>
    <w:rsid w:val="00F02AC3"/>
  </w:style>
  <w:style w:type="paragraph" w:customStyle="1" w:styleId="SectionNo">
    <w:name w:val="Section_No"/>
    <w:basedOn w:val="AnnexNo"/>
    <w:next w:val="Normal"/>
    <w:rsid w:val="00F02AC3"/>
  </w:style>
  <w:style w:type="paragraph" w:customStyle="1" w:styleId="Sectiontitle">
    <w:name w:val="Section_title"/>
    <w:basedOn w:val="Annextitle"/>
    <w:next w:val="Normalaftertitle0"/>
    <w:rsid w:val="00F02AC3"/>
  </w:style>
  <w:style w:type="paragraph" w:customStyle="1" w:styleId="Source">
    <w:name w:val="Source"/>
    <w:basedOn w:val="Normal"/>
    <w:next w:val="Normal"/>
    <w:link w:val="SourceChar"/>
    <w:rsid w:val="00F02AC3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F02AC3"/>
    <w:pPr>
      <w:tabs>
        <w:tab w:val="clear" w:pos="4680"/>
        <w:tab w:val="clear" w:pos="9360"/>
        <w:tab w:val="left" w:pos="567"/>
        <w:tab w:val="left" w:pos="1134"/>
        <w:tab w:val="left" w:pos="1701"/>
        <w:tab w:val="left" w:pos="2268"/>
        <w:tab w:val="left" w:pos="2835"/>
        <w:tab w:val="left" w:pos="5954"/>
        <w:tab w:val="right" w:pos="9639"/>
      </w:tabs>
      <w:jc w:val="both"/>
    </w:pPr>
    <w:rPr>
      <w:sz w:val="16"/>
    </w:rPr>
  </w:style>
  <w:style w:type="paragraph" w:customStyle="1" w:styleId="Tablehead">
    <w:name w:val="Table_head"/>
    <w:basedOn w:val="Normal"/>
    <w:link w:val="TableheadChar"/>
    <w:rsid w:val="00F02AC3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link w:val="TablelegendChar"/>
    <w:rsid w:val="00F02AC3"/>
    <w:pPr>
      <w:tabs>
        <w:tab w:val="left" w:pos="284"/>
        <w:tab w:val="left" w:pos="567"/>
        <w:tab w:val="left" w:pos="851"/>
      </w:tabs>
      <w:spacing w:before="40" w:after="40"/>
    </w:pPr>
    <w:rPr>
      <w:sz w:val="18"/>
    </w:rPr>
  </w:style>
  <w:style w:type="paragraph" w:customStyle="1" w:styleId="TableNo">
    <w:name w:val="Table_No"/>
    <w:basedOn w:val="Normal"/>
    <w:next w:val="Normal"/>
    <w:link w:val="TableNoChar"/>
    <w:rsid w:val="00F02AC3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0"/>
    <w:rsid w:val="00F02AC3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F02AC3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link w:val="Title1Char"/>
    <w:rsid w:val="00F02AC3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F02AC3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F02AC3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F02AC3"/>
    <w:rPr>
      <w:b/>
    </w:rPr>
  </w:style>
  <w:style w:type="paragraph" w:customStyle="1" w:styleId="toc0">
    <w:name w:val="toc 0"/>
    <w:basedOn w:val="Normal"/>
    <w:next w:val="TOC1"/>
    <w:rsid w:val="00F02AC3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F02AC3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F02AC3"/>
    <w:pPr>
      <w:spacing w:before="120"/>
    </w:pPr>
  </w:style>
  <w:style w:type="paragraph" w:styleId="TOC3">
    <w:name w:val="toc 3"/>
    <w:basedOn w:val="TOC2"/>
    <w:rsid w:val="00F02AC3"/>
  </w:style>
  <w:style w:type="paragraph" w:styleId="TOC4">
    <w:name w:val="toc 4"/>
    <w:basedOn w:val="TOC3"/>
    <w:rsid w:val="00F02AC3"/>
  </w:style>
  <w:style w:type="paragraph" w:styleId="TOC5">
    <w:name w:val="toc 5"/>
    <w:basedOn w:val="TOC4"/>
    <w:rsid w:val="00F02AC3"/>
  </w:style>
  <w:style w:type="paragraph" w:styleId="TOC6">
    <w:name w:val="toc 6"/>
    <w:basedOn w:val="TOC4"/>
    <w:rsid w:val="00F02AC3"/>
  </w:style>
  <w:style w:type="paragraph" w:styleId="TOC7">
    <w:name w:val="toc 7"/>
    <w:basedOn w:val="TOC4"/>
    <w:rsid w:val="00F02AC3"/>
  </w:style>
  <w:style w:type="paragraph" w:styleId="TOC8">
    <w:name w:val="toc 8"/>
    <w:basedOn w:val="TOC4"/>
    <w:rsid w:val="00F02AC3"/>
  </w:style>
  <w:style w:type="character" w:customStyle="1" w:styleId="Appdef">
    <w:name w:val="App_def"/>
    <w:basedOn w:val="DefaultParagraphFont"/>
    <w:rsid w:val="00F02AC3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F02AC3"/>
  </w:style>
  <w:style w:type="character" w:customStyle="1" w:styleId="Artdef">
    <w:name w:val="Art_def"/>
    <w:basedOn w:val="DefaultParagraphFont"/>
    <w:rsid w:val="00F02AC3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F02AC3"/>
  </w:style>
  <w:style w:type="character" w:customStyle="1" w:styleId="Tablefreq">
    <w:name w:val="Table_freq"/>
    <w:basedOn w:val="DefaultParagraphFont"/>
    <w:rsid w:val="00F02AC3"/>
    <w:rPr>
      <w:b/>
      <w:color w:val="auto"/>
      <w:sz w:val="20"/>
    </w:rPr>
  </w:style>
  <w:style w:type="paragraph" w:customStyle="1" w:styleId="Formal">
    <w:name w:val="Formal"/>
    <w:basedOn w:val="ASN1"/>
    <w:rsid w:val="00F02AC3"/>
    <w:rPr>
      <w:b w:val="0"/>
    </w:rPr>
  </w:style>
  <w:style w:type="paragraph" w:customStyle="1" w:styleId="Section1">
    <w:name w:val="Section_1"/>
    <w:basedOn w:val="Normal"/>
    <w:rsid w:val="00F02AC3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F02AC3"/>
    <w:rPr>
      <w:b w:val="0"/>
      <w:i/>
    </w:rPr>
  </w:style>
  <w:style w:type="paragraph" w:customStyle="1" w:styleId="Headingi">
    <w:name w:val="Heading_i"/>
    <w:basedOn w:val="Normal"/>
    <w:next w:val="Normal"/>
    <w:qFormat/>
    <w:rsid w:val="00F02AC3"/>
    <w:pPr>
      <w:keepNext/>
      <w:keepLines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F02AC3"/>
    <w:pPr>
      <w:keepNext/>
      <w:keepLines/>
      <w:spacing w:before="160"/>
    </w:pPr>
    <w:rPr>
      <w:rFonts w:ascii="Times New Roman Bold" w:hAnsi="Times New Roman Bold" w:cs="Times New Roman Bold"/>
      <w:b/>
      <w:lang w:eastAsia="zh-CN"/>
    </w:rPr>
  </w:style>
  <w:style w:type="paragraph" w:customStyle="1" w:styleId="Figure">
    <w:name w:val="Figure"/>
    <w:basedOn w:val="Normal"/>
    <w:next w:val="Normal"/>
    <w:link w:val="FigureChar"/>
    <w:rsid w:val="00F02AC3"/>
    <w:pPr>
      <w:spacing w:after="240"/>
      <w:jc w:val="center"/>
    </w:pPr>
    <w:rPr>
      <w:noProof/>
      <w:lang w:eastAsia="zh-CN"/>
    </w:rPr>
  </w:style>
  <w:style w:type="character" w:styleId="PageNumber">
    <w:name w:val="page number"/>
    <w:basedOn w:val="DefaultParagraphFont"/>
    <w:rsid w:val="00F02AC3"/>
  </w:style>
  <w:style w:type="paragraph" w:customStyle="1" w:styleId="Figuretitle">
    <w:name w:val="Figure_title"/>
    <w:basedOn w:val="Normal"/>
    <w:next w:val="Normal"/>
    <w:link w:val="FiguretitleChar"/>
    <w:rsid w:val="00F02AC3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link w:val="FigureNoChar"/>
    <w:rsid w:val="00F02AC3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F02AC3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F02AC3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F02AC3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F02AC3"/>
  </w:style>
  <w:style w:type="paragraph" w:customStyle="1" w:styleId="Appendixref">
    <w:name w:val="Appendix_ref"/>
    <w:basedOn w:val="Annexref"/>
    <w:next w:val="Annextitle"/>
    <w:rsid w:val="00F02AC3"/>
  </w:style>
  <w:style w:type="paragraph" w:customStyle="1" w:styleId="Appendixtitle">
    <w:name w:val="Appendix_title"/>
    <w:basedOn w:val="Annextitle"/>
    <w:next w:val="Normal"/>
    <w:rsid w:val="00F02AC3"/>
  </w:style>
  <w:style w:type="paragraph" w:customStyle="1" w:styleId="Border">
    <w:name w:val="Border"/>
    <w:basedOn w:val="Normal"/>
    <w:rsid w:val="00F02AC3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F02AC3"/>
    <w:pPr>
      <w:ind w:left="1134"/>
    </w:pPr>
  </w:style>
  <w:style w:type="paragraph" w:styleId="Index4">
    <w:name w:val="index 4"/>
    <w:basedOn w:val="Normal"/>
    <w:next w:val="Normal"/>
    <w:rsid w:val="00F02AC3"/>
    <w:pPr>
      <w:ind w:left="849"/>
    </w:pPr>
  </w:style>
  <w:style w:type="paragraph" w:styleId="Index5">
    <w:name w:val="index 5"/>
    <w:basedOn w:val="Normal"/>
    <w:next w:val="Normal"/>
    <w:rsid w:val="00F02AC3"/>
    <w:pPr>
      <w:ind w:left="1132"/>
    </w:pPr>
  </w:style>
  <w:style w:type="paragraph" w:styleId="Index6">
    <w:name w:val="index 6"/>
    <w:basedOn w:val="Normal"/>
    <w:next w:val="Normal"/>
    <w:rsid w:val="00F02AC3"/>
    <w:pPr>
      <w:ind w:left="1415"/>
    </w:pPr>
  </w:style>
  <w:style w:type="paragraph" w:styleId="Index7">
    <w:name w:val="index 7"/>
    <w:basedOn w:val="Normal"/>
    <w:next w:val="Normal"/>
    <w:rsid w:val="00F02AC3"/>
    <w:pPr>
      <w:ind w:left="1698"/>
    </w:pPr>
  </w:style>
  <w:style w:type="paragraph" w:styleId="IndexHeading">
    <w:name w:val="index heading"/>
    <w:basedOn w:val="Normal"/>
    <w:next w:val="Index1"/>
    <w:rsid w:val="00F02AC3"/>
  </w:style>
  <w:style w:type="character" w:styleId="LineNumber">
    <w:name w:val="line number"/>
    <w:basedOn w:val="DefaultParagraphFont"/>
    <w:rsid w:val="00F02AC3"/>
  </w:style>
  <w:style w:type="paragraph" w:customStyle="1" w:styleId="Normalaftertitle0">
    <w:name w:val="Normal after title"/>
    <w:basedOn w:val="Normal"/>
    <w:next w:val="Normal"/>
    <w:rsid w:val="00F02AC3"/>
    <w:pPr>
      <w:spacing w:before="280"/>
    </w:pPr>
  </w:style>
  <w:style w:type="paragraph" w:customStyle="1" w:styleId="Proposal">
    <w:name w:val="Proposal"/>
    <w:basedOn w:val="Normal"/>
    <w:next w:val="Normal"/>
    <w:rsid w:val="00F02AC3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F02AC3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F02AC3"/>
    <w:rPr>
      <w:b w:val="0"/>
    </w:rPr>
  </w:style>
  <w:style w:type="paragraph" w:customStyle="1" w:styleId="TableTextS5">
    <w:name w:val="Table_TextS5"/>
    <w:basedOn w:val="Normal"/>
    <w:rsid w:val="00F02AC3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F02AC3"/>
    <w:pPr>
      <w:overflowPunct/>
      <w:autoSpaceDE/>
      <w:autoSpaceDN/>
      <w:adjustRightInd/>
      <w:spacing w:before="240"/>
      <w:jc w:val="center"/>
      <w:textAlignment w:val="auto"/>
    </w:pPr>
    <w:rPr>
      <w:sz w:val="28"/>
    </w:rPr>
  </w:style>
  <w:style w:type="paragraph" w:customStyle="1" w:styleId="AppArtNo">
    <w:name w:val="App_Art_No"/>
    <w:basedOn w:val="ArtNo"/>
    <w:qFormat/>
    <w:rsid w:val="00F02AC3"/>
  </w:style>
  <w:style w:type="paragraph" w:customStyle="1" w:styleId="AppArttitle">
    <w:name w:val="App_Art_title"/>
    <w:basedOn w:val="Arttitle"/>
    <w:qFormat/>
    <w:rsid w:val="00F02AC3"/>
  </w:style>
  <w:style w:type="paragraph" w:customStyle="1" w:styleId="ApptoAnnex">
    <w:name w:val="App_to_Annex"/>
    <w:basedOn w:val="AppendixNo"/>
    <w:next w:val="Normal"/>
    <w:qFormat/>
    <w:rsid w:val="00F02AC3"/>
  </w:style>
  <w:style w:type="paragraph" w:customStyle="1" w:styleId="Committee">
    <w:name w:val="Committee"/>
    <w:basedOn w:val="Normal"/>
    <w:qFormat/>
    <w:rsid w:val="00F02AC3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paragraph" w:customStyle="1" w:styleId="Normalend">
    <w:name w:val="Normal_end"/>
    <w:basedOn w:val="Normal"/>
    <w:next w:val="Normal"/>
    <w:qFormat/>
    <w:rsid w:val="00F02AC3"/>
    <w:rPr>
      <w:lang w:val="en-US"/>
    </w:rPr>
  </w:style>
  <w:style w:type="paragraph" w:customStyle="1" w:styleId="Part1">
    <w:name w:val="Part_1"/>
    <w:basedOn w:val="Section1"/>
    <w:next w:val="Section1"/>
    <w:qFormat/>
    <w:rsid w:val="00F02AC3"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  <w:rsid w:val="00F02AC3"/>
  </w:style>
  <w:style w:type="paragraph" w:customStyle="1" w:styleId="Volumetitle">
    <w:name w:val="Volume_title"/>
    <w:basedOn w:val="Normal"/>
    <w:qFormat/>
    <w:rsid w:val="00F02AC3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F02AC3"/>
    <w:rPr>
      <w:lang w:val="en-US"/>
    </w:rPr>
  </w:style>
  <w:style w:type="paragraph" w:customStyle="1" w:styleId="Normalsplit">
    <w:name w:val="Normal_split"/>
    <w:basedOn w:val="Normal"/>
    <w:qFormat/>
    <w:rsid w:val="00F02AC3"/>
  </w:style>
  <w:style w:type="character" w:customStyle="1" w:styleId="Provsplit">
    <w:name w:val="Prov_split"/>
    <w:basedOn w:val="DefaultParagraphFont"/>
    <w:qFormat/>
    <w:rsid w:val="00F02AC3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F02AC3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F02AC3"/>
  </w:style>
  <w:style w:type="paragraph" w:customStyle="1" w:styleId="Methodheading2">
    <w:name w:val="Method_heading2"/>
    <w:basedOn w:val="Heading2"/>
    <w:next w:val="Normal"/>
    <w:qFormat/>
    <w:rsid w:val="00F02AC3"/>
  </w:style>
  <w:style w:type="paragraph" w:customStyle="1" w:styleId="Methodheading3">
    <w:name w:val="Method_heading3"/>
    <w:basedOn w:val="Heading3"/>
    <w:next w:val="Normal"/>
    <w:qFormat/>
    <w:rsid w:val="00F02AC3"/>
  </w:style>
  <w:style w:type="paragraph" w:customStyle="1" w:styleId="Methodheading4">
    <w:name w:val="Method_heading4"/>
    <w:basedOn w:val="Heading4"/>
    <w:next w:val="Normal"/>
    <w:qFormat/>
    <w:rsid w:val="00F02AC3"/>
  </w:style>
  <w:style w:type="paragraph" w:customStyle="1" w:styleId="MethodHeadingb">
    <w:name w:val="Method_Headingb"/>
    <w:basedOn w:val="Headingb"/>
    <w:next w:val="Normal"/>
    <w:qFormat/>
    <w:rsid w:val="00F02AC3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EditorsNote">
    <w:name w:val="EditorsNote"/>
    <w:basedOn w:val="Normal"/>
    <w:rsid w:val="00F02AC3"/>
    <w:pPr>
      <w:spacing w:before="240" w:after="240"/>
    </w:pPr>
    <w:rPr>
      <w:i/>
      <w:iCs/>
    </w:rPr>
  </w:style>
  <w:style w:type="character" w:customStyle="1" w:styleId="FiguretitleChar">
    <w:name w:val="Figure_title Char"/>
    <w:basedOn w:val="DefaultParagraphFont"/>
    <w:link w:val="Figuretitle"/>
    <w:rsid w:val="00F02AC3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Figurewithlegend">
    <w:name w:val="Figure_with_legend"/>
    <w:basedOn w:val="Figure"/>
    <w:rsid w:val="00F02AC3"/>
  </w:style>
  <w:style w:type="paragraph" w:styleId="Signature">
    <w:name w:val="Signature"/>
    <w:basedOn w:val="Normal"/>
    <w:link w:val="SignatureChar"/>
    <w:unhideWhenUsed/>
    <w:rsid w:val="00F02AC3"/>
    <w:pPr>
      <w:tabs>
        <w:tab w:val="clear" w:pos="1134"/>
        <w:tab w:val="clear" w:pos="1871"/>
        <w:tab w:val="clear" w:pos="2268"/>
        <w:tab w:val="center" w:pos="7371"/>
      </w:tabs>
      <w:spacing w:before="600"/>
    </w:pPr>
  </w:style>
  <w:style w:type="character" w:customStyle="1" w:styleId="SignatureChar">
    <w:name w:val="Signature Char"/>
    <w:basedOn w:val="DefaultParagraphFont"/>
    <w:link w:val="Signature"/>
    <w:rsid w:val="00F02AC3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ablefin">
    <w:name w:val="Table_fin"/>
    <w:basedOn w:val="Normalaftertitle"/>
    <w:rsid w:val="00F02AC3"/>
    <w:pPr>
      <w:tabs>
        <w:tab w:val="clear" w:pos="1134"/>
        <w:tab w:val="clear" w:pos="1871"/>
        <w:tab w:val="clear" w:pos="2268"/>
      </w:tabs>
      <w:spacing w:before="0"/>
    </w:pPr>
    <w:rPr>
      <w:sz w:val="20"/>
      <w:lang w:eastAsia="zh-CN"/>
    </w:rPr>
  </w:style>
  <w:style w:type="character" w:customStyle="1" w:styleId="Recdef">
    <w:name w:val="Rec_def"/>
    <w:basedOn w:val="DefaultParagraphFont"/>
    <w:rsid w:val="00F02AC3"/>
    <w:rPr>
      <w:b/>
    </w:rPr>
  </w:style>
  <w:style w:type="character" w:customStyle="1" w:styleId="Resdef">
    <w:name w:val="Res_def"/>
    <w:basedOn w:val="DefaultParagraphFont"/>
    <w:rsid w:val="00F02AC3"/>
    <w:rPr>
      <w:rFonts w:ascii="Times New Roman" w:hAnsi="Times New Roman"/>
      <w:b/>
    </w:rPr>
  </w:style>
  <w:style w:type="character" w:customStyle="1" w:styleId="Title1Char">
    <w:name w:val="Title 1 Char"/>
    <w:link w:val="Title1"/>
    <w:rsid w:val="00F02AC3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customStyle="1" w:styleId="href">
    <w:name w:val="href"/>
    <w:basedOn w:val="DefaultParagraphFont"/>
    <w:rsid w:val="00F02AC3"/>
  </w:style>
  <w:style w:type="numbering" w:customStyle="1" w:styleId="NoList1">
    <w:name w:val="No List1"/>
    <w:next w:val="NoList"/>
    <w:uiPriority w:val="99"/>
    <w:semiHidden/>
    <w:unhideWhenUsed/>
    <w:rsid w:val="00F02AC3"/>
  </w:style>
  <w:style w:type="numbering" w:customStyle="1" w:styleId="NoList11">
    <w:name w:val="No List11"/>
    <w:next w:val="NoList"/>
    <w:uiPriority w:val="99"/>
    <w:semiHidden/>
    <w:unhideWhenUsed/>
    <w:rsid w:val="00F02AC3"/>
  </w:style>
  <w:style w:type="paragraph" w:styleId="BalloonText">
    <w:name w:val="Balloon Text"/>
    <w:basedOn w:val="Normal"/>
    <w:link w:val="BalloonTextChar"/>
    <w:rsid w:val="00F02AC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2AC3"/>
    <w:rPr>
      <w:rFonts w:ascii="Tahoma" w:eastAsia="Times New Roman" w:hAnsi="Tahoma" w:cs="Tahoma"/>
      <w:sz w:val="16"/>
      <w:szCs w:val="16"/>
      <w:lang w:val="en-GB"/>
    </w:rPr>
  </w:style>
  <w:style w:type="paragraph" w:customStyle="1" w:styleId="Discussion">
    <w:name w:val="Discussion"/>
    <w:basedOn w:val="Normal"/>
    <w:rsid w:val="00F02AC3"/>
    <w:pPr>
      <w:numPr>
        <w:numId w:val="2"/>
      </w:numPr>
      <w:tabs>
        <w:tab w:val="clear" w:pos="1134"/>
        <w:tab w:val="clear" w:pos="1871"/>
        <w:tab w:val="clear" w:pos="2268"/>
        <w:tab w:val="left" w:pos="851"/>
      </w:tabs>
      <w:overflowPunct/>
      <w:autoSpaceDE/>
      <w:autoSpaceDN/>
      <w:adjustRightInd/>
      <w:spacing w:after="120"/>
      <w:jc w:val="both"/>
      <w:textAlignment w:val="auto"/>
    </w:pPr>
    <w:rPr>
      <w:rFonts w:ascii="Arial" w:hAnsi="Arial"/>
      <w:sz w:val="22"/>
      <w:szCs w:val="22"/>
    </w:rPr>
  </w:style>
  <w:style w:type="paragraph" w:styleId="ListBullet3">
    <w:name w:val="List Bullet 3"/>
    <w:basedOn w:val="Normal"/>
    <w:autoRedefine/>
    <w:rsid w:val="00F02AC3"/>
    <w:pPr>
      <w:numPr>
        <w:numId w:val="1"/>
      </w:numPr>
      <w:tabs>
        <w:tab w:val="clear" w:pos="1134"/>
        <w:tab w:val="clear" w:pos="1871"/>
        <w:tab w:val="clear" w:pos="2268"/>
        <w:tab w:val="num" w:pos="926"/>
      </w:tabs>
      <w:overflowPunct/>
      <w:autoSpaceDE/>
      <w:autoSpaceDN/>
      <w:adjustRightInd/>
      <w:spacing w:before="0"/>
      <w:ind w:left="926"/>
      <w:textAlignment w:val="auto"/>
    </w:pPr>
    <w:rPr>
      <w:sz w:val="20"/>
      <w:lang w:val="en-US"/>
    </w:rPr>
  </w:style>
  <w:style w:type="paragraph" w:styleId="BlockText">
    <w:name w:val="Block Text"/>
    <w:basedOn w:val="Normal"/>
    <w:rsid w:val="00F02AC3"/>
    <w:pPr>
      <w:tabs>
        <w:tab w:val="clear" w:pos="1134"/>
        <w:tab w:val="clear" w:pos="1871"/>
        <w:tab w:val="clear" w:pos="2268"/>
        <w:tab w:val="left" w:pos="8789"/>
      </w:tabs>
      <w:overflowPunct/>
      <w:autoSpaceDE/>
      <w:autoSpaceDN/>
      <w:adjustRightInd/>
      <w:spacing w:before="0"/>
      <w:ind w:left="851" w:right="283"/>
      <w:jc w:val="both"/>
      <w:textAlignment w:val="auto"/>
    </w:pPr>
    <w:rPr>
      <w:rFonts w:ascii="Arial" w:hAnsi="Arial" w:cs="Arial"/>
      <w:sz w:val="22"/>
      <w:szCs w:val="22"/>
      <w:lang w:eastAsia="fr-FR"/>
    </w:rPr>
  </w:style>
  <w:style w:type="paragraph" w:styleId="BodyText2">
    <w:name w:val="Body Text 2"/>
    <w:basedOn w:val="Normal"/>
    <w:link w:val="BodyText2Char"/>
    <w:rsid w:val="00F02AC3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center"/>
      <w:textAlignment w:val="auto"/>
    </w:pPr>
    <w:rPr>
      <w:rFonts w:ascii="Arial" w:eastAsia="SimSun" w:hAnsi="Arial"/>
      <w:b/>
      <w:bCs/>
      <w:sz w:val="22"/>
      <w:szCs w:val="24"/>
      <w:lang w:val="en-US" w:eastAsia="zh-CN"/>
    </w:rPr>
  </w:style>
  <w:style w:type="character" w:customStyle="1" w:styleId="BodyText2Char">
    <w:name w:val="Body Text 2 Char"/>
    <w:basedOn w:val="DefaultParagraphFont"/>
    <w:link w:val="BodyText2"/>
    <w:rsid w:val="00F02AC3"/>
    <w:rPr>
      <w:rFonts w:ascii="Arial" w:eastAsia="SimSun" w:hAnsi="Arial" w:cs="Times New Roman"/>
      <w:b/>
      <w:bCs/>
      <w:szCs w:val="24"/>
      <w:lang w:eastAsia="zh-CN"/>
    </w:rPr>
  </w:style>
  <w:style w:type="paragraph" w:styleId="BodyText3">
    <w:name w:val="Body Text 3"/>
    <w:basedOn w:val="Normal"/>
    <w:link w:val="BodyText3Char"/>
    <w:rsid w:val="00F02AC3"/>
    <w:pPr>
      <w:tabs>
        <w:tab w:val="clear" w:pos="1134"/>
        <w:tab w:val="clear" w:pos="1871"/>
        <w:tab w:val="clear" w:pos="2268"/>
        <w:tab w:val="num" w:pos="720"/>
      </w:tabs>
      <w:overflowPunct/>
      <w:autoSpaceDE/>
      <w:autoSpaceDN/>
      <w:adjustRightInd/>
      <w:spacing w:before="0"/>
      <w:jc w:val="both"/>
      <w:textAlignment w:val="auto"/>
    </w:pPr>
    <w:rPr>
      <w:rFonts w:ascii="Arial" w:eastAsia="SimSun" w:hAnsi="Arial"/>
      <w:sz w:val="22"/>
      <w:szCs w:val="24"/>
      <w:lang w:eastAsia="zh-CN"/>
    </w:rPr>
  </w:style>
  <w:style w:type="character" w:customStyle="1" w:styleId="BodyText3Char">
    <w:name w:val="Body Text 3 Char"/>
    <w:basedOn w:val="DefaultParagraphFont"/>
    <w:link w:val="BodyText3"/>
    <w:rsid w:val="00F02AC3"/>
    <w:rPr>
      <w:rFonts w:ascii="Arial" w:eastAsia="SimSun" w:hAnsi="Arial" w:cs="Times New Roman"/>
      <w:szCs w:val="24"/>
      <w:lang w:val="en-GB" w:eastAsia="zh-CN"/>
    </w:rPr>
  </w:style>
  <w:style w:type="paragraph" w:styleId="NormalWeb">
    <w:name w:val="Normal (Web)"/>
    <w:basedOn w:val="Normal"/>
    <w:rsid w:val="00F02AC3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customStyle="1" w:styleId="OmniPage257">
    <w:name w:val="OmniPage #257"/>
    <w:rsid w:val="00F02AC3"/>
    <w:pPr>
      <w:tabs>
        <w:tab w:val="left" w:pos="4263"/>
        <w:tab w:val="right" w:pos="7223"/>
      </w:tabs>
      <w:spacing w:after="0" w:line="240" w:lineRule="auto"/>
      <w:jc w:val="center"/>
    </w:pPr>
    <w:rPr>
      <w:rFonts w:ascii="Arial" w:eastAsia="Times New Roman" w:hAnsi="Arial" w:cs="Times New Roman"/>
    </w:rPr>
  </w:style>
  <w:style w:type="paragraph" w:customStyle="1" w:styleId="Char1CharCharCarCar">
    <w:name w:val="Char1 Char Char Car Car"/>
    <w:basedOn w:val="Normal"/>
    <w:rsid w:val="00F02AC3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paragraph" w:customStyle="1" w:styleId="CharCharChar">
    <w:name w:val="Char Char Char"/>
    <w:basedOn w:val="Normal"/>
    <w:rsid w:val="00F02AC3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paragraph" w:customStyle="1" w:styleId="Default">
    <w:name w:val="Default"/>
    <w:rsid w:val="00F02AC3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en-GB" w:eastAsia="en-GB"/>
    </w:rPr>
  </w:style>
  <w:style w:type="paragraph" w:customStyle="1" w:styleId="A-123">
    <w:name w:val="A-1.2.3"/>
    <w:basedOn w:val="A-12"/>
    <w:next w:val="BodyText"/>
    <w:autoRedefine/>
    <w:rsid w:val="00F02AC3"/>
    <w:pPr>
      <w:numPr>
        <w:ilvl w:val="2"/>
        <w:numId w:val="3"/>
      </w:numPr>
    </w:pPr>
  </w:style>
  <w:style w:type="paragraph" w:customStyle="1" w:styleId="A-12">
    <w:name w:val="A-1.2"/>
    <w:basedOn w:val="Normal"/>
    <w:next w:val="BlockText"/>
    <w:autoRedefine/>
    <w:rsid w:val="00F02AC3"/>
    <w:pPr>
      <w:keepNext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Cs w:val="22"/>
      <w:lang w:eastAsia="it-IT"/>
    </w:rPr>
  </w:style>
  <w:style w:type="paragraph" w:customStyle="1" w:styleId="A-1">
    <w:name w:val="A-1"/>
    <w:basedOn w:val="Normal"/>
    <w:autoRedefine/>
    <w:rsid w:val="00F02AC3"/>
    <w:pPr>
      <w:keepNext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60"/>
      <w:textAlignment w:val="auto"/>
      <w:outlineLvl w:val="1"/>
    </w:pPr>
    <w:rPr>
      <w:rFonts w:ascii="Arial Bold" w:hAnsi="Arial Bold" w:cs="Arial"/>
      <w:b/>
      <w:bCs/>
      <w:iCs/>
      <w:caps/>
      <w:sz w:val="28"/>
      <w:szCs w:val="28"/>
      <w:lang w:eastAsia="it-IT"/>
    </w:rPr>
  </w:style>
  <w:style w:type="paragraph" w:customStyle="1" w:styleId="CharCharZchnZchnCharChar1ZchnZchn">
    <w:name w:val="Char Char Zchn Zchn Char Char1 Zchn Zchn"/>
    <w:basedOn w:val="Normal"/>
    <w:rsid w:val="00F02AC3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table" w:styleId="TableGrid">
    <w:name w:val="Table Grid"/>
    <w:basedOn w:val="TableNormal"/>
    <w:uiPriority w:val="59"/>
    <w:rsid w:val="00F02AC3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rsid w:val="00F02AC3"/>
    <w:rPr>
      <w:rFonts w:cs="Times New Roman"/>
      <w:color w:val="800080"/>
      <w:u w:val="single"/>
    </w:rPr>
  </w:style>
  <w:style w:type="paragraph" w:customStyle="1" w:styleId="font5">
    <w:name w:val="font5"/>
    <w:basedOn w:val="Normal"/>
    <w:rsid w:val="00F02AC3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eastAsia="MS Mincho" w:hAnsi="Arial Narrow"/>
      <w:sz w:val="20"/>
      <w:lang w:val="en-US" w:eastAsia="ja-JP"/>
    </w:rPr>
  </w:style>
  <w:style w:type="paragraph" w:customStyle="1" w:styleId="font6">
    <w:name w:val="font6"/>
    <w:basedOn w:val="Normal"/>
    <w:rsid w:val="00F02AC3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eastAsia="MS Mincho" w:hAnsi="Arial Narrow"/>
      <w:i/>
      <w:iCs/>
      <w:sz w:val="20"/>
      <w:lang w:val="en-US" w:eastAsia="ja-JP"/>
    </w:rPr>
  </w:style>
  <w:style w:type="paragraph" w:customStyle="1" w:styleId="xl24">
    <w:name w:val="xl24"/>
    <w:basedOn w:val="Normal"/>
    <w:rsid w:val="00F02AC3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25">
    <w:name w:val="xl25"/>
    <w:basedOn w:val="Normal"/>
    <w:rsid w:val="00F02AC3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26">
    <w:name w:val="xl26"/>
    <w:basedOn w:val="Normal"/>
    <w:rsid w:val="00F02AC3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7">
    <w:name w:val="xl27"/>
    <w:basedOn w:val="Normal"/>
    <w:rsid w:val="00F02AC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8">
    <w:name w:val="xl28"/>
    <w:basedOn w:val="Normal"/>
    <w:rsid w:val="00F02AC3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9">
    <w:name w:val="xl29"/>
    <w:basedOn w:val="Normal"/>
    <w:rsid w:val="00F02AC3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0">
    <w:name w:val="xl30"/>
    <w:basedOn w:val="Normal"/>
    <w:rsid w:val="00F02AC3"/>
    <w:pPr>
      <w:pBdr>
        <w:left w:val="single" w:sz="8" w:space="0" w:color="auto"/>
        <w:righ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1">
    <w:name w:val="xl31"/>
    <w:basedOn w:val="Normal"/>
    <w:rsid w:val="00F02AC3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color w:val="333300"/>
      <w:szCs w:val="24"/>
      <w:lang w:val="en-US" w:eastAsia="ja-JP"/>
    </w:rPr>
  </w:style>
  <w:style w:type="paragraph" w:customStyle="1" w:styleId="xl32">
    <w:name w:val="xl32"/>
    <w:basedOn w:val="Normal"/>
    <w:rsid w:val="00F02AC3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3">
    <w:name w:val="xl33"/>
    <w:basedOn w:val="Normal"/>
    <w:rsid w:val="00F02AC3"/>
    <w:pPr>
      <w:pBdr>
        <w:top w:val="single" w:sz="8" w:space="0" w:color="auto"/>
        <w:lef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34">
    <w:name w:val="xl34"/>
    <w:basedOn w:val="Normal"/>
    <w:rsid w:val="00F02AC3"/>
    <w:pPr>
      <w:pBdr>
        <w:left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5">
    <w:name w:val="xl35"/>
    <w:basedOn w:val="Normal"/>
    <w:rsid w:val="00F02AC3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6">
    <w:name w:val="xl36"/>
    <w:basedOn w:val="Normal"/>
    <w:rsid w:val="00F02AC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7">
    <w:name w:val="xl37"/>
    <w:basedOn w:val="Normal"/>
    <w:rsid w:val="00F02AC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8">
    <w:name w:val="xl38"/>
    <w:basedOn w:val="Normal"/>
    <w:rsid w:val="00F02AC3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9">
    <w:name w:val="xl39"/>
    <w:basedOn w:val="Normal"/>
    <w:rsid w:val="00F02AC3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character" w:customStyle="1" w:styleId="Caractresdenotedebasdepage">
    <w:name w:val="Caractères de note de bas de page"/>
    <w:basedOn w:val="DefaultParagraphFont"/>
    <w:rsid w:val="00F02AC3"/>
    <w:rPr>
      <w:rFonts w:cs="Times New Roman"/>
      <w:vertAlign w:val="superscript"/>
    </w:rPr>
  </w:style>
  <w:style w:type="paragraph" w:styleId="Caption">
    <w:name w:val="caption"/>
    <w:basedOn w:val="Normal"/>
    <w:next w:val="Normal"/>
    <w:uiPriority w:val="99"/>
    <w:qFormat/>
    <w:rsid w:val="00F02AC3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200"/>
      <w:textAlignment w:val="auto"/>
    </w:pPr>
    <w:rPr>
      <w:rFonts w:ascii="Arial" w:hAnsi="Arial"/>
      <w:b/>
      <w:bCs/>
      <w:color w:val="4F81BD"/>
      <w:sz w:val="18"/>
      <w:szCs w:val="18"/>
    </w:rPr>
  </w:style>
  <w:style w:type="paragraph" w:styleId="CommentText">
    <w:name w:val="annotation text"/>
    <w:basedOn w:val="Normal"/>
    <w:link w:val="CommentTextChar"/>
    <w:rsid w:val="00F02AC3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Arial" w:eastAsia="SimSun" w:hAnsi="Arial"/>
      <w:sz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rsid w:val="00F02AC3"/>
    <w:rPr>
      <w:rFonts w:ascii="Arial" w:eastAsia="SimSun" w:hAnsi="Arial" w:cs="Times New Roman"/>
      <w:sz w:val="20"/>
      <w:szCs w:val="20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F02A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02AC3"/>
    <w:rPr>
      <w:rFonts w:ascii="Arial" w:eastAsia="SimSun" w:hAnsi="Arial" w:cs="Times New Roman"/>
      <w:b/>
      <w:bCs/>
      <w:sz w:val="20"/>
      <w:szCs w:val="20"/>
      <w:lang w:val="en-GB" w:eastAsia="x-none"/>
    </w:rPr>
  </w:style>
  <w:style w:type="paragraph" w:styleId="ListParagraph">
    <w:name w:val="List Paragraph"/>
    <w:basedOn w:val="Normal"/>
    <w:uiPriority w:val="34"/>
    <w:qFormat/>
    <w:rsid w:val="00F02AC3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="Arial" w:hAnsi="Arial"/>
      <w:sz w:val="22"/>
      <w:szCs w:val="22"/>
    </w:rPr>
  </w:style>
  <w:style w:type="character" w:customStyle="1" w:styleId="st">
    <w:name w:val="st"/>
    <w:basedOn w:val="DefaultParagraphFont"/>
    <w:rsid w:val="00F02AC3"/>
  </w:style>
  <w:style w:type="character" w:styleId="Emphasis">
    <w:name w:val="Emphasis"/>
    <w:basedOn w:val="DefaultParagraphFont"/>
    <w:qFormat/>
    <w:rsid w:val="00F02AC3"/>
    <w:rPr>
      <w:i/>
      <w:iCs/>
    </w:rPr>
  </w:style>
  <w:style w:type="character" w:styleId="CommentReference">
    <w:name w:val="annotation reference"/>
    <w:basedOn w:val="DefaultParagraphFont"/>
    <w:rsid w:val="00F02AC3"/>
    <w:rPr>
      <w:sz w:val="16"/>
      <w:szCs w:val="16"/>
    </w:rPr>
  </w:style>
  <w:style w:type="character" w:styleId="Strong">
    <w:name w:val="Strong"/>
    <w:basedOn w:val="DefaultParagraphFont"/>
    <w:qFormat/>
    <w:rsid w:val="00F02AC3"/>
    <w:rPr>
      <w:b/>
      <w:bCs/>
    </w:rPr>
  </w:style>
  <w:style w:type="character" w:styleId="HTMLAcronym">
    <w:name w:val="HTML Acronym"/>
    <w:basedOn w:val="DefaultParagraphFont"/>
    <w:rsid w:val="00F02AC3"/>
  </w:style>
  <w:style w:type="paragraph" w:styleId="Revision">
    <w:name w:val="Revision"/>
    <w:hidden/>
    <w:uiPriority w:val="99"/>
    <w:semiHidden/>
    <w:rsid w:val="00F02AC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ableText0">
    <w:name w:val="Table_Text"/>
    <w:basedOn w:val="Tablelegend"/>
    <w:rsid w:val="00F02AC3"/>
    <w:pPr>
      <w:keepNext/>
      <w:tabs>
        <w:tab w:val="clear" w:pos="284"/>
        <w:tab w:val="clear" w:pos="567"/>
        <w:tab w:val="clear" w:pos="851"/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00" w:after="100" w:line="190" w:lineRule="exact"/>
      <w:jc w:val="both"/>
    </w:pPr>
    <w:rPr>
      <w:rFonts w:eastAsia="Malgun Gothic"/>
    </w:rPr>
  </w:style>
  <w:style w:type="character" w:customStyle="1" w:styleId="enumlev1Char">
    <w:name w:val="enumlev1 Char"/>
    <w:link w:val="enumlev1"/>
    <w:rsid w:val="00F02AC3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F02AC3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Theme="minorEastAsia" w:hAnsi="Calibri" w:cstheme="minorBidi"/>
      <w:sz w:val="22"/>
      <w:szCs w:val="21"/>
      <w:lang w:val="en-US" w:eastAsia="zh-CN"/>
    </w:rPr>
  </w:style>
  <w:style w:type="character" w:customStyle="1" w:styleId="PlainTextChar">
    <w:name w:val="Plain Text Char"/>
    <w:basedOn w:val="DefaultParagraphFont"/>
    <w:link w:val="PlainText"/>
    <w:uiPriority w:val="99"/>
    <w:rsid w:val="00F02AC3"/>
    <w:rPr>
      <w:rFonts w:ascii="Calibri" w:eastAsiaTheme="minorEastAsia" w:hAnsi="Calibri"/>
      <w:szCs w:val="21"/>
      <w:lang w:eastAsia="zh-CN"/>
    </w:rPr>
  </w:style>
  <w:style w:type="character" w:customStyle="1" w:styleId="TableNoChar">
    <w:name w:val="Table_No Char"/>
    <w:basedOn w:val="DefaultParagraphFont"/>
    <w:link w:val="TableNo"/>
    <w:locked/>
    <w:rsid w:val="00F02AC3"/>
    <w:rPr>
      <w:rFonts w:ascii="Times New Roman" w:eastAsia="Times New Roman" w:hAnsi="Times New Roman" w:cs="Times New Roman"/>
      <w:caps/>
      <w:sz w:val="20"/>
      <w:szCs w:val="20"/>
      <w:lang w:val="en-GB"/>
    </w:rPr>
  </w:style>
  <w:style w:type="character" w:customStyle="1" w:styleId="RecNoChar1">
    <w:name w:val="Rec_No Char1"/>
    <w:basedOn w:val="DefaultParagraphFont"/>
    <w:link w:val="RecNo"/>
    <w:rsid w:val="00F02AC3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HeadingSum">
    <w:name w:val="Heading_Sum"/>
    <w:basedOn w:val="Headingb"/>
    <w:next w:val="Normal"/>
    <w:autoRedefine/>
    <w:rsid w:val="00F02AC3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 w:eastAsia="en-US"/>
    </w:rPr>
  </w:style>
  <w:style w:type="paragraph" w:customStyle="1" w:styleId="AnnexNoTitle">
    <w:name w:val="Annex_NoTitle"/>
    <w:basedOn w:val="Normal"/>
    <w:next w:val="Normalaftertitle"/>
    <w:rsid w:val="00F02AC3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  <w:outlineLvl w:val="0"/>
    </w:pPr>
    <w:rPr>
      <w:b/>
      <w:sz w:val="28"/>
      <w:lang w:val="fr-FR"/>
    </w:rPr>
  </w:style>
  <w:style w:type="paragraph" w:customStyle="1" w:styleId="AppendixNoTitle">
    <w:name w:val="Appendix_NoTitle"/>
    <w:basedOn w:val="AnnexNoTitle"/>
    <w:next w:val="Normal"/>
    <w:rsid w:val="00F02AC3"/>
  </w:style>
  <w:style w:type="paragraph" w:customStyle="1" w:styleId="tocpart">
    <w:name w:val="tocpart"/>
    <w:basedOn w:val="Normal"/>
    <w:rsid w:val="00F02AC3"/>
    <w:pPr>
      <w:tabs>
        <w:tab w:val="clear" w:pos="1134"/>
        <w:tab w:val="clear" w:pos="1871"/>
        <w:tab w:val="clear" w:pos="2268"/>
        <w:tab w:val="left" w:pos="2693"/>
        <w:tab w:val="left" w:pos="8789"/>
        <w:tab w:val="right" w:pos="9639"/>
      </w:tabs>
      <w:ind w:left="2693" w:hanging="2693"/>
      <w:jc w:val="both"/>
    </w:pPr>
    <w:rPr>
      <w:lang w:val="fr-FR"/>
    </w:rPr>
  </w:style>
  <w:style w:type="paragraph" w:customStyle="1" w:styleId="Blanc">
    <w:name w:val="Blanc"/>
    <w:basedOn w:val="Normal"/>
    <w:next w:val="Tabletext"/>
    <w:rsid w:val="00F02AC3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</w:pPr>
    <w:rPr>
      <w:sz w:val="16"/>
    </w:rPr>
  </w:style>
  <w:style w:type="paragraph" w:customStyle="1" w:styleId="Line">
    <w:name w:val="Line"/>
    <w:basedOn w:val="Normal"/>
    <w:next w:val="Normal"/>
    <w:rsid w:val="00F02AC3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/>
      <w:ind w:left="3997" w:right="3997"/>
      <w:jc w:val="center"/>
    </w:pPr>
    <w:rPr>
      <w:sz w:val="20"/>
    </w:rPr>
  </w:style>
  <w:style w:type="paragraph" w:customStyle="1" w:styleId="toctemp">
    <w:name w:val="toctemp"/>
    <w:basedOn w:val="Normal"/>
    <w:rsid w:val="00F02AC3"/>
    <w:pPr>
      <w:tabs>
        <w:tab w:val="clear" w:pos="1134"/>
        <w:tab w:val="clear" w:pos="1871"/>
        <w:tab w:val="clear" w:pos="2268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lang w:val="fr-FR"/>
    </w:rPr>
  </w:style>
  <w:style w:type="paragraph" w:customStyle="1" w:styleId="Summary">
    <w:name w:val="Summary"/>
    <w:basedOn w:val="Normal"/>
    <w:next w:val="Normalaftertitle"/>
    <w:autoRedefine/>
    <w:rsid w:val="00F02AC3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sz w:val="22"/>
      <w:lang w:val="es-ES_tradnl"/>
    </w:rPr>
  </w:style>
  <w:style w:type="paragraph" w:customStyle="1" w:styleId="TableLegendNote">
    <w:name w:val="Table_Legend_Note"/>
    <w:basedOn w:val="Tablelegend"/>
    <w:next w:val="Tablelegend"/>
    <w:rsid w:val="00F02AC3"/>
    <w:pPr>
      <w:tabs>
        <w:tab w:val="clear" w:pos="187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0"/>
      <w:ind w:left="-85" w:right="-85"/>
      <w:jc w:val="both"/>
    </w:pPr>
    <w:rPr>
      <w:sz w:val="22"/>
      <w:lang w:val="en-US"/>
    </w:rPr>
  </w:style>
  <w:style w:type="character" w:customStyle="1" w:styleId="TableheadChar">
    <w:name w:val="Table_head Char"/>
    <w:basedOn w:val="DefaultParagraphFont"/>
    <w:link w:val="Tablehead"/>
    <w:locked/>
    <w:rsid w:val="00F02AC3"/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character" w:customStyle="1" w:styleId="TabletextChar">
    <w:name w:val="Table_text Char"/>
    <w:basedOn w:val="DefaultParagraphFont"/>
    <w:link w:val="Tabletext"/>
    <w:locked/>
    <w:rsid w:val="00F02AC3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CallChar">
    <w:name w:val="Call Char"/>
    <w:link w:val="Call"/>
    <w:locked/>
    <w:rsid w:val="00F02AC3"/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customStyle="1" w:styleId="HeadingbChar">
    <w:name w:val="Heading_b Char"/>
    <w:link w:val="Headingb"/>
    <w:locked/>
    <w:rsid w:val="00F02AC3"/>
    <w:rPr>
      <w:rFonts w:ascii="Times New Roman Bold" w:eastAsia="Times New Roman" w:hAnsi="Times New Roman Bold" w:cs="Times New Roman Bold"/>
      <w:b/>
      <w:sz w:val="24"/>
      <w:szCs w:val="20"/>
      <w:lang w:val="en-GB" w:eastAsia="zh-CN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F02AC3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EquationlegendChar">
    <w:name w:val="Equation_legend Char"/>
    <w:link w:val="Equationlegend"/>
    <w:locked/>
    <w:rsid w:val="00F02AC3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EquationChar">
    <w:name w:val="Equation Char"/>
    <w:basedOn w:val="DefaultParagraphFont"/>
    <w:link w:val="Equation"/>
    <w:rsid w:val="00F02AC3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igureChar">
    <w:name w:val="Figure Char"/>
    <w:basedOn w:val="DefaultParagraphFont"/>
    <w:link w:val="Figure"/>
    <w:locked/>
    <w:rsid w:val="00F02AC3"/>
    <w:rPr>
      <w:rFonts w:ascii="Times New Roman" w:eastAsia="Times New Roman" w:hAnsi="Times New Roman" w:cs="Times New Roman"/>
      <w:noProof/>
      <w:sz w:val="24"/>
      <w:szCs w:val="20"/>
      <w:lang w:val="en-GB" w:eastAsia="zh-CN"/>
    </w:rPr>
  </w:style>
  <w:style w:type="character" w:customStyle="1" w:styleId="FigureNoChar">
    <w:name w:val="Figure_No Char"/>
    <w:basedOn w:val="DefaultParagraphFont"/>
    <w:link w:val="FigureNo"/>
    <w:locked/>
    <w:rsid w:val="00F02AC3"/>
    <w:rPr>
      <w:rFonts w:ascii="Times New Roman" w:eastAsia="Times New Roman" w:hAnsi="Times New Roman" w:cs="Times New Roman"/>
      <w:caps/>
      <w:sz w:val="20"/>
      <w:szCs w:val="20"/>
      <w:lang w:val="en-GB"/>
    </w:rPr>
  </w:style>
  <w:style w:type="character" w:customStyle="1" w:styleId="StyleTextCarLatinItalic">
    <w:name w:val="Style Text Car + (Latin) Italic"/>
    <w:basedOn w:val="DefaultParagraphFont"/>
    <w:rsid w:val="00F02AC3"/>
    <w:rPr>
      <w:i/>
      <w:iCs w:val="0"/>
      <w:sz w:val="24"/>
      <w:lang w:val="en-GB"/>
    </w:rPr>
  </w:style>
  <w:style w:type="character" w:customStyle="1" w:styleId="TableNo0">
    <w:name w:val="Table_No Знак"/>
    <w:locked/>
    <w:rsid w:val="00F02AC3"/>
    <w:rPr>
      <w:rFonts w:ascii="Times New Roman" w:hAnsi="Times New Roman"/>
      <w:caps/>
      <w:lang w:val="en-GB" w:eastAsia="en-US"/>
    </w:rPr>
  </w:style>
  <w:style w:type="character" w:customStyle="1" w:styleId="Tabletitle0">
    <w:name w:val="Table_title Знак"/>
    <w:link w:val="Tabletitle"/>
    <w:locked/>
    <w:rsid w:val="00F02AC3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character" w:customStyle="1" w:styleId="TablelegendChar">
    <w:name w:val="Table_legend Char"/>
    <w:link w:val="Tablelegend"/>
    <w:locked/>
    <w:rsid w:val="00F02AC3"/>
    <w:rPr>
      <w:rFonts w:ascii="Times New Roman" w:eastAsia="Times New Roman" w:hAnsi="Times New Roman" w:cs="Times New Roman"/>
      <w:sz w:val="18"/>
      <w:szCs w:val="20"/>
      <w:lang w:val="en-GB"/>
    </w:rPr>
  </w:style>
  <w:style w:type="paragraph" w:styleId="BodyTextIndent">
    <w:name w:val="Body Text Indent"/>
    <w:basedOn w:val="Normal"/>
    <w:link w:val="BodyTextIndentChar"/>
    <w:rsid w:val="00F02AC3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F02AC3"/>
    <w:rPr>
      <w:rFonts w:ascii="Times New Roman" w:eastAsia="Batang" w:hAnsi="Times New Roman" w:cs="Times New Roman"/>
      <w:sz w:val="24"/>
      <w:szCs w:val="20"/>
    </w:rPr>
  </w:style>
  <w:style w:type="character" w:customStyle="1" w:styleId="TabletitleChar">
    <w:name w:val="Table_title Char"/>
    <w:locked/>
    <w:rsid w:val="00F02AC3"/>
    <w:rPr>
      <w:rFonts w:ascii="Times New Roman Bold" w:hAnsi="Times New Roman Bold"/>
      <w:b/>
      <w:lang w:val="en-GB" w:eastAsia="en-US"/>
    </w:rPr>
  </w:style>
  <w:style w:type="character" w:customStyle="1" w:styleId="SourceChar">
    <w:name w:val="Source Char"/>
    <w:link w:val="Source"/>
    <w:locked/>
    <w:rsid w:val="00F02AC3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NoSpacing">
    <w:name w:val="No Spacing"/>
    <w:link w:val="NoSpacingChar"/>
    <w:uiPriority w:val="99"/>
    <w:qFormat/>
    <w:rsid w:val="00F02AC3"/>
    <w:pPr>
      <w:spacing w:after="0" w:line="240" w:lineRule="auto"/>
      <w:jc w:val="center"/>
    </w:pPr>
    <w:rPr>
      <w:rFonts w:ascii="Times New Roman" w:eastAsia="MS Mincho" w:hAnsi="Times New Roman" w:cs="Times New Roman"/>
      <w:sz w:val="20"/>
      <w:szCs w:val="20"/>
    </w:rPr>
  </w:style>
  <w:style w:type="paragraph" w:styleId="TableofFigures">
    <w:name w:val="table of figures"/>
    <w:basedOn w:val="Normal"/>
    <w:next w:val="Normal"/>
    <w:uiPriority w:val="99"/>
    <w:rsid w:val="00F02AC3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rFonts w:eastAsia="MS Mincho"/>
      <w:caps/>
      <w:sz w:val="20"/>
    </w:rPr>
  </w:style>
  <w:style w:type="paragraph" w:styleId="ListBullet">
    <w:name w:val="List Bullet"/>
    <w:basedOn w:val="Normal"/>
    <w:autoRedefine/>
    <w:rsid w:val="00F02AC3"/>
    <w:pPr>
      <w:tabs>
        <w:tab w:val="clear" w:pos="1134"/>
        <w:tab w:val="clear" w:pos="1871"/>
        <w:tab w:val="clear" w:pos="2268"/>
        <w:tab w:val="num" w:pos="360"/>
        <w:tab w:val="left" w:pos="794"/>
        <w:tab w:val="left" w:pos="1191"/>
        <w:tab w:val="left" w:pos="1588"/>
        <w:tab w:val="left" w:pos="1985"/>
      </w:tabs>
      <w:spacing w:before="136"/>
      <w:ind w:left="360" w:hanging="360"/>
      <w:jc w:val="both"/>
    </w:pPr>
    <w:rPr>
      <w:rFonts w:eastAsia="MS Mincho"/>
      <w:sz w:val="20"/>
    </w:rPr>
  </w:style>
  <w:style w:type="paragraph" w:styleId="ListBullet2">
    <w:name w:val="List Bullet 2"/>
    <w:basedOn w:val="Normal"/>
    <w:autoRedefine/>
    <w:rsid w:val="00F02AC3"/>
    <w:pPr>
      <w:tabs>
        <w:tab w:val="clear" w:pos="1134"/>
        <w:tab w:val="clear" w:pos="1871"/>
        <w:tab w:val="clear" w:pos="2268"/>
        <w:tab w:val="num" w:pos="643"/>
        <w:tab w:val="left" w:pos="794"/>
        <w:tab w:val="left" w:pos="1191"/>
        <w:tab w:val="left" w:pos="1588"/>
        <w:tab w:val="left" w:pos="1985"/>
      </w:tabs>
      <w:spacing w:before="136"/>
      <w:ind w:left="643" w:hanging="360"/>
      <w:jc w:val="both"/>
    </w:pPr>
    <w:rPr>
      <w:rFonts w:eastAsia="MS Mincho"/>
      <w:sz w:val="20"/>
    </w:rPr>
  </w:style>
  <w:style w:type="paragraph" w:styleId="ListBullet4">
    <w:name w:val="List Bullet 4"/>
    <w:basedOn w:val="Normal"/>
    <w:autoRedefine/>
    <w:rsid w:val="00F02AC3"/>
    <w:pPr>
      <w:tabs>
        <w:tab w:val="clear" w:pos="1134"/>
        <w:tab w:val="clear" w:pos="1871"/>
        <w:tab w:val="clear" w:pos="2268"/>
        <w:tab w:val="left" w:pos="794"/>
        <w:tab w:val="num" w:pos="1209"/>
        <w:tab w:val="left" w:pos="1588"/>
        <w:tab w:val="left" w:pos="1985"/>
      </w:tabs>
      <w:spacing w:before="136"/>
      <w:ind w:left="1209" w:hanging="360"/>
      <w:jc w:val="both"/>
    </w:pPr>
    <w:rPr>
      <w:rFonts w:eastAsia="MS Mincho"/>
      <w:sz w:val="20"/>
    </w:rPr>
  </w:style>
  <w:style w:type="paragraph" w:styleId="ListBullet5">
    <w:name w:val="List Bullet 5"/>
    <w:basedOn w:val="Normal"/>
    <w:autoRedefine/>
    <w:rsid w:val="00F02AC3"/>
    <w:pPr>
      <w:tabs>
        <w:tab w:val="clear" w:pos="1134"/>
        <w:tab w:val="clear" w:pos="1871"/>
        <w:tab w:val="clear" w:pos="2268"/>
        <w:tab w:val="left" w:pos="794"/>
        <w:tab w:val="left" w:pos="1191"/>
        <w:tab w:val="num" w:pos="1492"/>
        <w:tab w:val="left" w:pos="1588"/>
        <w:tab w:val="left" w:pos="1985"/>
      </w:tabs>
      <w:spacing w:before="136"/>
      <w:ind w:left="1492" w:hanging="360"/>
      <w:jc w:val="both"/>
    </w:pPr>
    <w:rPr>
      <w:rFonts w:eastAsia="MS Mincho"/>
      <w:sz w:val="20"/>
    </w:rPr>
  </w:style>
  <w:style w:type="paragraph" w:styleId="ListNumber">
    <w:name w:val="List Number"/>
    <w:basedOn w:val="Normal"/>
    <w:rsid w:val="00F02AC3"/>
    <w:pPr>
      <w:tabs>
        <w:tab w:val="clear" w:pos="1134"/>
        <w:tab w:val="clear" w:pos="1871"/>
        <w:tab w:val="clear" w:pos="2268"/>
        <w:tab w:val="num" w:pos="360"/>
        <w:tab w:val="left" w:pos="794"/>
        <w:tab w:val="left" w:pos="1191"/>
        <w:tab w:val="left" w:pos="1588"/>
        <w:tab w:val="left" w:pos="1985"/>
      </w:tabs>
      <w:spacing w:before="136"/>
      <w:ind w:left="360" w:hanging="360"/>
      <w:jc w:val="both"/>
    </w:pPr>
    <w:rPr>
      <w:rFonts w:eastAsia="MS Mincho"/>
      <w:sz w:val="20"/>
    </w:rPr>
  </w:style>
  <w:style w:type="paragraph" w:styleId="ListNumber2">
    <w:name w:val="List Number 2"/>
    <w:basedOn w:val="Normal"/>
    <w:rsid w:val="00F02AC3"/>
    <w:pPr>
      <w:tabs>
        <w:tab w:val="clear" w:pos="1134"/>
        <w:tab w:val="clear" w:pos="1871"/>
        <w:tab w:val="clear" w:pos="2268"/>
        <w:tab w:val="num" w:pos="643"/>
        <w:tab w:val="left" w:pos="794"/>
        <w:tab w:val="left" w:pos="1191"/>
        <w:tab w:val="left" w:pos="1588"/>
        <w:tab w:val="left" w:pos="1985"/>
      </w:tabs>
      <w:spacing w:before="136"/>
      <w:ind w:left="643" w:hanging="360"/>
      <w:jc w:val="both"/>
    </w:pPr>
    <w:rPr>
      <w:rFonts w:eastAsia="MS Mincho"/>
      <w:sz w:val="20"/>
    </w:rPr>
  </w:style>
  <w:style w:type="character" w:customStyle="1" w:styleId="CommentSubjectChar1">
    <w:name w:val="Comment Subject Char1"/>
    <w:basedOn w:val="CommentTextChar"/>
    <w:semiHidden/>
    <w:rsid w:val="00F02AC3"/>
    <w:rPr>
      <w:rFonts w:ascii="Arial" w:eastAsia="MS Mincho" w:hAnsi="Arial" w:cs="Times New Roman"/>
      <w:b/>
      <w:bCs/>
      <w:sz w:val="20"/>
      <w:szCs w:val="20"/>
      <w:lang w:val="en-GB" w:eastAsia="x-none"/>
    </w:rPr>
  </w:style>
  <w:style w:type="paragraph" w:customStyle="1" w:styleId="TabletitleBR">
    <w:name w:val="Table_title_BR"/>
    <w:basedOn w:val="Normal"/>
    <w:next w:val="Normal"/>
    <w:rsid w:val="00F02AC3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  <w:textAlignment w:val="auto"/>
    </w:pPr>
    <w:rPr>
      <w:rFonts w:eastAsia="MS Mincho"/>
      <w:b/>
    </w:rPr>
  </w:style>
  <w:style w:type="character" w:customStyle="1" w:styleId="1">
    <w:name w:val="コメント内容 (文字)1"/>
    <w:basedOn w:val="CommentTextChar"/>
    <w:semiHidden/>
    <w:rsid w:val="00F02AC3"/>
    <w:rPr>
      <w:rFonts w:ascii="Arial" w:eastAsia="MS Mincho" w:hAnsi="Arial" w:cs="Times New Roman"/>
      <w:b/>
      <w:bCs/>
      <w:sz w:val="20"/>
      <w:szCs w:val="20"/>
      <w:lang w:val="en-GB" w:eastAsia="x-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02AC3"/>
    <w:rPr>
      <w:color w:val="808080"/>
      <w:shd w:val="clear" w:color="auto" w:fill="E6E6E6"/>
    </w:rPr>
  </w:style>
  <w:style w:type="table" w:styleId="TableWeb3">
    <w:name w:val="Table Web 3"/>
    <w:basedOn w:val="TableNormal"/>
    <w:rsid w:val="00F02AC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CG Times" w:eastAsia="Times New Roman" w:hAnsi="CG Times" w:cs="Times New Roman"/>
      <w:sz w:val="20"/>
      <w:szCs w:val="20"/>
      <w:lang w:eastAsia="zh-C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11">
    <w:name w:val="No List111"/>
    <w:next w:val="NoList"/>
    <w:uiPriority w:val="99"/>
    <w:semiHidden/>
    <w:unhideWhenUsed/>
    <w:rsid w:val="00F02AC3"/>
  </w:style>
  <w:style w:type="table" w:customStyle="1" w:styleId="TableGrid1">
    <w:name w:val="Table Grid1"/>
    <w:basedOn w:val="TableNormal"/>
    <w:next w:val="TableGrid"/>
    <w:uiPriority w:val="59"/>
    <w:rsid w:val="00F02AC3"/>
    <w:pPr>
      <w:spacing w:after="0" w:line="240" w:lineRule="auto"/>
    </w:pPr>
    <w:rPr>
      <w:rFonts w:ascii="Calibri" w:eastAsia="Times New Roman" w:hAnsi="Calibri" w:cs="Arial"/>
      <w:sz w:val="20"/>
      <w:szCs w:val="20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02AC3"/>
    <w:rPr>
      <w:color w:val="605E5C"/>
      <w:shd w:val="clear" w:color="auto" w:fill="E1DFDD"/>
    </w:rPr>
  </w:style>
  <w:style w:type="character" w:customStyle="1" w:styleId="NoSpacingChar">
    <w:name w:val="No Spacing Char"/>
    <w:basedOn w:val="DefaultParagraphFont"/>
    <w:link w:val="NoSpacing"/>
    <w:uiPriority w:val="99"/>
    <w:rsid w:val="00F02AC3"/>
    <w:rPr>
      <w:rFonts w:ascii="Times New Roman" w:eastAsia="MS Mincho" w:hAnsi="Times New Roman" w:cs="Times New Roman"/>
      <w:sz w:val="20"/>
      <w:szCs w:val="20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02AC3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02AC3"/>
    <w:rPr>
      <w:color w:val="605E5C"/>
      <w:shd w:val="clear" w:color="auto" w:fill="E1DFDD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F02AC3"/>
    <w:rPr>
      <w:color w:val="605E5C"/>
      <w:shd w:val="clear" w:color="auto" w:fill="E1DFDD"/>
    </w:rPr>
  </w:style>
  <w:style w:type="numbering" w:customStyle="1" w:styleId="NoList2">
    <w:name w:val="No List2"/>
    <w:next w:val="NoList"/>
    <w:uiPriority w:val="99"/>
    <w:semiHidden/>
    <w:unhideWhenUsed/>
    <w:rsid w:val="00F02AC3"/>
  </w:style>
  <w:style w:type="table" w:customStyle="1" w:styleId="TableGrid2">
    <w:name w:val="Table Grid2"/>
    <w:basedOn w:val="TableNormal"/>
    <w:next w:val="TableGrid"/>
    <w:uiPriority w:val="59"/>
    <w:rsid w:val="00F02AC3"/>
    <w:pPr>
      <w:spacing w:after="0" w:line="240" w:lineRule="auto"/>
    </w:pPr>
    <w:rPr>
      <w:rFonts w:ascii="Calibri" w:eastAsia="MS Mincho" w:hAnsi="Calibri" w:cs="Arial"/>
      <w:sz w:val="20"/>
      <w:szCs w:val="20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Web31">
    <w:name w:val="Table Web 31"/>
    <w:basedOn w:val="TableNormal"/>
    <w:next w:val="TableWeb3"/>
    <w:rsid w:val="00F02AC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CG Times" w:eastAsia="Times New Roman" w:hAnsi="CG Times" w:cs="Times New Roman"/>
      <w:sz w:val="20"/>
      <w:szCs w:val="20"/>
      <w:lang w:eastAsia="zh-C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2">
    <w:name w:val="No List12"/>
    <w:next w:val="NoList"/>
    <w:uiPriority w:val="99"/>
    <w:semiHidden/>
    <w:unhideWhenUsed/>
    <w:rsid w:val="00F02AC3"/>
  </w:style>
  <w:style w:type="table" w:customStyle="1" w:styleId="TableGrid11">
    <w:name w:val="Table Grid11"/>
    <w:basedOn w:val="TableNormal"/>
    <w:next w:val="TableGrid"/>
    <w:uiPriority w:val="59"/>
    <w:rsid w:val="00F02AC3"/>
    <w:pPr>
      <w:spacing w:after="0" w:line="240" w:lineRule="auto"/>
    </w:pPr>
    <w:rPr>
      <w:rFonts w:ascii="Calibri" w:eastAsia="Times New Roman" w:hAnsi="Calibri" w:cs="Arial"/>
      <w:sz w:val="20"/>
      <w:szCs w:val="20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72997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5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07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za.biazaran@noaa.gov" TargetMode="Externa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mailto:jeffery.devereux@noaa.gov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hyperlink" Target="mailto:andrew.meadows.1@us.af.mi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Jeffery Devereux</dc:creator>
  <cp:keywords/>
  <dc:description/>
  <cp:lastModifiedBy>USA</cp:lastModifiedBy>
  <cp:revision>3</cp:revision>
  <dcterms:created xsi:type="dcterms:W3CDTF">2022-10-06T19:04:00Z</dcterms:created>
  <dcterms:modified xsi:type="dcterms:W3CDTF">2022-10-06T19:13:00Z</dcterms:modified>
</cp:coreProperties>
</file>