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207"/>
        <w:gridCol w:w="5186"/>
      </w:tblGrid>
      <w:tr w:rsidR="00FE0EEA" w:rsidRPr="008A5AF1" w14:paraId="2A0FE044" w14:textId="77777777" w:rsidTr="00272B66">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3AA106DC" w14:textId="77777777" w:rsidR="00FE0EEA" w:rsidRPr="006F661E" w:rsidRDefault="00FE0EEA" w:rsidP="00FF4345">
            <w:pPr>
              <w:pStyle w:val="TabletitleBR"/>
              <w:keepNext w:val="0"/>
              <w:keepLines w:val="0"/>
              <w:tabs>
                <w:tab w:val="center" w:pos="4680"/>
              </w:tabs>
              <w:suppressAutoHyphens/>
              <w:spacing w:after="0"/>
              <w:rPr>
                <w:spacing w:val="-3"/>
                <w:szCs w:val="24"/>
              </w:rPr>
            </w:pPr>
            <w:r w:rsidRPr="006F661E">
              <w:br w:type="page"/>
            </w:r>
            <w:r w:rsidRPr="006F661E">
              <w:rPr>
                <w:spacing w:val="-3"/>
                <w:szCs w:val="24"/>
              </w:rPr>
              <w:t>U.S. Radiocommunications Sector</w:t>
            </w:r>
          </w:p>
          <w:p w14:paraId="4E90F4E5" w14:textId="77777777" w:rsidR="00FE0EEA" w:rsidRPr="006F661E" w:rsidRDefault="00FE0EEA" w:rsidP="00FF4345">
            <w:pPr>
              <w:pStyle w:val="TabletitleBR"/>
              <w:rPr>
                <w:spacing w:val="-3"/>
                <w:szCs w:val="24"/>
              </w:rPr>
            </w:pPr>
            <w:r w:rsidRPr="006F661E">
              <w:rPr>
                <w:spacing w:val="-3"/>
                <w:szCs w:val="24"/>
              </w:rPr>
              <w:t>Fact Sheet</w:t>
            </w:r>
          </w:p>
        </w:tc>
      </w:tr>
      <w:tr w:rsidR="00FE0EEA" w:rsidRPr="008A5AF1" w14:paraId="7C629564" w14:textId="77777777" w:rsidTr="00445B52">
        <w:trPr>
          <w:trHeight w:val="723"/>
        </w:trPr>
        <w:tc>
          <w:tcPr>
            <w:tcW w:w="4207" w:type="dxa"/>
            <w:tcBorders>
              <w:left w:val="double" w:sz="6" w:space="0" w:color="auto"/>
            </w:tcBorders>
          </w:tcPr>
          <w:p w14:paraId="3E1B59D5" w14:textId="6243B575" w:rsidR="00FE0EEA" w:rsidRPr="006F661E" w:rsidRDefault="00FE0EEA" w:rsidP="00F20AF5">
            <w:pPr>
              <w:spacing w:after="120"/>
              <w:ind w:left="900" w:right="144" w:hanging="756"/>
              <w:rPr>
                <w:szCs w:val="24"/>
              </w:rPr>
            </w:pPr>
            <w:r w:rsidRPr="006F661E">
              <w:rPr>
                <w:b/>
                <w:szCs w:val="24"/>
              </w:rPr>
              <w:t>Working Party:</w:t>
            </w:r>
            <w:r w:rsidR="004D45FD">
              <w:rPr>
                <w:szCs w:val="24"/>
              </w:rPr>
              <w:t xml:space="preserve">  ITU-R WP</w:t>
            </w:r>
            <w:r w:rsidR="00F20AF5">
              <w:rPr>
                <w:szCs w:val="24"/>
              </w:rPr>
              <w:t>-5C</w:t>
            </w:r>
          </w:p>
        </w:tc>
        <w:tc>
          <w:tcPr>
            <w:tcW w:w="5186" w:type="dxa"/>
            <w:tcBorders>
              <w:right w:val="double" w:sz="6" w:space="0" w:color="auto"/>
            </w:tcBorders>
          </w:tcPr>
          <w:p w14:paraId="3A522502" w14:textId="5784AA96" w:rsidR="00FE0EEA" w:rsidRPr="006F661E" w:rsidRDefault="00FE0EEA" w:rsidP="00F20AF5">
            <w:pPr>
              <w:spacing w:after="120"/>
              <w:ind w:left="144" w:right="144"/>
              <w:rPr>
                <w:szCs w:val="24"/>
              </w:rPr>
            </w:pPr>
            <w:r w:rsidRPr="006F661E">
              <w:rPr>
                <w:b/>
                <w:szCs w:val="24"/>
              </w:rPr>
              <w:t>Document No:</w:t>
            </w:r>
            <w:r w:rsidR="00A9347D">
              <w:rPr>
                <w:szCs w:val="24"/>
              </w:rPr>
              <w:t xml:space="preserve">  </w:t>
            </w:r>
            <w:r w:rsidR="00CE5A61">
              <w:rPr>
                <w:color w:val="000000"/>
                <w:szCs w:val="24"/>
                <w:shd w:val="clear" w:color="auto" w:fill="FFFFFF"/>
              </w:rPr>
              <w:t>USWP5C2</w:t>
            </w:r>
            <w:r w:rsidR="007F40E6">
              <w:rPr>
                <w:color w:val="000000"/>
                <w:szCs w:val="24"/>
                <w:shd w:val="clear" w:color="auto" w:fill="FFFFFF"/>
              </w:rPr>
              <w:t>8</w:t>
            </w:r>
            <w:r w:rsidR="00CE5A61">
              <w:rPr>
                <w:color w:val="000000"/>
                <w:szCs w:val="24"/>
                <w:shd w:val="clear" w:color="auto" w:fill="FFFFFF"/>
              </w:rPr>
              <w:t>_</w:t>
            </w:r>
            <w:proofErr w:type="gramStart"/>
            <w:r w:rsidR="00CE5A61">
              <w:rPr>
                <w:color w:val="000000"/>
                <w:szCs w:val="24"/>
                <w:shd w:val="clear" w:color="auto" w:fill="FFFFFF"/>
              </w:rPr>
              <w:t>16</w:t>
            </w:r>
            <w:r w:rsidR="00794E2C">
              <w:rPr>
                <w:szCs w:val="24"/>
              </w:rPr>
              <w:t xml:space="preserve">  rev.</w:t>
            </w:r>
            <w:proofErr w:type="gramEnd"/>
            <w:ins w:id="0" w:author="Ciaudelli, Joe" w:date="2022-10-03T10:59:00Z">
              <w:r w:rsidR="004F6B70">
                <w:rPr>
                  <w:szCs w:val="24"/>
                </w:rPr>
                <w:t>2</w:t>
              </w:r>
            </w:ins>
            <w:del w:id="1" w:author="Ciaudelli, Joe" w:date="2022-10-03T10:59:00Z">
              <w:r w:rsidR="00794E2C" w:rsidDel="004F6B70">
                <w:rPr>
                  <w:szCs w:val="24"/>
                </w:rPr>
                <w:delText>1</w:delText>
              </w:r>
            </w:del>
          </w:p>
        </w:tc>
      </w:tr>
      <w:tr w:rsidR="00FE0EEA" w:rsidRPr="008A5AF1" w14:paraId="23644380" w14:textId="77777777" w:rsidTr="00445B52">
        <w:trPr>
          <w:trHeight w:val="378"/>
        </w:trPr>
        <w:tc>
          <w:tcPr>
            <w:tcW w:w="4207" w:type="dxa"/>
            <w:tcBorders>
              <w:left w:val="double" w:sz="6" w:space="0" w:color="auto"/>
            </w:tcBorders>
          </w:tcPr>
          <w:p w14:paraId="6D0A0B18" w14:textId="064AEB9F" w:rsidR="00FE0EEA" w:rsidRPr="0014430B" w:rsidRDefault="00FE0EEA" w:rsidP="000F6518">
            <w:pPr>
              <w:spacing w:before="0"/>
              <w:ind w:left="144" w:right="144"/>
              <w:rPr>
                <w:szCs w:val="24"/>
                <w:lang w:val="pt-BR"/>
              </w:rPr>
            </w:pPr>
            <w:r w:rsidRPr="006F661E">
              <w:rPr>
                <w:b/>
                <w:szCs w:val="24"/>
                <w:lang w:val="pt-BR"/>
              </w:rPr>
              <w:t>Ref:</w:t>
            </w:r>
            <w:r w:rsidR="00380BF6">
              <w:rPr>
                <w:b/>
                <w:szCs w:val="24"/>
                <w:lang w:val="pt-BR"/>
              </w:rPr>
              <w:t xml:space="preserve"> </w:t>
            </w:r>
            <w:del w:id="2" w:author="Ciaudelli, Joe" w:date="2022-10-04T14:09:00Z">
              <w:r w:rsidR="00380BF6" w:rsidRPr="00380BF6" w:rsidDel="004D3BCD">
                <w:rPr>
                  <w:szCs w:val="24"/>
                </w:rPr>
                <w:delText>Resoultion</w:delText>
              </w:r>
            </w:del>
            <w:ins w:id="3" w:author="Ciaudelli, Joe" w:date="2022-10-04T14:09:00Z">
              <w:r w:rsidR="004D3BCD" w:rsidRPr="00380BF6">
                <w:rPr>
                  <w:szCs w:val="24"/>
                </w:rPr>
                <w:t>Resolution</w:t>
              </w:r>
            </w:ins>
            <w:r w:rsidR="00380BF6" w:rsidRPr="00380BF6">
              <w:rPr>
                <w:szCs w:val="24"/>
              </w:rPr>
              <w:t xml:space="preserve"> ITU-R 59-2</w:t>
            </w:r>
          </w:p>
        </w:tc>
        <w:tc>
          <w:tcPr>
            <w:tcW w:w="5186" w:type="dxa"/>
            <w:tcBorders>
              <w:right w:val="double" w:sz="6" w:space="0" w:color="auto"/>
            </w:tcBorders>
          </w:tcPr>
          <w:p w14:paraId="35589BF8" w14:textId="0D6EE849" w:rsidR="00FE0EEA" w:rsidRPr="006F661E" w:rsidRDefault="00FE0EEA" w:rsidP="00FA7B1A">
            <w:pPr>
              <w:tabs>
                <w:tab w:val="left" w:pos="162"/>
              </w:tabs>
              <w:spacing w:before="0"/>
              <w:ind w:left="612" w:right="144" w:hanging="468"/>
              <w:rPr>
                <w:szCs w:val="24"/>
              </w:rPr>
            </w:pPr>
            <w:r w:rsidRPr="006F661E">
              <w:rPr>
                <w:b/>
                <w:szCs w:val="24"/>
              </w:rPr>
              <w:t>Date:</w:t>
            </w:r>
            <w:r w:rsidR="00A703EC">
              <w:rPr>
                <w:szCs w:val="24"/>
              </w:rPr>
              <w:t xml:space="preserve">  </w:t>
            </w:r>
            <w:ins w:id="4" w:author="Ciaudelli, Joe" w:date="2022-10-03T10:59:00Z">
              <w:r w:rsidR="004F6B70">
                <w:rPr>
                  <w:szCs w:val="24"/>
                </w:rPr>
                <w:t>0</w:t>
              </w:r>
            </w:ins>
            <w:del w:id="5" w:author="Ciaudelli, Joe" w:date="2022-10-03T10:59:00Z">
              <w:r w:rsidR="00380BF6" w:rsidDel="004F6B70">
                <w:rPr>
                  <w:szCs w:val="24"/>
                </w:rPr>
                <w:delText>2</w:delText>
              </w:r>
            </w:del>
            <w:ins w:id="6" w:author="Ciaudelli, Joe" w:date="2022-10-04T13:56:00Z">
              <w:r w:rsidR="008E192A">
                <w:rPr>
                  <w:szCs w:val="24"/>
                </w:rPr>
                <w:t>4</w:t>
              </w:r>
            </w:ins>
            <w:del w:id="7" w:author="Ciaudelli, Joe" w:date="2022-10-04T13:56:00Z">
              <w:r w:rsidR="00380BF6" w:rsidDel="008E192A">
                <w:rPr>
                  <w:szCs w:val="24"/>
                </w:rPr>
                <w:delText>3</w:delText>
              </w:r>
            </w:del>
            <w:r w:rsidR="00E417ED">
              <w:rPr>
                <w:szCs w:val="24"/>
              </w:rPr>
              <w:t xml:space="preserve"> </w:t>
            </w:r>
            <w:ins w:id="8" w:author="Ciaudelli, Joe" w:date="2022-10-03T10:59:00Z">
              <w:r w:rsidR="004F6B70">
                <w:rPr>
                  <w:szCs w:val="24"/>
                </w:rPr>
                <w:t>Octo</w:t>
              </w:r>
            </w:ins>
            <w:del w:id="9" w:author="Ciaudelli, Joe" w:date="2022-10-03T10:59:00Z">
              <w:r w:rsidR="007B7D81" w:rsidDel="004F6B70">
                <w:rPr>
                  <w:szCs w:val="24"/>
                </w:rPr>
                <w:delText>Septem</w:delText>
              </w:r>
            </w:del>
            <w:r w:rsidR="007B7D81">
              <w:rPr>
                <w:szCs w:val="24"/>
              </w:rPr>
              <w:t>ber</w:t>
            </w:r>
            <w:r w:rsidR="00E417ED">
              <w:rPr>
                <w:szCs w:val="24"/>
              </w:rPr>
              <w:t xml:space="preserve"> </w:t>
            </w:r>
            <w:r w:rsidR="00A703EC">
              <w:rPr>
                <w:szCs w:val="24"/>
              </w:rPr>
              <w:t>202</w:t>
            </w:r>
            <w:r w:rsidR="007B7D81">
              <w:rPr>
                <w:szCs w:val="24"/>
              </w:rPr>
              <w:t>2</w:t>
            </w:r>
          </w:p>
        </w:tc>
      </w:tr>
      <w:tr w:rsidR="00FE0EEA" w:rsidRPr="008A5AF1" w14:paraId="7F7BE80C" w14:textId="77777777" w:rsidTr="00272B66">
        <w:trPr>
          <w:trHeight w:val="459"/>
        </w:trPr>
        <w:tc>
          <w:tcPr>
            <w:tcW w:w="9393" w:type="dxa"/>
            <w:gridSpan w:val="2"/>
            <w:tcBorders>
              <w:left w:val="double" w:sz="6" w:space="0" w:color="auto"/>
              <w:right w:val="double" w:sz="6" w:space="0" w:color="auto"/>
            </w:tcBorders>
          </w:tcPr>
          <w:p w14:paraId="587E4723" w14:textId="5B40B68D" w:rsidR="001A6A2B" w:rsidRPr="00F636D5" w:rsidRDefault="00FE0EEA" w:rsidP="001A6A2B">
            <w:pPr>
              <w:pStyle w:val="BodyTextIndent"/>
              <w:spacing w:before="0"/>
              <w:ind w:left="187"/>
              <w:rPr>
                <w:rFonts w:ascii="Times New Roman" w:hAnsi="Times New Roman"/>
                <w:szCs w:val="24"/>
              </w:rPr>
            </w:pPr>
            <w:r w:rsidRPr="00F636D5">
              <w:rPr>
                <w:rFonts w:ascii="Times New Roman" w:hAnsi="Times New Roman"/>
                <w:b/>
                <w:bCs/>
                <w:szCs w:val="24"/>
              </w:rPr>
              <w:t>Document Title:</w:t>
            </w:r>
            <w:r w:rsidR="0059695B">
              <w:rPr>
                <w:rFonts w:ascii="Times New Roman" w:hAnsi="Times New Roman"/>
                <w:bCs/>
                <w:szCs w:val="24"/>
              </w:rPr>
              <w:t xml:space="preserve"> </w:t>
            </w:r>
            <w:r w:rsidR="001A6A2B" w:rsidRPr="001A6A2B">
              <w:rPr>
                <w:rFonts w:ascii="Times New Roman" w:hAnsi="Times New Roman"/>
                <w:szCs w:val="24"/>
              </w:rPr>
              <w:t>WORKING DOCUMENT TOWARDS A PRELIMINARY DRAFT NEW REPORT</w:t>
            </w:r>
            <w:r w:rsidR="001A6A2B">
              <w:rPr>
                <w:rFonts w:ascii="Times New Roman" w:hAnsi="Times New Roman"/>
                <w:szCs w:val="24"/>
              </w:rPr>
              <w:t xml:space="preserve"> </w:t>
            </w:r>
            <w:r w:rsidR="001A6A2B" w:rsidRPr="001A6A2B">
              <w:rPr>
                <w:rFonts w:ascii="Times New Roman" w:hAnsi="Times New Roman"/>
                <w:szCs w:val="24"/>
              </w:rPr>
              <w:t xml:space="preserve">ITU-R </w:t>
            </w:r>
            <w:proofErr w:type="gramStart"/>
            <w:r w:rsidR="00380BF6">
              <w:rPr>
                <w:rFonts w:ascii="Times New Roman" w:hAnsi="Times New Roman"/>
                <w:szCs w:val="24"/>
              </w:rPr>
              <w:t>F</w:t>
            </w:r>
            <w:r w:rsidR="001A6A2B" w:rsidRPr="001A6A2B">
              <w:rPr>
                <w:rFonts w:ascii="Times New Roman" w:hAnsi="Times New Roman"/>
                <w:szCs w:val="24"/>
              </w:rPr>
              <w:t>.[</w:t>
            </w:r>
            <w:proofErr w:type="gramEnd"/>
            <w:r w:rsidR="00380BF6">
              <w:rPr>
                <w:rFonts w:ascii="Times New Roman" w:hAnsi="Times New Roman"/>
                <w:szCs w:val="24"/>
              </w:rPr>
              <w:t>ENG &amp;</w:t>
            </w:r>
            <w:r w:rsidR="001A6A2B" w:rsidRPr="001A6A2B">
              <w:rPr>
                <w:rFonts w:ascii="Times New Roman" w:hAnsi="Times New Roman"/>
                <w:szCs w:val="24"/>
              </w:rPr>
              <w:t xml:space="preserve"> PMSE]</w:t>
            </w:r>
          </w:p>
        </w:tc>
      </w:tr>
      <w:tr w:rsidR="00FE0EEA" w:rsidRPr="00445B52" w14:paraId="741A38BF" w14:textId="77777777" w:rsidTr="00445B52">
        <w:trPr>
          <w:trHeight w:val="1960"/>
        </w:trPr>
        <w:tc>
          <w:tcPr>
            <w:tcW w:w="4207" w:type="dxa"/>
            <w:tcBorders>
              <w:left w:val="double" w:sz="6" w:space="0" w:color="auto"/>
            </w:tcBorders>
          </w:tcPr>
          <w:p w14:paraId="4F82087F" w14:textId="77777777" w:rsidR="00FE0EEA" w:rsidRPr="00445B52" w:rsidRDefault="00FE0EEA" w:rsidP="00FF4345">
            <w:pPr>
              <w:ind w:left="144" w:right="144"/>
              <w:rPr>
                <w:b/>
                <w:szCs w:val="24"/>
              </w:rPr>
            </w:pPr>
            <w:r w:rsidRPr="00445B52">
              <w:rPr>
                <w:b/>
                <w:szCs w:val="24"/>
              </w:rPr>
              <w:t>Author(s)/Contributors(s):</w:t>
            </w:r>
          </w:p>
          <w:p w14:paraId="4A8CDEF5" w14:textId="77777777" w:rsidR="00FE0EEA" w:rsidRPr="00445B52" w:rsidRDefault="00FE0EEA" w:rsidP="00FF4345">
            <w:pPr>
              <w:spacing w:before="0"/>
              <w:ind w:left="144" w:right="144"/>
              <w:rPr>
                <w:bCs/>
                <w:iCs/>
                <w:szCs w:val="24"/>
              </w:rPr>
            </w:pPr>
          </w:p>
          <w:p w14:paraId="19522949" w14:textId="1783045D" w:rsidR="00DF3E2B" w:rsidRPr="00445B52" w:rsidRDefault="00037ABB" w:rsidP="00DF3E2B">
            <w:pPr>
              <w:overflowPunct/>
              <w:autoSpaceDE/>
              <w:autoSpaceDN/>
              <w:adjustRightInd/>
              <w:spacing w:before="0"/>
              <w:ind w:left="144" w:right="144"/>
              <w:textAlignment w:val="auto"/>
              <w:rPr>
                <w:rFonts w:eastAsia="Calibri"/>
                <w:bCs/>
                <w:iCs/>
                <w:szCs w:val="24"/>
              </w:rPr>
            </w:pPr>
            <w:r w:rsidRPr="00445B52">
              <w:rPr>
                <w:bCs/>
                <w:iCs/>
                <w:szCs w:val="24"/>
              </w:rPr>
              <w:t>Name</w:t>
            </w:r>
            <w:r w:rsidR="00DF3E2B" w:rsidRPr="00445B52">
              <w:rPr>
                <w:bCs/>
                <w:iCs/>
                <w:szCs w:val="24"/>
              </w:rPr>
              <w:t>:</w:t>
            </w:r>
            <w:r w:rsidRPr="00445B52">
              <w:rPr>
                <w:bCs/>
                <w:iCs/>
                <w:szCs w:val="24"/>
              </w:rPr>
              <w:t xml:space="preserve"> </w:t>
            </w:r>
            <w:r w:rsidR="001616A4" w:rsidRPr="00445B52">
              <w:rPr>
                <w:bCs/>
                <w:iCs/>
                <w:szCs w:val="24"/>
              </w:rPr>
              <w:t xml:space="preserve"> </w:t>
            </w:r>
            <w:r w:rsidR="001A6A2B">
              <w:rPr>
                <w:rFonts w:eastAsia="Calibri"/>
                <w:bCs/>
                <w:iCs/>
                <w:szCs w:val="24"/>
              </w:rPr>
              <w:t>Joe Ciaudelli</w:t>
            </w:r>
          </w:p>
          <w:p w14:paraId="0006858E" w14:textId="585C0B30" w:rsidR="00FE0EEA" w:rsidRPr="00445B52" w:rsidRDefault="00037ABB" w:rsidP="00FF4345">
            <w:pPr>
              <w:spacing w:before="0"/>
              <w:ind w:left="144" w:right="144"/>
              <w:rPr>
                <w:bCs/>
                <w:iCs/>
                <w:szCs w:val="24"/>
              </w:rPr>
            </w:pPr>
            <w:r w:rsidRPr="00445B52">
              <w:rPr>
                <w:bCs/>
                <w:iCs/>
                <w:szCs w:val="24"/>
              </w:rPr>
              <w:t>Org</w:t>
            </w:r>
            <w:r w:rsidR="00DF3E2B" w:rsidRPr="00445B52">
              <w:rPr>
                <w:bCs/>
                <w:iCs/>
                <w:szCs w:val="24"/>
              </w:rPr>
              <w:t>:</w:t>
            </w:r>
            <w:r w:rsidRPr="00445B52">
              <w:rPr>
                <w:bCs/>
                <w:iCs/>
                <w:szCs w:val="24"/>
              </w:rPr>
              <w:t xml:space="preserve"> </w:t>
            </w:r>
            <w:r w:rsidR="001616A4" w:rsidRPr="00445B52">
              <w:rPr>
                <w:bCs/>
                <w:iCs/>
                <w:szCs w:val="24"/>
              </w:rPr>
              <w:t xml:space="preserve"> </w:t>
            </w:r>
            <w:r w:rsidR="001A6A2B">
              <w:rPr>
                <w:rFonts w:eastAsia="Calibri"/>
                <w:bCs/>
                <w:iCs/>
                <w:szCs w:val="24"/>
              </w:rPr>
              <w:t>Sennheiser</w:t>
            </w:r>
          </w:p>
          <w:p w14:paraId="153E3643" w14:textId="77777777" w:rsidR="00037ABB" w:rsidRPr="00445B52" w:rsidRDefault="00037ABB" w:rsidP="00FF4345">
            <w:pPr>
              <w:spacing w:before="0"/>
              <w:ind w:left="144" w:right="144"/>
              <w:rPr>
                <w:bCs/>
                <w:iCs/>
                <w:szCs w:val="24"/>
              </w:rPr>
            </w:pPr>
          </w:p>
          <w:p w14:paraId="451FD58A" w14:textId="77777777" w:rsidR="00FE0EEA" w:rsidRDefault="00FE0EEA" w:rsidP="00037ABB">
            <w:pPr>
              <w:spacing w:before="0"/>
              <w:ind w:right="144"/>
              <w:rPr>
                <w:bCs/>
                <w:iCs/>
                <w:szCs w:val="24"/>
              </w:rPr>
            </w:pPr>
          </w:p>
          <w:p w14:paraId="4D269C3F" w14:textId="18D5955A" w:rsidR="006E09AB" w:rsidRDefault="006E09AB" w:rsidP="006E09AB">
            <w:pPr>
              <w:spacing w:before="0"/>
              <w:ind w:left="122" w:right="144"/>
              <w:rPr>
                <w:szCs w:val="24"/>
              </w:rPr>
            </w:pPr>
          </w:p>
          <w:p w14:paraId="5D4502CA" w14:textId="54CF55D1" w:rsidR="006E09AB" w:rsidRPr="00445B52" w:rsidRDefault="006E09AB" w:rsidP="006E09AB">
            <w:pPr>
              <w:spacing w:before="0"/>
              <w:ind w:left="122" w:right="144"/>
              <w:rPr>
                <w:szCs w:val="24"/>
              </w:rPr>
            </w:pPr>
          </w:p>
          <w:p w14:paraId="2119B099" w14:textId="77777777" w:rsidR="006E09AB" w:rsidRDefault="006E09AB" w:rsidP="00037ABB">
            <w:pPr>
              <w:spacing w:before="0"/>
              <w:ind w:right="144"/>
              <w:rPr>
                <w:bCs/>
                <w:iCs/>
                <w:szCs w:val="24"/>
              </w:rPr>
            </w:pPr>
          </w:p>
          <w:p w14:paraId="79FC9D83" w14:textId="311C0EA4" w:rsidR="00A77B18" w:rsidRDefault="00A77B18" w:rsidP="00A77B18">
            <w:pPr>
              <w:spacing w:before="0"/>
              <w:ind w:left="122" w:right="144"/>
              <w:rPr>
                <w:szCs w:val="24"/>
              </w:rPr>
            </w:pPr>
          </w:p>
          <w:p w14:paraId="6B339AE8" w14:textId="113E81FC" w:rsidR="00A77B18" w:rsidRPr="00445B52" w:rsidRDefault="00A77B18" w:rsidP="00A77B18">
            <w:pPr>
              <w:spacing w:before="0"/>
              <w:ind w:left="122" w:right="144"/>
              <w:rPr>
                <w:szCs w:val="24"/>
              </w:rPr>
            </w:pPr>
          </w:p>
          <w:p w14:paraId="1F4DED57" w14:textId="71C764C5" w:rsidR="006E09AB" w:rsidRPr="00445B52" w:rsidRDefault="006E09AB" w:rsidP="00037ABB">
            <w:pPr>
              <w:spacing w:before="0"/>
              <w:ind w:right="144"/>
              <w:rPr>
                <w:bCs/>
                <w:iCs/>
                <w:szCs w:val="24"/>
              </w:rPr>
            </w:pPr>
          </w:p>
        </w:tc>
        <w:tc>
          <w:tcPr>
            <w:tcW w:w="5186" w:type="dxa"/>
            <w:tcBorders>
              <w:right w:val="double" w:sz="6" w:space="0" w:color="auto"/>
            </w:tcBorders>
          </w:tcPr>
          <w:p w14:paraId="0B96E9F1" w14:textId="77777777" w:rsidR="00FE0EEA" w:rsidRPr="00445B52" w:rsidRDefault="00FE0EEA" w:rsidP="00FF4345">
            <w:pPr>
              <w:ind w:left="144" w:right="144"/>
              <w:rPr>
                <w:bCs/>
                <w:szCs w:val="24"/>
                <w:lang w:val="fr-FR"/>
              </w:rPr>
            </w:pPr>
          </w:p>
          <w:p w14:paraId="37997308" w14:textId="77777777" w:rsidR="00FE0EEA" w:rsidRPr="00445B52" w:rsidRDefault="00FE0EEA" w:rsidP="00FF4345">
            <w:pPr>
              <w:spacing w:before="0"/>
              <w:ind w:left="144" w:right="144"/>
              <w:rPr>
                <w:bCs/>
                <w:szCs w:val="24"/>
                <w:lang w:val="fr-FR"/>
              </w:rPr>
            </w:pPr>
          </w:p>
          <w:p w14:paraId="14DEC164" w14:textId="76CFD1EE" w:rsidR="00FE0EEA" w:rsidRDefault="00FE0EEA" w:rsidP="00AB30FB">
            <w:pPr>
              <w:spacing w:before="0"/>
              <w:ind w:left="144" w:right="144"/>
              <w:rPr>
                <w:szCs w:val="24"/>
              </w:rPr>
            </w:pPr>
            <w:proofErr w:type="gramStart"/>
            <w:r w:rsidRPr="00445B52">
              <w:rPr>
                <w:bCs/>
                <w:color w:val="000000"/>
                <w:szCs w:val="24"/>
                <w:lang w:val="fr-FR"/>
              </w:rPr>
              <w:t>Phone:</w:t>
            </w:r>
            <w:proofErr w:type="gramEnd"/>
            <w:r w:rsidRPr="00445B52">
              <w:rPr>
                <w:bCs/>
                <w:color w:val="000000"/>
                <w:szCs w:val="24"/>
                <w:lang w:val="fr-FR"/>
              </w:rPr>
              <w:t xml:space="preserve"> </w:t>
            </w:r>
            <w:r w:rsidR="001616A4" w:rsidRPr="00445B52">
              <w:rPr>
                <w:bCs/>
                <w:color w:val="000000"/>
                <w:szCs w:val="24"/>
                <w:lang w:val="fr-FR"/>
              </w:rPr>
              <w:t xml:space="preserve"> </w:t>
            </w:r>
            <w:r w:rsidR="00DF3E2B" w:rsidRPr="00445B52">
              <w:rPr>
                <w:szCs w:val="24"/>
              </w:rPr>
              <w:t>(</w:t>
            </w:r>
            <w:r w:rsidR="001A6A2B">
              <w:rPr>
                <w:szCs w:val="24"/>
              </w:rPr>
              <w:t>860</w:t>
            </w:r>
            <w:r w:rsidR="00DF3E2B" w:rsidRPr="00445B52">
              <w:rPr>
                <w:szCs w:val="24"/>
              </w:rPr>
              <w:t xml:space="preserve">) </w:t>
            </w:r>
            <w:r w:rsidR="001A6A2B">
              <w:rPr>
                <w:szCs w:val="24"/>
              </w:rPr>
              <w:t>848</w:t>
            </w:r>
            <w:r w:rsidR="00DF3E2B" w:rsidRPr="00445B52">
              <w:rPr>
                <w:szCs w:val="24"/>
              </w:rPr>
              <w:t>-</w:t>
            </w:r>
            <w:r w:rsidR="001A6A2B">
              <w:rPr>
                <w:szCs w:val="24"/>
              </w:rPr>
              <w:t>3132  office landline</w:t>
            </w:r>
          </w:p>
          <w:p w14:paraId="1DB586E2" w14:textId="3309FEFB" w:rsidR="001A6A2B" w:rsidRPr="00445B52" w:rsidRDefault="001A6A2B" w:rsidP="00AB30FB">
            <w:pPr>
              <w:spacing w:before="0"/>
              <w:ind w:left="144" w:right="144"/>
              <w:rPr>
                <w:bCs/>
                <w:color w:val="000000"/>
                <w:szCs w:val="24"/>
                <w:lang w:val="fr-FR"/>
              </w:rPr>
            </w:pPr>
            <w:r>
              <w:rPr>
                <w:szCs w:val="24"/>
              </w:rPr>
              <w:t>Phone</w:t>
            </w:r>
            <w:proofErr w:type="gramStart"/>
            <w:r>
              <w:rPr>
                <w:szCs w:val="24"/>
              </w:rPr>
              <w:t>:  (</w:t>
            </w:r>
            <w:proofErr w:type="gramEnd"/>
            <w:r>
              <w:rPr>
                <w:szCs w:val="24"/>
              </w:rPr>
              <w:t>860) 848-7422  mobile</w:t>
            </w:r>
          </w:p>
          <w:p w14:paraId="40ADD7BE" w14:textId="64EBF10A" w:rsidR="00FE0EEA" w:rsidRPr="00445B52" w:rsidRDefault="00FE0EEA" w:rsidP="00AB30FB">
            <w:pPr>
              <w:spacing w:before="0"/>
              <w:ind w:left="144" w:right="144"/>
              <w:rPr>
                <w:bCs/>
                <w:color w:val="000000"/>
                <w:szCs w:val="24"/>
                <w:lang w:val="fr-FR"/>
              </w:rPr>
            </w:pPr>
            <w:proofErr w:type="gramStart"/>
            <w:r w:rsidRPr="00445B52">
              <w:rPr>
                <w:bCs/>
                <w:color w:val="000000"/>
                <w:szCs w:val="24"/>
                <w:lang w:val="fr-FR"/>
              </w:rPr>
              <w:t>Email:</w:t>
            </w:r>
            <w:proofErr w:type="gramEnd"/>
            <w:r w:rsidRPr="00445B52">
              <w:rPr>
                <w:bCs/>
                <w:color w:val="000000"/>
                <w:szCs w:val="24"/>
                <w:lang w:val="fr-FR"/>
              </w:rPr>
              <w:t xml:space="preserve"> </w:t>
            </w:r>
            <w:r w:rsidR="001616A4" w:rsidRPr="00445B52">
              <w:rPr>
                <w:bCs/>
                <w:color w:val="000000"/>
                <w:szCs w:val="24"/>
                <w:lang w:val="fr-FR"/>
              </w:rPr>
              <w:t xml:space="preserve"> </w:t>
            </w:r>
            <w:hyperlink r:id="rId8" w:history="1">
              <w:r w:rsidR="001A6A2B" w:rsidRPr="006E4FAF">
                <w:rPr>
                  <w:rStyle w:val="Hyperlink"/>
                  <w:szCs w:val="24"/>
                </w:rPr>
                <w:t>joe.ciaudelli@sennheiser.com</w:t>
              </w:r>
            </w:hyperlink>
          </w:p>
          <w:p w14:paraId="683A79A0" w14:textId="77777777" w:rsidR="00FE0EEA" w:rsidRPr="00445B52" w:rsidRDefault="00FE0EEA" w:rsidP="00AB30FB">
            <w:pPr>
              <w:spacing w:before="0"/>
              <w:ind w:left="144" w:right="144"/>
              <w:rPr>
                <w:bCs/>
                <w:color w:val="000000"/>
                <w:szCs w:val="24"/>
                <w:lang w:val="fr-FR"/>
              </w:rPr>
            </w:pPr>
          </w:p>
          <w:p w14:paraId="535E1F04" w14:textId="77777777" w:rsidR="00F20AF5" w:rsidRDefault="00F20AF5" w:rsidP="00AB30FB">
            <w:pPr>
              <w:spacing w:before="0"/>
              <w:ind w:left="144" w:right="144"/>
              <w:rPr>
                <w:bCs/>
                <w:color w:val="000000"/>
                <w:szCs w:val="24"/>
                <w:lang w:val="fr-FR"/>
              </w:rPr>
            </w:pPr>
          </w:p>
          <w:p w14:paraId="38E2E93A" w14:textId="29E86457" w:rsidR="00F20AF5" w:rsidRPr="00445B52" w:rsidRDefault="00F20AF5" w:rsidP="00AB30FB">
            <w:pPr>
              <w:spacing w:before="0"/>
              <w:ind w:left="144" w:right="144"/>
              <w:rPr>
                <w:bCs/>
                <w:color w:val="000000"/>
                <w:szCs w:val="24"/>
                <w:lang w:val="fr-FR"/>
              </w:rPr>
            </w:pPr>
          </w:p>
        </w:tc>
      </w:tr>
      <w:tr w:rsidR="00FE0EEA" w:rsidRPr="008A5AF1" w14:paraId="7E562B13" w14:textId="77777777" w:rsidTr="00272B66">
        <w:trPr>
          <w:trHeight w:val="541"/>
        </w:trPr>
        <w:tc>
          <w:tcPr>
            <w:tcW w:w="9393" w:type="dxa"/>
            <w:gridSpan w:val="2"/>
            <w:tcBorders>
              <w:left w:val="double" w:sz="6" w:space="0" w:color="auto"/>
              <w:right w:val="double" w:sz="6" w:space="0" w:color="auto"/>
            </w:tcBorders>
          </w:tcPr>
          <w:p w14:paraId="538DEACB" w14:textId="0892036F" w:rsidR="00445B52" w:rsidRDefault="00FE0EEA" w:rsidP="003C4879">
            <w:pPr>
              <w:jc w:val="both"/>
              <w:rPr>
                <w:szCs w:val="24"/>
              </w:rPr>
            </w:pPr>
            <w:r w:rsidRPr="00445B52">
              <w:rPr>
                <w:b/>
                <w:bCs/>
                <w:szCs w:val="24"/>
              </w:rPr>
              <w:t>Purpose/Objective:</w:t>
            </w:r>
            <w:r w:rsidRPr="00445B52">
              <w:rPr>
                <w:szCs w:val="24"/>
              </w:rPr>
              <w:t xml:space="preserve">  </w:t>
            </w:r>
            <w:r w:rsidR="001616A4" w:rsidRPr="00445B52">
              <w:rPr>
                <w:szCs w:val="24"/>
              </w:rPr>
              <w:t xml:space="preserve">The purpose of this contribution is to </w:t>
            </w:r>
            <w:r w:rsidR="007B7D81">
              <w:rPr>
                <w:szCs w:val="24"/>
              </w:rPr>
              <w:t xml:space="preserve">propose </w:t>
            </w:r>
            <w:r w:rsidR="00380BF6">
              <w:rPr>
                <w:szCs w:val="24"/>
              </w:rPr>
              <w:t xml:space="preserve">a </w:t>
            </w:r>
            <w:r w:rsidR="001A6A2B">
              <w:rPr>
                <w:szCs w:val="24"/>
              </w:rPr>
              <w:t>report</w:t>
            </w:r>
            <w:r w:rsidR="007B7D81">
              <w:rPr>
                <w:szCs w:val="24"/>
              </w:rPr>
              <w:t xml:space="preserve"> </w:t>
            </w:r>
            <w:r w:rsidR="00380BF6">
              <w:rPr>
                <w:szCs w:val="24"/>
              </w:rPr>
              <w:t>on aspects of ENG &amp; PMSE related</w:t>
            </w:r>
            <w:r w:rsidR="001A6A2B">
              <w:rPr>
                <w:szCs w:val="24"/>
              </w:rPr>
              <w:t xml:space="preserve"> </w:t>
            </w:r>
            <w:r w:rsidR="003537C6">
              <w:rPr>
                <w:szCs w:val="24"/>
              </w:rPr>
              <w:t xml:space="preserve">to </w:t>
            </w:r>
            <w:r w:rsidR="007B7D81">
              <w:rPr>
                <w:szCs w:val="24"/>
              </w:rPr>
              <w:t>fixed systems.</w:t>
            </w:r>
            <w:r w:rsidR="001A6A2B">
              <w:rPr>
                <w:szCs w:val="24"/>
              </w:rPr>
              <w:t xml:space="preserve"> </w:t>
            </w:r>
          </w:p>
          <w:p w14:paraId="740EFEE9" w14:textId="0465414B" w:rsidR="009B0F49" w:rsidRPr="00445B52" w:rsidRDefault="009B0F49" w:rsidP="003C4879">
            <w:pPr>
              <w:jc w:val="both"/>
              <w:rPr>
                <w:szCs w:val="24"/>
              </w:rPr>
            </w:pPr>
          </w:p>
        </w:tc>
      </w:tr>
      <w:tr w:rsidR="00FE0EEA" w:rsidRPr="008A5AF1" w14:paraId="717C4BE0" w14:textId="77777777" w:rsidTr="005915A7">
        <w:trPr>
          <w:trHeight w:val="1038"/>
        </w:trPr>
        <w:tc>
          <w:tcPr>
            <w:tcW w:w="9393" w:type="dxa"/>
            <w:gridSpan w:val="2"/>
            <w:tcBorders>
              <w:left w:val="double" w:sz="6" w:space="0" w:color="auto"/>
              <w:bottom w:val="single" w:sz="12" w:space="0" w:color="auto"/>
              <w:right w:val="double" w:sz="6" w:space="0" w:color="auto"/>
            </w:tcBorders>
          </w:tcPr>
          <w:p w14:paraId="35F86D7D" w14:textId="4565E327" w:rsidR="00126CF1" w:rsidRPr="00126CF1" w:rsidRDefault="00FE0EEA" w:rsidP="00126CF1">
            <w:pPr>
              <w:pStyle w:val="enumlev2"/>
              <w:ind w:left="0" w:firstLine="0"/>
              <w:jc w:val="both"/>
              <w:rPr>
                <w:bCs/>
                <w:szCs w:val="24"/>
              </w:rPr>
            </w:pPr>
            <w:r w:rsidRPr="00445B52">
              <w:rPr>
                <w:b/>
                <w:bCs/>
                <w:szCs w:val="24"/>
              </w:rPr>
              <w:t>Abstract:</w:t>
            </w:r>
            <w:r w:rsidRPr="00445B52">
              <w:rPr>
                <w:bCs/>
                <w:szCs w:val="24"/>
              </w:rPr>
              <w:t xml:space="preserve">  </w:t>
            </w:r>
            <w:r w:rsidR="00126CF1">
              <w:rPr>
                <w:bCs/>
                <w:szCs w:val="24"/>
              </w:rPr>
              <w:t xml:space="preserve">At the </w:t>
            </w:r>
            <w:r w:rsidR="00A74692">
              <w:rPr>
                <w:bCs/>
                <w:szCs w:val="24"/>
              </w:rPr>
              <w:t xml:space="preserve">WP 5 </w:t>
            </w:r>
            <w:r w:rsidR="00126CF1">
              <w:rPr>
                <w:bCs/>
                <w:szCs w:val="24"/>
              </w:rPr>
              <w:t>conference in May 202</w:t>
            </w:r>
            <w:r w:rsidR="007B7D81">
              <w:rPr>
                <w:bCs/>
                <w:szCs w:val="24"/>
              </w:rPr>
              <w:t>2</w:t>
            </w:r>
            <w:r w:rsidR="00126CF1">
              <w:rPr>
                <w:bCs/>
                <w:szCs w:val="24"/>
              </w:rPr>
              <w:t xml:space="preserve">, </w:t>
            </w:r>
            <w:r w:rsidR="00A74692">
              <w:rPr>
                <w:bCs/>
                <w:szCs w:val="24"/>
              </w:rPr>
              <w:t>it was decided that</w:t>
            </w:r>
            <w:r w:rsidR="00C41775">
              <w:rPr>
                <w:bCs/>
                <w:szCs w:val="24"/>
              </w:rPr>
              <w:t xml:space="preserve"> </w:t>
            </w:r>
            <w:r w:rsidR="00126CF1">
              <w:rPr>
                <w:bCs/>
                <w:szCs w:val="24"/>
              </w:rPr>
              <w:t>a</w:t>
            </w:r>
            <w:r w:rsidR="002A24C4">
              <w:rPr>
                <w:bCs/>
                <w:szCs w:val="24"/>
              </w:rPr>
              <w:t xml:space="preserve"> </w:t>
            </w:r>
            <w:r w:rsidR="00C41775">
              <w:rPr>
                <w:bCs/>
                <w:szCs w:val="24"/>
              </w:rPr>
              <w:t xml:space="preserve">new </w:t>
            </w:r>
            <w:r w:rsidR="00126CF1">
              <w:rPr>
                <w:bCs/>
                <w:szCs w:val="24"/>
              </w:rPr>
              <w:t>report on Audio PMSE</w:t>
            </w:r>
            <w:r w:rsidR="002A24C4">
              <w:rPr>
                <w:bCs/>
                <w:szCs w:val="24"/>
              </w:rPr>
              <w:t xml:space="preserve"> </w:t>
            </w:r>
            <w:r w:rsidR="00C41775">
              <w:rPr>
                <w:bCs/>
                <w:szCs w:val="24"/>
              </w:rPr>
              <w:t xml:space="preserve">that was </w:t>
            </w:r>
            <w:r w:rsidR="002A24C4">
              <w:rPr>
                <w:bCs/>
                <w:szCs w:val="24"/>
              </w:rPr>
              <w:t xml:space="preserve">submitted to WP 5C </w:t>
            </w:r>
            <w:r w:rsidR="00A74692">
              <w:rPr>
                <w:bCs/>
                <w:szCs w:val="24"/>
              </w:rPr>
              <w:t>would be segmente</w:t>
            </w:r>
            <w:r w:rsidR="00E12BDB">
              <w:rPr>
                <w:bCs/>
                <w:szCs w:val="24"/>
              </w:rPr>
              <w:t>d into land mobile</w:t>
            </w:r>
            <w:r w:rsidR="001548DD">
              <w:rPr>
                <w:bCs/>
                <w:szCs w:val="24"/>
              </w:rPr>
              <w:t>, fixed, and broadcast components and</w:t>
            </w:r>
            <w:r w:rsidR="002A24C4">
              <w:rPr>
                <w:bCs/>
                <w:szCs w:val="24"/>
              </w:rPr>
              <w:t xml:space="preserve"> </w:t>
            </w:r>
            <w:r w:rsidR="001548DD">
              <w:rPr>
                <w:bCs/>
                <w:szCs w:val="24"/>
              </w:rPr>
              <w:t xml:space="preserve">managed by </w:t>
            </w:r>
            <w:r w:rsidR="002A24C4">
              <w:rPr>
                <w:bCs/>
                <w:szCs w:val="24"/>
              </w:rPr>
              <w:t>WP 5A</w:t>
            </w:r>
            <w:r w:rsidR="0022011D">
              <w:rPr>
                <w:bCs/>
                <w:szCs w:val="24"/>
              </w:rPr>
              <w:t xml:space="preserve">, 5C, and 6A respectively. The </w:t>
            </w:r>
            <w:r w:rsidR="003537C6">
              <w:rPr>
                <w:bCs/>
                <w:szCs w:val="24"/>
              </w:rPr>
              <w:t>document</w:t>
            </w:r>
            <w:r w:rsidR="0022011D">
              <w:rPr>
                <w:bCs/>
                <w:szCs w:val="24"/>
              </w:rPr>
              <w:t xml:space="preserve"> was attached to the </w:t>
            </w:r>
            <w:r w:rsidR="003537C6">
              <w:rPr>
                <w:bCs/>
                <w:szCs w:val="24"/>
              </w:rPr>
              <w:t xml:space="preserve">WP </w:t>
            </w:r>
            <w:r w:rsidR="0022011D">
              <w:rPr>
                <w:bCs/>
                <w:szCs w:val="24"/>
              </w:rPr>
              <w:t>5C</w:t>
            </w:r>
            <w:r w:rsidR="003537C6">
              <w:rPr>
                <w:bCs/>
                <w:szCs w:val="24"/>
              </w:rPr>
              <w:t xml:space="preserve"> </w:t>
            </w:r>
            <w:r w:rsidR="0022011D">
              <w:rPr>
                <w:bCs/>
                <w:szCs w:val="24"/>
              </w:rPr>
              <w:t xml:space="preserve">Chairman’s report pending contributions specific to fixed systems. This contribution proposes </w:t>
            </w:r>
            <w:r w:rsidR="00380BF6">
              <w:rPr>
                <w:bCs/>
                <w:szCs w:val="24"/>
              </w:rPr>
              <w:t>a new</w:t>
            </w:r>
            <w:r w:rsidR="0022011D">
              <w:rPr>
                <w:bCs/>
                <w:szCs w:val="24"/>
              </w:rPr>
              <w:t xml:space="preserve"> F series </w:t>
            </w:r>
            <w:r w:rsidR="00380BF6">
              <w:rPr>
                <w:bCs/>
                <w:szCs w:val="24"/>
              </w:rPr>
              <w:t xml:space="preserve">ENG and PMSE </w:t>
            </w:r>
            <w:r w:rsidR="0022011D">
              <w:rPr>
                <w:bCs/>
                <w:szCs w:val="24"/>
              </w:rPr>
              <w:t>report</w:t>
            </w:r>
            <w:r w:rsidR="00380BF6">
              <w:rPr>
                <w:bCs/>
                <w:szCs w:val="24"/>
              </w:rPr>
              <w:t xml:space="preserve"> that is loosely based on the original report</w:t>
            </w:r>
            <w:r w:rsidR="0022011D">
              <w:rPr>
                <w:bCs/>
                <w:szCs w:val="24"/>
              </w:rPr>
              <w:t>.</w:t>
            </w:r>
            <w:r w:rsidR="00380BF6">
              <w:rPr>
                <w:bCs/>
                <w:szCs w:val="24"/>
              </w:rPr>
              <w:t xml:space="preserve"> </w:t>
            </w:r>
          </w:p>
          <w:p w14:paraId="65EA6DCC" w14:textId="168D1AEC" w:rsidR="00E526AF" w:rsidRDefault="00E526AF" w:rsidP="003C4879">
            <w:pPr>
              <w:pStyle w:val="enumlev2"/>
              <w:ind w:left="0" w:firstLine="0"/>
              <w:jc w:val="both"/>
              <w:rPr>
                <w:bCs/>
                <w:szCs w:val="24"/>
              </w:rPr>
            </w:pPr>
          </w:p>
          <w:p w14:paraId="2D50027D" w14:textId="667D09B6" w:rsidR="00EE4EDC" w:rsidRPr="00445B52" w:rsidRDefault="00EE4EDC" w:rsidP="003C4879">
            <w:pPr>
              <w:pStyle w:val="enumlev2"/>
              <w:ind w:left="0" w:firstLine="0"/>
              <w:jc w:val="both"/>
              <w:rPr>
                <w:bCs/>
                <w:szCs w:val="24"/>
              </w:rPr>
            </w:pPr>
          </w:p>
        </w:tc>
      </w:tr>
    </w:tbl>
    <w:p w14:paraId="4877C1BE" w14:textId="3A5FD4E0" w:rsidR="00E34FFC" w:rsidRDefault="00E34FFC" w:rsidP="0073325C">
      <w:pPr>
        <w:rPr>
          <w:szCs w:val="24"/>
        </w:rPr>
      </w:pPr>
    </w:p>
    <w:p w14:paraId="09765837" w14:textId="1C22EA5C" w:rsidR="00380BF6" w:rsidRDefault="00380BF6" w:rsidP="0073325C">
      <w:pPr>
        <w:rPr>
          <w:szCs w:val="24"/>
        </w:rPr>
      </w:pPr>
    </w:p>
    <w:p w14:paraId="02857DA1" w14:textId="5631316D" w:rsidR="00380BF6" w:rsidRDefault="00380BF6" w:rsidP="0073325C">
      <w:pPr>
        <w:rPr>
          <w:szCs w:val="24"/>
        </w:rPr>
      </w:pPr>
    </w:p>
    <w:p w14:paraId="3841F552" w14:textId="556D29A6" w:rsidR="00380BF6" w:rsidRDefault="00380BF6" w:rsidP="0073325C">
      <w:pPr>
        <w:rPr>
          <w:szCs w:val="24"/>
        </w:rPr>
      </w:pPr>
    </w:p>
    <w:p w14:paraId="57E39D7F" w14:textId="521DE2F5" w:rsidR="00380BF6" w:rsidRDefault="00380BF6" w:rsidP="0073325C">
      <w:pPr>
        <w:rPr>
          <w:szCs w:val="24"/>
        </w:rPr>
      </w:pPr>
    </w:p>
    <w:p w14:paraId="5F98B854" w14:textId="00E45ADE" w:rsidR="00380BF6" w:rsidRDefault="00380BF6" w:rsidP="0073325C">
      <w:pPr>
        <w:rPr>
          <w:szCs w:val="24"/>
        </w:rPr>
      </w:pPr>
    </w:p>
    <w:p w14:paraId="537E9CC9" w14:textId="3B51B652" w:rsidR="00380BF6" w:rsidRDefault="00380BF6" w:rsidP="0073325C">
      <w:pPr>
        <w:rPr>
          <w:szCs w:val="24"/>
        </w:rPr>
      </w:pPr>
    </w:p>
    <w:p w14:paraId="48CC2AED" w14:textId="5B979658" w:rsidR="00380BF6" w:rsidRDefault="00380BF6" w:rsidP="0073325C">
      <w:pPr>
        <w:rPr>
          <w:szCs w:val="24"/>
        </w:rPr>
      </w:pPr>
    </w:p>
    <w:p w14:paraId="742DD22B" w14:textId="1CE4A9EB" w:rsidR="00380BF6" w:rsidRDefault="00380BF6" w:rsidP="0073325C">
      <w:pPr>
        <w:rPr>
          <w:szCs w:val="24"/>
        </w:rPr>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380BF6" w:rsidRPr="007F0BAC" w14:paraId="3BFE54B5" w14:textId="77777777" w:rsidTr="00152419">
        <w:trPr>
          <w:cantSplit/>
        </w:trPr>
        <w:tc>
          <w:tcPr>
            <w:tcW w:w="6487" w:type="dxa"/>
            <w:vAlign w:val="center"/>
          </w:tcPr>
          <w:p w14:paraId="380BDE43" w14:textId="77777777" w:rsidR="00380BF6" w:rsidRPr="007F0BAC" w:rsidRDefault="00380BF6" w:rsidP="00152419">
            <w:pPr>
              <w:shd w:val="solid" w:color="FFFFFF" w:fill="FFFFFF"/>
              <w:spacing w:before="0"/>
              <w:rPr>
                <w:rFonts w:ascii="Verdana" w:hAnsi="Verdana" w:cs="Times New Roman Bold"/>
                <w:b/>
                <w:bCs/>
                <w:sz w:val="26"/>
                <w:szCs w:val="26"/>
              </w:rPr>
            </w:pPr>
            <w:r w:rsidRPr="007F0BAC">
              <w:rPr>
                <w:rFonts w:ascii="Verdana" w:hAnsi="Verdana" w:cs="Times New Roman Bold"/>
                <w:b/>
                <w:bCs/>
                <w:sz w:val="26"/>
                <w:szCs w:val="26"/>
              </w:rPr>
              <w:lastRenderedPageBreak/>
              <w:t>Radiocommunication Study Groups</w:t>
            </w:r>
          </w:p>
        </w:tc>
        <w:tc>
          <w:tcPr>
            <w:tcW w:w="3402" w:type="dxa"/>
          </w:tcPr>
          <w:p w14:paraId="3A5A79C5" w14:textId="77777777" w:rsidR="00380BF6" w:rsidRPr="007F0BAC" w:rsidRDefault="00380BF6" w:rsidP="00152419">
            <w:pPr>
              <w:shd w:val="solid" w:color="FFFFFF" w:fill="FFFFFF"/>
              <w:spacing w:before="0" w:line="240" w:lineRule="atLeast"/>
            </w:pPr>
            <w:bookmarkStart w:id="10" w:name="ditulogo"/>
            <w:bookmarkEnd w:id="10"/>
            <w:r w:rsidRPr="007F0BAC">
              <w:rPr>
                <w:noProof/>
                <w:lang w:eastAsia="en-GB"/>
              </w:rPr>
              <w:drawing>
                <wp:inline distT="0" distB="0" distL="0" distR="0" wp14:anchorId="34D7D414" wp14:editId="56EFD28A">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380BF6" w:rsidRPr="007F0BAC" w14:paraId="32FF6272" w14:textId="77777777" w:rsidTr="00152419">
        <w:trPr>
          <w:cantSplit/>
        </w:trPr>
        <w:tc>
          <w:tcPr>
            <w:tcW w:w="6487" w:type="dxa"/>
            <w:tcBorders>
              <w:bottom w:val="single" w:sz="12" w:space="0" w:color="auto"/>
            </w:tcBorders>
          </w:tcPr>
          <w:p w14:paraId="27046AF0" w14:textId="77777777" w:rsidR="00380BF6" w:rsidRPr="007F0BAC" w:rsidRDefault="00380BF6" w:rsidP="00152419">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6F874217" w14:textId="77777777" w:rsidR="00380BF6" w:rsidRPr="007F0BAC" w:rsidRDefault="00380BF6" w:rsidP="00152419">
            <w:pPr>
              <w:shd w:val="solid" w:color="FFFFFF" w:fill="FFFFFF"/>
              <w:spacing w:before="0" w:after="48" w:line="240" w:lineRule="atLeast"/>
              <w:rPr>
                <w:sz w:val="22"/>
                <w:szCs w:val="22"/>
              </w:rPr>
            </w:pPr>
          </w:p>
        </w:tc>
      </w:tr>
      <w:tr w:rsidR="00380BF6" w:rsidRPr="007F0BAC" w14:paraId="5298C705" w14:textId="77777777" w:rsidTr="00152419">
        <w:trPr>
          <w:cantSplit/>
        </w:trPr>
        <w:tc>
          <w:tcPr>
            <w:tcW w:w="6487" w:type="dxa"/>
            <w:tcBorders>
              <w:top w:val="single" w:sz="12" w:space="0" w:color="auto"/>
            </w:tcBorders>
          </w:tcPr>
          <w:p w14:paraId="0A706D15" w14:textId="77777777" w:rsidR="00380BF6" w:rsidRPr="007F0BAC" w:rsidRDefault="00380BF6" w:rsidP="00152419">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161584EA" w14:textId="77777777" w:rsidR="00380BF6" w:rsidRPr="007F0BAC" w:rsidRDefault="00380BF6" w:rsidP="00152419">
            <w:pPr>
              <w:shd w:val="solid" w:color="FFFFFF" w:fill="FFFFFF"/>
              <w:spacing w:before="0" w:after="48" w:line="240" w:lineRule="atLeast"/>
            </w:pPr>
          </w:p>
        </w:tc>
      </w:tr>
      <w:tr w:rsidR="00380BF6" w:rsidRPr="007F0BAC" w14:paraId="74A00584" w14:textId="77777777" w:rsidTr="00152419">
        <w:trPr>
          <w:cantSplit/>
        </w:trPr>
        <w:tc>
          <w:tcPr>
            <w:tcW w:w="6487" w:type="dxa"/>
            <w:vMerge w:val="restart"/>
          </w:tcPr>
          <w:p w14:paraId="4A17E5A1" w14:textId="77777777" w:rsidR="00380BF6" w:rsidRPr="007F0BAC" w:rsidRDefault="00380BF6" w:rsidP="00152419">
            <w:pPr>
              <w:shd w:val="solid" w:color="FFFFFF" w:fill="FFFFFF"/>
              <w:spacing w:before="0" w:after="240"/>
              <w:ind w:left="1134" w:hanging="1134"/>
              <w:rPr>
                <w:rFonts w:ascii="Verdana" w:hAnsi="Verdana"/>
                <w:sz w:val="20"/>
              </w:rPr>
            </w:pPr>
            <w:bookmarkStart w:id="11" w:name="recibido"/>
            <w:bookmarkStart w:id="12" w:name="dnum" w:colFirst="1" w:colLast="1"/>
            <w:bookmarkEnd w:id="11"/>
            <w:r w:rsidRPr="007F0BAC">
              <w:rPr>
                <w:rFonts w:ascii="Verdana" w:hAnsi="Verdana"/>
                <w:sz w:val="20"/>
              </w:rPr>
              <w:t>Source:</w:t>
            </w:r>
            <w:r w:rsidRPr="007F0BAC">
              <w:rPr>
                <w:rFonts w:ascii="Verdana" w:hAnsi="Verdana"/>
                <w:sz w:val="20"/>
              </w:rPr>
              <w:tab/>
              <w:t xml:space="preserve">Document </w:t>
            </w:r>
            <w:r w:rsidRPr="007F0BAC">
              <w:rPr>
                <w:rFonts w:ascii="Verdana" w:hAnsi="Verdana"/>
                <w:bCs/>
                <w:sz w:val="20"/>
                <w:lang w:eastAsia="zh-CN"/>
              </w:rPr>
              <w:t>5C/TEMP/</w:t>
            </w:r>
            <w:r>
              <w:rPr>
                <w:rFonts w:ascii="Verdana" w:hAnsi="Verdana"/>
                <w:bCs/>
                <w:sz w:val="20"/>
                <w:lang w:eastAsia="zh-CN"/>
              </w:rPr>
              <w:t>xxx</w:t>
            </w:r>
          </w:p>
          <w:p w14:paraId="11D13106" w14:textId="77777777" w:rsidR="00380BF6" w:rsidRPr="007F0BAC" w:rsidRDefault="00380BF6" w:rsidP="00152419">
            <w:pPr>
              <w:shd w:val="solid" w:color="FFFFFF" w:fill="FFFFFF"/>
              <w:spacing w:before="0" w:after="240"/>
              <w:ind w:left="1134" w:hanging="1134"/>
              <w:rPr>
                <w:rFonts w:ascii="Verdana" w:hAnsi="Verdana"/>
                <w:sz w:val="20"/>
              </w:rPr>
            </w:pPr>
            <w:r w:rsidRPr="007F0BAC">
              <w:rPr>
                <w:rFonts w:ascii="Verdana" w:hAnsi="Verdana"/>
                <w:sz w:val="20"/>
              </w:rPr>
              <w:t>Subject:</w:t>
            </w:r>
            <w:r w:rsidRPr="007F0BAC">
              <w:rPr>
                <w:rFonts w:ascii="Verdana" w:hAnsi="Verdana"/>
                <w:sz w:val="20"/>
              </w:rPr>
              <w:tab/>
              <w:t xml:space="preserve">Resolution </w:t>
            </w:r>
            <w:hyperlink r:id="rId10" w:history="1">
              <w:r w:rsidRPr="007F0BAC">
                <w:rPr>
                  <w:rStyle w:val="Hyperlink"/>
                  <w:rFonts w:ascii="Verdana" w:hAnsi="Verdana"/>
                  <w:sz w:val="20"/>
                </w:rPr>
                <w:t>ITU-R 59-2</w:t>
              </w:r>
            </w:hyperlink>
          </w:p>
        </w:tc>
        <w:tc>
          <w:tcPr>
            <w:tcW w:w="3402" w:type="dxa"/>
          </w:tcPr>
          <w:p w14:paraId="21527D5C" w14:textId="77777777" w:rsidR="00380BF6" w:rsidRPr="007F0BAC" w:rsidRDefault="00380BF6" w:rsidP="00152419">
            <w:pPr>
              <w:shd w:val="solid" w:color="FFFFFF" w:fill="FFFFFF"/>
              <w:spacing w:before="0" w:line="240" w:lineRule="atLeast"/>
              <w:rPr>
                <w:rFonts w:ascii="Verdana" w:hAnsi="Verdana"/>
                <w:sz w:val="20"/>
                <w:lang w:eastAsia="zh-CN"/>
              </w:rPr>
            </w:pPr>
            <w:r w:rsidRPr="007F0BAC">
              <w:rPr>
                <w:rFonts w:ascii="Verdana" w:hAnsi="Verdana"/>
                <w:b/>
                <w:sz w:val="20"/>
                <w:lang w:eastAsia="zh-CN"/>
              </w:rPr>
              <w:br/>
              <w:t>Document 5C/</w:t>
            </w:r>
            <w:r>
              <w:rPr>
                <w:rFonts w:ascii="Verdana" w:hAnsi="Verdana"/>
                <w:b/>
                <w:sz w:val="20"/>
                <w:lang w:eastAsia="zh-CN"/>
              </w:rPr>
              <w:t>xxx</w:t>
            </w:r>
          </w:p>
        </w:tc>
      </w:tr>
      <w:tr w:rsidR="00380BF6" w:rsidRPr="007F0BAC" w14:paraId="3D469EA9" w14:textId="77777777" w:rsidTr="00152419">
        <w:trPr>
          <w:cantSplit/>
        </w:trPr>
        <w:tc>
          <w:tcPr>
            <w:tcW w:w="6487" w:type="dxa"/>
            <w:vMerge/>
          </w:tcPr>
          <w:p w14:paraId="3A0083A7" w14:textId="77777777" w:rsidR="00380BF6" w:rsidRPr="007F0BAC" w:rsidRDefault="00380BF6" w:rsidP="00152419">
            <w:pPr>
              <w:spacing w:before="60"/>
              <w:jc w:val="center"/>
              <w:rPr>
                <w:b/>
                <w:smallCaps/>
                <w:sz w:val="32"/>
                <w:lang w:eastAsia="zh-CN"/>
              </w:rPr>
            </w:pPr>
            <w:bookmarkStart w:id="13" w:name="ddate" w:colFirst="1" w:colLast="1"/>
            <w:bookmarkEnd w:id="12"/>
          </w:p>
        </w:tc>
        <w:tc>
          <w:tcPr>
            <w:tcW w:w="3402" w:type="dxa"/>
          </w:tcPr>
          <w:p w14:paraId="40C76A52" w14:textId="77777777" w:rsidR="00380BF6" w:rsidRPr="007F0BAC" w:rsidRDefault="00380BF6" w:rsidP="00152419">
            <w:pPr>
              <w:shd w:val="solid" w:color="FFFFFF" w:fill="FFFFFF"/>
              <w:spacing w:before="0" w:line="240" w:lineRule="atLeast"/>
              <w:rPr>
                <w:rFonts w:ascii="Verdana" w:hAnsi="Verdana"/>
                <w:sz w:val="20"/>
                <w:lang w:eastAsia="zh-CN"/>
              </w:rPr>
            </w:pPr>
            <w:r>
              <w:rPr>
                <w:rFonts w:ascii="Verdana" w:hAnsi="Verdana"/>
                <w:b/>
                <w:sz w:val="20"/>
                <w:lang w:eastAsia="zh-CN"/>
              </w:rPr>
              <w:t>xx</w:t>
            </w:r>
            <w:r w:rsidRPr="007F0BAC">
              <w:rPr>
                <w:rFonts w:ascii="Verdana" w:hAnsi="Verdana"/>
                <w:b/>
                <w:sz w:val="20"/>
                <w:lang w:eastAsia="zh-CN"/>
              </w:rPr>
              <w:t xml:space="preserve"> </w:t>
            </w:r>
            <w:r>
              <w:rPr>
                <w:rFonts w:ascii="Verdana" w:hAnsi="Verdana"/>
                <w:b/>
                <w:sz w:val="20"/>
                <w:lang w:eastAsia="zh-CN"/>
              </w:rPr>
              <w:t>November</w:t>
            </w:r>
            <w:r w:rsidRPr="007F0BAC">
              <w:rPr>
                <w:rFonts w:ascii="Verdana" w:hAnsi="Verdana"/>
                <w:b/>
                <w:sz w:val="20"/>
                <w:lang w:eastAsia="zh-CN"/>
              </w:rPr>
              <w:t xml:space="preserve"> 2022</w:t>
            </w:r>
          </w:p>
        </w:tc>
      </w:tr>
      <w:tr w:rsidR="00380BF6" w:rsidRPr="007F0BAC" w14:paraId="16EE1CE4" w14:textId="77777777" w:rsidTr="00152419">
        <w:trPr>
          <w:cantSplit/>
        </w:trPr>
        <w:tc>
          <w:tcPr>
            <w:tcW w:w="6487" w:type="dxa"/>
            <w:vMerge/>
          </w:tcPr>
          <w:p w14:paraId="59418F30" w14:textId="77777777" w:rsidR="00380BF6" w:rsidRPr="007F0BAC" w:rsidRDefault="00380BF6" w:rsidP="00152419">
            <w:pPr>
              <w:spacing w:before="60"/>
              <w:jc w:val="center"/>
              <w:rPr>
                <w:b/>
                <w:smallCaps/>
                <w:sz w:val="32"/>
                <w:lang w:eastAsia="zh-CN"/>
              </w:rPr>
            </w:pPr>
            <w:bookmarkStart w:id="14" w:name="dorlang" w:colFirst="1" w:colLast="1"/>
            <w:bookmarkEnd w:id="13"/>
          </w:p>
        </w:tc>
        <w:tc>
          <w:tcPr>
            <w:tcW w:w="3402" w:type="dxa"/>
          </w:tcPr>
          <w:p w14:paraId="431EFD74" w14:textId="77777777" w:rsidR="00380BF6" w:rsidRPr="007F0BAC" w:rsidRDefault="00380BF6" w:rsidP="00152419">
            <w:pPr>
              <w:shd w:val="solid" w:color="FFFFFF" w:fill="FFFFFF"/>
              <w:spacing w:before="0" w:line="240" w:lineRule="atLeast"/>
              <w:rPr>
                <w:rFonts w:ascii="Verdana" w:eastAsia="SimSun" w:hAnsi="Verdana"/>
                <w:sz w:val="20"/>
                <w:lang w:eastAsia="zh-CN"/>
              </w:rPr>
            </w:pPr>
            <w:r w:rsidRPr="007F0BAC">
              <w:rPr>
                <w:rFonts w:ascii="Verdana" w:eastAsia="SimSun" w:hAnsi="Verdana"/>
                <w:b/>
                <w:sz w:val="20"/>
                <w:lang w:eastAsia="zh-CN"/>
              </w:rPr>
              <w:t>English only</w:t>
            </w:r>
          </w:p>
        </w:tc>
      </w:tr>
      <w:tr w:rsidR="000579CB" w:rsidRPr="007F0BAC" w14:paraId="20AD38C2" w14:textId="77777777" w:rsidTr="00152419">
        <w:trPr>
          <w:cantSplit/>
        </w:trPr>
        <w:tc>
          <w:tcPr>
            <w:tcW w:w="9889" w:type="dxa"/>
            <w:gridSpan w:val="2"/>
          </w:tcPr>
          <w:p w14:paraId="47D710D3" w14:textId="49F5ED04" w:rsidR="000579CB" w:rsidRPr="007F0BAC" w:rsidRDefault="000579CB" w:rsidP="000579CB">
            <w:pPr>
              <w:pStyle w:val="Source"/>
              <w:rPr>
                <w:lang w:eastAsia="zh-CN"/>
              </w:rPr>
            </w:pPr>
            <w:bookmarkStart w:id="15" w:name="dsource" w:colFirst="0" w:colLast="0"/>
            <w:bookmarkEnd w:id="14"/>
            <w:r>
              <w:rPr>
                <w:lang w:eastAsia="zh-CN"/>
              </w:rPr>
              <w:t>United States of America</w:t>
            </w:r>
          </w:p>
        </w:tc>
      </w:tr>
      <w:tr w:rsidR="000579CB" w:rsidRPr="007F0BAC" w14:paraId="02A6A0C5" w14:textId="77777777" w:rsidTr="00152419">
        <w:trPr>
          <w:cantSplit/>
        </w:trPr>
        <w:tc>
          <w:tcPr>
            <w:tcW w:w="9889" w:type="dxa"/>
            <w:gridSpan w:val="2"/>
          </w:tcPr>
          <w:p w14:paraId="4A660436" w14:textId="24900A6C" w:rsidR="00794E2C" w:rsidRPr="00794E2C" w:rsidRDefault="00794E2C" w:rsidP="00794E2C">
            <w:pPr>
              <w:pStyle w:val="Headingb"/>
              <w:jc w:val="center"/>
              <w:rPr>
                <w:b w:val="0"/>
                <w:bCs/>
              </w:rPr>
            </w:pPr>
            <w:bookmarkStart w:id="16" w:name="drec" w:colFirst="0" w:colLast="0"/>
            <w:bookmarkEnd w:id="15"/>
            <w:r w:rsidRPr="00794E2C">
              <w:rPr>
                <w:b w:val="0"/>
                <w:bCs/>
              </w:rPr>
              <w:t>WORKING DOCUMENT TOWARD</w:t>
            </w:r>
            <w:r>
              <w:rPr>
                <w:b w:val="0"/>
                <w:bCs/>
              </w:rPr>
              <w:t>S</w:t>
            </w:r>
            <w:r w:rsidRPr="00794E2C">
              <w:rPr>
                <w:b w:val="0"/>
                <w:bCs/>
              </w:rPr>
              <w:t xml:space="preserve"> A PRELIMINARY DRAFT </w:t>
            </w:r>
            <w:r w:rsidRPr="00794E2C">
              <w:rPr>
                <w:b w:val="0"/>
                <w:bCs/>
              </w:rPr>
              <w:br/>
              <w:t xml:space="preserve">NEW REPORT ITU-R </w:t>
            </w:r>
            <w:proofErr w:type="gramStart"/>
            <w:r w:rsidRPr="00794E2C">
              <w:rPr>
                <w:b w:val="0"/>
                <w:bCs/>
              </w:rPr>
              <w:t>F.[</w:t>
            </w:r>
            <w:proofErr w:type="gramEnd"/>
            <w:r w:rsidRPr="00794E2C">
              <w:rPr>
                <w:b w:val="0"/>
                <w:bCs/>
              </w:rPr>
              <w:t>ENG &amp; PM</w:t>
            </w:r>
            <w:r>
              <w:rPr>
                <w:b w:val="0"/>
                <w:bCs/>
              </w:rPr>
              <w:t>SE]</w:t>
            </w:r>
          </w:p>
          <w:p w14:paraId="47924863" w14:textId="10B91839" w:rsidR="00794E2C" w:rsidRDefault="00794E2C" w:rsidP="00794E2C">
            <w:pPr>
              <w:pStyle w:val="Headingb"/>
              <w:jc w:val="center"/>
            </w:pPr>
            <w:r w:rsidRPr="007F0BAC">
              <w:t xml:space="preserve">ENG and PMSE </w:t>
            </w:r>
            <w:r>
              <w:t>Operations in Frequency Bands Allocated to Fixed Services</w:t>
            </w:r>
          </w:p>
          <w:p w14:paraId="4B69BF75" w14:textId="77777777" w:rsidR="00794E2C" w:rsidRDefault="00794E2C" w:rsidP="000579CB">
            <w:pPr>
              <w:pStyle w:val="Headingb"/>
            </w:pPr>
          </w:p>
          <w:p w14:paraId="242D2492" w14:textId="27E305FF" w:rsidR="000579CB" w:rsidRDefault="000579CB" w:rsidP="000579CB">
            <w:pPr>
              <w:pStyle w:val="Headingb"/>
            </w:pPr>
            <w:r>
              <w:t>Background</w:t>
            </w:r>
          </w:p>
          <w:p w14:paraId="72E0B4A7" w14:textId="7418AE63" w:rsidR="000579CB" w:rsidRDefault="00794E2C" w:rsidP="000579CB">
            <w:r>
              <w:rPr>
                <w:bCs/>
                <w:szCs w:val="24"/>
              </w:rPr>
              <w:t>At the WP 5</w:t>
            </w:r>
            <w:ins w:id="17" w:author="USA" w:date="2022-10-03T15:25:00Z">
              <w:r w:rsidR="00F906EE">
                <w:rPr>
                  <w:bCs/>
                  <w:szCs w:val="24"/>
                </w:rPr>
                <w:t>C</w:t>
              </w:r>
            </w:ins>
            <w:r>
              <w:rPr>
                <w:bCs/>
                <w:szCs w:val="24"/>
              </w:rPr>
              <w:t xml:space="preserve"> </w:t>
            </w:r>
            <w:del w:id="18" w:author="USA" w:date="2022-10-03T15:25:00Z">
              <w:r w:rsidDel="00F906EE">
                <w:rPr>
                  <w:bCs/>
                  <w:szCs w:val="24"/>
                </w:rPr>
                <w:delText xml:space="preserve">conference </w:delText>
              </w:r>
            </w:del>
            <w:ins w:id="19" w:author="USA" w:date="2022-10-03T15:25:00Z">
              <w:r w:rsidR="00F906EE">
                <w:rPr>
                  <w:bCs/>
                  <w:szCs w:val="24"/>
                </w:rPr>
                <w:t xml:space="preserve">meeting </w:t>
              </w:r>
            </w:ins>
            <w:r>
              <w:rPr>
                <w:bCs/>
                <w:szCs w:val="24"/>
              </w:rPr>
              <w:t xml:space="preserve">in May 2022, it was decided that a new report on Audio PMSE that was submitted to WP 5C would be segmented into land mobile, fixed, and broadcast components and managed by WP 5A, 5C, and 6A respectively. The document was attached to the WP 5C Chairman’s report as Annex 11 pending contributions specific to fixed systems. </w:t>
            </w:r>
            <w:r w:rsidR="000579CB">
              <w:t>This effort is in support of the studies called for in Resolution ITU-R 59-2:</w:t>
            </w:r>
          </w:p>
          <w:p w14:paraId="317F4CAD" w14:textId="77777777" w:rsidR="000579CB" w:rsidRPr="00D96FB5" w:rsidRDefault="000579CB" w:rsidP="000579CB">
            <w:pPr>
              <w:pStyle w:val="enumlev1"/>
              <w:tabs>
                <w:tab w:val="clear" w:pos="794"/>
                <w:tab w:val="left" w:pos="525"/>
              </w:tabs>
              <w:ind w:left="0" w:firstLine="0"/>
              <w:rPr>
                <w:i/>
              </w:rPr>
            </w:pPr>
            <w:proofErr w:type="gramStart"/>
            <w:r>
              <w:t xml:space="preserve">“  </w:t>
            </w:r>
            <w:proofErr w:type="gramEnd"/>
            <w:r>
              <w:t xml:space="preserve">      </w:t>
            </w:r>
            <w:r w:rsidRPr="00D96FB5">
              <w:rPr>
                <w:i/>
              </w:rPr>
              <w:t>resolves</w:t>
            </w:r>
          </w:p>
          <w:p w14:paraId="7BAD52CC" w14:textId="77777777" w:rsidR="000579CB" w:rsidRPr="00DF48F2" w:rsidRDefault="000579CB" w:rsidP="000579CB">
            <w:pPr>
              <w:pStyle w:val="enumlev1"/>
              <w:tabs>
                <w:tab w:val="clear" w:pos="794"/>
                <w:tab w:val="left" w:pos="525"/>
              </w:tabs>
              <w:ind w:left="0" w:firstLine="0"/>
            </w:pPr>
            <w:r>
              <w:t xml:space="preserve">1     </w:t>
            </w:r>
            <w:r w:rsidRPr="00CB340F">
              <w:t xml:space="preserve">to </w:t>
            </w:r>
            <w:r w:rsidRPr="00DF48F2">
              <w:t>carry out studies regarding possible solutions for global/regional harmonization of frequency bands and tuning ranges for ENG use, focused on bands already allocated, on a primary or secondary basis, to the fixed, mobile or broadcasting services, taking into account:</w:t>
            </w:r>
          </w:p>
          <w:p w14:paraId="434E6707" w14:textId="77777777" w:rsidR="000579CB" w:rsidRPr="00DF48F2" w:rsidRDefault="000579CB" w:rsidP="000579CB">
            <w:pPr>
              <w:pStyle w:val="enumlev1"/>
            </w:pPr>
            <w:r>
              <w:t>–</w:t>
            </w:r>
            <w:r>
              <w:tab/>
              <w:t>t</w:t>
            </w:r>
            <w:r w:rsidRPr="00DF48F2">
              <w:t xml:space="preserve">hat some frequency bands have more </w:t>
            </w:r>
            <w:proofErr w:type="spellStart"/>
            <w:r w:rsidRPr="00DF48F2">
              <w:t>favourable</w:t>
            </w:r>
            <w:proofErr w:type="spellEnd"/>
            <w:r w:rsidRPr="00DF48F2">
              <w:t xml:space="preserve"> properties suitable for ENG use;</w:t>
            </w:r>
          </w:p>
          <w:p w14:paraId="31D34864" w14:textId="77777777" w:rsidR="000579CB" w:rsidRPr="00DF48F2" w:rsidRDefault="000579CB" w:rsidP="000579CB">
            <w:pPr>
              <w:pStyle w:val="enumlev1"/>
            </w:pPr>
            <w:r>
              <w:t>–</w:t>
            </w:r>
            <w:r>
              <w:tab/>
              <w:t>a</w:t>
            </w:r>
            <w:r w:rsidRPr="00DF48F2">
              <w:t>vailable technologies to maximize efficient and flexible use of spectrum;</w:t>
            </w:r>
          </w:p>
          <w:p w14:paraId="118CFDCC" w14:textId="77777777" w:rsidR="000579CB" w:rsidRPr="00DF48F2" w:rsidRDefault="000579CB" w:rsidP="000579CB">
            <w:pPr>
              <w:pStyle w:val="enumlev1"/>
            </w:pPr>
            <w:r>
              <w:t>–</w:t>
            </w:r>
            <w:r>
              <w:tab/>
              <w:t>s</w:t>
            </w:r>
            <w:r w:rsidRPr="00DF48F2">
              <w:t>ystem characteristics and operational practices which facilitate the implementation of these solutions;</w:t>
            </w:r>
          </w:p>
          <w:p w14:paraId="68F129F0" w14:textId="77777777" w:rsidR="000579CB" w:rsidRDefault="000579CB" w:rsidP="000579CB">
            <w:r>
              <w:t xml:space="preserve">2    </w:t>
            </w:r>
            <w:r w:rsidRPr="00DF48F2">
              <w:t>to develop</w:t>
            </w:r>
            <w:r>
              <w:t xml:space="preserve"> ITU</w:t>
            </w:r>
            <w:r>
              <w:noBreakHyphen/>
              <w:t>R Recommendations and/or ITU</w:t>
            </w:r>
            <w:r>
              <w:noBreakHyphen/>
              <w:t>R Reports based on the aforementioned studies, as appropriate,</w:t>
            </w:r>
          </w:p>
          <w:p w14:paraId="06E2CA30" w14:textId="77777777" w:rsidR="000579CB" w:rsidRPr="00631CFA" w:rsidRDefault="000579CB" w:rsidP="000579CB">
            <w:pPr>
              <w:ind w:left="720"/>
              <w:rPr>
                <w:i/>
              </w:rPr>
            </w:pPr>
            <w:r>
              <w:rPr>
                <w:i/>
              </w:rPr>
              <w:t>further resolves</w:t>
            </w:r>
          </w:p>
          <w:p w14:paraId="4573396D" w14:textId="77777777" w:rsidR="000579CB" w:rsidRDefault="000579CB" w:rsidP="000579CB">
            <w:r>
              <w:t xml:space="preserve">1    </w:t>
            </w:r>
            <w:proofErr w:type="gramStart"/>
            <w:r w:rsidRPr="00DF48F2">
              <w:t xml:space="preserve">to </w:t>
            </w:r>
            <w:r>
              <w:t xml:space="preserve"> encourage</w:t>
            </w:r>
            <w:proofErr w:type="gramEnd"/>
            <w:r>
              <w:t xml:space="preserve"> administrations to develop relevant information concerning their national ENG use </w:t>
            </w:r>
            <w:r w:rsidRPr="00F170D8">
              <w:t>(e.g. a list of frequency bands available for ENG, spectrum management practices, technical and operational requirements, and spectrum authorization points of contact, as appropriate…)</w:t>
            </w:r>
            <w:r w:rsidRPr="00F50330">
              <w:t xml:space="preserve"> </w:t>
            </w:r>
            <w:r>
              <w:t>for use by foreign entities during worldwide newsworthy events;</w:t>
            </w:r>
          </w:p>
          <w:p w14:paraId="706EE7F5" w14:textId="77777777" w:rsidR="000579CB" w:rsidRDefault="000579CB" w:rsidP="000579CB"/>
          <w:p w14:paraId="69C58847" w14:textId="77777777" w:rsidR="000579CB" w:rsidRPr="00766C23" w:rsidRDefault="000579CB" w:rsidP="000579CB">
            <w:pPr>
              <w:rPr>
                <w:b/>
                <w:bCs/>
              </w:rPr>
            </w:pPr>
            <w:r w:rsidRPr="00766C23">
              <w:rPr>
                <w:b/>
                <w:bCs/>
              </w:rPr>
              <w:t>Discussion</w:t>
            </w:r>
          </w:p>
          <w:p w14:paraId="4E24CB30" w14:textId="50A37073" w:rsidR="000579CB" w:rsidRDefault="00794E2C" w:rsidP="00794E2C">
            <w:pPr>
              <w:pStyle w:val="enumlev2"/>
              <w:ind w:left="0" w:firstLine="0"/>
              <w:jc w:val="both"/>
              <w:rPr>
                <w:bCs/>
                <w:szCs w:val="24"/>
              </w:rPr>
            </w:pPr>
            <w:r>
              <w:rPr>
                <w:bCs/>
                <w:szCs w:val="24"/>
              </w:rPr>
              <w:t xml:space="preserve">Annex 11 of the WP 5C Chairman’s report had limited information directly related to fixed services. </w:t>
            </w:r>
            <w:r w:rsidR="00481C95">
              <w:rPr>
                <w:bCs/>
                <w:szCs w:val="24"/>
              </w:rPr>
              <w:t>Therefore, a new report that is focused on fixed services is appropriate.</w:t>
            </w:r>
          </w:p>
          <w:p w14:paraId="5F67A753" w14:textId="77777777" w:rsidR="00794E2C" w:rsidRDefault="00794E2C" w:rsidP="00794E2C">
            <w:pPr>
              <w:pStyle w:val="enumlev2"/>
              <w:ind w:left="0" w:firstLine="0"/>
              <w:jc w:val="both"/>
            </w:pPr>
          </w:p>
          <w:p w14:paraId="7493D25E" w14:textId="77777777" w:rsidR="000579CB" w:rsidRDefault="000579CB" w:rsidP="000579CB">
            <w:pPr>
              <w:pStyle w:val="Headingb"/>
            </w:pPr>
            <w:r>
              <w:t>Proposal</w:t>
            </w:r>
          </w:p>
          <w:p w14:paraId="65FA497F" w14:textId="0D8246E9" w:rsidR="000579CB" w:rsidRPr="00F65F36" w:rsidRDefault="000579CB" w:rsidP="000579CB">
            <w:pPr>
              <w:pStyle w:val="Header"/>
              <w:tabs>
                <w:tab w:val="left" w:pos="1170"/>
              </w:tabs>
              <w:jc w:val="left"/>
              <w:rPr>
                <w:sz w:val="24"/>
                <w:szCs w:val="24"/>
              </w:rPr>
            </w:pPr>
            <w:r>
              <w:rPr>
                <w:sz w:val="24"/>
                <w:szCs w:val="24"/>
              </w:rPr>
              <w:t xml:space="preserve">Suppress the existing Annex </w:t>
            </w:r>
            <w:r w:rsidR="00794E2C">
              <w:rPr>
                <w:sz w:val="24"/>
                <w:szCs w:val="24"/>
              </w:rPr>
              <w:t>11 and start a new report</w:t>
            </w:r>
            <w:r>
              <w:rPr>
                <w:sz w:val="24"/>
                <w:szCs w:val="24"/>
              </w:rPr>
              <w:t xml:space="preserve"> (see attachment).</w:t>
            </w:r>
          </w:p>
          <w:p w14:paraId="4DE275F6" w14:textId="77777777" w:rsidR="000579CB" w:rsidRPr="00F65F36" w:rsidRDefault="000579CB" w:rsidP="000579CB">
            <w:pPr>
              <w:pStyle w:val="enumlev1"/>
              <w:rPr>
                <w:szCs w:val="24"/>
              </w:rPr>
            </w:pPr>
          </w:p>
          <w:p w14:paraId="422D5519" w14:textId="77777777" w:rsidR="00794E2C" w:rsidRDefault="000579CB" w:rsidP="00794E2C">
            <w:pPr>
              <w:pStyle w:val="enumlev1"/>
            </w:pPr>
            <w:r w:rsidRPr="0048035A">
              <w:rPr>
                <w:b/>
                <w:szCs w:val="24"/>
              </w:rPr>
              <w:t>Attachment:</w:t>
            </w:r>
            <w:r>
              <w:rPr>
                <w:szCs w:val="24"/>
              </w:rPr>
              <w:t xml:space="preserve"> </w:t>
            </w:r>
            <w:r w:rsidR="00794E2C">
              <w:t xml:space="preserve"> </w:t>
            </w:r>
          </w:p>
          <w:p w14:paraId="51DC6123" w14:textId="60266697" w:rsidR="00794E2C" w:rsidRPr="00794E2C" w:rsidRDefault="00794E2C" w:rsidP="00794E2C">
            <w:pPr>
              <w:pStyle w:val="enumlev1"/>
              <w:jc w:val="center"/>
              <w:rPr>
                <w:szCs w:val="24"/>
              </w:rPr>
            </w:pPr>
            <w:r w:rsidRPr="00794E2C">
              <w:rPr>
                <w:szCs w:val="24"/>
              </w:rPr>
              <w:t>WORKING DOCUMENT TOWARDS A PRELIMINARY DRAFT</w:t>
            </w:r>
          </w:p>
          <w:p w14:paraId="0E876B23" w14:textId="77777777" w:rsidR="00794E2C" w:rsidRPr="00794E2C" w:rsidRDefault="00794E2C" w:rsidP="00794E2C">
            <w:pPr>
              <w:pStyle w:val="enumlev1"/>
              <w:jc w:val="center"/>
              <w:rPr>
                <w:szCs w:val="24"/>
              </w:rPr>
            </w:pPr>
            <w:r w:rsidRPr="00794E2C">
              <w:rPr>
                <w:szCs w:val="24"/>
              </w:rPr>
              <w:t xml:space="preserve">NEW REPORT ITU-R </w:t>
            </w:r>
            <w:proofErr w:type="gramStart"/>
            <w:r w:rsidRPr="00794E2C">
              <w:rPr>
                <w:szCs w:val="24"/>
              </w:rPr>
              <w:t>F.[</w:t>
            </w:r>
            <w:proofErr w:type="gramEnd"/>
            <w:r w:rsidRPr="00794E2C">
              <w:rPr>
                <w:szCs w:val="24"/>
              </w:rPr>
              <w:t>ENG &amp; PMSE]</w:t>
            </w:r>
          </w:p>
          <w:p w14:paraId="67B93709" w14:textId="3C3A85C6" w:rsidR="000579CB" w:rsidRDefault="00794E2C" w:rsidP="00794E2C">
            <w:pPr>
              <w:pStyle w:val="enumlev1"/>
              <w:tabs>
                <w:tab w:val="clear" w:pos="794"/>
              </w:tabs>
              <w:ind w:left="0" w:firstLine="0"/>
              <w:jc w:val="center"/>
              <w:rPr>
                <w:szCs w:val="24"/>
              </w:rPr>
            </w:pPr>
            <w:r w:rsidRPr="00794E2C">
              <w:rPr>
                <w:szCs w:val="24"/>
              </w:rPr>
              <w:t>ENG and PMSE Operations in Frequency Bands Allocated to Fixed Services</w:t>
            </w:r>
          </w:p>
          <w:p w14:paraId="4781389A" w14:textId="77777777" w:rsidR="000579CB" w:rsidRDefault="000579CB" w:rsidP="000579CB">
            <w:pPr>
              <w:pStyle w:val="enumlev1"/>
              <w:tabs>
                <w:tab w:val="clear" w:pos="794"/>
              </w:tabs>
              <w:ind w:left="0" w:firstLine="0"/>
              <w:rPr>
                <w:szCs w:val="24"/>
              </w:rPr>
            </w:pPr>
          </w:p>
          <w:p w14:paraId="43653620" w14:textId="77777777" w:rsidR="000579CB" w:rsidRDefault="000579CB" w:rsidP="000579CB">
            <w:pPr>
              <w:pStyle w:val="enumlev1"/>
              <w:tabs>
                <w:tab w:val="clear" w:pos="794"/>
              </w:tabs>
              <w:ind w:left="0" w:firstLine="0"/>
              <w:rPr>
                <w:szCs w:val="24"/>
              </w:rPr>
            </w:pPr>
          </w:p>
          <w:p w14:paraId="1CDA3CB9" w14:textId="77777777" w:rsidR="000579CB" w:rsidRDefault="000579CB" w:rsidP="000579CB">
            <w:pPr>
              <w:pStyle w:val="enumlev1"/>
              <w:tabs>
                <w:tab w:val="clear" w:pos="794"/>
              </w:tabs>
              <w:ind w:left="0" w:firstLine="0"/>
              <w:rPr>
                <w:szCs w:val="24"/>
              </w:rPr>
            </w:pPr>
          </w:p>
          <w:p w14:paraId="7B58498A" w14:textId="77777777" w:rsidR="000579CB" w:rsidRDefault="000579CB" w:rsidP="000579CB">
            <w:pPr>
              <w:pStyle w:val="enumlev1"/>
              <w:tabs>
                <w:tab w:val="clear" w:pos="794"/>
              </w:tabs>
              <w:ind w:left="0" w:firstLine="0"/>
              <w:rPr>
                <w:szCs w:val="24"/>
              </w:rPr>
            </w:pPr>
          </w:p>
          <w:p w14:paraId="050A2627" w14:textId="77777777" w:rsidR="000579CB" w:rsidRDefault="000579CB" w:rsidP="000579CB">
            <w:pPr>
              <w:pStyle w:val="enumlev1"/>
              <w:tabs>
                <w:tab w:val="clear" w:pos="794"/>
              </w:tabs>
              <w:ind w:left="0" w:firstLine="0"/>
              <w:rPr>
                <w:szCs w:val="24"/>
              </w:rPr>
            </w:pPr>
          </w:p>
          <w:p w14:paraId="716652BF" w14:textId="77777777" w:rsidR="000579CB" w:rsidRDefault="000579CB" w:rsidP="000579CB">
            <w:pPr>
              <w:pStyle w:val="enumlev1"/>
              <w:tabs>
                <w:tab w:val="clear" w:pos="794"/>
              </w:tabs>
              <w:ind w:left="0" w:firstLine="0"/>
              <w:rPr>
                <w:szCs w:val="24"/>
              </w:rPr>
            </w:pPr>
          </w:p>
          <w:p w14:paraId="7D816C82" w14:textId="77777777" w:rsidR="000579CB" w:rsidRDefault="000579CB" w:rsidP="000579CB">
            <w:pPr>
              <w:pStyle w:val="enumlev1"/>
              <w:tabs>
                <w:tab w:val="clear" w:pos="794"/>
              </w:tabs>
              <w:ind w:left="0" w:firstLine="0"/>
              <w:rPr>
                <w:szCs w:val="24"/>
              </w:rPr>
            </w:pPr>
          </w:p>
          <w:p w14:paraId="692CB2A2" w14:textId="77777777" w:rsidR="000579CB" w:rsidRDefault="000579CB" w:rsidP="000579CB">
            <w:pPr>
              <w:pStyle w:val="enumlev1"/>
              <w:tabs>
                <w:tab w:val="clear" w:pos="794"/>
              </w:tabs>
              <w:ind w:left="0" w:firstLine="0"/>
              <w:rPr>
                <w:szCs w:val="24"/>
              </w:rPr>
            </w:pPr>
          </w:p>
          <w:p w14:paraId="72CDD0FB" w14:textId="77777777" w:rsidR="000579CB" w:rsidRDefault="000579CB" w:rsidP="000579CB">
            <w:pPr>
              <w:pStyle w:val="enumlev1"/>
              <w:tabs>
                <w:tab w:val="clear" w:pos="794"/>
              </w:tabs>
              <w:ind w:left="0" w:firstLine="0"/>
              <w:rPr>
                <w:szCs w:val="24"/>
              </w:rPr>
            </w:pPr>
          </w:p>
          <w:p w14:paraId="5CD72F1C" w14:textId="77777777" w:rsidR="000579CB" w:rsidRDefault="000579CB" w:rsidP="000579CB">
            <w:pPr>
              <w:pStyle w:val="enumlev1"/>
              <w:tabs>
                <w:tab w:val="clear" w:pos="794"/>
              </w:tabs>
              <w:ind w:left="0" w:firstLine="0"/>
              <w:rPr>
                <w:szCs w:val="24"/>
              </w:rPr>
            </w:pPr>
          </w:p>
          <w:p w14:paraId="46371DD0" w14:textId="77777777" w:rsidR="000579CB" w:rsidRDefault="000579CB" w:rsidP="000579CB">
            <w:pPr>
              <w:pStyle w:val="enumlev1"/>
              <w:tabs>
                <w:tab w:val="clear" w:pos="794"/>
              </w:tabs>
              <w:ind w:left="0" w:firstLine="0"/>
              <w:rPr>
                <w:szCs w:val="24"/>
              </w:rPr>
            </w:pPr>
          </w:p>
          <w:p w14:paraId="4B7F89D5" w14:textId="77777777" w:rsidR="000579CB" w:rsidRDefault="000579CB" w:rsidP="000579CB">
            <w:pPr>
              <w:pStyle w:val="enumlev1"/>
              <w:tabs>
                <w:tab w:val="clear" w:pos="794"/>
              </w:tabs>
              <w:ind w:left="0" w:firstLine="0"/>
              <w:rPr>
                <w:szCs w:val="24"/>
              </w:rPr>
            </w:pPr>
          </w:p>
          <w:p w14:paraId="76D77EFA" w14:textId="77777777" w:rsidR="000579CB" w:rsidRDefault="000579CB" w:rsidP="000579CB">
            <w:pPr>
              <w:pStyle w:val="enumlev1"/>
              <w:tabs>
                <w:tab w:val="clear" w:pos="794"/>
              </w:tabs>
              <w:ind w:left="0" w:firstLine="0"/>
              <w:rPr>
                <w:szCs w:val="24"/>
              </w:rPr>
            </w:pPr>
          </w:p>
          <w:p w14:paraId="442F2B6A" w14:textId="77777777" w:rsidR="000579CB" w:rsidRDefault="000579CB" w:rsidP="000579CB">
            <w:pPr>
              <w:pStyle w:val="enumlev1"/>
              <w:tabs>
                <w:tab w:val="clear" w:pos="794"/>
              </w:tabs>
              <w:ind w:left="0" w:firstLine="0"/>
              <w:rPr>
                <w:szCs w:val="24"/>
              </w:rPr>
            </w:pPr>
          </w:p>
          <w:p w14:paraId="60A15F3E" w14:textId="77777777" w:rsidR="000579CB" w:rsidRDefault="000579CB" w:rsidP="000579CB">
            <w:pPr>
              <w:pStyle w:val="enumlev1"/>
              <w:tabs>
                <w:tab w:val="clear" w:pos="794"/>
              </w:tabs>
              <w:ind w:left="0" w:firstLine="0"/>
              <w:rPr>
                <w:szCs w:val="24"/>
              </w:rPr>
            </w:pPr>
          </w:p>
          <w:p w14:paraId="29CFB048" w14:textId="77777777" w:rsidR="000579CB" w:rsidRDefault="000579CB" w:rsidP="000579CB">
            <w:pPr>
              <w:pStyle w:val="enumlev1"/>
              <w:tabs>
                <w:tab w:val="clear" w:pos="794"/>
              </w:tabs>
              <w:ind w:left="0" w:firstLine="0"/>
              <w:rPr>
                <w:szCs w:val="24"/>
              </w:rPr>
            </w:pPr>
          </w:p>
          <w:p w14:paraId="1FAA7D12" w14:textId="77777777" w:rsidR="000579CB" w:rsidRDefault="000579CB" w:rsidP="000579CB">
            <w:pPr>
              <w:pStyle w:val="enumlev1"/>
              <w:tabs>
                <w:tab w:val="clear" w:pos="794"/>
              </w:tabs>
              <w:ind w:left="0" w:firstLine="0"/>
              <w:rPr>
                <w:szCs w:val="24"/>
              </w:rPr>
            </w:pPr>
          </w:p>
          <w:p w14:paraId="6A8CD6E1" w14:textId="77777777" w:rsidR="000579CB" w:rsidRDefault="000579CB" w:rsidP="000579CB">
            <w:pPr>
              <w:pStyle w:val="enumlev1"/>
              <w:tabs>
                <w:tab w:val="clear" w:pos="794"/>
              </w:tabs>
              <w:ind w:left="0" w:firstLine="0"/>
              <w:rPr>
                <w:szCs w:val="24"/>
              </w:rPr>
            </w:pPr>
          </w:p>
          <w:p w14:paraId="381C708C" w14:textId="77777777" w:rsidR="000579CB" w:rsidRDefault="000579CB" w:rsidP="000579CB">
            <w:pPr>
              <w:pStyle w:val="enumlev1"/>
              <w:tabs>
                <w:tab w:val="clear" w:pos="794"/>
              </w:tabs>
              <w:ind w:left="0" w:firstLine="0"/>
              <w:rPr>
                <w:szCs w:val="24"/>
              </w:rPr>
            </w:pPr>
          </w:p>
          <w:p w14:paraId="36167989" w14:textId="77777777" w:rsidR="000579CB" w:rsidRDefault="000579CB" w:rsidP="000579CB">
            <w:pPr>
              <w:pStyle w:val="enumlev1"/>
              <w:tabs>
                <w:tab w:val="clear" w:pos="794"/>
              </w:tabs>
              <w:ind w:left="0" w:firstLine="0"/>
              <w:rPr>
                <w:szCs w:val="24"/>
              </w:rPr>
            </w:pPr>
          </w:p>
          <w:p w14:paraId="17414BF9" w14:textId="77777777" w:rsidR="000579CB" w:rsidRDefault="000579CB" w:rsidP="000579CB">
            <w:pPr>
              <w:pStyle w:val="enumlev1"/>
              <w:tabs>
                <w:tab w:val="clear" w:pos="794"/>
              </w:tabs>
              <w:ind w:left="0" w:firstLine="0"/>
              <w:rPr>
                <w:szCs w:val="24"/>
              </w:rPr>
            </w:pPr>
          </w:p>
          <w:p w14:paraId="3F0C42B5" w14:textId="77777777" w:rsidR="000579CB" w:rsidRDefault="000579CB" w:rsidP="000579CB">
            <w:pPr>
              <w:pStyle w:val="enumlev1"/>
              <w:tabs>
                <w:tab w:val="clear" w:pos="794"/>
              </w:tabs>
              <w:ind w:left="0" w:firstLine="0"/>
              <w:rPr>
                <w:szCs w:val="24"/>
              </w:rPr>
            </w:pPr>
          </w:p>
          <w:p w14:paraId="5467FCE2" w14:textId="77777777" w:rsidR="000579CB" w:rsidRDefault="000579CB" w:rsidP="000579CB">
            <w:pPr>
              <w:pStyle w:val="enumlev1"/>
              <w:tabs>
                <w:tab w:val="clear" w:pos="794"/>
              </w:tabs>
              <w:ind w:left="0" w:firstLine="0"/>
              <w:rPr>
                <w:szCs w:val="24"/>
              </w:rPr>
            </w:pPr>
          </w:p>
          <w:p w14:paraId="345D4FDB" w14:textId="77777777" w:rsidR="000579CB" w:rsidRDefault="000579CB" w:rsidP="000579CB">
            <w:pPr>
              <w:pStyle w:val="enumlev1"/>
              <w:tabs>
                <w:tab w:val="clear" w:pos="794"/>
              </w:tabs>
              <w:ind w:left="0" w:firstLine="0"/>
              <w:rPr>
                <w:szCs w:val="24"/>
              </w:rPr>
            </w:pPr>
          </w:p>
          <w:p w14:paraId="0FF3F0FF" w14:textId="77777777" w:rsidR="00794E2C" w:rsidRDefault="00794E2C" w:rsidP="000579CB">
            <w:pPr>
              <w:pStyle w:val="enumlev1"/>
              <w:ind w:left="0" w:firstLine="0"/>
              <w:jc w:val="center"/>
              <w:rPr>
                <w:b/>
                <w:bCs/>
                <w:sz w:val="28"/>
                <w:szCs w:val="22"/>
              </w:rPr>
            </w:pPr>
          </w:p>
          <w:p w14:paraId="7ACD51A8" w14:textId="638EA997" w:rsidR="000579CB" w:rsidRDefault="000579CB" w:rsidP="000579CB">
            <w:pPr>
              <w:pStyle w:val="enumlev1"/>
              <w:ind w:left="0" w:firstLine="0"/>
              <w:jc w:val="center"/>
              <w:rPr>
                <w:b/>
                <w:bCs/>
                <w:sz w:val="28"/>
                <w:szCs w:val="22"/>
              </w:rPr>
            </w:pPr>
            <w:r w:rsidRPr="006D77E0">
              <w:rPr>
                <w:b/>
                <w:bCs/>
                <w:sz w:val="28"/>
                <w:szCs w:val="22"/>
              </w:rPr>
              <w:t>ATTACHMENT</w:t>
            </w:r>
          </w:p>
          <w:p w14:paraId="3067369B" w14:textId="7A929F52" w:rsidR="000579CB" w:rsidRPr="007F0BAC" w:rsidRDefault="000579CB" w:rsidP="000579CB">
            <w:pPr>
              <w:pStyle w:val="Title1"/>
              <w:rPr>
                <w:lang w:eastAsia="zh-CN"/>
              </w:rPr>
            </w:pPr>
          </w:p>
        </w:tc>
      </w:tr>
      <w:tr w:rsidR="000579CB" w:rsidRPr="007F0BAC" w14:paraId="34C68414" w14:textId="77777777" w:rsidTr="00152419">
        <w:trPr>
          <w:cantSplit/>
        </w:trPr>
        <w:tc>
          <w:tcPr>
            <w:tcW w:w="9889" w:type="dxa"/>
            <w:gridSpan w:val="2"/>
          </w:tcPr>
          <w:p w14:paraId="3D0AF5A5" w14:textId="77777777" w:rsidR="00794E2C" w:rsidRPr="00794E2C" w:rsidRDefault="00794E2C" w:rsidP="00794E2C">
            <w:pPr>
              <w:pStyle w:val="enumlev1"/>
              <w:jc w:val="center"/>
              <w:rPr>
                <w:sz w:val="28"/>
                <w:szCs w:val="28"/>
              </w:rPr>
            </w:pPr>
            <w:bookmarkStart w:id="20" w:name="dtitle1" w:colFirst="0" w:colLast="0"/>
            <w:bookmarkEnd w:id="16"/>
            <w:r w:rsidRPr="00794E2C">
              <w:rPr>
                <w:sz w:val="28"/>
                <w:szCs w:val="28"/>
              </w:rPr>
              <w:lastRenderedPageBreak/>
              <w:t>WORKING DOCUMENT TOWARDS A PRELIMINARY DRAFT</w:t>
            </w:r>
          </w:p>
          <w:p w14:paraId="687E7DED" w14:textId="77777777" w:rsidR="00794E2C" w:rsidRPr="00794E2C" w:rsidRDefault="00794E2C" w:rsidP="00794E2C">
            <w:pPr>
              <w:pStyle w:val="enumlev1"/>
              <w:jc w:val="center"/>
              <w:rPr>
                <w:sz w:val="28"/>
                <w:szCs w:val="28"/>
              </w:rPr>
            </w:pPr>
            <w:r w:rsidRPr="00794E2C">
              <w:rPr>
                <w:sz w:val="28"/>
                <w:szCs w:val="28"/>
              </w:rPr>
              <w:t xml:space="preserve">NEW REPORT ITU-R </w:t>
            </w:r>
            <w:proofErr w:type="gramStart"/>
            <w:r w:rsidRPr="00794E2C">
              <w:rPr>
                <w:sz w:val="28"/>
                <w:szCs w:val="28"/>
              </w:rPr>
              <w:t>F.[</w:t>
            </w:r>
            <w:proofErr w:type="gramEnd"/>
            <w:r w:rsidRPr="00794E2C">
              <w:rPr>
                <w:sz w:val="28"/>
                <w:szCs w:val="28"/>
              </w:rPr>
              <w:t>ENG &amp; PMSE]</w:t>
            </w:r>
          </w:p>
          <w:p w14:paraId="4D724B7B" w14:textId="6DFA3DD5" w:rsidR="000579CB" w:rsidRPr="007F0BAC" w:rsidRDefault="00794E2C" w:rsidP="000579CB">
            <w:pPr>
              <w:pStyle w:val="Title4"/>
              <w:rPr>
                <w:lang w:eastAsia="zh-CN"/>
              </w:rPr>
            </w:pPr>
            <w:r w:rsidRPr="00794E2C">
              <w:rPr>
                <w:szCs w:val="24"/>
              </w:rPr>
              <w:t>ENG and PMSE Operations in Frequency Bands Allocated to Fixed Services</w:t>
            </w:r>
          </w:p>
        </w:tc>
      </w:tr>
    </w:tbl>
    <w:p w14:paraId="45885469" w14:textId="77777777" w:rsidR="00380BF6" w:rsidRPr="007F0BAC" w:rsidRDefault="00380BF6" w:rsidP="00380BF6">
      <w:pPr>
        <w:pStyle w:val="Heading1"/>
      </w:pPr>
      <w:bookmarkStart w:id="21" w:name="dbreak"/>
      <w:bookmarkStart w:id="22" w:name="_Toc34322273"/>
      <w:bookmarkStart w:id="23" w:name="_Toc45616524"/>
      <w:bookmarkStart w:id="24" w:name="_Toc114582607"/>
      <w:bookmarkEnd w:id="20"/>
      <w:bookmarkEnd w:id="21"/>
      <w:r w:rsidRPr="007F0BAC">
        <w:t>1</w:t>
      </w:r>
      <w:r w:rsidRPr="007F0BAC">
        <w:tab/>
        <w:t>Scope</w:t>
      </w:r>
      <w:bookmarkEnd w:id="22"/>
      <w:bookmarkEnd w:id="23"/>
      <w:bookmarkEnd w:id="24"/>
    </w:p>
    <w:p w14:paraId="1A1B2454" w14:textId="3A39D4B7" w:rsidR="00380BF6" w:rsidRPr="00A1609C" w:rsidRDefault="00380BF6" w:rsidP="00380BF6">
      <w:pPr>
        <w:rPr>
          <w:bCs/>
        </w:rPr>
      </w:pPr>
      <w:r w:rsidRPr="007F0BAC">
        <w:t xml:space="preserve">This Report provides </w:t>
      </w:r>
      <w:r>
        <w:t xml:space="preserve">information on </w:t>
      </w:r>
      <w:r w:rsidRPr="007F0BAC">
        <w:t>the current use and spectrum needs of Electronic News Gathering (ENG)</w:t>
      </w:r>
      <w:r>
        <w:t xml:space="preserve"> as well as </w:t>
      </w:r>
      <w:r w:rsidRPr="007F0BAC">
        <w:t>Services Ancillary to Broadcasting</w:t>
      </w:r>
      <w:r>
        <w:t xml:space="preserve"> (SAB); </w:t>
      </w:r>
      <w:r w:rsidRPr="007F0BAC">
        <w:t>Services Ancillary to Programme making (SAP)</w:t>
      </w:r>
      <w:r>
        <w:t xml:space="preserve">; and </w:t>
      </w:r>
      <w:r w:rsidRPr="007F0BAC">
        <w:t xml:space="preserve">Outside Broadcasting (OB) </w:t>
      </w:r>
      <w:r>
        <w:t xml:space="preserve">operating in frequency </w:t>
      </w:r>
      <w:ins w:id="25" w:author="USA" w:date="2022-10-03T15:27:00Z">
        <w:r w:rsidR="00F906EE">
          <w:t xml:space="preserve">bands </w:t>
        </w:r>
      </w:ins>
      <w:r>
        <w:t xml:space="preserve">allocated to fixed services, </w:t>
      </w:r>
      <w:r w:rsidRPr="007F0BAC">
        <w:t xml:space="preserve">in accordance with </w:t>
      </w:r>
      <w:r w:rsidRPr="007F0BAC">
        <w:rPr>
          <w:i/>
        </w:rPr>
        <w:t xml:space="preserve">resolves </w:t>
      </w:r>
      <w:r w:rsidRPr="007F0BAC">
        <w:rPr>
          <w:iCs/>
        </w:rPr>
        <w:t>1</w:t>
      </w:r>
      <w:r w:rsidRPr="007F0BAC">
        <w:t xml:space="preserve"> and </w:t>
      </w:r>
      <w:r w:rsidRPr="007F0BAC">
        <w:rPr>
          <w:i/>
          <w:iCs/>
        </w:rPr>
        <w:t xml:space="preserve">resolves </w:t>
      </w:r>
      <w:r w:rsidRPr="007F0BAC">
        <w:t xml:space="preserve">2 of Resolution </w:t>
      </w:r>
      <w:r w:rsidRPr="007F0BAC">
        <w:rPr>
          <w:b/>
        </w:rPr>
        <w:t>59-2 (RA-19)</w:t>
      </w:r>
      <w:r>
        <w:rPr>
          <w:bCs/>
        </w:rPr>
        <w:t>. Where there is no distinction between the above-named activities the term Programme Making and Special Events (PMSE) is used in this Report.</w:t>
      </w:r>
    </w:p>
    <w:p w14:paraId="1E4D5860" w14:textId="77777777" w:rsidR="00380BF6" w:rsidRPr="007F0BAC" w:rsidRDefault="00380BF6" w:rsidP="00380BF6">
      <w:pPr>
        <w:pStyle w:val="Heading1"/>
      </w:pPr>
      <w:bookmarkStart w:id="26" w:name="_Toc34322274"/>
      <w:bookmarkStart w:id="27" w:name="_Toc45616525"/>
      <w:bookmarkStart w:id="28" w:name="_Toc114582608"/>
      <w:r w:rsidRPr="007F0BAC">
        <w:t>2</w:t>
      </w:r>
      <w:r w:rsidRPr="007F0BAC">
        <w:tab/>
        <w:t>Background</w:t>
      </w:r>
      <w:bookmarkEnd w:id="26"/>
      <w:bookmarkEnd w:id="27"/>
      <w:bookmarkEnd w:id="28"/>
    </w:p>
    <w:p w14:paraId="184414A6" w14:textId="77777777" w:rsidR="00380BF6" w:rsidRPr="007F0BAC" w:rsidRDefault="00380BF6" w:rsidP="00380BF6">
      <w:pPr>
        <w:rPr>
          <w:bCs/>
        </w:rPr>
      </w:pPr>
      <w:r w:rsidRPr="007F0BAC">
        <w:t xml:space="preserve">Resolution </w:t>
      </w:r>
      <w:r w:rsidRPr="007F0BAC">
        <w:rPr>
          <w:b/>
        </w:rPr>
        <w:t xml:space="preserve">59-2 (RA-19) </w:t>
      </w:r>
      <w:r w:rsidRPr="007F0BAC">
        <w:rPr>
          <w:bCs/>
        </w:rPr>
        <w:t>invites for Studies on availability of frequency bands for worldwide and/or regional harmonization and conditions for their use by terrestrial electronic news gathering</w:t>
      </w:r>
      <w:r>
        <w:rPr>
          <w:rStyle w:val="FootnoteReference"/>
          <w:bCs/>
        </w:rPr>
        <w:footnoteReference w:id="1"/>
      </w:r>
      <w:r w:rsidRPr="007F0BAC">
        <w:rPr>
          <w:bCs/>
        </w:rPr>
        <w:t xml:space="preserve"> systems and resolves</w:t>
      </w:r>
      <w:r>
        <w:rPr>
          <w:bCs/>
        </w:rPr>
        <w:t>:</w:t>
      </w:r>
    </w:p>
    <w:p w14:paraId="06D8D982" w14:textId="77777777" w:rsidR="00380BF6" w:rsidRPr="007F0BAC" w:rsidRDefault="00380BF6" w:rsidP="00380BF6">
      <w:pPr>
        <w:pStyle w:val="enumlev1"/>
      </w:pPr>
      <w:r w:rsidRPr="007F0BAC">
        <w:t>–</w:t>
      </w:r>
      <w:r w:rsidRPr="007F0BAC">
        <w:tab/>
        <w:t>to carry out studies regarding possible solutions for global/regional harmonization of frequency bands and tuning ranges for ENG use, focused on bands already allocated, on a primary or secondary basis, to the fixed, mobile or broadcasting services, taking into account:</w:t>
      </w:r>
    </w:p>
    <w:p w14:paraId="481D025A" w14:textId="77777777" w:rsidR="00380BF6" w:rsidRPr="007F0BAC" w:rsidRDefault="00380BF6" w:rsidP="00380BF6">
      <w:pPr>
        <w:pStyle w:val="enumlev1"/>
      </w:pPr>
      <w:r w:rsidRPr="007F0BAC">
        <w:t>–</w:t>
      </w:r>
      <w:r w:rsidRPr="007F0BAC">
        <w:tab/>
        <w:t xml:space="preserve">That some frequency bands have more </w:t>
      </w:r>
      <w:proofErr w:type="spellStart"/>
      <w:r w:rsidRPr="007F0BAC">
        <w:t>favourable</w:t>
      </w:r>
      <w:proofErr w:type="spellEnd"/>
      <w:r w:rsidRPr="007F0BAC">
        <w:t xml:space="preserve"> properties suitable for ENG use;</w:t>
      </w:r>
    </w:p>
    <w:p w14:paraId="1BF02465" w14:textId="77777777" w:rsidR="00380BF6" w:rsidRPr="007F0BAC" w:rsidRDefault="00380BF6" w:rsidP="00380BF6">
      <w:pPr>
        <w:pStyle w:val="enumlev1"/>
      </w:pPr>
      <w:r w:rsidRPr="007F0BAC">
        <w:t>–</w:t>
      </w:r>
      <w:r w:rsidRPr="007F0BAC">
        <w:tab/>
        <w:t>Available technologies to maximize efficient and flexible use of spectrum;</w:t>
      </w:r>
    </w:p>
    <w:p w14:paraId="66B0E72B" w14:textId="77777777" w:rsidR="00380BF6" w:rsidRPr="007F0BAC" w:rsidRDefault="00380BF6" w:rsidP="00380BF6">
      <w:pPr>
        <w:pStyle w:val="enumlev1"/>
      </w:pPr>
      <w:r w:rsidRPr="007F0BAC">
        <w:t>–</w:t>
      </w:r>
      <w:r w:rsidRPr="007F0BAC">
        <w:tab/>
        <w:t>System characteristics and operational practices which facilitate the implementation of these solutions;</w:t>
      </w:r>
    </w:p>
    <w:p w14:paraId="2BA14A78" w14:textId="77777777" w:rsidR="00380BF6" w:rsidRPr="007F0BAC" w:rsidRDefault="00380BF6" w:rsidP="00380BF6">
      <w:pPr>
        <w:pStyle w:val="enumlev1"/>
      </w:pPr>
      <w:r w:rsidRPr="007F0BAC">
        <w:t>–</w:t>
      </w:r>
      <w:r w:rsidRPr="007F0BAC">
        <w:tab/>
        <w:t>to develop ITU</w:t>
      </w:r>
      <w:r w:rsidRPr="007F0BAC">
        <w:noBreakHyphen/>
        <w:t>R Recommendations and/or ITU</w:t>
      </w:r>
      <w:r w:rsidRPr="007F0BAC">
        <w:noBreakHyphen/>
        <w:t>R Reports based on the aforementioned studies, as appropriate.</w:t>
      </w:r>
    </w:p>
    <w:p w14:paraId="65B29C02" w14:textId="77777777" w:rsidR="00380BF6" w:rsidRPr="007F0BAC" w:rsidRDefault="00380BF6" w:rsidP="00380BF6">
      <w:pPr>
        <w:pStyle w:val="Heading1"/>
      </w:pPr>
      <w:bookmarkStart w:id="29" w:name="_Toc34322275"/>
      <w:bookmarkStart w:id="30" w:name="_Toc45616526"/>
      <w:bookmarkStart w:id="31" w:name="_Toc114582609"/>
      <w:r w:rsidRPr="007F0BAC">
        <w:t>3</w:t>
      </w:r>
      <w:r w:rsidRPr="007F0BAC">
        <w:tab/>
        <w:t>Related documents</w:t>
      </w:r>
      <w:bookmarkEnd w:id="29"/>
      <w:bookmarkEnd w:id="30"/>
      <w:r>
        <w:t xml:space="preserve"> </w:t>
      </w:r>
      <w:bookmarkEnd w:id="31"/>
    </w:p>
    <w:p w14:paraId="1017DE55" w14:textId="77777777" w:rsidR="00380BF6" w:rsidRPr="007F0BAC" w:rsidRDefault="00380BF6" w:rsidP="00380BF6">
      <w:pPr>
        <w:rPr>
          <w:lang w:eastAsia="ja-JP"/>
        </w:rPr>
      </w:pPr>
      <w:r w:rsidRPr="007F0BAC">
        <w:rPr>
          <w:b/>
          <w:lang w:eastAsia="ja-JP"/>
        </w:rPr>
        <w:t>ITU-R Recommendations</w:t>
      </w:r>
      <w:r w:rsidRPr="007F0BAC">
        <w:rPr>
          <w:bCs/>
          <w:lang w:eastAsia="ja-JP"/>
        </w:rPr>
        <w:t>:</w:t>
      </w:r>
      <w:r w:rsidRPr="007F0BAC">
        <w:rPr>
          <w:lang w:eastAsia="ja-JP"/>
        </w:rPr>
        <w:t xml:space="preserve"> M.1824, F.1777, M.1637, BT.1868, BT.1871, BT.1872, BS.1116, BS.1283, and BS.1284</w:t>
      </w:r>
    </w:p>
    <w:p w14:paraId="7EB9220A" w14:textId="3A4F3B0B" w:rsidR="00380BF6" w:rsidRPr="007F0BAC" w:rsidRDefault="00380BF6" w:rsidP="00380BF6">
      <w:pPr>
        <w:rPr>
          <w:lang w:eastAsia="ja-JP"/>
        </w:rPr>
      </w:pPr>
      <w:r w:rsidRPr="007F0BAC">
        <w:rPr>
          <w:b/>
          <w:bCs/>
          <w:lang w:eastAsia="ja-JP"/>
        </w:rPr>
        <w:t>ITU-R Reports</w:t>
      </w:r>
      <w:r w:rsidRPr="007F0BAC">
        <w:rPr>
          <w:lang w:eastAsia="ja-JP"/>
        </w:rPr>
        <w:t xml:space="preserve">: </w:t>
      </w:r>
      <w:ins w:id="32" w:author="Ciaudelli, Joe" w:date="2022-10-04T14:05:00Z">
        <w:r w:rsidR="008E192A">
          <w:rPr>
            <w:lang w:eastAsia="ja-JP"/>
          </w:rPr>
          <w:t>F.</w:t>
        </w:r>
      </w:ins>
      <w:ins w:id="33" w:author="Ciaudelli, Joe" w:date="2022-10-04T14:06:00Z">
        <w:r w:rsidR="008E192A">
          <w:rPr>
            <w:lang w:eastAsia="ja-JP"/>
          </w:rPr>
          <w:t xml:space="preserve">2379, </w:t>
        </w:r>
      </w:ins>
      <w:r w:rsidRPr="007F0BAC">
        <w:t>BT.2069, BT.2338, and BT.2344</w:t>
      </w:r>
    </w:p>
    <w:p w14:paraId="1F5BDE8F" w14:textId="77777777" w:rsidR="00380BF6" w:rsidRPr="007F0BAC" w:rsidRDefault="00380BF6" w:rsidP="00380BF6">
      <w:pPr>
        <w:pStyle w:val="Heading1"/>
      </w:pPr>
      <w:bookmarkStart w:id="34" w:name="_Toc34322276"/>
      <w:bookmarkStart w:id="35" w:name="_Toc45616527"/>
      <w:bookmarkStart w:id="36" w:name="_Toc114582610"/>
      <w:r w:rsidRPr="007F0BAC">
        <w:lastRenderedPageBreak/>
        <w:t>4</w:t>
      </w:r>
      <w:r w:rsidRPr="007F0BAC">
        <w:tab/>
        <w:t>List of acronyms and abbreviations</w:t>
      </w:r>
      <w:bookmarkEnd w:id="34"/>
      <w:bookmarkEnd w:id="35"/>
      <w:bookmarkEnd w:id="36"/>
      <w:r w:rsidRPr="007F0BAC">
        <w:t xml:space="preserve"> </w:t>
      </w:r>
    </w:p>
    <w:p w14:paraId="2275D06B" w14:textId="77777777" w:rsidR="00380BF6" w:rsidRPr="007F0BAC" w:rsidRDefault="00380BF6" w:rsidP="00380BF6">
      <w:bookmarkStart w:id="37" w:name="OLE_LINK20"/>
      <w:bookmarkStart w:id="38" w:name="OLE_LINK21"/>
      <w:r w:rsidRPr="007F0BAC">
        <w:t>3GPP</w:t>
      </w:r>
      <w:r w:rsidRPr="007F0BAC">
        <w:tab/>
        <w:t>3rd Generation Partnership Project</w:t>
      </w:r>
    </w:p>
    <w:p w14:paraId="1CC962C1" w14:textId="77777777" w:rsidR="00380BF6" w:rsidRPr="007F0BAC" w:rsidRDefault="00380BF6" w:rsidP="00380BF6">
      <w:r w:rsidRPr="007F0BAC">
        <w:t>AV</w:t>
      </w:r>
      <w:r w:rsidRPr="007F0BAC">
        <w:tab/>
        <w:t>Audio-Video</w:t>
      </w:r>
    </w:p>
    <w:p w14:paraId="74DE3D55" w14:textId="77777777" w:rsidR="00380BF6" w:rsidRPr="007F0BAC" w:rsidRDefault="00380BF6" w:rsidP="00380BF6">
      <w:r w:rsidRPr="007F0BAC">
        <w:t>AC</w:t>
      </w:r>
      <w:r w:rsidRPr="007F0BAC">
        <w:tab/>
        <w:t>Alternating Current</w:t>
      </w:r>
    </w:p>
    <w:p w14:paraId="0CE3E111" w14:textId="77777777" w:rsidR="00380BF6" w:rsidRPr="007F0BAC" w:rsidRDefault="00380BF6" w:rsidP="00380BF6">
      <w:pPr>
        <w:rPr>
          <w:lang w:eastAsia="ja-JP"/>
        </w:rPr>
      </w:pPr>
      <w:r w:rsidRPr="007F0BAC">
        <w:rPr>
          <w:lang w:eastAsia="ja-JP"/>
        </w:rPr>
        <w:t>BAS</w:t>
      </w:r>
      <w:r w:rsidRPr="007F0BAC">
        <w:rPr>
          <w:lang w:eastAsia="ja-JP"/>
        </w:rPr>
        <w:tab/>
      </w:r>
      <w:r w:rsidRPr="007F0BAC">
        <w:t>Broadcast Auxiliary Systems</w:t>
      </w:r>
    </w:p>
    <w:p w14:paraId="1D3DEDF8" w14:textId="77777777" w:rsidR="00380BF6" w:rsidRPr="007F0BAC" w:rsidRDefault="00380BF6" w:rsidP="00380BF6">
      <w:r w:rsidRPr="007F0BAC">
        <w:t>CEN</w:t>
      </w:r>
      <w:r w:rsidRPr="007F0BAC">
        <w:tab/>
        <w:t>European Committee for Standardization</w:t>
      </w:r>
    </w:p>
    <w:p w14:paraId="6BDEFDAF" w14:textId="77777777" w:rsidR="00380BF6" w:rsidRPr="007F0BAC" w:rsidRDefault="00380BF6" w:rsidP="00380BF6">
      <w:r w:rsidRPr="007F0BAC">
        <w:t>CEPT</w:t>
      </w:r>
      <w:r w:rsidRPr="007F0BAC">
        <w:tab/>
        <w:t>European Conference of Postal and Telecommunications Administrations</w:t>
      </w:r>
    </w:p>
    <w:p w14:paraId="64B7246C" w14:textId="77777777" w:rsidR="00380BF6" w:rsidRPr="007F0BAC" w:rsidRDefault="00380BF6" w:rsidP="00380BF6">
      <w:r w:rsidRPr="007F0BAC">
        <w:t>DECT</w:t>
      </w:r>
      <w:r w:rsidRPr="007F0BAC">
        <w:tab/>
        <w:t>Digital Enhanced Cordless Telecommunications</w:t>
      </w:r>
    </w:p>
    <w:p w14:paraId="60FD3B31" w14:textId="77777777" w:rsidR="00380BF6" w:rsidRPr="007F0BAC" w:rsidRDefault="00380BF6" w:rsidP="00380BF6">
      <w:r w:rsidRPr="007F0BAC">
        <w:t>DMR</w:t>
      </w:r>
      <w:r w:rsidRPr="007F0BAC">
        <w:tab/>
        <w:t>Digital Mobile Radio</w:t>
      </w:r>
    </w:p>
    <w:p w14:paraId="6DD4BF95" w14:textId="77777777" w:rsidR="00380BF6" w:rsidRPr="007F0BAC" w:rsidRDefault="00380BF6" w:rsidP="00380BF6">
      <w:r w:rsidRPr="007F0BAC">
        <w:t>ECC</w:t>
      </w:r>
      <w:r w:rsidRPr="007F0BAC">
        <w:tab/>
        <w:t>Electronic Communications Committee</w:t>
      </w:r>
    </w:p>
    <w:p w14:paraId="15C6AFD7" w14:textId="77777777" w:rsidR="00380BF6" w:rsidRPr="007F0BAC" w:rsidRDefault="00380BF6" w:rsidP="00380BF6">
      <w:r w:rsidRPr="007F0BAC">
        <w:t>ENG</w:t>
      </w:r>
      <w:r w:rsidRPr="007F0BAC">
        <w:tab/>
        <w:t>Electronic News Gathering</w:t>
      </w:r>
    </w:p>
    <w:p w14:paraId="02549690" w14:textId="77777777" w:rsidR="00380BF6" w:rsidRPr="007F0BAC" w:rsidRDefault="00380BF6" w:rsidP="00380BF6">
      <w:r w:rsidRPr="007F0BAC">
        <w:t>ETSI</w:t>
      </w:r>
      <w:r w:rsidRPr="007F0BAC">
        <w:tab/>
        <w:t>European Telecommunications Standards Institute</w:t>
      </w:r>
    </w:p>
    <w:p w14:paraId="0220C26C" w14:textId="77777777" w:rsidR="00380BF6" w:rsidRPr="007F0BAC" w:rsidRDefault="00380BF6" w:rsidP="00380BF6">
      <w:r w:rsidRPr="007F0BAC">
        <w:t>FCC</w:t>
      </w:r>
      <w:r w:rsidRPr="007F0BAC">
        <w:tab/>
        <w:t>Federal Communications Commission</w:t>
      </w:r>
    </w:p>
    <w:p w14:paraId="3DCF4DE1" w14:textId="77777777" w:rsidR="00380BF6" w:rsidRPr="007F0BAC" w:rsidRDefault="00380BF6" w:rsidP="00380BF6">
      <w:r w:rsidRPr="007F0BAC">
        <w:t>FDMA</w:t>
      </w:r>
      <w:r w:rsidRPr="007F0BAC">
        <w:tab/>
        <w:t>Frequency Division Multiple Access</w:t>
      </w:r>
    </w:p>
    <w:p w14:paraId="54EB7465" w14:textId="77777777" w:rsidR="00380BF6" w:rsidRPr="007F0BAC" w:rsidRDefault="00380BF6" w:rsidP="00380BF6">
      <w:r w:rsidRPr="007F0BAC">
        <w:t>IEEE</w:t>
      </w:r>
      <w:r w:rsidRPr="007F0BAC">
        <w:tab/>
        <w:t>Institute of Electrical and Electronics Engineers</w:t>
      </w:r>
    </w:p>
    <w:p w14:paraId="67DD19B6" w14:textId="77777777" w:rsidR="00380BF6" w:rsidRPr="007F0BAC" w:rsidRDefault="00380BF6" w:rsidP="00380BF6">
      <w:r w:rsidRPr="007F0BAC">
        <w:t>IEM</w:t>
      </w:r>
      <w:r w:rsidRPr="007F0BAC">
        <w:tab/>
        <w:t>In-Ear Monitoring</w:t>
      </w:r>
    </w:p>
    <w:p w14:paraId="28303ED9" w14:textId="77777777" w:rsidR="00380BF6" w:rsidRPr="007F0BAC" w:rsidRDefault="00380BF6" w:rsidP="00380BF6">
      <w:r w:rsidRPr="007F0BAC">
        <w:t>IMT</w:t>
      </w:r>
      <w:r w:rsidRPr="007F0BAC">
        <w:tab/>
        <w:t>International Mobile Telecommunications</w:t>
      </w:r>
    </w:p>
    <w:p w14:paraId="5DE7DB9A" w14:textId="77777777" w:rsidR="00380BF6" w:rsidRPr="007F0BAC" w:rsidRDefault="00380BF6" w:rsidP="00380BF6">
      <w:r w:rsidRPr="007F0BAC">
        <w:t>ISO</w:t>
      </w:r>
      <w:r w:rsidRPr="007F0BAC">
        <w:tab/>
        <w:t>International Organization for Standardization</w:t>
      </w:r>
    </w:p>
    <w:p w14:paraId="22E09BCF" w14:textId="77777777" w:rsidR="00380BF6" w:rsidRPr="007F0BAC" w:rsidRDefault="00380BF6" w:rsidP="00380BF6">
      <w:r w:rsidRPr="007F0BAC">
        <w:t>MPX</w:t>
      </w:r>
      <w:r w:rsidRPr="007F0BAC">
        <w:tab/>
        <w:t>Multiplexed</w:t>
      </w:r>
    </w:p>
    <w:p w14:paraId="1DC60727" w14:textId="77777777" w:rsidR="00380BF6" w:rsidRPr="007F0BAC" w:rsidRDefault="00380BF6" w:rsidP="00380BF6">
      <w:r w:rsidRPr="007F0BAC">
        <w:t>NB</w:t>
      </w:r>
      <w:r w:rsidRPr="007F0BAC">
        <w:tab/>
        <w:t>Narrow Band</w:t>
      </w:r>
    </w:p>
    <w:p w14:paraId="510D2A6D" w14:textId="77777777" w:rsidR="00380BF6" w:rsidRPr="007F0BAC" w:rsidRDefault="00380BF6" w:rsidP="00380BF6">
      <w:pPr>
        <w:rPr>
          <w:lang w:eastAsia="ja-JP"/>
        </w:rPr>
      </w:pPr>
      <w:r w:rsidRPr="007F0BAC">
        <w:t>NPN</w:t>
      </w:r>
      <w:r w:rsidRPr="007F0BAC">
        <w:tab/>
        <w:t>Non-Public Network</w:t>
      </w:r>
    </w:p>
    <w:p w14:paraId="0121677A" w14:textId="77777777" w:rsidR="00380BF6" w:rsidRPr="007F0BAC" w:rsidRDefault="00380BF6" w:rsidP="00380BF6">
      <w:r w:rsidRPr="007F0BAC">
        <w:t>OB</w:t>
      </w:r>
      <w:r w:rsidRPr="007F0BAC">
        <w:tab/>
        <w:t>Outside Broadcasting</w:t>
      </w:r>
    </w:p>
    <w:p w14:paraId="798B588E" w14:textId="77777777" w:rsidR="00380BF6" w:rsidRPr="007F0BAC" w:rsidRDefault="00380BF6" w:rsidP="00380BF6">
      <w:r w:rsidRPr="007F0BAC">
        <w:t>PLMN</w:t>
      </w:r>
      <w:r w:rsidRPr="007F0BAC">
        <w:tab/>
        <w:t>Public Land Mobile Network</w:t>
      </w:r>
    </w:p>
    <w:p w14:paraId="71D14A5A" w14:textId="77777777" w:rsidR="00380BF6" w:rsidRPr="007F0BAC" w:rsidRDefault="00380BF6" w:rsidP="00380BF6">
      <w:pPr>
        <w:rPr>
          <w:lang w:eastAsia="ja-JP"/>
        </w:rPr>
      </w:pPr>
      <w:r w:rsidRPr="007F0BAC">
        <w:t>PMR</w:t>
      </w:r>
      <w:r w:rsidRPr="007F0BAC">
        <w:tab/>
        <w:t>Personal Mobile Radio</w:t>
      </w:r>
    </w:p>
    <w:p w14:paraId="051E535D" w14:textId="77777777" w:rsidR="00380BF6" w:rsidRPr="007F0BAC" w:rsidRDefault="00380BF6" w:rsidP="00380BF6">
      <w:pPr>
        <w:rPr>
          <w:lang w:eastAsia="zh-CN"/>
        </w:rPr>
      </w:pPr>
      <w:r w:rsidRPr="007F0BAC">
        <w:t>PMSE</w:t>
      </w:r>
      <w:r w:rsidRPr="007F0BAC">
        <w:tab/>
        <w:t>Programme Making and Special Events</w:t>
      </w:r>
    </w:p>
    <w:p w14:paraId="7770C337" w14:textId="77777777" w:rsidR="00380BF6" w:rsidRPr="007F0BAC" w:rsidRDefault="00380BF6" w:rsidP="00380BF6">
      <w:r w:rsidRPr="007F0BAC">
        <w:t>PSD</w:t>
      </w:r>
      <w:r w:rsidRPr="007F0BAC">
        <w:tab/>
        <w:t>Power Spectral Density</w:t>
      </w:r>
    </w:p>
    <w:p w14:paraId="3BFE0A2B" w14:textId="77777777" w:rsidR="00380BF6" w:rsidRPr="007F0BAC" w:rsidRDefault="00380BF6" w:rsidP="00380BF6">
      <w:r w:rsidRPr="007F0BAC">
        <w:t>RF</w:t>
      </w:r>
      <w:r w:rsidRPr="007F0BAC">
        <w:tab/>
        <w:t>Radio Frequency</w:t>
      </w:r>
    </w:p>
    <w:p w14:paraId="1BD8F0C2" w14:textId="77777777" w:rsidR="00380BF6" w:rsidRPr="007F0BAC" w:rsidRDefault="00380BF6" w:rsidP="00380BF6">
      <w:r w:rsidRPr="007F0BAC">
        <w:t>SAB</w:t>
      </w:r>
      <w:r w:rsidRPr="007F0BAC">
        <w:tab/>
        <w:t>Services Ancillary to Broadcasting</w:t>
      </w:r>
    </w:p>
    <w:p w14:paraId="6C9913D9" w14:textId="77777777" w:rsidR="00380BF6" w:rsidRPr="007F0BAC" w:rsidRDefault="00380BF6" w:rsidP="00380BF6">
      <w:r w:rsidRPr="007F0BAC">
        <w:t>SAP</w:t>
      </w:r>
      <w:r w:rsidRPr="007F0BAC">
        <w:tab/>
        <w:t>Services Ancillary to Programme making</w:t>
      </w:r>
    </w:p>
    <w:p w14:paraId="479B4FB6" w14:textId="77777777" w:rsidR="00380BF6" w:rsidRPr="007F0BAC" w:rsidRDefault="00380BF6" w:rsidP="00380BF6">
      <w:r w:rsidRPr="007F0BAC">
        <w:t>TDD</w:t>
      </w:r>
      <w:r w:rsidRPr="007F0BAC">
        <w:tab/>
        <w:t>Time Division Duplex</w:t>
      </w:r>
    </w:p>
    <w:p w14:paraId="2C4DD7E7" w14:textId="77777777" w:rsidR="00380BF6" w:rsidRPr="007F0BAC" w:rsidRDefault="00380BF6" w:rsidP="00380BF6">
      <w:r w:rsidRPr="007F0BAC">
        <w:t>TDMA</w:t>
      </w:r>
      <w:r w:rsidRPr="007F0BAC">
        <w:tab/>
        <w:t>Time Division Multiple Access</w:t>
      </w:r>
    </w:p>
    <w:p w14:paraId="41608A24" w14:textId="77777777" w:rsidR="00380BF6" w:rsidRPr="007F0BAC" w:rsidRDefault="00380BF6" w:rsidP="00380BF6">
      <w:r w:rsidRPr="007F0BAC">
        <w:t>WMAS</w:t>
      </w:r>
      <w:r w:rsidRPr="007F0BAC">
        <w:tab/>
        <w:t>Wireless Multi-channel Audio System</w:t>
      </w:r>
    </w:p>
    <w:p w14:paraId="2FA05D06" w14:textId="77777777" w:rsidR="00380BF6" w:rsidRPr="007F0BAC" w:rsidRDefault="00380BF6" w:rsidP="00380BF6">
      <w:pPr>
        <w:pStyle w:val="Heading1"/>
      </w:pPr>
      <w:bookmarkStart w:id="39" w:name="_Toc34322277"/>
      <w:bookmarkStart w:id="40" w:name="_Toc45616529"/>
      <w:bookmarkStart w:id="41" w:name="_Toc114582612"/>
      <w:bookmarkEnd w:id="37"/>
      <w:bookmarkEnd w:id="38"/>
      <w:r w:rsidRPr="007F0BAC">
        <w:lastRenderedPageBreak/>
        <w:t>5</w:t>
      </w:r>
      <w:r w:rsidRPr="007F0BAC">
        <w:tab/>
        <w:t>Overview on PMSE</w:t>
      </w:r>
      <w:bookmarkEnd w:id="39"/>
      <w:bookmarkEnd w:id="40"/>
      <w:bookmarkEnd w:id="41"/>
    </w:p>
    <w:p w14:paraId="361D6FC5" w14:textId="77777777" w:rsidR="00380BF6" w:rsidRPr="007F0BAC" w:rsidRDefault="00380BF6" w:rsidP="00380BF6">
      <w:pPr>
        <w:jc w:val="both"/>
      </w:pPr>
      <w:r w:rsidRPr="007F0BAC">
        <w:t xml:space="preserve">Programme Making and Special Events (PMSE) comprises applications </w:t>
      </w:r>
      <w:r>
        <w:t xml:space="preserve">used in SAB/SAP, ENG and OB. More widely, PMSE also includes applications </w:t>
      </w:r>
      <w:r w:rsidRPr="007F0BAC">
        <w:t>used in meetings, conferences, cultural and education activities, trade fairs, local entertainment, sport, religious, political and other public or private events.</w:t>
      </w:r>
    </w:p>
    <w:p w14:paraId="2255A213" w14:textId="77777777" w:rsidR="00380BF6" w:rsidRPr="007F0BAC" w:rsidRDefault="00380BF6" w:rsidP="00380BF6">
      <w:pPr>
        <w:jc w:val="both"/>
      </w:pPr>
      <w:r w:rsidRPr="007F0BAC">
        <w:t>There are three main groups of PMSE equipment:</w:t>
      </w:r>
    </w:p>
    <w:p w14:paraId="4A376DA5" w14:textId="77777777" w:rsidR="00380BF6" w:rsidRPr="007F0BAC" w:rsidRDefault="00380BF6" w:rsidP="00380BF6">
      <w:pPr>
        <w:pStyle w:val="enumlev1"/>
      </w:pPr>
      <w:r w:rsidRPr="007F0BAC">
        <w:t>–</w:t>
      </w:r>
      <w:r w:rsidRPr="007F0BAC">
        <w:tab/>
        <w:t xml:space="preserve">audio PMSE – the most commonly used audio PMSE applications are wireless microphones (handheld and body worn), in-ear monitors, intercom, conferencing solutions and talkback systems – relevant content is provided by this document </w:t>
      </w:r>
      <w:proofErr w:type="gramStart"/>
      <w:r w:rsidRPr="007F0BAC">
        <w:t>– ;</w:t>
      </w:r>
      <w:proofErr w:type="gramEnd"/>
    </w:p>
    <w:p w14:paraId="4B763C5D" w14:textId="77777777" w:rsidR="00380BF6" w:rsidRPr="007F0BAC" w:rsidRDefault="00380BF6" w:rsidP="00380BF6">
      <w:pPr>
        <w:pStyle w:val="enumlev1"/>
      </w:pPr>
      <w:r w:rsidRPr="007F0BAC">
        <w:t>–</w:t>
      </w:r>
      <w:r w:rsidRPr="007F0BAC">
        <w:tab/>
        <w:t>video PMSE – the most commonly used video PMSE applications are portable or mobile wireless video links and cordless cameras</w:t>
      </w:r>
      <w:r>
        <w:t xml:space="preserve"> (these are the most common PMSE applications in bands allocated to the fixed service)</w:t>
      </w:r>
      <w:r w:rsidRPr="007F0BAC">
        <w:t>;</w:t>
      </w:r>
    </w:p>
    <w:p w14:paraId="11F6AB6E" w14:textId="77777777" w:rsidR="00380BF6" w:rsidRPr="007F0BAC" w:rsidRDefault="00380BF6" w:rsidP="00380BF6">
      <w:pPr>
        <w:pStyle w:val="enumlev1"/>
      </w:pPr>
      <w:r w:rsidRPr="007F0BAC">
        <w:t>–</w:t>
      </w:r>
      <w:r w:rsidRPr="007F0BAC">
        <w:tab/>
        <w:t>PMSE service links – PMSE equipment that is used for data transmission for production such as effect and remote control and team connection) including OB, BAS and SNG.</w:t>
      </w:r>
    </w:p>
    <w:p w14:paraId="3F1B672A" w14:textId="77777777" w:rsidR="00380BF6" w:rsidRPr="007F0BAC" w:rsidRDefault="00380BF6" w:rsidP="00380BF6">
      <w:r>
        <w:t xml:space="preserve">Radiocommunication systems used in ENG and </w:t>
      </w:r>
      <w:r w:rsidRPr="007F0BAC">
        <w:t xml:space="preserve">PMSE enable the </w:t>
      </w:r>
      <w:r>
        <w:t xml:space="preserve">capture </w:t>
      </w:r>
      <w:r w:rsidRPr="007F0BAC">
        <w:t xml:space="preserve">of audio and video content. A variety of platforms distribute this content including terrestrial </w:t>
      </w:r>
      <w:r>
        <w:t xml:space="preserve">and satellite </w:t>
      </w:r>
      <w:r w:rsidRPr="007F0BAC">
        <w:t xml:space="preserve">broadcast, </w:t>
      </w:r>
      <w:r>
        <w:t xml:space="preserve">internet </w:t>
      </w:r>
      <w:r w:rsidRPr="007F0BAC">
        <w:t>streaming</w:t>
      </w:r>
      <w:r>
        <w:t>,</w:t>
      </w:r>
      <w:r w:rsidRPr="007F0BAC">
        <w:t xml:space="preserve"> and in </w:t>
      </w:r>
      <w:r>
        <w:t xml:space="preserve">the </w:t>
      </w:r>
      <w:r w:rsidRPr="007F0BAC">
        <w:t>case of live events</w:t>
      </w:r>
      <w:r>
        <w:t>,</w:t>
      </w:r>
      <w:r w:rsidRPr="007F0BAC">
        <w:t xml:space="preserve"> directly to the audience</w:t>
      </w:r>
      <w:r>
        <w:t xml:space="preserve"> attending the event</w:t>
      </w:r>
      <w:r w:rsidRPr="007F0BAC">
        <w:t>. PMSE content capture takes place at the front end of every production and is the start of the supply and value chain</w:t>
      </w:r>
      <w:r>
        <w:t xml:space="preserve"> of the creative and cultural industries (CCI)</w:t>
      </w:r>
      <w:r w:rsidRPr="007F0BAC">
        <w:t xml:space="preserve"> </w:t>
      </w:r>
      <w:r>
        <w:t xml:space="preserve">and enables activities </w:t>
      </w:r>
      <w:r w:rsidRPr="007F0BAC">
        <w:t xml:space="preserve">such as </w:t>
      </w:r>
      <w:r>
        <w:t xml:space="preserve">the </w:t>
      </w:r>
      <w:r w:rsidRPr="007F0BAC">
        <w:t xml:space="preserve">recording of live performances </w:t>
      </w:r>
      <w:r>
        <w:t>and</w:t>
      </w:r>
      <w:r w:rsidRPr="007F0BAC">
        <w:t xml:space="preserve"> archiving of culturally significant material. </w:t>
      </w:r>
    </w:p>
    <w:p w14:paraId="195185AF" w14:textId="77777777" w:rsidR="00380BF6" w:rsidRPr="007F0BAC" w:rsidRDefault="00380BF6" w:rsidP="00380BF6">
      <w:pPr>
        <w:jc w:val="both"/>
      </w:pPr>
      <w:r w:rsidRPr="007F0BAC">
        <w:t xml:space="preserve">Therefore, PMSE plays an important role for </w:t>
      </w:r>
    </w:p>
    <w:p w14:paraId="678252BA" w14:textId="77777777" w:rsidR="00380BF6" w:rsidRPr="007F0BAC" w:rsidRDefault="00380BF6" w:rsidP="00380BF6">
      <w:pPr>
        <w:pStyle w:val="enumlev1"/>
      </w:pPr>
      <w:r w:rsidRPr="007F0BAC">
        <w:t>–</w:t>
      </w:r>
      <w:r w:rsidRPr="007F0BAC">
        <w:tab/>
        <w:t>The social cohesion and citizenship;</w:t>
      </w:r>
    </w:p>
    <w:p w14:paraId="0DACA6B4" w14:textId="77777777" w:rsidR="00380BF6" w:rsidRPr="007F0BAC" w:rsidRDefault="00380BF6" w:rsidP="00380BF6">
      <w:pPr>
        <w:pStyle w:val="enumlev1"/>
      </w:pPr>
      <w:r w:rsidRPr="007F0BAC">
        <w:t>–</w:t>
      </w:r>
      <w:r w:rsidRPr="007F0BAC">
        <w:tab/>
        <w:t>Supporting education and learning;</w:t>
      </w:r>
    </w:p>
    <w:p w14:paraId="338407E8" w14:textId="77777777" w:rsidR="00380BF6" w:rsidRPr="007F0BAC" w:rsidRDefault="00380BF6" w:rsidP="00380BF6">
      <w:pPr>
        <w:pStyle w:val="enumlev1"/>
      </w:pPr>
      <w:r w:rsidRPr="007F0BAC">
        <w:t>–</w:t>
      </w:r>
      <w:r w:rsidRPr="007F0BAC">
        <w:tab/>
        <w:t>Allowing creativity and cultural excellence;</w:t>
      </w:r>
    </w:p>
    <w:p w14:paraId="6B3011D1" w14:textId="77777777" w:rsidR="00380BF6" w:rsidRPr="007F0BAC" w:rsidRDefault="00380BF6" w:rsidP="00380BF6">
      <w:pPr>
        <w:pStyle w:val="enumlev1"/>
      </w:pPr>
      <w:r w:rsidRPr="007F0BAC">
        <w:t>–</w:t>
      </w:r>
      <w:r w:rsidRPr="007F0BAC">
        <w:tab/>
        <w:t>Capturing peoples’ opinions, statements and debates.</w:t>
      </w:r>
    </w:p>
    <w:p w14:paraId="2E286428" w14:textId="77777777" w:rsidR="00380BF6" w:rsidRPr="007F0BAC" w:rsidRDefault="00380BF6" w:rsidP="00380BF6">
      <w:r w:rsidRPr="007F0BAC">
        <w:t xml:space="preserve">For these reasons, safeguarding the quality and reliability of the radio link are fundamental to </w:t>
      </w:r>
      <w:r>
        <w:t xml:space="preserve">ENG and </w:t>
      </w:r>
      <w:r w:rsidRPr="007F0BAC">
        <w:t>PMSE. For live production</w:t>
      </w:r>
      <w:r>
        <w:t>s</w:t>
      </w:r>
      <w:r w:rsidRPr="007F0BAC">
        <w:t xml:space="preserve">, radio links </w:t>
      </w:r>
      <w:r>
        <w:t xml:space="preserve">free of harmful interference </w:t>
      </w:r>
      <w:r w:rsidRPr="007F0BAC">
        <w:t>are required as the moment to be captured cannot be repeated.</w:t>
      </w:r>
    </w:p>
    <w:p w14:paraId="5E97154A" w14:textId="77777777" w:rsidR="00380BF6" w:rsidRPr="007F0BAC" w:rsidRDefault="00380BF6" w:rsidP="00380BF6">
      <w:r w:rsidRPr="007F0BAC">
        <w:t>Consequently, content capture is expected to provide the highest quality possible, with producers and programme makers taking steps to ensure the quality and robustness of content capture and delivery.</w:t>
      </w:r>
    </w:p>
    <w:p w14:paraId="6518B204" w14:textId="77777777" w:rsidR="00380BF6" w:rsidRPr="007F0BAC" w:rsidRDefault="00380BF6" w:rsidP="00380BF6">
      <w:pPr>
        <w:pStyle w:val="Heading1"/>
      </w:pPr>
      <w:bookmarkStart w:id="42" w:name="_Toc34322278"/>
      <w:bookmarkStart w:id="43" w:name="_Toc45616530"/>
      <w:bookmarkStart w:id="44" w:name="_Toc114582613"/>
      <w:r w:rsidRPr="007F0BAC">
        <w:t>6</w:t>
      </w:r>
      <w:r w:rsidRPr="007F0BAC">
        <w:tab/>
      </w:r>
      <w:bookmarkEnd w:id="42"/>
      <w:bookmarkEnd w:id="43"/>
      <w:r>
        <w:t xml:space="preserve">ENG &amp; PMSE applications </w:t>
      </w:r>
      <w:r w:rsidRPr="007F7DAB">
        <w:t>that operate in the FS bands</w:t>
      </w:r>
      <w:bookmarkEnd w:id="44"/>
    </w:p>
    <w:p w14:paraId="7F722023" w14:textId="1DD759E7" w:rsidR="00380BF6" w:rsidRPr="007F0BAC" w:rsidRDefault="00380BF6" w:rsidP="00380BF6">
      <w:pPr>
        <w:pStyle w:val="Heading2"/>
        <w:rPr>
          <w:rFonts w:eastAsia="SimSun"/>
          <w:lang w:eastAsia="zh-CN"/>
        </w:rPr>
      </w:pPr>
      <w:bookmarkStart w:id="45" w:name="_Toc45616531"/>
      <w:bookmarkStart w:id="46" w:name="_Toc114582614"/>
      <w:r w:rsidRPr="007F0BAC">
        <w:rPr>
          <w:rFonts w:eastAsia="SimSun"/>
          <w:lang w:eastAsia="zh-CN"/>
        </w:rPr>
        <w:t>6.1</w:t>
      </w:r>
      <w:r w:rsidRPr="007F0BAC">
        <w:rPr>
          <w:rFonts w:eastAsia="SimSun"/>
          <w:lang w:eastAsia="zh-CN"/>
        </w:rPr>
        <w:tab/>
      </w:r>
      <w:bookmarkEnd w:id="45"/>
      <w:r>
        <w:rPr>
          <w:rFonts w:eastAsia="SimSun"/>
          <w:lang w:eastAsia="zh-CN"/>
        </w:rPr>
        <w:t>Background/Introduction</w:t>
      </w:r>
      <w:bookmarkEnd w:id="46"/>
    </w:p>
    <w:p w14:paraId="5847D301" w14:textId="656A9B01" w:rsidR="00380BF6" w:rsidRDefault="00380BF6" w:rsidP="00380BF6">
      <w:r>
        <w:t>The range of ENG and PMSE applications used at an event can range from the very simple, for example a single wireless microphone in a conference room, to the very complex with multiple wireless audio channels, and terrestrial and airborne video cameras and links, for example large sporting events such as the Formula 1 Grand Prix.</w:t>
      </w:r>
    </w:p>
    <w:p w14:paraId="5676A39B" w14:textId="5965F263" w:rsidR="00380BF6" w:rsidRDefault="00380BF6" w:rsidP="00380BF6">
      <w:r>
        <w:t xml:space="preserve">In relation to bands allocated to the fixed service, the most typical ENG and PMSE applications are for </w:t>
      </w:r>
      <w:ins w:id="47" w:author="Ciaudelli, Joe" w:date="2022-10-04T14:00:00Z">
        <w:r w:rsidR="008E192A">
          <w:t xml:space="preserve">stationary </w:t>
        </w:r>
      </w:ins>
      <w:r w:rsidRPr="008E192A">
        <w:t>wireless cameras and video links</w:t>
      </w:r>
      <w:r>
        <w:t xml:space="preserve">, although they are also used for some audio </w:t>
      </w:r>
      <w:r>
        <w:lastRenderedPageBreak/>
        <w:t xml:space="preserve">links as well. </w:t>
      </w:r>
      <w:del w:id="48" w:author="Ciaudelli, Joe" w:date="2022-10-04T14:00:00Z">
        <w:r w:rsidDel="008E192A">
          <w:delText xml:space="preserve">These links can be fixed (temporarily or permanent, portable, or mobile including on vehicles and aircraft. </w:delText>
        </w:r>
      </w:del>
      <w:r>
        <w:t>Narrowband audio PMSE applications, such as wireless microphones, in ear monitors and communication links (referred to as Talkback), typically operate in bands other than those allocated to the fixed service, however, wideband audio systems such as WMAS could operate in some bands allocated to the fixed service (and used by video PMSE). Table 1 provides a summary of the categories of PMSE video links in regular use.</w:t>
      </w:r>
    </w:p>
    <w:p w14:paraId="206F4DC6" w14:textId="77777777" w:rsidR="00380BF6" w:rsidRDefault="00380BF6" w:rsidP="00380BF6">
      <w:pPr>
        <w:pStyle w:val="TableNo"/>
      </w:pPr>
      <w:r>
        <w:t xml:space="preserve">Table 1: </w:t>
      </w:r>
      <w:r w:rsidRPr="00410720">
        <w:t xml:space="preserve">Categories of </w:t>
      </w:r>
      <w:r>
        <w:t xml:space="preserve">ENG and </w:t>
      </w:r>
      <w:r w:rsidRPr="00410720">
        <w:t>PMSE video links in regular use</w:t>
      </w:r>
    </w:p>
    <w:tbl>
      <w:tblPr>
        <w:tblStyle w:val="TableGrid"/>
        <w:tblW w:w="0" w:type="auto"/>
        <w:tblCellMar>
          <w:top w:w="85" w:type="dxa"/>
          <w:bottom w:w="85" w:type="dxa"/>
        </w:tblCellMar>
        <w:tblLook w:val="04A0" w:firstRow="1" w:lastRow="0" w:firstColumn="1" w:lastColumn="0" w:noHBand="0" w:noVBand="1"/>
        <w:tblPrChange w:id="49" w:author="Ciaudelli, Joe" w:date="2022-10-03T11:01:00Z">
          <w:tblPr>
            <w:tblStyle w:val="TableGrid"/>
            <w:tblW w:w="0" w:type="auto"/>
            <w:tblCellMar>
              <w:top w:w="85" w:type="dxa"/>
              <w:bottom w:w="85" w:type="dxa"/>
            </w:tblCellMar>
            <w:tblLook w:val="04A0" w:firstRow="1" w:lastRow="0" w:firstColumn="1" w:lastColumn="0" w:noHBand="0" w:noVBand="1"/>
          </w:tblPr>
        </w:tblPrChange>
      </w:tblPr>
      <w:tblGrid>
        <w:gridCol w:w="2405"/>
        <w:gridCol w:w="6945"/>
        <w:tblGridChange w:id="50">
          <w:tblGrid>
            <w:gridCol w:w="2405"/>
            <w:gridCol w:w="6945"/>
          </w:tblGrid>
        </w:tblGridChange>
      </w:tblGrid>
      <w:tr w:rsidR="00380BF6" w14:paraId="16D05A71" w14:textId="77777777" w:rsidTr="004F6B70">
        <w:tc>
          <w:tcPr>
            <w:tcW w:w="2405" w:type="dxa"/>
            <w:vAlign w:val="center"/>
            <w:tcPrChange w:id="51" w:author="Ciaudelli, Joe" w:date="2022-10-03T11:01:00Z">
              <w:tcPr>
                <w:tcW w:w="2405" w:type="dxa"/>
                <w:vAlign w:val="center"/>
              </w:tcPr>
            </w:tcPrChange>
          </w:tcPr>
          <w:p w14:paraId="69075DF3" w14:textId="77777777" w:rsidR="00380BF6" w:rsidRDefault="00380BF6" w:rsidP="00880511">
            <w:pPr>
              <w:spacing w:before="0"/>
              <w:ind w:left="960"/>
              <w:jc w:val="center"/>
            </w:pPr>
            <w:r>
              <w:t>Type of link</w:t>
            </w:r>
          </w:p>
        </w:tc>
        <w:tc>
          <w:tcPr>
            <w:tcW w:w="6945" w:type="dxa"/>
            <w:vAlign w:val="center"/>
            <w:tcPrChange w:id="52" w:author="Ciaudelli, Joe" w:date="2022-10-03T11:01:00Z">
              <w:tcPr>
                <w:tcW w:w="7224" w:type="dxa"/>
                <w:vAlign w:val="center"/>
              </w:tcPr>
            </w:tcPrChange>
          </w:tcPr>
          <w:p w14:paraId="5AAC15E2" w14:textId="77777777" w:rsidR="00380BF6" w:rsidRDefault="00380BF6" w:rsidP="00152419">
            <w:pPr>
              <w:spacing w:before="0"/>
              <w:ind w:left="960"/>
              <w:jc w:val="center"/>
            </w:pPr>
            <w:r>
              <w:t>Definition</w:t>
            </w:r>
          </w:p>
        </w:tc>
      </w:tr>
      <w:tr w:rsidR="00380BF6" w14:paraId="4766B5D5" w14:textId="77777777" w:rsidTr="004F6B70">
        <w:tc>
          <w:tcPr>
            <w:tcW w:w="2405" w:type="dxa"/>
            <w:vAlign w:val="center"/>
            <w:tcPrChange w:id="53" w:author="Ciaudelli, Joe" w:date="2022-10-03T11:01:00Z">
              <w:tcPr>
                <w:tcW w:w="2405" w:type="dxa"/>
                <w:vAlign w:val="center"/>
              </w:tcPr>
            </w:tcPrChange>
          </w:tcPr>
          <w:p w14:paraId="522A64A3" w14:textId="77777777" w:rsidR="00380BF6" w:rsidRDefault="00380BF6" w:rsidP="00880511">
            <w:pPr>
              <w:spacing w:before="0"/>
              <w:ind w:left="960"/>
              <w:jc w:val="center"/>
            </w:pPr>
            <w:r>
              <w:t>Radio camera</w:t>
            </w:r>
          </w:p>
          <w:p w14:paraId="3F6394E9" w14:textId="77777777" w:rsidR="00380BF6" w:rsidRDefault="00380BF6" w:rsidP="00880511">
            <w:pPr>
              <w:spacing w:before="0"/>
              <w:ind w:left="960"/>
              <w:jc w:val="center"/>
            </w:pPr>
            <w:r>
              <w:t>(</w:t>
            </w:r>
            <w:proofErr w:type="gramStart"/>
            <w:r>
              <w:t>line</w:t>
            </w:r>
            <w:proofErr w:type="gramEnd"/>
            <w:r>
              <w:t>-of-sight)</w:t>
            </w:r>
          </w:p>
        </w:tc>
        <w:tc>
          <w:tcPr>
            <w:tcW w:w="6945" w:type="dxa"/>
            <w:vAlign w:val="center"/>
            <w:tcPrChange w:id="54" w:author="Ciaudelli, Joe" w:date="2022-10-03T11:01:00Z">
              <w:tcPr>
                <w:tcW w:w="7224" w:type="dxa"/>
                <w:vAlign w:val="center"/>
              </w:tcPr>
            </w:tcPrChange>
          </w:tcPr>
          <w:p w14:paraId="6A54845C" w14:textId="28C6BADD" w:rsidR="00380BF6" w:rsidRDefault="00380BF6" w:rsidP="00152419">
            <w:pPr>
              <w:spacing w:before="0"/>
              <w:ind w:left="960"/>
            </w:pPr>
            <w:del w:id="55" w:author="Ciaudelli, Joe" w:date="2022-10-03T11:00:00Z">
              <w:r w:rsidDel="004F6B70">
                <w:delText>Handheld or otherwise mounted c</w:delText>
              </w:r>
            </w:del>
            <w:ins w:id="56" w:author="Ciaudelli, Joe" w:date="2022-10-03T11:00:00Z">
              <w:r w:rsidR="004F6B70">
                <w:t>C</w:t>
              </w:r>
            </w:ins>
            <w:r>
              <w:t>amera with integrated or Clip-on transmitter, power pack and antenna for carrying broadcast-quality video together with sound signals over short-ranges line-of-sight</w:t>
            </w:r>
          </w:p>
        </w:tc>
      </w:tr>
      <w:tr w:rsidR="00380BF6" w14:paraId="1428FFF3" w14:textId="77777777" w:rsidTr="004F6B70">
        <w:tc>
          <w:tcPr>
            <w:tcW w:w="2405" w:type="dxa"/>
            <w:vAlign w:val="center"/>
            <w:tcPrChange w:id="57" w:author="Ciaudelli, Joe" w:date="2022-10-03T11:01:00Z">
              <w:tcPr>
                <w:tcW w:w="2405" w:type="dxa"/>
                <w:vAlign w:val="center"/>
              </w:tcPr>
            </w:tcPrChange>
          </w:tcPr>
          <w:p w14:paraId="4A5A823F" w14:textId="77777777" w:rsidR="00380BF6" w:rsidRDefault="00380BF6" w:rsidP="00880511">
            <w:pPr>
              <w:spacing w:before="0"/>
              <w:ind w:left="960"/>
              <w:jc w:val="center"/>
            </w:pPr>
            <w:r>
              <w:t>Radio cameras</w:t>
            </w:r>
          </w:p>
          <w:p w14:paraId="0D438AE0" w14:textId="77777777" w:rsidR="00380BF6" w:rsidRDefault="00380BF6" w:rsidP="00880511">
            <w:pPr>
              <w:spacing w:before="0"/>
              <w:ind w:left="960"/>
              <w:jc w:val="center"/>
            </w:pPr>
            <w:r>
              <w:t>(non-line-of-sight)</w:t>
            </w:r>
          </w:p>
        </w:tc>
        <w:tc>
          <w:tcPr>
            <w:tcW w:w="6945" w:type="dxa"/>
            <w:vAlign w:val="center"/>
            <w:tcPrChange w:id="58" w:author="Ciaudelli, Joe" w:date="2022-10-03T11:01:00Z">
              <w:tcPr>
                <w:tcW w:w="7224" w:type="dxa"/>
                <w:vAlign w:val="center"/>
              </w:tcPr>
            </w:tcPrChange>
          </w:tcPr>
          <w:p w14:paraId="73335AA2" w14:textId="1CF67797" w:rsidR="00380BF6" w:rsidRDefault="00380BF6" w:rsidP="00152419">
            <w:pPr>
              <w:spacing w:before="0"/>
              <w:ind w:left="960"/>
            </w:pPr>
            <w:del w:id="59" w:author="Ciaudelli, Joe" w:date="2022-10-03T11:00:00Z">
              <w:r w:rsidDel="004F6B70">
                <w:delText>Handheld or otherwise mounted c</w:delText>
              </w:r>
            </w:del>
            <w:ins w:id="60" w:author="Ciaudelli, Joe" w:date="2022-10-03T11:00:00Z">
              <w:r w:rsidR="004F6B70">
                <w:t>C</w:t>
              </w:r>
            </w:ins>
            <w:r>
              <w:t>amera with integrated or Clip-on transmitter, power pack and antenna for carrying broadcast-quality video together with sound signals over short-ranges non-line–of-sight</w:t>
            </w:r>
          </w:p>
        </w:tc>
      </w:tr>
      <w:tr w:rsidR="00380BF6" w14:paraId="6FD5FB46" w14:textId="77777777" w:rsidTr="004F6B70">
        <w:tc>
          <w:tcPr>
            <w:tcW w:w="2405" w:type="dxa"/>
            <w:vAlign w:val="center"/>
            <w:tcPrChange w:id="61" w:author="Ciaudelli, Joe" w:date="2022-10-03T11:01:00Z">
              <w:tcPr>
                <w:tcW w:w="2405" w:type="dxa"/>
                <w:vAlign w:val="center"/>
              </w:tcPr>
            </w:tcPrChange>
          </w:tcPr>
          <w:p w14:paraId="03EFD3F0" w14:textId="77777777" w:rsidR="00380BF6" w:rsidRDefault="00380BF6" w:rsidP="00880511">
            <w:pPr>
              <w:spacing w:before="0"/>
              <w:ind w:left="960"/>
              <w:jc w:val="center"/>
            </w:pPr>
            <w:r>
              <w:t>Miniature</w:t>
            </w:r>
          </w:p>
          <w:p w14:paraId="22A25CAE" w14:textId="77777777" w:rsidR="00380BF6" w:rsidRDefault="00380BF6" w:rsidP="00880511">
            <w:pPr>
              <w:spacing w:before="0"/>
              <w:ind w:left="960"/>
              <w:jc w:val="center"/>
            </w:pPr>
            <w:r>
              <w:t>camera/links</w:t>
            </w:r>
          </w:p>
        </w:tc>
        <w:tc>
          <w:tcPr>
            <w:tcW w:w="6945" w:type="dxa"/>
            <w:vAlign w:val="center"/>
            <w:tcPrChange w:id="62" w:author="Ciaudelli, Joe" w:date="2022-10-03T11:01:00Z">
              <w:tcPr>
                <w:tcW w:w="7224" w:type="dxa"/>
                <w:vAlign w:val="center"/>
              </w:tcPr>
            </w:tcPrChange>
          </w:tcPr>
          <w:p w14:paraId="49CA456B" w14:textId="6B68AA9B" w:rsidR="00380BF6" w:rsidRDefault="00380BF6" w:rsidP="00152419">
            <w:pPr>
              <w:spacing w:before="0"/>
              <w:ind w:left="960"/>
            </w:pPr>
            <w:r>
              <w:t>Very small transmitter and miniature camera for specialist action shots</w:t>
            </w:r>
            <w:del w:id="63" w:author="Ciaudelli, Joe" w:date="2022-10-03T11:00:00Z">
              <w:r w:rsidDel="004F6B70">
                <w:delText>, e.g. helmet cam, covert assignments, UAV, etc. Can be body worn or covert assignments</w:delText>
              </w:r>
            </w:del>
          </w:p>
        </w:tc>
      </w:tr>
      <w:tr w:rsidR="00380BF6" w14:paraId="5FE1B294" w14:textId="77777777" w:rsidTr="004F6B70">
        <w:tc>
          <w:tcPr>
            <w:tcW w:w="2405" w:type="dxa"/>
            <w:vAlign w:val="center"/>
            <w:tcPrChange w:id="64" w:author="Ciaudelli, Joe" w:date="2022-10-03T11:01:00Z">
              <w:tcPr>
                <w:tcW w:w="2405" w:type="dxa"/>
                <w:vAlign w:val="center"/>
              </w:tcPr>
            </w:tcPrChange>
          </w:tcPr>
          <w:p w14:paraId="7F15B1B9" w14:textId="482D0B0D" w:rsidR="00380BF6" w:rsidRDefault="008E192A" w:rsidP="00880511">
            <w:pPr>
              <w:spacing w:before="0"/>
              <w:ind w:left="960"/>
              <w:jc w:val="center"/>
            </w:pPr>
            <w:ins w:id="65" w:author="Ciaudelli, Joe" w:date="2022-10-04T13:57:00Z">
              <w:r>
                <w:t>Long range</w:t>
              </w:r>
            </w:ins>
            <w:ins w:id="66" w:author="Ciaudelli, Joe" w:date="2022-10-04T13:58:00Z">
              <w:r>
                <w:t xml:space="preserve"> </w:t>
              </w:r>
            </w:ins>
            <w:del w:id="67" w:author="Ciaudelli, Joe" w:date="2022-10-04T13:57:00Z">
              <w:r w:rsidR="00380BF6" w:rsidRPr="008E192A" w:rsidDel="008E192A">
                <w:delText xml:space="preserve">Portable </w:delText>
              </w:r>
            </w:del>
            <w:r w:rsidR="00380BF6" w:rsidRPr="008E192A">
              <w:t>video link</w:t>
            </w:r>
          </w:p>
        </w:tc>
        <w:tc>
          <w:tcPr>
            <w:tcW w:w="6945" w:type="dxa"/>
            <w:vAlign w:val="center"/>
            <w:tcPrChange w:id="68" w:author="Ciaudelli, Joe" w:date="2022-10-03T11:01:00Z">
              <w:tcPr>
                <w:tcW w:w="7224" w:type="dxa"/>
                <w:vAlign w:val="center"/>
              </w:tcPr>
            </w:tcPrChange>
          </w:tcPr>
          <w:p w14:paraId="7E500BCD" w14:textId="77777777" w:rsidR="00380BF6" w:rsidRDefault="00380BF6" w:rsidP="00152419">
            <w:pPr>
              <w:spacing w:before="0"/>
              <w:ind w:left="960"/>
            </w:pPr>
            <w:r w:rsidRPr="00FD6ABC">
              <w:t>Small transmitter, for deployment over greater ranges, typically up to 2km</w:t>
            </w:r>
          </w:p>
        </w:tc>
      </w:tr>
      <w:tr w:rsidR="00380BF6" w:rsidDel="004F6B70" w14:paraId="7D3AB8C9" w14:textId="5EF48BA0" w:rsidTr="004F6B70">
        <w:trPr>
          <w:del w:id="69" w:author="Ciaudelli, Joe" w:date="2022-10-03T11:01:00Z"/>
        </w:trPr>
        <w:tc>
          <w:tcPr>
            <w:tcW w:w="2405" w:type="dxa"/>
            <w:vAlign w:val="center"/>
            <w:tcPrChange w:id="70" w:author="Ciaudelli, Joe" w:date="2022-10-03T11:01:00Z">
              <w:tcPr>
                <w:tcW w:w="2405" w:type="dxa"/>
                <w:vAlign w:val="center"/>
              </w:tcPr>
            </w:tcPrChange>
          </w:tcPr>
          <w:p w14:paraId="708CC263" w14:textId="4B50B3D3" w:rsidR="00380BF6" w:rsidDel="004F6B70" w:rsidRDefault="00380BF6" w:rsidP="00880511">
            <w:pPr>
              <w:spacing w:before="0"/>
              <w:ind w:left="960"/>
              <w:jc w:val="center"/>
              <w:rPr>
                <w:del w:id="71" w:author="Ciaudelli, Joe" w:date="2022-10-03T11:01:00Z"/>
              </w:rPr>
            </w:pPr>
            <w:del w:id="72" w:author="Ciaudelli, Joe" w:date="2022-10-03T11:01:00Z">
              <w:r w:rsidDel="004F6B70">
                <w:delText>Mobile air-to-ground</w:delText>
              </w:r>
            </w:del>
          </w:p>
          <w:p w14:paraId="630A3C02" w14:textId="5A0A9A61" w:rsidR="00380BF6" w:rsidDel="004F6B70" w:rsidRDefault="00380BF6" w:rsidP="00880511">
            <w:pPr>
              <w:spacing w:before="0"/>
              <w:ind w:left="960"/>
              <w:jc w:val="center"/>
              <w:rPr>
                <w:del w:id="73" w:author="Ciaudelli, Joe" w:date="2022-10-03T11:01:00Z"/>
              </w:rPr>
            </w:pPr>
            <w:del w:id="74" w:author="Ciaudelli, Joe" w:date="2022-10-03T11:01:00Z">
              <w:r w:rsidDel="004F6B70">
                <w:delText>video link</w:delText>
              </w:r>
            </w:del>
          </w:p>
        </w:tc>
        <w:tc>
          <w:tcPr>
            <w:tcW w:w="6945" w:type="dxa"/>
            <w:vAlign w:val="center"/>
            <w:tcPrChange w:id="75" w:author="Ciaudelli, Joe" w:date="2022-10-03T11:01:00Z">
              <w:tcPr>
                <w:tcW w:w="7224" w:type="dxa"/>
                <w:vAlign w:val="center"/>
              </w:tcPr>
            </w:tcPrChange>
          </w:tcPr>
          <w:p w14:paraId="1AAD163C" w14:textId="06A40F88" w:rsidR="00380BF6" w:rsidDel="004F6B70" w:rsidRDefault="00380BF6" w:rsidP="00152419">
            <w:pPr>
              <w:spacing w:before="0"/>
              <w:ind w:left="960"/>
              <w:rPr>
                <w:del w:id="76" w:author="Ciaudelli, Joe" w:date="2022-10-03T11:01:00Z"/>
              </w:rPr>
            </w:pPr>
            <w:del w:id="77" w:author="Ciaudelli, Joe" w:date="2022-10-03T11:01:00Z">
              <w:r w:rsidDel="004F6B70">
                <w:delText>Video transmission system employing radio transmitter and receivers mounted on helicopters, airships or other aircraft (includes repeaters and relays)</w:delText>
              </w:r>
            </w:del>
          </w:p>
        </w:tc>
      </w:tr>
      <w:tr w:rsidR="00380BF6" w:rsidDel="004F6B70" w14:paraId="3B032222" w14:textId="1F29091E" w:rsidTr="004F6B70">
        <w:trPr>
          <w:del w:id="78" w:author="Ciaudelli, Joe" w:date="2022-10-03T11:01:00Z"/>
        </w:trPr>
        <w:tc>
          <w:tcPr>
            <w:tcW w:w="2405" w:type="dxa"/>
            <w:vAlign w:val="center"/>
            <w:tcPrChange w:id="79" w:author="Ciaudelli, Joe" w:date="2022-10-03T11:01:00Z">
              <w:tcPr>
                <w:tcW w:w="2405" w:type="dxa"/>
                <w:vAlign w:val="center"/>
              </w:tcPr>
            </w:tcPrChange>
          </w:tcPr>
          <w:p w14:paraId="50CFF1AD" w14:textId="4183C5DA" w:rsidR="00380BF6" w:rsidDel="004F6B70" w:rsidRDefault="00380BF6" w:rsidP="00880511">
            <w:pPr>
              <w:spacing w:before="0"/>
              <w:ind w:left="960"/>
              <w:jc w:val="center"/>
              <w:rPr>
                <w:del w:id="80" w:author="Ciaudelli, Joe" w:date="2022-10-03T11:01:00Z"/>
              </w:rPr>
            </w:pPr>
            <w:del w:id="81" w:author="Ciaudelli, Joe" w:date="2022-10-03T11:01:00Z">
              <w:r w:rsidDel="004F6B70">
                <w:delText>Mobile vehicular</w:delText>
              </w:r>
            </w:del>
          </w:p>
          <w:p w14:paraId="54776106" w14:textId="714D3CA7" w:rsidR="00380BF6" w:rsidDel="004F6B70" w:rsidRDefault="00380BF6" w:rsidP="00880511">
            <w:pPr>
              <w:spacing w:before="0"/>
              <w:ind w:left="960"/>
              <w:jc w:val="center"/>
              <w:rPr>
                <w:del w:id="82" w:author="Ciaudelli, Joe" w:date="2022-10-03T11:01:00Z"/>
              </w:rPr>
            </w:pPr>
            <w:del w:id="83" w:author="Ciaudelli, Joe" w:date="2022-10-03T11:01:00Z">
              <w:r w:rsidDel="004F6B70">
                <w:delText>video link (including</w:delText>
              </w:r>
            </w:del>
          </w:p>
          <w:p w14:paraId="02D20198" w14:textId="5A9654FC" w:rsidR="00380BF6" w:rsidDel="004F6B70" w:rsidRDefault="00380BF6" w:rsidP="00880511">
            <w:pPr>
              <w:spacing w:before="0"/>
              <w:ind w:left="960"/>
              <w:jc w:val="center"/>
              <w:rPr>
                <w:del w:id="84" w:author="Ciaudelli, Joe" w:date="2022-10-03T11:01:00Z"/>
              </w:rPr>
            </w:pPr>
            <w:del w:id="85" w:author="Ciaudelli, Joe" w:date="2022-10-03T11:01:00Z">
              <w:r w:rsidDel="004F6B70">
                <w:delText>ground-to-air)</w:delText>
              </w:r>
            </w:del>
          </w:p>
        </w:tc>
        <w:tc>
          <w:tcPr>
            <w:tcW w:w="6945" w:type="dxa"/>
            <w:vAlign w:val="center"/>
            <w:tcPrChange w:id="86" w:author="Ciaudelli, Joe" w:date="2022-10-03T11:01:00Z">
              <w:tcPr>
                <w:tcW w:w="7224" w:type="dxa"/>
                <w:vAlign w:val="center"/>
              </w:tcPr>
            </w:tcPrChange>
          </w:tcPr>
          <w:p w14:paraId="4D93D299" w14:textId="5943F55E" w:rsidR="00380BF6" w:rsidDel="004F6B70" w:rsidRDefault="00380BF6" w:rsidP="00152419">
            <w:pPr>
              <w:spacing w:before="0"/>
              <w:ind w:left="960"/>
              <w:rPr>
                <w:del w:id="87" w:author="Ciaudelli, Joe" w:date="2022-10-03T11:01:00Z"/>
              </w:rPr>
            </w:pPr>
            <w:del w:id="88" w:author="Ciaudelli, Joe" w:date="2022-10-03T11:01:00Z">
              <w:r w:rsidDel="004F6B70">
                <w:delText>Video transmission system employing radio transmitter mounted in/on motorcycles, racing motorbikes, pedal cycles, cars, racing cars or boats. One or both link terminals may be used while moving</w:delText>
              </w:r>
            </w:del>
          </w:p>
        </w:tc>
      </w:tr>
      <w:tr w:rsidR="00380BF6" w14:paraId="47F7DC68" w14:textId="77777777" w:rsidTr="004F6B70">
        <w:tc>
          <w:tcPr>
            <w:tcW w:w="2405" w:type="dxa"/>
            <w:vAlign w:val="center"/>
            <w:tcPrChange w:id="89" w:author="Ciaudelli, Joe" w:date="2022-10-03T11:01:00Z">
              <w:tcPr>
                <w:tcW w:w="2405" w:type="dxa"/>
                <w:vAlign w:val="center"/>
              </w:tcPr>
            </w:tcPrChange>
          </w:tcPr>
          <w:p w14:paraId="02414813" w14:textId="77777777" w:rsidR="00380BF6" w:rsidRDefault="00380BF6" w:rsidP="00880511">
            <w:pPr>
              <w:spacing w:before="0"/>
              <w:ind w:left="960"/>
              <w:jc w:val="center"/>
            </w:pPr>
            <w:r>
              <w:t>Temporary point-to-point</w:t>
            </w:r>
          </w:p>
          <w:p w14:paraId="1D76AC97" w14:textId="77777777" w:rsidR="00380BF6" w:rsidRDefault="00380BF6" w:rsidP="00880511">
            <w:pPr>
              <w:spacing w:before="0"/>
              <w:ind w:left="960"/>
              <w:jc w:val="center"/>
            </w:pPr>
            <w:r>
              <w:t>video links</w:t>
            </w:r>
          </w:p>
        </w:tc>
        <w:tc>
          <w:tcPr>
            <w:tcW w:w="6945" w:type="dxa"/>
            <w:vAlign w:val="center"/>
            <w:tcPrChange w:id="90" w:author="Ciaudelli, Joe" w:date="2022-10-03T11:01:00Z">
              <w:tcPr>
                <w:tcW w:w="7224" w:type="dxa"/>
                <w:vAlign w:val="center"/>
              </w:tcPr>
            </w:tcPrChange>
          </w:tcPr>
          <w:p w14:paraId="6CC7CC5C" w14:textId="77777777" w:rsidR="00380BF6" w:rsidRDefault="00380BF6" w:rsidP="00152419">
            <w:pPr>
              <w:spacing w:before="0"/>
              <w:ind w:left="960"/>
            </w:pPr>
            <w:r>
              <w:t>Temporary link between two points (</w:t>
            </w:r>
            <w:proofErr w:type="gramStart"/>
            <w:r>
              <w:t>e.g.</w:t>
            </w:r>
            <w:proofErr w:type="gramEnd"/>
            <w:r>
              <w:t xml:space="preserve"> part of a link between an OB site and a studio or network terminating point), used for carrying broadcast quality video/audio signals. Link terminals are mounted on tripods, temporary platforms, purpose-built vehicles or hydraulic hoists. Two-way links are often required.</w:t>
            </w:r>
          </w:p>
        </w:tc>
      </w:tr>
    </w:tbl>
    <w:p w14:paraId="0ACF6CB5" w14:textId="77777777" w:rsidR="00380BF6" w:rsidRDefault="00380BF6" w:rsidP="00380BF6">
      <w:r>
        <w:lastRenderedPageBreak/>
        <w:t>The PMSE elements described above are in the form of a digital transport stream which can include a number and combination of video, audio, data and metadata elementary streams</w:t>
      </w:r>
    </w:p>
    <w:p w14:paraId="528A16F2" w14:textId="77777777" w:rsidR="00380BF6" w:rsidRDefault="00380BF6" w:rsidP="00380BF6">
      <w:pPr>
        <w:pStyle w:val="Heading2"/>
      </w:pPr>
      <w:bookmarkStart w:id="91" w:name="_Toc114582615"/>
      <w:r>
        <w:t>6.2</w:t>
      </w:r>
      <w:r>
        <w:tab/>
        <w:t>Efficient use of radio spectrum</w:t>
      </w:r>
      <w:bookmarkEnd w:id="91"/>
    </w:p>
    <w:p w14:paraId="169F2ECA" w14:textId="77777777" w:rsidR="00380BF6" w:rsidRDefault="00380BF6" w:rsidP="00380BF6">
      <w:r>
        <w:t>PMSE operations for SAP/SAB, and OB are typically short-term events subject to significant planning. For example, sporting events, festivals and filming are subject to many months of preparation, while the event itself might only last a day or even less. Planning will involve site and spectrum surveys to identify the optimum use of equipment, resources and spectrum.</w:t>
      </w:r>
      <w:r w:rsidRPr="00111F19">
        <w:t xml:space="preserve"> </w:t>
      </w:r>
      <w:r>
        <w:t>The nature of spectrum access for these applications, therefore, is on the basis of ‘only when needed’.</w:t>
      </w:r>
    </w:p>
    <w:p w14:paraId="73D2ABEF" w14:textId="77777777" w:rsidR="00380BF6" w:rsidRDefault="00380BF6" w:rsidP="00380BF6">
      <w:r>
        <w:t>ENG (electronic news gathering) is very different, often occurring at short notice at any time and in any place. Consequently, any time for planning is minimal and news broadcasters typically have prior agreements/arrangements with national administrations to access spectrum for cameras and video links quickly to respond to the breaking news story.</w:t>
      </w:r>
    </w:p>
    <w:p w14:paraId="741AE4A2" w14:textId="77777777" w:rsidR="00380BF6" w:rsidRPr="00697E32" w:rsidRDefault="00380BF6" w:rsidP="00380BF6">
      <w:r>
        <w:t xml:space="preserve">To </w:t>
      </w:r>
      <w:proofErr w:type="spellStart"/>
      <w:r>
        <w:t>maximise</w:t>
      </w:r>
      <w:proofErr w:type="spellEnd"/>
      <w:r>
        <w:t xml:space="preserve"> (spectrum) flexibility, PMSE equipment is designed to operate over a tuning range within bands assigned and in use by another user within a spectrum sharing model. For example, in some countries video PMSE is operates in bands used by the military under a coordination agreement.</w:t>
      </w:r>
    </w:p>
    <w:p w14:paraId="46C221F2" w14:textId="77777777" w:rsidR="00380BF6" w:rsidRDefault="00380BF6" w:rsidP="00380BF6">
      <w:pPr>
        <w:pStyle w:val="Heading2"/>
      </w:pPr>
      <w:bookmarkStart w:id="92" w:name="_Toc114582616"/>
      <w:r>
        <w:t>6.3</w:t>
      </w:r>
      <w:r>
        <w:tab/>
        <w:t xml:space="preserve">Fixed Service Frequency Bands for ENG &amp; PMSE </w:t>
      </w:r>
      <w:bookmarkEnd w:id="92"/>
    </w:p>
    <w:p w14:paraId="209D2DF0" w14:textId="00364897" w:rsidR="00380BF6" w:rsidRDefault="00380BF6" w:rsidP="00380BF6">
      <w:r>
        <w:t>Ideally, spectrum availability for ENG and PMSE would be harmonized to benefit from economies of scale and interoperability across borders, particularly in the case of ENG. However, this is typically not the case and so equipment is designed for flexibility, with several band variants available to suit different markets and divergent national frequency plans. This is termed a “tuning range” which means:</w:t>
      </w:r>
    </w:p>
    <w:p w14:paraId="48F80EAD" w14:textId="77777777" w:rsidR="00380BF6" w:rsidRDefault="00380BF6" w:rsidP="00380BF6">
      <w:pPr>
        <w:pStyle w:val="ListParagraph"/>
        <w:numPr>
          <w:ilvl w:val="0"/>
          <w:numId w:val="12"/>
        </w:numPr>
        <w:tabs>
          <w:tab w:val="clear" w:pos="794"/>
          <w:tab w:val="clear" w:pos="1191"/>
          <w:tab w:val="clear" w:pos="1588"/>
          <w:tab w:val="clear" w:pos="1985"/>
          <w:tab w:val="left" w:pos="1134"/>
          <w:tab w:val="left" w:pos="1871"/>
          <w:tab w:val="left" w:pos="2268"/>
        </w:tabs>
        <w:contextualSpacing w:val="0"/>
      </w:pPr>
      <w:r>
        <w:t xml:space="preserve">a </w:t>
      </w:r>
      <w:r w:rsidRPr="007F0BAC">
        <w:t xml:space="preserve">range of frequencies over which </w:t>
      </w:r>
      <w:r>
        <w:t xml:space="preserve">the </w:t>
      </w:r>
      <w:r w:rsidRPr="007F0BAC">
        <w:t xml:space="preserve">radio equipment is capable of operating; within the range of frequencies identified nationally (if any) within that country for PMSE, and in accordance with the related national regulatory conditions and requirements. Within each tuning range, countries may assign specific sub-bands or particular frequencies for PMSE links subject to availability, actual demand and sharing arrangements with </w:t>
      </w:r>
      <w:r>
        <w:t>other</w:t>
      </w:r>
      <w:r w:rsidRPr="007F0BAC">
        <w:t xml:space="preserve"> services</w:t>
      </w:r>
      <w:r>
        <w:t xml:space="preserve"> and applications.</w:t>
      </w:r>
    </w:p>
    <w:p w14:paraId="6F57EF6B" w14:textId="72CBB129" w:rsidR="00380BF6" w:rsidRDefault="00380BF6" w:rsidP="00380BF6">
      <w:r w:rsidRPr="007F0BAC">
        <w:t>When considering the spectrum identified for use by</w:t>
      </w:r>
      <w:r>
        <w:t xml:space="preserve"> ENG and</w:t>
      </w:r>
      <w:r w:rsidRPr="007F0BAC">
        <w:t xml:space="preserve"> PMSE on a tuning range basis, it can appear that there is a large amount of spectrum available.</w:t>
      </w:r>
      <w:r>
        <w:t xml:space="preserve"> However, the </w:t>
      </w:r>
      <w:r w:rsidRPr="007F0BAC">
        <w:t>available spectrum within the tuning ranges in any particular country is determined on a national basis; each tuning range may be wholly, partially or not available</w:t>
      </w:r>
      <w:r>
        <w:t>.</w:t>
      </w:r>
    </w:p>
    <w:p w14:paraId="1B88BD48" w14:textId="5A210635" w:rsidR="00380BF6" w:rsidRDefault="00380BF6" w:rsidP="00380BF6">
      <w:r>
        <w:t>The following bands are identified as harmonized tuning ranges for video PMSE.</w:t>
      </w:r>
    </w:p>
    <w:p w14:paraId="67D22BBA" w14:textId="77777777" w:rsidR="00380BF6" w:rsidRDefault="00380BF6" w:rsidP="00380BF6">
      <w:pPr>
        <w:pStyle w:val="TableNo"/>
      </w:pPr>
      <w:bookmarkStart w:id="93" w:name="_Hlk114824096"/>
      <w:r>
        <w:t xml:space="preserve">Table 2: harmonised tuning ranges for video ENG &amp; pmse </w:t>
      </w:r>
    </w:p>
    <w:tbl>
      <w:tblPr>
        <w:tblStyle w:val="TableGrid"/>
        <w:tblW w:w="0" w:type="auto"/>
        <w:tblCellMar>
          <w:top w:w="85" w:type="dxa"/>
          <w:bottom w:w="85" w:type="dxa"/>
        </w:tblCellMar>
        <w:tblLook w:val="04A0" w:firstRow="1" w:lastRow="0" w:firstColumn="1" w:lastColumn="0" w:noHBand="0" w:noVBand="1"/>
      </w:tblPr>
      <w:tblGrid>
        <w:gridCol w:w="2875"/>
        <w:gridCol w:w="2811"/>
        <w:gridCol w:w="3330"/>
        <w:tblGridChange w:id="94">
          <w:tblGrid>
            <w:gridCol w:w="2875"/>
            <w:gridCol w:w="2811"/>
            <w:gridCol w:w="3330"/>
          </w:tblGrid>
        </w:tblGridChange>
      </w:tblGrid>
      <w:tr w:rsidR="00380BF6" w:rsidRPr="00AD17C2" w14:paraId="5B41DA8D" w14:textId="77777777" w:rsidTr="00152419">
        <w:tc>
          <w:tcPr>
            <w:tcW w:w="5686" w:type="dxa"/>
            <w:gridSpan w:val="2"/>
            <w:vAlign w:val="center"/>
          </w:tcPr>
          <w:p w14:paraId="04E45DBC" w14:textId="77777777" w:rsidR="00380BF6" w:rsidRPr="00AD17C2" w:rsidRDefault="00380BF6" w:rsidP="00152419">
            <w:pPr>
              <w:ind w:left="960"/>
              <w:jc w:val="center"/>
              <w:rPr>
                <w:b/>
                <w:bCs/>
              </w:rPr>
            </w:pPr>
          </w:p>
        </w:tc>
        <w:tc>
          <w:tcPr>
            <w:tcW w:w="3330" w:type="dxa"/>
            <w:vMerge w:val="restart"/>
            <w:vAlign w:val="center"/>
          </w:tcPr>
          <w:p w14:paraId="47EC9CA2" w14:textId="77777777" w:rsidR="00380BF6" w:rsidRPr="00AD17C2" w:rsidRDefault="00380BF6" w:rsidP="00152419">
            <w:pPr>
              <w:ind w:left="960"/>
              <w:jc w:val="center"/>
              <w:rPr>
                <w:b/>
                <w:bCs/>
              </w:rPr>
            </w:pPr>
            <w:r w:rsidRPr="00AD17C2">
              <w:rPr>
                <w:b/>
                <w:bCs/>
              </w:rPr>
              <w:t>Allocation to the Fixed Service in the RRs</w:t>
            </w:r>
          </w:p>
        </w:tc>
      </w:tr>
      <w:tr w:rsidR="00380BF6" w:rsidRPr="00AD17C2" w14:paraId="6B43458A" w14:textId="77777777" w:rsidTr="00880511">
        <w:tc>
          <w:tcPr>
            <w:tcW w:w="2875" w:type="dxa"/>
            <w:vAlign w:val="center"/>
          </w:tcPr>
          <w:p w14:paraId="086A3C0D" w14:textId="77777777" w:rsidR="00380BF6" w:rsidRPr="00AD17C2" w:rsidRDefault="00380BF6" w:rsidP="00880511">
            <w:pPr>
              <w:ind w:left="960"/>
              <w:rPr>
                <w:b/>
                <w:bCs/>
              </w:rPr>
            </w:pPr>
            <w:r w:rsidRPr="00AD17C2">
              <w:rPr>
                <w:b/>
                <w:bCs/>
              </w:rPr>
              <w:t>Freq Band</w:t>
            </w:r>
          </w:p>
        </w:tc>
        <w:tc>
          <w:tcPr>
            <w:tcW w:w="2811" w:type="dxa"/>
            <w:vAlign w:val="center"/>
          </w:tcPr>
          <w:p w14:paraId="6E8E769E" w14:textId="77777777" w:rsidR="00380BF6" w:rsidRPr="00AD17C2" w:rsidRDefault="00380BF6" w:rsidP="00152419">
            <w:pPr>
              <w:ind w:left="960"/>
              <w:jc w:val="center"/>
              <w:rPr>
                <w:b/>
                <w:bCs/>
              </w:rPr>
            </w:pPr>
            <w:r w:rsidRPr="00AD17C2">
              <w:rPr>
                <w:b/>
                <w:bCs/>
              </w:rPr>
              <w:t>PMSE Application</w:t>
            </w:r>
          </w:p>
        </w:tc>
        <w:tc>
          <w:tcPr>
            <w:tcW w:w="3330" w:type="dxa"/>
            <w:vMerge/>
          </w:tcPr>
          <w:p w14:paraId="6A697891" w14:textId="77777777" w:rsidR="00380BF6" w:rsidRPr="00AD17C2" w:rsidRDefault="00380BF6" w:rsidP="00152419">
            <w:pPr>
              <w:ind w:left="960"/>
            </w:pPr>
          </w:p>
        </w:tc>
      </w:tr>
      <w:tr w:rsidR="00380BF6" w:rsidRPr="00AD17C2" w14:paraId="116DBFB6" w14:textId="77777777" w:rsidTr="00880511">
        <w:tc>
          <w:tcPr>
            <w:tcW w:w="2875" w:type="dxa"/>
            <w:vAlign w:val="center"/>
          </w:tcPr>
          <w:p w14:paraId="0ECFAA6F" w14:textId="77777777" w:rsidR="00380BF6" w:rsidRPr="00AD17C2" w:rsidRDefault="00380BF6" w:rsidP="00880511">
            <w:pPr>
              <w:ind w:left="960"/>
            </w:pPr>
            <w:r w:rsidRPr="00AD17C2">
              <w:lastRenderedPageBreak/>
              <w:t>2010-2025 MHz</w:t>
            </w:r>
          </w:p>
        </w:tc>
        <w:tc>
          <w:tcPr>
            <w:tcW w:w="2811" w:type="dxa"/>
            <w:vAlign w:val="center"/>
          </w:tcPr>
          <w:p w14:paraId="4FCA1BFF" w14:textId="650763E0" w:rsidR="00380BF6" w:rsidRPr="00AD17C2" w:rsidRDefault="008E192A" w:rsidP="00152419">
            <w:pPr>
              <w:ind w:left="960"/>
            </w:pPr>
            <w:ins w:id="95" w:author="Ciaudelli, Joe" w:date="2022-10-04T14:01:00Z">
              <w:r>
                <w:t xml:space="preserve">Stationary </w:t>
              </w:r>
            </w:ins>
            <w:r w:rsidR="00380BF6" w:rsidRPr="008E192A">
              <w:t>Cordless Cameras</w:t>
            </w:r>
            <w:ins w:id="96" w:author="Ciaudelli, Joe" w:date="2022-10-04T14:01:00Z">
              <w:r>
                <w:t xml:space="preserve"> and</w:t>
              </w:r>
            </w:ins>
            <w:del w:id="97" w:author="Ciaudelli, Joe" w:date="2022-10-04T14:01:00Z">
              <w:r w:rsidR="00380BF6" w:rsidRPr="008E192A" w:rsidDel="008E192A">
                <w:delText>;</w:delText>
              </w:r>
            </w:del>
            <w:r w:rsidR="00380BF6" w:rsidRPr="00AD17C2">
              <w:t xml:space="preserve"> </w:t>
            </w:r>
            <w:del w:id="98" w:author="Ciaudelli, Joe" w:date="2022-10-04T14:01:00Z">
              <w:r w:rsidR="00380BF6" w:rsidRPr="008E192A" w:rsidDel="008E192A">
                <w:delText xml:space="preserve">Portable </w:delText>
              </w:r>
            </w:del>
            <w:r w:rsidR="00380BF6" w:rsidRPr="008E192A">
              <w:t>video links</w:t>
            </w:r>
            <w:del w:id="99" w:author="Ciaudelli, Joe" w:date="2022-10-03T11:02:00Z">
              <w:r w:rsidR="00380BF6" w:rsidRPr="00AD17C2" w:rsidDel="004F6B70">
                <w:delText>; Mobile video links</w:delText>
              </w:r>
            </w:del>
          </w:p>
        </w:tc>
        <w:tc>
          <w:tcPr>
            <w:tcW w:w="3330" w:type="dxa"/>
            <w:vAlign w:val="center"/>
          </w:tcPr>
          <w:p w14:paraId="17A0DDE8" w14:textId="77777777" w:rsidR="00380BF6" w:rsidRPr="00AD17C2" w:rsidRDefault="00380BF6" w:rsidP="00152419">
            <w:pPr>
              <w:ind w:left="960"/>
            </w:pPr>
            <w:r w:rsidRPr="00AD17C2">
              <w:t>Primary: R</w:t>
            </w:r>
            <w:r>
              <w:t xml:space="preserve">egions </w:t>
            </w:r>
            <w:r w:rsidRPr="00AD17C2">
              <w:t>1, 2 &amp; 3</w:t>
            </w:r>
          </w:p>
        </w:tc>
      </w:tr>
      <w:tr w:rsidR="00380BF6" w:rsidRPr="00AD17C2" w14:paraId="4FF0F3EA" w14:textId="77777777" w:rsidTr="00880511">
        <w:tc>
          <w:tcPr>
            <w:tcW w:w="2875" w:type="dxa"/>
            <w:vAlign w:val="center"/>
          </w:tcPr>
          <w:p w14:paraId="3A6065F6" w14:textId="77777777" w:rsidR="00380BF6" w:rsidRPr="00AD17C2" w:rsidRDefault="00380BF6" w:rsidP="00880511">
            <w:pPr>
              <w:ind w:left="960"/>
            </w:pPr>
            <w:r w:rsidRPr="00AD17C2">
              <w:t>2025-2110 MHz</w:t>
            </w:r>
          </w:p>
        </w:tc>
        <w:tc>
          <w:tcPr>
            <w:tcW w:w="2811" w:type="dxa"/>
            <w:vAlign w:val="center"/>
          </w:tcPr>
          <w:p w14:paraId="1F3454BA" w14:textId="18CC4FC2" w:rsidR="00380BF6" w:rsidRPr="00AD17C2" w:rsidRDefault="008E192A" w:rsidP="00152419">
            <w:pPr>
              <w:ind w:left="960"/>
            </w:pPr>
            <w:ins w:id="100" w:author="Ciaudelli, Joe" w:date="2022-10-04T14:01:00Z">
              <w:r>
                <w:t xml:space="preserve">Stationary </w:t>
              </w:r>
              <w:r w:rsidRPr="008E192A">
                <w:t>Cordless Cameras</w:t>
              </w:r>
              <w:r>
                <w:t xml:space="preserve"> and</w:t>
              </w:r>
              <w:r w:rsidRPr="00AD17C2">
                <w:t xml:space="preserve"> </w:t>
              </w:r>
              <w:r w:rsidRPr="008E192A">
                <w:t>video links</w:t>
              </w:r>
            </w:ins>
            <w:del w:id="101" w:author="Ciaudelli, Joe" w:date="2022-10-04T14:01:00Z">
              <w:r w:rsidR="00380BF6" w:rsidRPr="00AD17C2" w:rsidDel="008E192A">
                <w:delText>Cordless Cameras; Portable video</w:delText>
              </w:r>
              <w:r w:rsidR="00380BF6" w:rsidDel="008E192A">
                <w:delText xml:space="preserve"> </w:delText>
              </w:r>
              <w:r w:rsidR="00380BF6" w:rsidRPr="00AD17C2" w:rsidDel="008E192A">
                <w:delText>links</w:delText>
              </w:r>
            </w:del>
            <w:del w:id="102" w:author="Ciaudelli, Joe" w:date="2022-10-03T11:02:00Z">
              <w:r w:rsidR="00380BF6" w:rsidRPr="00AD17C2" w:rsidDel="004F6B70">
                <w:delText>; Mobile video links</w:delText>
              </w:r>
            </w:del>
          </w:p>
        </w:tc>
        <w:tc>
          <w:tcPr>
            <w:tcW w:w="3330" w:type="dxa"/>
            <w:vAlign w:val="center"/>
          </w:tcPr>
          <w:p w14:paraId="35A32C8D" w14:textId="77777777" w:rsidR="00380BF6" w:rsidRPr="00AD17C2" w:rsidRDefault="00380BF6" w:rsidP="00152419">
            <w:pPr>
              <w:ind w:left="960"/>
            </w:pPr>
            <w:r w:rsidRPr="00AD17C2">
              <w:t>Primary: R</w:t>
            </w:r>
            <w:r>
              <w:t xml:space="preserve">egions </w:t>
            </w:r>
            <w:r w:rsidRPr="00AD17C2">
              <w:t>1, 2 &amp; 3</w:t>
            </w:r>
          </w:p>
        </w:tc>
      </w:tr>
      <w:tr w:rsidR="008E192A" w:rsidRPr="00AD17C2" w14:paraId="2B121D44" w14:textId="77777777" w:rsidTr="001952C1">
        <w:tblPrEx>
          <w:tblW w:w="0" w:type="auto"/>
          <w:tblCellMar>
            <w:top w:w="85" w:type="dxa"/>
            <w:bottom w:w="85" w:type="dxa"/>
          </w:tblCellMar>
          <w:tblPrExChange w:id="103" w:author="Ciaudelli, Joe" w:date="2022-10-04T14:01:00Z">
            <w:tblPrEx>
              <w:tblW w:w="0" w:type="auto"/>
              <w:tblCellMar>
                <w:top w:w="85" w:type="dxa"/>
                <w:bottom w:w="85" w:type="dxa"/>
              </w:tblCellMar>
            </w:tblPrEx>
          </w:tblPrExChange>
        </w:tblPrEx>
        <w:tc>
          <w:tcPr>
            <w:tcW w:w="2875" w:type="dxa"/>
            <w:vAlign w:val="center"/>
            <w:tcPrChange w:id="104" w:author="Ciaudelli, Joe" w:date="2022-10-04T14:01:00Z">
              <w:tcPr>
                <w:tcW w:w="2875" w:type="dxa"/>
                <w:vAlign w:val="center"/>
              </w:tcPr>
            </w:tcPrChange>
          </w:tcPr>
          <w:p w14:paraId="69CA37EA" w14:textId="77777777" w:rsidR="008E192A" w:rsidRPr="00AD17C2" w:rsidRDefault="008E192A" w:rsidP="008E192A">
            <w:pPr>
              <w:ind w:left="960"/>
            </w:pPr>
            <w:r w:rsidRPr="00AD17C2">
              <w:t>2200-2300 MHz</w:t>
            </w:r>
          </w:p>
        </w:tc>
        <w:tc>
          <w:tcPr>
            <w:tcW w:w="2811" w:type="dxa"/>
            <w:tcPrChange w:id="105" w:author="Ciaudelli, Joe" w:date="2022-10-04T14:01:00Z">
              <w:tcPr>
                <w:tcW w:w="2811" w:type="dxa"/>
                <w:vAlign w:val="center"/>
              </w:tcPr>
            </w:tcPrChange>
          </w:tcPr>
          <w:p w14:paraId="0DCFF908" w14:textId="663C706E" w:rsidR="008E192A" w:rsidRPr="00AD17C2" w:rsidRDefault="008E192A" w:rsidP="008E192A">
            <w:pPr>
              <w:ind w:left="960"/>
            </w:pPr>
            <w:ins w:id="106" w:author="Ciaudelli, Joe" w:date="2022-10-04T14:01:00Z">
              <w:r w:rsidRPr="00176556">
                <w:t>Stationary Cordless Cameras and video links</w:t>
              </w:r>
            </w:ins>
            <w:del w:id="107" w:author="Ciaudelli, Joe" w:date="2022-10-04T14:01:00Z">
              <w:r w:rsidRPr="002E08B0" w:rsidDel="001952C1">
                <w:rPr>
                  <w:highlight w:val="yellow"/>
                  <w:rPrChange w:id="108" w:author="USA" w:date="2022-10-03T16:15:00Z">
                    <w:rPr/>
                  </w:rPrChange>
                </w:rPr>
                <w:delText>Cordless Cameras; Portable</w:delText>
              </w:r>
              <w:r w:rsidRPr="00AD17C2" w:rsidDel="001952C1">
                <w:delText xml:space="preserve"> video</w:delText>
              </w:r>
              <w:r w:rsidDel="001952C1">
                <w:delText xml:space="preserve"> </w:delText>
              </w:r>
              <w:r w:rsidRPr="00AD17C2" w:rsidDel="001952C1">
                <w:delText>links</w:delText>
              </w:r>
            </w:del>
            <w:del w:id="109" w:author="Ciaudelli, Joe" w:date="2022-10-03T11:02:00Z">
              <w:r w:rsidRPr="00AD17C2" w:rsidDel="004F6B70">
                <w:delText>; Mobile video links</w:delText>
              </w:r>
            </w:del>
          </w:p>
        </w:tc>
        <w:tc>
          <w:tcPr>
            <w:tcW w:w="3330" w:type="dxa"/>
            <w:vAlign w:val="center"/>
            <w:tcPrChange w:id="110" w:author="Ciaudelli, Joe" w:date="2022-10-04T14:01:00Z">
              <w:tcPr>
                <w:tcW w:w="3330" w:type="dxa"/>
                <w:vAlign w:val="center"/>
              </w:tcPr>
            </w:tcPrChange>
          </w:tcPr>
          <w:p w14:paraId="7E916665" w14:textId="77777777" w:rsidR="008E192A" w:rsidRPr="00AD17C2" w:rsidRDefault="008E192A" w:rsidP="008E192A">
            <w:pPr>
              <w:ind w:left="960"/>
            </w:pPr>
            <w:r w:rsidRPr="00AD17C2">
              <w:t>Primary: R</w:t>
            </w:r>
            <w:r>
              <w:t xml:space="preserve">egions </w:t>
            </w:r>
            <w:r w:rsidRPr="00AD17C2">
              <w:t>1, 2 &amp; 3</w:t>
            </w:r>
          </w:p>
        </w:tc>
      </w:tr>
      <w:tr w:rsidR="008E192A" w:rsidRPr="00AD17C2" w14:paraId="5DAA422E" w14:textId="77777777" w:rsidTr="001952C1">
        <w:tblPrEx>
          <w:tblW w:w="0" w:type="auto"/>
          <w:tblCellMar>
            <w:top w:w="85" w:type="dxa"/>
            <w:bottom w:w="85" w:type="dxa"/>
          </w:tblCellMar>
          <w:tblPrExChange w:id="111" w:author="Ciaudelli, Joe" w:date="2022-10-04T14:01:00Z">
            <w:tblPrEx>
              <w:tblW w:w="0" w:type="auto"/>
              <w:tblCellMar>
                <w:top w:w="85" w:type="dxa"/>
                <w:bottom w:w="85" w:type="dxa"/>
              </w:tblCellMar>
            </w:tblPrEx>
          </w:tblPrExChange>
        </w:tblPrEx>
        <w:tc>
          <w:tcPr>
            <w:tcW w:w="2875" w:type="dxa"/>
            <w:vAlign w:val="center"/>
            <w:tcPrChange w:id="112" w:author="Ciaudelli, Joe" w:date="2022-10-04T14:01:00Z">
              <w:tcPr>
                <w:tcW w:w="2875" w:type="dxa"/>
                <w:vAlign w:val="center"/>
              </w:tcPr>
            </w:tcPrChange>
          </w:tcPr>
          <w:p w14:paraId="70F974D2" w14:textId="77777777" w:rsidR="008E192A" w:rsidRPr="00AD17C2" w:rsidRDefault="008E192A" w:rsidP="008E192A">
            <w:pPr>
              <w:ind w:left="960"/>
            </w:pPr>
            <w:r w:rsidRPr="00AD17C2">
              <w:t>2300-2400 MHz</w:t>
            </w:r>
          </w:p>
        </w:tc>
        <w:tc>
          <w:tcPr>
            <w:tcW w:w="2811" w:type="dxa"/>
            <w:tcPrChange w:id="113" w:author="Ciaudelli, Joe" w:date="2022-10-04T14:01:00Z">
              <w:tcPr>
                <w:tcW w:w="2811" w:type="dxa"/>
                <w:vAlign w:val="center"/>
              </w:tcPr>
            </w:tcPrChange>
          </w:tcPr>
          <w:p w14:paraId="2D038231" w14:textId="36D58E49" w:rsidR="008E192A" w:rsidRPr="00AD17C2" w:rsidRDefault="008E192A" w:rsidP="008E192A">
            <w:pPr>
              <w:ind w:left="960"/>
            </w:pPr>
            <w:ins w:id="114" w:author="Ciaudelli, Joe" w:date="2022-10-04T14:01:00Z">
              <w:r w:rsidRPr="00176556">
                <w:t>Stationary Cordless Cameras and video links</w:t>
              </w:r>
            </w:ins>
            <w:del w:id="115" w:author="Ciaudelli, Joe" w:date="2022-10-04T14:01:00Z">
              <w:r w:rsidRPr="002E08B0" w:rsidDel="001952C1">
                <w:rPr>
                  <w:highlight w:val="yellow"/>
                  <w:rPrChange w:id="116" w:author="USA" w:date="2022-10-03T16:15:00Z">
                    <w:rPr/>
                  </w:rPrChange>
                </w:rPr>
                <w:delText>Cordless Cameras; Portable</w:delText>
              </w:r>
              <w:r w:rsidRPr="00AD17C2" w:rsidDel="001952C1">
                <w:delText xml:space="preserve"> video</w:delText>
              </w:r>
              <w:r w:rsidDel="001952C1">
                <w:delText xml:space="preserve"> </w:delText>
              </w:r>
              <w:r w:rsidRPr="00AD17C2" w:rsidDel="001952C1">
                <w:delText>links</w:delText>
              </w:r>
            </w:del>
            <w:del w:id="117" w:author="Ciaudelli, Joe" w:date="2022-10-03T11:03:00Z">
              <w:r w:rsidRPr="00AD17C2" w:rsidDel="004F6B70">
                <w:delText>; Mobile video links</w:delText>
              </w:r>
            </w:del>
          </w:p>
        </w:tc>
        <w:tc>
          <w:tcPr>
            <w:tcW w:w="3330" w:type="dxa"/>
            <w:vAlign w:val="center"/>
            <w:tcPrChange w:id="118" w:author="Ciaudelli, Joe" w:date="2022-10-04T14:01:00Z">
              <w:tcPr>
                <w:tcW w:w="3330" w:type="dxa"/>
                <w:vAlign w:val="center"/>
              </w:tcPr>
            </w:tcPrChange>
          </w:tcPr>
          <w:p w14:paraId="7AA66CD6" w14:textId="77777777" w:rsidR="008E192A" w:rsidRPr="00AD17C2" w:rsidRDefault="008E192A" w:rsidP="008E192A">
            <w:pPr>
              <w:ind w:left="960"/>
            </w:pPr>
            <w:r w:rsidRPr="00AD17C2">
              <w:t>Primary: R</w:t>
            </w:r>
            <w:r>
              <w:t xml:space="preserve">egions </w:t>
            </w:r>
            <w:r w:rsidRPr="00AD17C2">
              <w:t>1, 2 &amp; 3</w:t>
            </w:r>
          </w:p>
        </w:tc>
      </w:tr>
      <w:tr w:rsidR="008E192A" w:rsidRPr="00AD17C2" w14:paraId="7AEEDABD" w14:textId="77777777" w:rsidTr="001952C1">
        <w:tblPrEx>
          <w:tblW w:w="0" w:type="auto"/>
          <w:tblCellMar>
            <w:top w:w="85" w:type="dxa"/>
            <w:bottom w:w="85" w:type="dxa"/>
          </w:tblCellMar>
          <w:tblPrExChange w:id="119" w:author="Ciaudelli, Joe" w:date="2022-10-04T14:01:00Z">
            <w:tblPrEx>
              <w:tblW w:w="0" w:type="auto"/>
              <w:tblCellMar>
                <w:top w:w="85" w:type="dxa"/>
                <w:bottom w:w="85" w:type="dxa"/>
              </w:tblCellMar>
            </w:tblPrEx>
          </w:tblPrExChange>
        </w:tblPrEx>
        <w:tc>
          <w:tcPr>
            <w:tcW w:w="2875" w:type="dxa"/>
            <w:vAlign w:val="center"/>
            <w:tcPrChange w:id="120" w:author="Ciaudelli, Joe" w:date="2022-10-04T14:01:00Z">
              <w:tcPr>
                <w:tcW w:w="2875" w:type="dxa"/>
                <w:vAlign w:val="center"/>
              </w:tcPr>
            </w:tcPrChange>
          </w:tcPr>
          <w:p w14:paraId="67B9C30A" w14:textId="77777777" w:rsidR="008E192A" w:rsidRPr="00AD17C2" w:rsidRDefault="008E192A" w:rsidP="008E192A">
            <w:pPr>
              <w:ind w:left="960"/>
            </w:pPr>
            <w:r w:rsidRPr="00AD17C2">
              <w:t>2400-2500 MHz</w:t>
            </w:r>
          </w:p>
        </w:tc>
        <w:tc>
          <w:tcPr>
            <w:tcW w:w="2811" w:type="dxa"/>
            <w:tcPrChange w:id="121" w:author="Ciaudelli, Joe" w:date="2022-10-04T14:01:00Z">
              <w:tcPr>
                <w:tcW w:w="2811" w:type="dxa"/>
                <w:vAlign w:val="center"/>
              </w:tcPr>
            </w:tcPrChange>
          </w:tcPr>
          <w:p w14:paraId="5C7C38CA" w14:textId="5282D9A8" w:rsidR="008E192A" w:rsidRPr="00AD17C2" w:rsidRDefault="008E192A" w:rsidP="008E192A">
            <w:pPr>
              <w:ind w:left="960"/>
            </w:pPr>
            <w:ins w:id="122" w:author="Ciaudelli, Joe" w:date="2022-10-04T14:01:00Z">
              <w:r w:rsidRPr="00176556">
                <w:t>Stationary Cordless Cameras and video links</w:t>
              </w:r>
            </w:ins>
            <w:del w:id="123" w:author="Ciaudelli, Joe" w:date="2022-10-04T14:01:00Z">
              <w:r w:rsidRPr="002E08B0" w:rsidDel="001952C1">
                <w:rPr>
                  <w:highlight w:val="yellow"/>
                  <w:rPrChange w:id="124" w:author="USA" w:date="2022-10-03T16:15:00Z">
                    <w:rPr/>
                  </w:rPrChange>
                </w:rPr>
                <w:delText>Cordless Cameras; Portable</w:delText>
              </w:r>
              <w:r w:rsidRPr="00AD17C2" w:rsidDel="001952C1">
                <w:delText xml:space="preserve"> video</w:delText>
              </w:r>
              <w:r w:rsidDel="001952C1">
                <w:delText xml:space="preserve"> </w:delText>
              </w:r>
              <w:r w:rsidRPr="00AD17C2" w:rsidDel="001952C1">
                <w:lastRenderedPageBreak/>
                <w:delText>links</w:delText>
              </w:r>
            </w:del>
            <w:del w:id="125" w:author="Ciaudelli, Joe" w:date="2022-10-03T11:03:00Z">
              <w:r w:rsidRPr="00AD17C2" w:rsidDel="004F6B70">
                <w:delText>; Mobile video links</w:delText>
              </w:r>
            </w:del>
          </w:p>
        </w:tc>
        <w:tc>
          <w:tcPr>
            <w:tcW w:w="3330" w:type="dxa"/>
            <w:vAlign w:val="center"/>
            <w:tcPrChange w:id="126" w:author="Ciaudelli, Joe" w:date="2022-10-04T14:01:00Z">
              <w:tcPr>
                <w:tcW w:w="3330" w:type="dxa"/>
                <w:vAlign w:val="center"/>
              </w:tcPr>
            </w:tcPrChange>
          </w:tcPr>
          <w:p w14:paraId="249B7547" w14:textId="77777777" w:rsidR="008E192A" w:rsidRPr="00AD17C2" w:rsidRDefault="008E192A" w:rsidP="008E192A">
            <w:pPr>
              <w:ind w:left="960"/>
            </w:pPr>
            <w:r w:rsidRPr="00AD17C2">
              <w:lastRenderedPageBreak/>
              <w:t>Primary: R</w:t>
            </w:r>
            <w:r>
              <w:t xml:space="preserve">egions </w:t>
            </w:r>
            <w:r w:rsidRPr="00AD17C2">
              <w:t>1, 2 &amp; 3</w:t>
            </w:r>
          </w:p>
        </w:tc>
      </w:tr>
      <w:tr w:rsidR="00380BF6" w:rsidRPr="00AD17C2" w14:paraId="0278CF1A" w14:textId="77777777" w:rsidTr="00880511">
        <w:tc>
          <w:tcPr>
            <w:tcW w:w="2875" w:type="dxa"/>
            <w:vAlign w:val="center"/>
          </w:tcPr>
          <w:p w14:paraId="384A7C79" w14:textId="77777777" w:rsidR="00380BF6" w:rsidRPr="00AD17C2" w:rsidRDefault="00380BF6" w:rsidP="00880511">
            <w:pPr>
              <w:ind w:left="960"/>
            </w:pPr>
            <w:r w:rsidRPr="00AD17C2">
              <w:t>7.0-8.5 GHz</w:t>
            </w:r>
          </w:p>
        </w:tc>
        <w:tc>
          <w:tcPr>
            <w:tcW w:w="2811" w:type="dxa"/>
            <w:vAlign w:val="center"/>
          </w:tcPr>
          <w:p w14:paraId="1C95F285" w14:textId="14A04955" w:rsidR="00380BF6" w:rsidRPr="00AD17C2" w:rsidRDefault="008E192A" w:rsidP="00152419">
            <w:pPr>
              <w:ind w:left="960"/>
            </w:pPr>
            <w:ins w:id="127" w:author="Ciaudelli, Joe" w:date="2022-10-04T14:02:00Z">
              <w:r>
                <w:t xml:space="preserve">Stationary </w:t>
              </w:r>
              <w:r w:rsidRPr="008E192A">
                <w:t>Cordless Cameras</w:t>
              </w:r>
              <w:r>
                <w:t xml:space="preserve"> and</w:t>
              </w:r>
              <w:r w:rsidRPr="00AD17C2">
                <w:t xml:space="preserve"> </w:t>
              </w:r>
              <w:r w:rsidRPr="008E192A">
                <w:t>video links</w:t>
              </w:r>
              <w:r>
                <w:t>;</w:t>
              </w:r>
              <w:r w:rsidRPr="008E192A" w:rsidDel="008E192A">
                <w:rPr>
                  <w:highlight w:val="yellow"/>
                </w:rPr>
                <w:t xml:space="preserve"> </w:t>
              </w:r>
            </w:ins>
            <w:del w:id="128" w:author="Ciaudelli, Joe" w:date="2022-10-04T14:02:00Z">
              <w:r w:rsidR="00380BF6" w:rsidRPr="002E08B0" w:rsidDel="008E192A">
                <w:rPr>
                  <w:highlight w:val="yellow"/>
                  <w:rPrChange w:id="129" w:author="USA" w:date="2022-10-03T16:15:00Z">
                    <w:rPr/>
                  </w:rPrChange>
                </w:rPr>
                <w:delText>Cordless Cameras; Portable</w:delText>
              </w:r>
              <w:r w:rsidR="00380BF6" w:rsidRPr="00AD17C2" w:rsidDel="008E192A">
                <w:delText xml:space="preserve"> video</w:delText>
              </w:r>
              <w:r w:rsidR="00380BF6" w:rsidDel="008E192A">
                <w:delText xml:space="preserve"> </w:delText>
              </w:r>
              <w:r w:rsidR="00380BF6" w:rsidRPr="00AD17C2" w:rsidDel="008E192A">
                <w:delText xml:space="preserve">links; </w:delText>
              </w:r>
            </w:del>
            <w:del w:id="130" w:author="Ciaudelli, Joe" w:date="2022-10-03T11:03:00Z">
              <w:r w:rsidR="00380BF6" w:rsidRPr="00AD17C2" w:rsidDel="004F6B70">
                <w:delText xml:space="preserve">Mobile video links; </w:delText>
              </w:r>
            </w:del>
            <w:r w:rsidR="00380BF6" w:rsidRPr="008E192A">
              <w:t>Temporary point-to-point video links</w:t>
            </w:r>
          </w:p>
        </w:tc>
        <w:tc>
          <w:tcPr>
            <w:tcW w:w="3330" w:type="dxa"/>
            <w:vAlign w:val="center"/>
          </w:tcPr>
          <w:p w14:paraId="3F859383" w14:textId="77777777" w:rsidR="00380BF6" w:rsidRPr="00AD17C2" w:rsidRDefault="00380BF6" w:rsidP="00152419">
            <w:pPr>
              <w:ind w:left="960"/>
            </w:pPr>
            <w:r w:rsidRPr="00AD17C2">
              <w:t>Primary: R</w:t>
            </w:r>
            <w:r>
              <w:t xml:space="preserve">egions </w:t>
            </w:r>
            <w:r w:rsidRPr="00AD17C2">
              <w:t>1, 2 &amp; 3</w:t>
            </w:r>
          </w:p>
        </w:tc>
      </w:tr>
      <w:tr w:rsidR="00380BF6" w:rsidRPr="00AD17C2" w14:paraId="011D02C2" w14:textId="77777777" w:rsidTr="00880511">
        <w:tc>
          <w:tcPr>
            <w:tcW w:w="2875" w:type="dxa"/>
            <w:vAlign w:val="center"/>
          </w:tcPr>
          <w:p w14:paraId="6FADC8FF" w14:textId="77777777" w:rsidR="00380BF6" w:rsidRPr="00AD17C2" w:rsidRDefault="00380BF6" w:rsidP="00880511">
            <w:pPr>
              <w:ind w:left="960"/>
            </w:pPr>
            <w:r w:rsidRPr="00AD17C2">
              <w:t>10.0-10.68 GHz</w:t>
            </w:r>
          </w:p>
        </w:tc>
        <w:tc>
          <w:tcPr>
            <w:tcW w:w="2811" w:type="dxa"/>
            <w:vAlign w:val="center"/>
          </w:tcPr>
          <w:p w14:paraId="7904D373" w14:textId="56E7CAC9" w:rsidR="00380BF6" w:rsidRPr="00AD17C2" w:rsidRDefault="008E192A" w:rsidP="00152419">
            <w:pPr>
              <w:ind w:left="960"/>
            </w:pPr>
            <w:ins w:id="131" w:author="Ciaudelli, Joe" w:date="2022-10-04T14:02:00Z">
              <w:r>
                <w:t xml:space="preserve">Stationary </w:t>
              </w:r>
              <w:r w:rsidRPr="008E192A">
                <w:t>Cordless Cameras</w:t>
              </w:r>
              <w:r>
                <w:t xml:space="preserve"> and</w:t>
              </w:r>
              <w:r w:rsidRPr="00AD17C2">
                <w:t xml:space="preserve"> </w:t>
              </w:r>
              <w:r w:rsidRPr="008E192A">
                <w:t>video links</w:t>
              </w:r>
              <w:r>
                <w:t>;</w:t>
              </w:r>
              <w:r w:rsidRPr="00AD17C2" w:rsidDel="008E192A">
                <w:t xml:space="preserve"> </w:t>
              </w:r>
            </w:ins>
            <w:del w:id="132" w:author="Ciaudelli, Joe" w:date="2022-10-04T14:02:00Z">
              <w:r w:rsidR="00380BF6" w:rsidRPr="00AD17C2" w:rsidDel="008E192A">
                <w:delText>Cordless Cameras; Portable video</w:delText>
              </w:r>
              <w:r w:rsidR="00380BF6" w:rsidDel="008E192A">
                <w:delText xml:space="preserve"> </w:delText>
              </w:r>
              <w:r w:rsidR="00380BF6" w:rsidRPr="00AD17C2" w:rsidDel="008E192A">
                <w:delText xml:space="preserve">links; </w:delText>
              </w:r>
            </w:del>
            <w:r w:rsidR="00380BF6" w:rsidRPr="00AD17C2">
              <w:t>Temporary point-to-point video</w:t>
            </w:r>
            <w:r w:rsidR="00380BF6">
              <w:t xml:space="preserve"> </w:t>
            </w:r>
            <w:r w:rsidR="00380BF6" w:rsidRPr="00AD17C2">
              <w:t>link</w:t>
            </w:r>
            <w:r w:rsidR="00380BF6">
              <w:t>s</w:t>
            </w:r>
          </w:p>
        </w:tc>
        <w:tc>
          <w:tcPr>
            <w:tcW w:w="3330" w:type="dxa"/>
            <w:vAlign w:val="center"/>
          </w:tcPr>
          <w:p w14:paraId="4930DA70" w14:textId="77777777" w:rsidR="00380BF6" w:rsidRPr="00AD17C2" w:rsidRDefault="00380BF6" w:rsidP="00152419">
            <w:pPr>
              <w:ind w:left="960"/>
            </w:pPr>
            <w:r w:rsidRPr="00AD17C2">
              <w:t>10-10.45 GHz</w:t>
            </w:r>
            <w:r>
              <w:t>-</w:t>
            </w:r>
          </w:p>
          <w:p w14:paraId="7238D7AC" w14:textId="77777777" w:rsidR="00380BF6" w:rsidRPr="00AD17C2" w:rsidRDefault="00380BF6" w:rsidP="00152419">
            <w:pPr>
              <w:ind w:left="960"/>
            </w:pPr>
            <w:r w:rsidRPr="00AD17C2">
              <w:t>Primary: R</w:t>
            </w:r>
            <w:r>
              <w:t xml:space="preserve">egions </w:t>
            </w:r>
            <w:r w:rsidRPr="00AD17C2">
              <w:t>1 &amp; 3</w:t>
            </w:r>
          </w:p>
          <w:p w14:paraId="09B6CB49" w14:textId="77777777" w:rsidR="00380BF6" w:rsidRPr="00AD17C2" w:rsidRDefault="00380BF6" w:rsidP="00152419">
            <w:pPr>
              <w:ind w:left="960"/>
            </w:pPr>
            <w:r w:rsidRPr="00AD17C2">
              <w:t>10.45-10.68 GHz</w:t>
            </w:r>
            <w:r>
              <w:t>-</w:t>
            </w:r>
          </w:p>
          <w:p w14:paraId="44A17547" w14:textId="77777777" w:rsidR="00380BF6" w:rsidRPr="00AD17C2" w:rsidRDefault="00380BF6" w:rsidP="00152419">
            <w:pPr>
              <w:ind w:left="960"/>
            </w:pPr>
            <w:r w:rsidRPr="00AD17C2">
              <w:t>Primary: R</w:t>
            </w:r>
            <w:r>
              <w:t xml:space="preserve">egions </w:t>
            </w:r>
            <w:r w:rsidRPr="00AD17C2">
              <w:t>1, 2 &amp; 3</w:t>
            </w:r>
          </w:p>
        </w:tc>
      </w:tr>
      <w:tr w:rsidR="00380BF6" w:rsidRPr="00AD17C2" w14:paraId="37253FF7" w14:textId="77777777" w:rsidTr="00880511">
        <w:tc>
          <w:tcPr>
            <w:tcW w:w="2875" w:type="dxa"/>
            <w:vAlign w:val="center"/>
          </w:tcPr>
          <w:p w14:paraId="50FF7769" w14:textId="77777777" w:rsidR="00380BF6" w:rsidRPr="00AD17C2" w:rsidRDefault="00380BF6" w:rsidP="00880511">
            <w:pPr>
              <w:ind w:left="960"/>
            </w:pPr>
            <w:r w:rsidRPr="00AD17C2">
              <w:t>21.2-24.5 GHz</w:t>
            </w:r>
          </w:p>
        </w:tc>
        <w:tc>
          <w:tcPr>
            <w:tcW w:w="2811" w:type="dxa"/>
            <w:vAlign w:val="center"/>
          </w:tcPr>
          <w:p w14:paraId="7394D40E" w14:textId="024BEAF9" w:rsidR="00380BF6" w:rsidRPr="00AD17C2" w:rsidRDefault="008E192A" w:rsidP="00152419">
            <w:pPr>
              <w:ind w:left="960"/>
            </w:pPr>
            <w:ins w:id="133" w:author="Ciaudelli, Joe" w:date="2022-10-04T14:02:00Z">
              <w:r>
                <w:t xml:space="preserve">Stationary </w:t>
              </w:r>
              <w:r w:rsidRPr="008E192A">
                <w:t>Cordless Cameras</w:t>
              </w:r>
            </w:ins>
            <w:ins w:id="134" w:author="Ciaudelli, Joe" w:date="2022-10-04T14:03:00Z">
              <w:r>
                <w:t>;</w:t>
              </w:r>
            </w:ins>
            <w:ins w:id="135" w:author="Ciaudelli, Joe" w:date="2022-10-04T14:02:00Z">
              <w:r>
                <w:t xml:space="preserve"> </w:t>
              </w:r>
            </w:ins>
            <w:del w:id="136" w:author="Ciaudelli, Joe" w:date="2022-10-04T14:02:00Z">
              <w:r w:rsidR="00380BF6" w:rsidRPr="00AD17C2" w:rsidDel="008E192A">
                <w:delText xml:space="preserve">Cordless Cameras; </w:delText>
              </w:r>
            </w:del>
            <w:r w:rsidR="00380BF6" w:rsidRPr="00AD17C2">
              <w:t>Temporary point-to-point video link</w:t>
            </w:r>
            <w:r w:rsidR="00380BF6">
              <w:t>s</w:t>
            </w:r>
          </w:p>
        </w:tc>
        <w:tc>
          <w:tcPr>
            <w:tcW w:w="3330" w:type="dxa"/>
            <w:vAlign w:val="center"/>
          </w:tcPr>
          <w:p w14:paraId="2F980B62" w14:textId="77777777" w:rsidR="00380BF6" w:rsidRPr="00AD17C2" w:rsidRDefault="00380BF6" w:rsidP="00152419">
            <w:pPr>
              <w:ind w:left="960"/>
            </w:pPr>
            <w:r w:rsidRPr="00AD17C2">
              <w:t>21.2-23.6 GHz</w:t>
            </w:r>
          </w:p>
          <w:p w14:paraId="76F97076" w14:textId="77777777" w:rsidR="00380BF6" w:rsidRPr="00D82718" w:rsidRDefault="00380BF6" w:rsidP="00380BF6">
            <w:pPr>
              <w:pStyle w:val="ListParagraph"/>
              <w:numPr>
                <w:ilvl w:val="0"/>
                <w:numId w:val="11"/>
              </w:numPr>
              <w:tabs>
                <w:tab w:val="clear" w:pos="794"/>
                <w:tab w:val="clear" w:pos="1191"/>
                <w:tab w:val="clear" w:pos="1588"/>
                <w:tab w:val="clear" w:pos="1985"/>
              </w:tabs>
              <w:ind w:left="436" w:hanging="283"/>
              <w:contextualSpacing w:val="0"/>
            </w:pPr>
            <w:r w:rsidRPr="00415D09">
              <w:t>Primary: Regions 1, 2 &amp; 3</w:t>
            </w:r>
          </w:p>
          <w:p w14:paraId="5A5C521B" w14:textId="77777777" w:rsidR="00380BF6" w:rsidRPr="00AD17C2" w:rsidRDefault="00380BF6" w:rsidP="00152419">
            <w:pPr>
              <w:ind w:left="960"/>
            </w:pPr>
            <w:r w:rsidRPr="00AD17C2">
              <w:t>23.6-24.25 GHz</w:t>
            </w:r>
            <w:r>
              <w:t>-</w:t>
            </w:r>
          </w:p>
          <w:p w14:paraId="22C6BDBC" w14:textId="77777777" w:rsidR="00380BF6" w:rsidRPr="00F81417" w:rsidRDefault="00380BF6" w:rsidP="00380BF6">
            <w:pPr>
              <w:pStyle w:val="ListParagraph"/>
              <w:numPr>
                <w:ilvl w:val="0"/>
                <w:numId w:val="11"/>
              </w:numPr>
              <w:tabs>
                <w:tab w:val="clear" w:pos="794"/>
                <w:tab w:val="clear" w:pos="1191"/>
                <w:tab w:val="clear" w:pos="1588"/>
                <w:tab w:val="clear" w:pos="1985"/>
              </w:tabs>
              <w:ind w:left="436" w:hanging="283"/>
              <w:contextualSpacing w:val="0"/>
            </w:pPr>
            <w:r w:rsidRPr="00415D09">
              <w:t>Not allocated to the FS</w:t>
            </w:r>
          </w:p>
          <w:p w14:paraId="3D69ACAA" w14:textId="77777777" w:rsidR="00380BF6" w:rsidRPr="00AD17C2" w:rsidRDefault="00380BF6" w:rsidP="00152419">
            <w:pPr>
              <w:ind w:left="960"/>
            </w:pPr>
            <w:r w:rsidRPr="00AD17C2">
              <w:t>24.25-24.5 GHz</w:t>
            </w:r>
          </w:p>
          <w:p w14:paraId="1A11C7A8" w14:textId="77777777" w:rsidR="00380BF6" w:rsidRPr="00AD17C2" w:rsidRDefault="00380BF6" w:rsidP="00380BF6">
            <w:pPr>
              <w:pStyle w:val="ListParagraph"/>
              <w:numPr>
                <w:ilvl w:val="0"/>
                <w:numId w:val="11"/>
              </w:numPr>
              <w:tabs>
                <w:tab w:val="clear" w:pos="794"/>
                <w:tab w:val="clear" w:pos="1191"/>
                <w:tab w:val="clear" w:pos="1588"/>
                <w:tab w:val="clear" w:pos="1985"/>
              </w:tabs>
              <w:ind w:left="436" w:hanging="283"/>
              <w:contextualSpacing w:val="0"/>
            </w:pPr>
            <w:r w:rsidRPr="00AD17C2">
              <w:t>Primary: R</w:t>
            </w:r>
            <w:r>
              <w:t xml:space="preserve">egions </w:t>
            </w:r>
            <w:r w:rsidRPr="00AD17C2">
              <w:t>1, 2 &amp; 3</w:t>
            </w:r>
          </w:p>
        </w:tc>
      </w:tr>
      <w:tr w:rsidR="00380BF6" w:rsidRPr="00AD17C2" w14:paraId="0CF3CD92" w14:textId="77777777" w:rsidTr="00880511">
        <w:tc>
          <w:tcPr>
            <w:tcW w:w="2875" w:type="dxa"/>
            <w:vAlign w:val="center"/>
          </w:tcPr>
          <w:p w14:paraId="2B13A898" w14:textId="77777777" w:rsidR="00380BF6" w:rsidRPr="00AD17C2" w:rsidRDefault="00380BF6" w:rsidP="00880511">
            <w:pPr>
              <w:ind w:left="960"/>
            </w:pPr>
            <w:r w:rsidRPr="00AD17C2">
              <w:t>47.2-50.2 GHz</w:t>
            </w:r>
          </w:p>
        </w:tc>
        <w:tc>
          <w:tcPr>
            <w:tcW w:w="2811" w:type="dxa"/>
            <w:vAlign w:val="center"/>
          </w:tcPr>
          <w:p w14:paraId="2C379C19" w14:textId="3409B61B" w:rsidR="00380BF6" w:rsidRPr="00AD17C2" w:rsidRDefault="008E192A" w:rsidP="00152419">
            <w:pPr>
              <w:ind w:left="960"/>
            </w:pPr>
            <w:ins w:id="137" w:author="Ciaudelli, Joe" w:date="2022-10-04T14:03:00Z">
              <w:r>
                <w:t xml:space="preserve">Stationary </w:t>
              </w:r>
            </w:ins>
            <w:r w:rsidR="00380BF6" w:rsidRPr="00AD17C2">
              <w:t>Cordless Cameras</w:t>
            </w:r>
          </w:p>
        </w:tc>
        <w:tc>
          <w:tcPr>
            <w:tcW w:w="3330" w:type="dxa"/>
            <w:vAlign w:val="center"/>
          </w:tcPr>
          <w:p w14:paraId="6C6C2C7E" w14:textId="77777777" w:rsidR="00380BF6" w:rsidRPr="00AD17C2" w:rsidRDefault="00380BF6" w:rsidP="00152419">
            <w:pPr>
              <w:ind w:left="960"/>
            </w:pPr>
            <w:r w:rsidRPr="00AD17C2">
              <w:t>Primary: R</w:t>
            </w:r>
            <w:r>
              <w:t xml:space="preserve">egions </w:t>
            </w:r>
            <w:r w:rsidRPr="00AD17C2">
              <w:t>1, 2 &amp; 3</w:t>
            </w:r>
          </w:p>
        </w:tc>
      </w:tr>
    </w:tbl>
    <w:p w14:paraId="00220DD2" w14:textId="77777777" w:rsidR="00380BF6" w:rsidRDefault="00380BF6" w:rsidP="00380BF6">
      <w:bookmarkStart w:id="138" w:name="_Toc114582617"/>
      <w:bookmarkEnd w:id="93"/>
    </w:p>
    <w:p w14:paraId="3578D21C" w14:textId="77777777" w:rsidR="00380BF6" w:rsidRDefault="00380BF6" w:rsidP="00380BF6">
      <w:r>
        <w:t>In the United States the following bands are allocated to fixed services and are permitted for wireless microphone operations. Canada also allows microphones in this frequency range:</w:t>
      </w:r>
    </w:p>
    <w:p w14:paraId="77214513" w14:textId="77777777" w:rsidR="00380BF6" w:rsidRPr="007F7DAB" w:rsidRDefault="00380BF6" w:rsidP="00380BF6">
      <w:r w:rsidRPr="007F7DAB">
        <w:t>941.5 -   952 MHz</w:t>
      </w:r>
    </w:p>
    <w:p w14:paraId="5263EE60" w14:textId="77777777" w:rsidR="00380BF6" w:rsidRPr="007F7DAB" w:rsidRDefault="00380BF6" w:rsidP="00380BF6">
      <w:r w:rsidRPr="007F7DAB">
        <w:lastRenderedPageBreak/>
        <w:t>952.85 - 956.25 MHz</w:t>
      </w:r>
    </w:p>
    <w:p w14:paraId="5EBCB81B" w14:textId="77777777" w:rsidR="00380BF6" w:rsidRPr="007F7DAB" w:rsidRDefault="00380BF6" w:rsidP="00380BF6">
      <w:r w:rsidRPr="007F7DAB">
        <w:t>956.45 - 959.85 MHz</w:t>
      </w:r>
    </w:p>
    <w:p w14:paraId="08EFDED8" w14:textId="77777777" w:rsidR="00380BF6" w:rsidRDefault="00380BF6" w:rsidP="00380BF6">
      <w:r>
        <w:t xml:space="preserve"> </w:t>
      </w:r>
    </w:p>
    <w:p w14:paraId="7544C1AF" w14:textId="77777777" w:rsidR="00380BF6" w:rsidRDefault="00380BF6" w:rsidP="00380BF6">
      <w:pPr>
        <w:pStyle w:val="Heading1"/>
      </w:pPr>
      <w:r>
        <w:t>7</w:t>
      </w:r>
      <w:r>
        <w:tab/>
        <w:t>Technical characteristics [high-level]</w:t>
      </w:r>
      <w:bookmarkEnd w:id="138"/>
    </w:p>
    <w:p w14:paraId="69C73FC5" w14:textId="77777777" w:rsidR="00380BF6" w:rsidRDefault="00380BF6" w:rsidP="00380BF6">
      <w:pPr>
        <w:pStyle w:val="Heading2"/>
      </w:pPr>
      <w:bookmarkStart w:id="139" w:name="_Toc114582618"/>
      <w:r>
        <w:t>7.1</w:t>
      </w:r>
      <w:r>
        <w:tab/>
        <w:t>Compression and Bandwidth Requirements</w:t>
      </w:r>
      <w:bookmarkEnd w:id="139"/>
      <w:r>
        <w:t xml:space="preserve"> for Video  </w:t>
      </w:r>
    </w:p>
    <w:p w14:paraId="1BE669AC" w14:textId="5245CD7C" w:rsidR="00380BF6" w:rsidRDefault="00380BF6" w:rsidP="00380BF6">
      <w:r>
        <w:t xml:space="preserve">The radio characteristics of video PMSE applications depend on the use particular use case, for example, if the link is from the handheld camera to the OB </w:t>
      </w:r>
      <w:r w:rsidRPr="007F7DAB">
        <w:t>truck</w:t>
      </w:r>
      <w:r>
        <w:t xml:space="preserve"> </w:t>
      </w:r>
      <w:del w:id="140" w:author="Ciaudelli, Joe" w:date="2022-10-03T11:04:00Z">
        <w:r w:rsidDel="004F6B70">
          <w:delText xml:space="preserve">or from a mobile camera (mounted on a motorcycle) linked to a helicopter, then to a fixed-wing aircraft </w:delText>
        </w:r>
      </w:del>
      <w:r>
        <w:t xml:space="preserve">and then to the OB truck or TV compound. </w:t>
      </w:r>
    </w:p>
    <w:p w14:paraId="71709DAF" w14:textId="77777777" w:rsidR="00380BF6" w:rsidRDefault="00380BF6" w:rsidP="00380BF6">
      <w:r>
        <w:t>A variety of different modulation schemes are used, with different parameters chosen to suit the particular application and link quality. The following technologies, generally used for television broadcast distribution, are in common use also for video PMSE equipment:</w:t>
      </w:r>
    </w:p>
    <w:p w14:paraId="085E373E" w14:textId="77777777" w:rsidR="00380BF6" w:rsidRDefault="00380BF6" w:rsidP="00380BF6">
      <w:pPr>
        <w:pStyle w:val="ListParagraph"/>
        <w:numPr>
          <w:ilvl w:val="0"/>
          <w:numId w:val="11"/>
        </w:numPr>
        <w:tabs>
          <w:tab w:val="clear" w:pos="794"/>
          <w:tab w:val="clear" w:pos="1191"/>
          <w:tab w:val="clear" w:pos="1588"/>
          <w:tab w:val="clear" w:pos="1985"/>
          <w:tab w:val="left" w:pos="1134"/>
          <w:tab w:val="left" w:pos="1871"/>
          <w:tab w:val="left" w:pos="2268"/>
        </w:tabs>
        <w:contextualSpacing w:val="0"/>
      </w:pPr>
      <w:r>
        <w:t>DVB-T</w:t>
      </w:r>
    </w:p>
    <w:p w14:paraId="2179F1F5" w14:textId="77777777" w:rsidR="00380BF6" w:rsidRDefault="00380BF6" w:rsidP="00380BF6">
      <w:pPr>
        <w:pStyle w:val="ListParagraph"/>
        <w:numPr>
          <w:ilvl w:val="0"/>
          <w:numId w:val="11"/>
        </w:numPr>
        <w:tabs>
          <w:tab w:val="clear" w:pos="794"/>
          <w:tab w:val="clear" w:pos="1191"/>
          <w:tab w:val="clear" w:pos="1588"/>
          <w:tab w:val="clear" w:pos="1985"/>
          <w:tab w:val="left" w:pos="1134"/>
          <w:tab w:val="left" w:pos="1871"/>
          <w:tab w:val="left" w:pos="2268"/>
        </w:tabs>
        <w:contextualSpacing w:val="0"/>
      </w:pPr>
      <w:r>
        <w:t>DVB-T2</w:t>
      </w:r>
    </w:p>
    <w:p w14:paraId="5E4412D4" w14:textId="0E9BD8AF" w:rsidR="00380BF6" w:rsidRDefault="00380BF6" w:rsidP="00380BF6">
      <w:pPr>
        <w:pStyle w:val="ListParagraph"/>
        <w:numPr>
          <w:ilvl w:val="0"/>
          <w:numId w:val="11"/>
        </w:numPr>
        <w:tabs>
          <w:tab w:val="clear" w:pos="794"/>
          <w:tab w:val="clear" w:pos="1191"/>
          <w:tab w:val="clear" w:pos="1588"/>
          <w:tab w:val="clear" w:pos="1985"/>
          <w:tab w:val="left" w:pos="1134"/>
          <w:tab w:val="left" w:pos="1871"/>
          <w:tab w:val="left" w:pos="2268"/>
        </w:tabs>
        <w:contextualSpacing w:val="0"/>
      </w:pPr>
      <w:r>
        <w:t>DVB-S2 (used for point-to-point links</w:t>
      </w:r>
      <w:del w:id="141" w:author="Ciaudelli, Joe" w:date="2022-10-03T11:05:00Z">
        <w:r w:rsidDel="004F6B70">
          <w:delText>, air-to-ground links from aircraft, and for Sat-coms,</w:delText>
        </w:r>
      </w:del>
      <w:r>
        <w:t xml:space="preserve"> where line-of-sight transmission can be maintained at all times, since it provides capacity advantages over other COFDM systems)</w:t>
      </w:r>
    </w:p>
    <w:p w14:paraId="74932C26" w14:textId="77777777" w:rsidR="00380BF6" w:rsidRDefault="00380BF6" w:rsidP="00380BF6">
      <w:pPr>
        <w:pStyle w:val="ListParagraph"/>
        <w:numPr>
          <w:ilvl w:val="0"/>
          <w:numId w:val="11"/>
        </w:numPr>
        <w:tabs>
          <w:tab w:val="clear" w:pos="794"/>
          <w:tab w:val="clear" w:pos="1191"/>
          <w:tab w:val="clear" w:pos="1588"/>
          <w:tab w:val="clear" w:pos="1985"/>
          <w:tab w:val="left" w:pos="1134"/>
          <w:tab w:val="left" w:pos="1871"/>
          <w:tab w:val="left" w:pos="2268"/>
        </w:tabs>
        <w:contextualSpacing w:val="0"/>
      </w:pPr>
      <w:r>
        <w:t>LMS-T (</w:t>
      </w:r>
      <w:r w:rsidRPr="00105FC9">
        <w:t>proprietary modulation scheme</w:t>
      </w:r>
      <w:r>
        <w:t>)</w:t>
      </w:r>
    </w:p>
    <w:p w14:paraId="4D11A58A" w14:textId="77777777" w:rsidR="00380BF6" w:rsidRDefault="00380BF6" w:rsidP="00380BF6">
      <w:pPr>
        <w:pStyle w:val="ListParagraph"/>
        <w:numPr>
          <w:ilvl w:val="0"/>
          <w:numId w:val="11"/>
        </w:numPr>
        <w:tabs>
          <w:tab w:val="clear" w:pos="794"/>
          <w:tab w:val="clear" w:pos="1191"/>
          <w:tab w:val="clear" w:pos="1588"/>
          <w:tab w:val="clear" w:pos="1985"/>
          <w:tab w:val="left" w:pos="1134"/>
          <w:tab w:val="left" w:pos="1871"/>
          <w:tab w:val="left" w:pos="2268"/>
        </w:tabs>
        <w:contextualSpacing w:val="0"/>
      </w:pPr>
      <w:r>
        <w:t>ISDB-T</w:t>
      </w:r>
    </w:p>
    <w:p w14:paraId="3908832A" w14:textId="77777777" w:rsidR="00380BF6" w:rsidRDefault="00380BF6" w:rsidP="00380BF6">
      <w:pPr>
        <w:pStyle w:val="ListParagraph"/>
        <w:numPr>
          <w:ilvl w:val="0"/>
          <w:numId w:val="11"/>
        </w:numPr>
        <w:tabs>
          <w:tab w:val="clear" w:pos="794"/>
          <w:tab w:val="clear" w:pos="1191"/>
          <w:tab w:val="clear" w:pos="1588"/>
          <w:tab w:val="clear" w:pos="1985"/>
          <w:tab w:val="left" w:pos="1134"/>
          <w:tab w:val="left" w:pos="1871"/>
          <w:tab w:val="left" w:pos="2268"/>
        </w:tabs>
        <w:contextualSpacing w:val="0"/>
      </w:pPr>
      <w:r>
        <w:t>RUBY (designed for more difficult obstructed paths where line-of-sight transmission cannot be maintained)</w:t>
      </w:r>
    </w:p>
    <w:p w14:paraId="169CA88B" w14:textId="77777777" w:rsidR="00380BF6" w:rsidRDefault="00380BF6" w:rsidP="00380BF6"/>
    <w:p w14:paraId="12FA9E83" w14:textId="77777777" w:rsidR="00380BF6" w:rsidRDefault="00380BF6" w:rsidP="00380BF6">
      <w:r>
        <w:t xml:space="preserve">While it is difficult to define a ‘typical’ use case, the most fundamental configuration is for a </w:t>
      </w:r>
      <w:r w:rsidRPr="008E192A">
        <w:t>wireless camera</w:t>
      </w:r>
      <w:r>
        <w:t xml:space="preserve"> to an OB truck. As the camera is the initial </w:t>
      </w:r>
      <w:r w:rsidRPr="007F7DAB">
        <w:t>application</w:t>
      </w:r>
      <w:r>
        <w:t xml:space="preserve"> for the onward production value chain, it is critically important that the wireless link is robust and with sufficient bandwidth to support the required video quality.</w:t>
      </w:r>
    </w:p>
    <w:p w14:paraId="339FBC0A" w14:textId="77777777" w:rsidR="00380BF6" w:rsidRDefault="00380BF6" w:rsidP="00380BF6">
      <w:r>
        <w:t xml:space="preserve">The data rate needed for a </w:t>
      </w:r>
      <w:r w:rsidRPr="008E192A">
        <w:t>wireless camera link</w:t>
      </w:r>
      <w:r>
        <w:t xml:space="preserve"> is based on the vertical and horizontal resolution (number of pixels), the </w:t>
      </w:r>
      <w:proofErr w:type="spellStart"/>
      <w:r>
        <w:t>colour</w:t>
      </w:r>
      <w:proofErr w:type="spellEnd"/>
      <w:r>
        <w:t xml:space="preserve"> depth (bit depth) and the frame refresh frequency. For example, the raw data rate for a high-definition camera operating at 60 fps (frames per second) is:</w:t>
      </w:r>
    </w:p>
    <w:p w14:paraId="11FDAB2B" w14:textId="77777777" w:rsidR="00380BF6" w:rsidRDefault="00380BF6" w:rsidP="00380BF6">
      <w:pPr>
        <w:pStyle w:val="ListParagraph"/>
        <w:numPr>
          <w:ilvl w:val="0"/>
          <w:numId w:val="11"/>
        </w:numPr>
        <w:tabs>
          <w:tab w:val="clear" w:pos="794"/>
          <w:tab w:val="clear" w:pos="1191"/>
          <w:tab w:val="clear" w:pos="1588"/>
          <w:tab w:val="clear" w:pos="1985"/>
          <w:tab w:val="left" w:pos="1134"/>
          <w:tab w:val="left" w:pos="1871"/>
          <w:tab w:val="left" w:pos="2268"/>
        </w:tabs>
        <w:contextualSpacing w:val="0"/>
      </w:pPr>
      <w:r>
        <w:t>24 (</w:t>
      </w:r>
      <w:proofErr w:type="spellStart"/>
      <w:r>
        <w:t>colour</w:t>
      </w:r>
      <w:proofErr w:type="spellEnd"/>
      <w:r>
        <w:t xml:space="preserve"> depth) × (1920 × 1080 (resolution)) × 60 fps = 2.99 Gbit/s</w:t>
      </w:r>
    </w:p>
    <w:p w14:paraId="4B9C5ACD" w14:textId="77777777" w:rsidR="00380BF6" w:rsidRDefault="00380BF6" w:rsidP="00380BF6">
      <w:r>
        <w:t>A variety of video compression schemes are applied to reduce the video data-rate to suit the capacity of the radio link while maintaining high picture quality for subsequent editing and distribution. The following video compression schemes are in common use:</w:t>
      </w:r>
    </w:p>
    <w:p w14:paraId="48543D91" w14:textId="77777777" w:rsidR="00380BF6" w:rsidRDefault="00380BF6" w:rsidP="00380BF6">
      <w:pPr>
        <w:pStyle w:val="ListParagraph"/>
        <w:numPr>
          <w:ilvl w:val="0"/>
          <w:numId w:val="11"/>
        </w:numPr>
        <w:tabs>
          <w:tab w:val="clear" w:pos="794"/>
          <w:tab w:val="clear" w:pos="1191"/>
          <w:tab w:val="clear" w:pos="1588"/>
          <w:tab w:val="clear" w:pos="1985"/>
          <w:tab w:val="left" w:pos="1134"/>
          <w:tab w:val="left" w:pos="1871"/>
          <w:tab w:val="left" w:pos="2268"/>
        </w:tabs>
        <w:contextualSpacing w:val="0"/>
      </w:pPr>
      <w:r>
        <w:t>MPEG2;</w:t>
      </w:r>
    </w:p>
    <w:p w14:paraId="62CACE5F" w14:textId="77777777" w:rsidR="00380BF6" w:rsidRDefault="00380BF6" w:rsidP="00380BF6">
      <w:pPr>
        <w:pStyle w:val="ListParagraph"/>
        <w:numPr>
          <w:ilvl w:val="0"/>
          <w:numId w:val="11"/>
        </w:numPr>
        <w:tabs>
          <w:tab w:val="clear" w:pos="794"/>
          <w:tab w:val="clear" w:pos="1191"/>
          <w:tab w:val="clear" w:pos="1588"/>
          <w:tab w:val="clear" w:pos="1985"/>
          <w:tab w:val="left" w:pos="1134"/>
          <w:tab w:val="left" w:pos="1871"/>
          <w:tab w:val="left" w:pos="2268"/>
        </w:tabs>
        <w:contextualSpacing w:val="0"/>
      </w:pPr>
      <w:r>
        <w:t>JPEG2000 (very high bit rates, short range &lt;300m);</w:t>
      </w:r>
    </w:p>
    <w:p w14:paraId="195C0588" w14:textId="77777777" w:rsidR="00380BF6" w:rsidRDefault="00380BF6" w:rsidP="00380BF6">
      <w:pPr>
        <w:pStyle w:val="ListParagraph"/>
        <w:numPr>
          <w:ilvl w:val="0"/>
          <w:numId w:val="11"/>
        </w:numPr>
        <w:tabs>
          <w:tab w:val="clear" w:pos="794"/>
          <w:tab w:val="clear" w:pos="1191"/>
          <w:tab w:val="clear" w:pos="1588"/>
          <w:tab w:val="clear" w:pos="1985"/>
          <w:tab w:val="left" w:pos="1134"/>
          <w:tab w:val="left" w:pos="1871"/>
          <w:tab w:val="left" w:pos="2268"/>
        </w:tabs>
        <w:contextualSpacing w:val="0"/>
      </w:pPr>
      <w:r>
        <w:t>AVC, MPEG4 - H.264;</w:t>
      </w:r>
    </w:p>
    <w:p w14:paraId="7A4CDEE9" w14:textId="77777777" w:rsidR="00380BF6" w:rsidRDefault="00380BF6" w:rsidP="00380BF6">
      <w:pPr>
        <w:pStyle w:val="ListParagraph"/>
        <w:numPr>
          <w:ilvl w:val="0"/>
          <w:numId w:val="11"/>
        </w:numPr>
        <w:tabs>
          <w:tab w:val="clear" w:pos="794"/>
          <w:tab w:val="clear" w:pos="1191"/>
          <w:tab w:val="clear" w:pos="1588"/>
          <w:tab w:val="clear" w:pos="1985"/>
          <w:tab w:val="left" w:pos="1134"/>
          <w:tab w:val="left" w:pos="1871"/>
          <w:tab w:val="left" w:pos="2268"/>
        </w:tabs>
        <w:contextualSpacing w:val="0"/>
      </w:pPr>
      <w:r>
        <w:lastRenderedPageBreak/>
        <w:t xml:space="preserve">HEVC (High Efficiency Video Coding) – H.265 </w:t>
      </w:r>
    </w:p>
    <w:p w14:paraId="72108CCC" w14:textId="77777777" w:rsidR="00380BF6" w:rsidRDefault="00380BF6" w:rsidP="00380BF6"/>
    <w:p w14:paraId="7FF66D8F" w14:textId="77777777" w:rsidR="00380BF6" w:rsidRPr="007F0BAC" w:rsidRDefault="00380BF6" w:rsidP="00380BF6">
      <w:pPr>
        <w:pStyle w:val="Heading2"/>
        <w:rPr>
          <w:lang w:eastAsia="zh-CN"/>
        </w:rPr>
      </w:pPr>
      <w:bookmarkStart w:id="142" w:name="_Toc45616556"/>
      <w:bookmarkStart w:id="143" w:name="_Toc45616844"/>
      <w:bookmarkStart w:id="144" w:name="_Toc40250693"/>
      <w:r>
        <w:rPr>
          <w:lang w:eastAsia="zh-CN"/>
        </w:rPr>
        <w:t>7</w:t>
      </w:r>
      <w:r w:rsidRPr="007F0BAC">
        <w:rPr>
          <w:lang w:eastAsia="zh-CN"/>
        </w:rPr>
        <w:t>.2</w:t>
      </w:r>
      <w:r w:rsidRPr="007F0BAC">
        <w:rPr>
          <w:lang w:eastAsia="zh-CN"/>
        </w:rPr>
        <w:tab/>
      </w:r>
      <w:r>
        <w:rPr>
          <w:lang w:eastAsia="zh-CN"/>
        </w:rPr>
        <w:t>A</w:t>
      </w:r>
      <w:r w:rsidRPr="007F0BAC">
        <w:rPr>
          <w:lang w:eastAsia="zh-CN"/>
        </w:rPr>
        <w:t>udio technology</w:t>
      </w:r>
      <w:bookmarkEnd w:id="142"/>
      <w:bookmarkEnd w:id="143"/>
    </w:p>
    <w:p w14:paraId="2BD6061B" w14:textId="77777777" w:rsidR="00380BF6" w:rsidRPr="007F0BAC" w:rsidRDefault="00380BF6" w:rsidP="00380BF6">
      <w:pPr>
        <w:pStyle w:val="Heading3"/>
      </w:pPr>
      <w:bookmarkStart w:id="145" w:name="_Toc45616557"/>
      <w:r>
        <w:t>7</w:t>
      </w:r>
      <w:r w:rsidRPr="007F0BAC">
        <w:t>.2.1</w:t>
      </w:r>
      <w:r w:rsidRPr="007F0BAC">
        <w:tab/>
        <w:t>Overview</w:t>
      </w:r>
      <w:bookmarkEnd w:id="145"/>
    </w:p>
    <w:p w14:paraId="4CB4F6BA" w14:textId="77777777" w:rsidR="00380BF6" w:rsidRPr="007F0BAC" w:rsidRDefault="00380BF6" w:rsidP="00380BF6">
      <w:pPr>
        <w:rPr>
          <w:lang w:eastAsia="zh-CN"/>
        </w:rPr>
      </w:pPr>
      <w:r w:rsidRPr="007F0BAC">
        <w:rPr>
          <w:lang w:eastAsia="zh-CN"/>
        </w:rPr>
        <w:t xml:space="preserve">The ETSI standard EN 300 422-1/2/3 [1][2][3] (see Section 7.1) describes the following three radio interfaces: </w:t>
      </w:r>
    </w:p>
    <w:p w14:paraId="556A0AE5" w14:textId="77777777" w:rsidR="00380BF6" w:rsidRPr="007F0BAC" w:rsidRDefault="00380BF6" w:rsidP="00380BF6">
      <w:pPr>
        <w:pStyle w:val="enumlev1"/>
      </w:pPr>
      <w:r w:rsidRPr="007F0BAC">
        <w:t>a)</w:t>
      </w:r>
      <w:r w:rsidRPr="007F0BAC">
        <w:tab/>
        <w:t>Narrow-Band Analogue – following a link-based approach;</w:t>
      </w:r>
    </w:p>
    <w:p w14:paraId="6030DE6A" w14:textId="77777777" w:rsidR="00380BF6" w:rsidRPr="007F0BAC" w:rsidRDefault="00380BF6" w:rsidP="00380BF6">
      <w:pPr>
        <w:pStyle w:val="enumlev1"/>
      </w:pPr>
      <w:r w:rsidRPr="007F0BAC">
        <w:t>b)</w:t>
      </w:r>
      <w:r w:rsidRPr="007F0BAC">
        <w:tab/>
        <w:t xml:space="preserve">Narrow-Band Digital – following a link-based approach; and </w:t>
      </w:r>
    </w:p>
    <w:p w14:paraId="4DD15F93" w14:textId="77777777" w:rsidR="00380BF6" w:rsidRPr="007F0BAC" w:rsidRDefault="00380BF6" w:rsidP="00380BF6">
      <w:pPr>
        <w:pStyle w:val="enumlev1"/>
        <w:rPr>
          <w:b/>
          <w:bCs/>
          <w:i/>
          <w:iCs/>
          <w:spacing w:val="5"/>
          <w:szCs w:val="24"/>
        </w:rPr>
      </w:pPr>
      <w:r w:rsidRPr="007F0BAC">
        <w:t>c)</w:t>
      </w:r>
      <w:r w:rsidRPr="007F0BAC">
        <w:tab/>
        <w:t>Wireless Multi Audio-channel System (WMAS) – following a system-based approach to serve N portables.</w:t>
      </w:r>
    </w:p>
    <w:p w14:paraId="744C66C9" w14:textId="77777777" w:rsidR="00380BF6" w:rsidRPr="007F0BAC" w:rsidRDefault="00380BF6" w:rsidP="00380BF6">
      <w:r w:rsidRPr="007F0BAC">
        <w:t xml:space="preserve">Scaling the number of links to support multi-audio channel applications in the link-based approach forms complex systems with microphone receivers and IEM transmitters being mounted to separate racks to avoid blocking. Each link requires its own </w:t>
      </w:r>
      <w:proofErr w:type="spellStart"/>
      <w:r w:rsidRPr="007F0BAC">
        <w:t>centre</w:t>
      </w:r>
      <w:proofErr w:type="spellEnd"/>
      <w:r w:rsidRPr="007F0BAC">
        <w:t xml:space="preserve"> frequency and RF channel.</w:t>
      </w:r>
    </w:p>
    <w:p w14:paraId="32102BCD" w14:textId="77777777" w:rsidR="00380BF6" w:rsidRPr="007F0BAC" w:rsidRDefault="00380BF6" w:rsidP="00380BF6">
      <w:r w:rsidRPr="007F0BAC">
        <w:t>Figure 2 shows the general setting for the link-based approach. The radio interface can employ analogue or digital modulation techniques for the audio plane, while the control plane is realized with an additional SRD link or IrDA interface.</w:t>
      </w:r>
    </w:p>
    <w:p w14:paraId="316D17D6" w14:textId="77777777" w:rsidR="00380BF6" w:rsidRPr="007F0BAC" w:rsidRDefault="00380BF6" w:rsidP="00380BF6">
      <w:pPr>
        <w:pStyle w:val="FigureNo"/>
      </w:pPr>
      <w:bookmarkStart w:id="146" w:name="_Ref43993916"/>
      <w:r w:rsidRPr="007F0BAC">
        <w:t xml:space="preserve">Figure </w:t>
      </w:r>
      <w:bookmarkEnd w:id="146"/>
      <w:r w:rsidRPr="007F0BAC">
        <w:t xml:space="preserve">2 </w:t>
      </w:r>
    </w:p>
    <w:p w14:paraId="413847B5" w14:textId="77777777" w:rsidR="00380BF6" w:rsidRPr="007F0BAC" w:rsidRDefault="00380BF6" w:rsidP="00380BF6">
      <w:pPr>
        <w:pStyle w:val="Figuretitle"/>
      </w:pPr>
      <w:r w:rsidRPr="007F0BAC">
        <w:t>Radio Interface for Link-based Approach</w:t>
      </w:r>
    </w:p>
    <w:p w14:paraId="2723B1DD" w14:textId="77777777" w:rsidR="00380BF6" w:rsidRPr="007F0BAC" w:rsidRDefault="00380BF6" w:rsidP="00380BF6">
      <w:pPr>
        <w:pStyle w:val="Figure"/>
      </w:pPr>
      <w:r w:rsidRPr="007F0BAC">
        <w:rPr>
          <w:noProof/>
        </w:rPr>
        <w:drawing>
          <wp:inline distT="0" distB="0" distL="0" distR="0" wp14:anchorId="496CD8B7" wp14:editId="6FC2C37D">
            <wp:extent cx="4274185" cy="2276772"/>
            <wp:effectExtent l="0" t="0" r="0" b="9525"/>
            <wp:docPr id="2" name="Grafik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Diagram&#10;&#10;Description automatically generated"/>
                    <pic:cNvPicPr/>
                  </pic:nvPicPr>
                  <pic:blipFill rotWithShape="1">
                    <a:blip r:embed="rId11">
                      <a:extLst>
                        <a:ext uri="{28A0092B-C50C-407E-A947-70E740481C1C}">
                          <a14:useLocalDpi xmlns:a14="http://schemas.microsoft.com/office/drawing/2010/main" val="0"/>
                        </a:ext>
                      </a:extLst>
                    </a:blip>
                    <a:srcRect r="36952" b="40295"/>
                    <a:stretch/>
                  </pic:blipFill>
                  <pic:spPr bwMode="auto">
                    <a:xfrm>
                      <a:off x="0" y="0"/>
                      <a:ext cx="4380860" cy="2333595"/>
                    </a:xfrm>
                    <a:prstGeom prst="rect">
                      <a:avLst/>
                    </a:prstGeom>
                    <a:ln>
                      <a:noFill/>
                    </a:ln>
                    <a:extLst>
                      <a:ext uri="{53640926-AAD7-44D8-BBD7-CCE9431645EC}">
                        <a14:shadowObscured xmlns:a14="http://schemas.microsoft.com/office/drawing/2010/main"/>
                      </a:ext>
                    </a:extLst>
                  </pic:spPr>
                </pic:pic>
              </a:graphicData>
            </a:graphic>
          </wp:inline>
        </w:drawing>
      </w:r>
    </w:p>
    <w:p w14:paraId="1F6B2D39" w14:textId="77777777" w:rsidR="00380BF6" w:rsidRPr="007F0BAC" w:rsidRDefault="00380BF6" w:rsidP="00380BF6">
      <w:pPr>
        <w:spacing w:before="360"/>
      </w:pPr>
      <w:r w:rsidRPr="007F0BAC">
        <w:t>Figure 3 outlines the radio interface of a WMAS that offers multiple audio and control planes integrated in a single wideband radio interface. The direction of each dedicated audio plane is defined by the portable type connected. WMAS can support up to N devices.</w:t>
      </w:r>
    </w:p>
    <w:p w14:paraId="6DB2B78D" w14:textId="77777777" w:rsidR="00380BF6" w:rsidRPr="007F0BAC" w:rsidRDefault="00380BF6" w:rsidP="00380BF6">
      <w:pPr>
        <w:pStyle w:val="FigureNo"/>
      </w:pPr>
      <w:bookmarkStart w:id="147" w:name="_Ref43993940"/>
      <w:r w:rsidRPr="007F0BAC">
        <w:lastRenderedPageBreak/>
        <w:t xml:space="preserve">Figure </w:t>
      </w:r>
      <w:bookmarkEnd w:id="147"/>
      <w:r w:rsidRPr="007F0BAC">
        <w:t xml:space="preserve">3 </w:t>
      </w:r>
    </w:p>
    <w:p w14:paraId="7C387FE0" w14:textId="77777777" w:rsidR="00380BF6" w:rsidRPr="007F0BAC" w:rsidRDefault="00380BF6" w:rsidP="00380BF6">
      <w:pPr>
        <w:pStyle w:val="Figuretitle"/>
      </w:pPr>
      <w:r w:rsidRPr="007F0BAC">
        <w:t>Radio Interface WMAS for #N portables</w:t>
      </w:r>
    </w:p>
    <w:p w14:paraId="1E8EA4B2" w14:textId="77777777" w:rsidR="00380BF6" w:rsidRPr="007F0BAC" w:rsidRDefault="00380BF6" w:rsidP="00380BF6">
      <w:pPr>
        <w:pStyle w:val="Figure"/>
      </w:pPr>
      <w:r w:rsidRPr="007F0BAC">
        <w:rPr>
          <w:noProof/>
        </w:rPr>
        <w:drawing>
          <wp:inline distT="0" distB="0" distL="0" distR="0" wp14:anchorId="1DD2788A" wp14:editId="2E670FCA">
            <wp:extent cx="3676375" cy="1343032"/>
            <wp:effectExtent l="0" t="0" r="635" b="0"/>
            <wp:docPr id="3" name="Grafik 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udioPMSESystems.png"/>
                    <pic:cNvPicPr/>
                  </pic:nvPicPr>
                  <pic:blipFill rotWithShape="1">
                    <a:blip r:embed="rId12">
                      <a:extLst>
                        <a:ext uri="{28A0092B-C50C-407E-A947-70E740481C1C}">
                          <a14:useLocalDpi xmlns:a14="http://schemas.microsoft.com/office/drawing/2010/main" val="0"/>
                        </a:ext>
                      </a:extLst>
                    </a:blip>
                    <a:srcRect t="48498" r="38285" b="11421"/>
                    <a:stretch/>
                  </pic:blipFill>
                  <pic:spPr bwMode="auto">
                    <a:xfrm>
                      <a:off x="0" y="0"/>
                      <a:ext cx="3684170" cy="1345880"/>
                    </a:xfrm>
                    <a:prstGeom prst="rect">
                      <a:avLst/>
                    </a:prstGeom>
                    <a:ln>
                      <a:noFill/>
                    </a:ln>
                    <a:extLst>
                      <a:ext uri="{53640926-AAD7-44D8-BBD7-CCE9431645EC}">
                        <a14:shadowObscured xmlns:a14="http://schemas.microsoft.com/office/drawing/2010/main"/>
                      </a:ext>
                    </a:extLst>
                  </pic:spPr>
                </pic:pic>
              </a:graphicData>
            </a:graphic>
          </wp:inline>
        </w:drawing>
      </w:r>
    </w:p>
    <w:p w14:paraId="6150FEEE" w14:textId="77777777" w:rsidR="00380BF6" w:rsidRPr="007F0BAC" w:rsidRDefault="00380BF6" w:rsidP="00380BF6">
      <w:pPr>
        <w:spacing w:before="360"/>
      </w:pPr>
      <w:r w:rsidRPr="007F0BAC">
        <w:t xml:space="preserve">All audio PMSE equipment operate typically on a free tuning concept to accommodate specific radio spectrum deployment conditions and to account for existing radio spectrum occupancy within their service area. </w:t>
      </w:r>
    </w:p>
    <w:p w14:paraId="7B50C820" w14:textId="77777777" w:rsidR="00380BF6" w:rsidRPr="007F0BAC" w:rsidRDefault="00380BF6" w:rsidP="00380BF6">
      <w:r w:rsidRPr="007F0BAC">
        <w:t xml:space="preserve">The time parallel operation of PMSE applications </w:t>
      </w:r>
      <w:proofErr w:type="gramStart"/>
      <w:r w:rsidRPr="007F0BAC">
        <w:t>e.g.</w:t>
      </w:r>
      <w:proofErr w:type="gramEnd"/>
      <w:r w:rsidRPr="007F0BAC">
        <w:t xml:space="preserve"> wireless microphones, IEM and/or WMAS in the same service area require suitable frequency separations. </w:t>
      </w:r>
    </w:p>
    <w:p w14:paraId="651A6165" w14:textId="77777777" w:rsidR="00380BF6" w:rsidRPr="007F0BAC" w:rsidRDefault="00380BF6" w:rsidP="00380BF6">
      <w:r w:rsidRPr="007F0BAC">
        <w:t>Frequency planning and coordination in the service area are assisted by spectrum scanning procedures and software tools including the support for mixed vendor deployments. This approach also supports the possible ad-hoc and nomadic deployments of Audio PMSE in service areas where Audio PMSE is already in use.</w:t>
      </w:r>
    </w:p>
    <w:p w14:paraId="40173D94" w14:textId="77777777" w:rsidR="00380BF6" w:rsidRPr="007F0BAC" w:rsidRDefault="00380BF6" w:rsidP="00380BF6">
      <w:pPr>
        <w:pStyle w:val="Heading3"/>
      </w:pPr>
      <w:bookmarkStart w:id="148" w:name="_Toc45616558"/>
      <w:r>
        <w:t>7</w:t>
      </w:r>
      <w:r w:rsidRPr="007F0BAC">
        <w:t>.2.2</w:t>
      </w:r>
      <w:r w:rsidRPr="007F0BAC">
        <w:tab/>
        <w:t>Narrow-Band Analogue</w:t>
      </w:r>
      <w:bookmarkEnd w:id="148"/>
    </w:p>
    <w:p w14:paraId="56A22118" w14:textId="77777777" w:rsidR="00380BF6" w:rsidRPr="007F0BAC" w:rsidRDefault="00380BF6" w:rsidP="00380BF6">
      <w:r w:rsidRPr="007F0BAC">
        <w:t xml:space="preserve">This is defined as an audio PMSE radio interface employing analogue modulation techniques (as summarized in </w:t>
      </w:r>
      <w:r w:rsidRPr="007F0BAC">
        <w:fldChar w:fldCharType="begin"/>
      </w:r>
      <w:r w:rsidRPr="007F0BAC">
        <w:instrText xml:space="preserve"> REF _Ref43994031 \h </w:instrText>
      </w:r>
      <w:r w:rsidRPr="007F0BAC">
        <w:fldChar w:fldCharType="separate"/>
      </w:r>
      <w:r w:rsidRPr="007F0BAC">
        <w:t>Table 4</w:t>
      </w:r>
      <w:r w:rsidRPr="007F0BAC">
        <w:fldChar w:fldCharType="end"/>
      </w:r>
      <w:r w:rsidRPr="007F0BAC">
        <w:t xml:space="preserve">) with a link-based approach (dedicated transmitter-receiver pair for a single audio link transmission on a dedicated </w:t>
      </w:r>
      <w:proofErr w:type="spellStart"/>
      <w:r w:rsidRPr="007F0BAC">
        <w:t>centre</w:t>
      </w:r>
      <w:proofErr w:type="spellEnd"/>
      <w:r w:rsidRPr="007F0BAC">
        <w:t xml:space="preserve"> frequency). The audio content plane is </w:t>
      </w:r>
      <w:proofErr w:type="spellStart"/>
      <w:r w:rsidRPr="007F0BAC">
        <w:t>uni</w:t>
      </w:r>
      <w:proofErr w:type="spellEnd"/>
      <w:r w:rsidRPr="007F0BAC">
        <w:noBreakHyphen/>
        <w:t>directional carrying a Mono or MPX-Stereo signal. Additional audio links are established via deployment of additional, unique RF channels.</w:t>
      </w:r>
    </w:p>
    <w:p w14:paraId="24DC76C1" w14:textId="77777777" w:rsidR="00380BF6" w:rsidRPr="007F0BAC" w:rsidRDefault="00380BF6" w:rsidP="00380BF6">
      <w:pPr>
        <w:pStyle w:val="TableNo"/>
      </w:pPr>
      <w:bookmarkStart w:id="149" w:name="_Ref43994031"/>
      <w:r w:rsidRPr="007F0BAC">
        <w:t xml:space="preserve">Table </w:t>
      </w:r>
      <w:r w:rsidR="00531C0B">
        <w:fldChar w:fldCharType="begin"/>
      </w:r>
      <w:r w:rsidR="00531C0B">
        <w:instrText xml:space="preserve"> SEQ Table \* ARABIC </w:instrText>
      </w:r>
      <w:r w:rsidR="00531C0B">
        <w:fldChar w:fldCharType="separate"/>
      </w:r>
      <w:r w:rsidRPr="007F0BAC">
        <w:t>4</w:t>
      </w:r>
      <w:r w:rsidR="00531C0B">
        <w:fldChar w:fldCharType="end"/>
      </w:r>
      <w:bookmarkEnd w:id="149"/>
    </w:p>
    <w:p w14:paraId="38C48635" w14:textId="77777777" w:rsidR="00380BF6" w:rsidRPr="007F0BAC" w:rsidRDefault="00380BF6" w:rsidP="00380BF6">
      <w:pPr>
        <w:pStyle w:val="Tabletitle"/>
      </w:pPr>
      <w:r w:rsidRPr="007F0BAC">
        <w:t>Parameters Audio PMSE Narrow-band Analogue</w:t>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4820"/>
        <w:gridCol w:w="1984"/>
      </w:tblGrid>
      <w:tr w:rsidR="00380BF6" w:rsidRPr="007F0BAC" w14:paraId="27E75769" w14:textId="77777777" w:rsidTr="00152419">
        <w:trPr>
          <w:trHeight w:val="20"/>
        </w:trPr>
        <w:tc>
          <w:tcPr>
            <w:tcW w:w="3119" w:type="dxa"/>
          </w:tcPr>
          <w:p w14:paraId="665D6CA7" w14:textId="77777777" w:rsidR="00380BF6" w:rsidRPr="007F0BAC" w:rsidRDefault="00380BF6" w:rsidP="00152419">
            <w:pPr>
              <w:pStyle w:val="Tablehead"/>
            </w:pPr>
            <w:r w:rsidRPr="007F0BAC">
              <w:t>Parameter</w:t>
            </w:r>
          </w:p>
        </w:tc>
        <w:tc>
          <w:tcPr>
            <w:tcW w:w="4820" w:type="dxa"/>
          </w:tcPr>
          <w:p w14:paraId="291E34DC" w14:textId="77777777" w:rsidR="00380BF6" w:rsidRPr="007F0BAC" w:rsidRDefault="00380BF6" w:rsidP="00152419">
            <w:pPr>
              <w:pStyle w:val="Tablehead"/>
            </w:pPr>
            <w:r w:rsidRPr="007F0BAC">
              <w:t>Description</w:t>
            </w:r>
          </w:p>
        </w:tc>
        <w:tc>
          <w:tcPr>
            <w:tcW w:w="1984" w:type="dxa"/>
          </w:tcPr>
          <w:p w14:paraId="06DEAEDF" w14:textId="77777777" w:rsidR="00380BF6" w:rsidRPr="007F0BAC" w:rsidRDefault="00380BF6" w:rsidP="00152419">
            <w:pPr>
              <w:pStyle w:val="Tablehead"/>
            </w:pPr>
            <w:r w:rsidRPr="007F0BAC">
              <w:t>Comments</w:t>
            </w:r>
          </w:p>
        </w:tc>
      </w:tr>
      <w:tr w:rsidR="00380BF6" w:rsidRPr="007F0BAC" w14:paraId="4FCF6324" w14:textId="77777777" w:rsidTr="00152419">
        <w:trPr>
          <w:trHeight w:val="20"/>
        </w:trPr>
        <w:tc>
          <w:tcPr>
            <w:tcW w:w="3119" w:type="dxa"/>
          </w:tcPr>
          <w:p w14:paraId="71112C09" w14:textId="77777777" w:rsidR="00380BF6" w:rsidRPr="007F0BAC" w:rsidRDefault="00380BF6" w:rsidP="00152419">
            <w:pPr>
              <w:pStyle w:val="Tabletext"/>
            </w:pPr>
            <w:r w:rsidRPr="007F0BAC">
              <w:t>Application</w:t>
            </w:r>
          </w:p>
        </w:tc>
        <w:tc>
          <w:tcPr>
            <w:tcW w:w="4820" w:type="dxa"/>
          </w:tcPr>
          <w:p w14:paraId="3AD34DC1" w14:textId="77777777" w:rsidR="00380BF6" w:rsidRPr="007F0BAC" w:rsidRDefault="00380BF6" w:rsidP="00152419">
            <w:pPr>
              <w:pStyle w:val="Tabletext"/>
            </w:pPr>
            <w:r w:rsidRPr="007F0BAC">
              <w:t>PMSE – link-based approach</w:t>
            </w:r>
          </w:p>
        </w:tc>
        <w:tc>
          <w:tcPr>
            <w:tcW w:w="1984" w:type="dxa"/>
          </w:tcPr>
          <w:p w14:paraId="575AC1F3" w14:textId="77777777" w:rsidR="00380BF6" w:rsidRPr="007F0BAC" w:rsidRDefault="00380BF6" w:rsidP="00152419">
            <w:pPr>
              <w:pStyle w:val="Tabletext"/>
              <w:jc w:val="center"/>
            </w:pPr>
          </w:p>
        </w:tc>
      </w:tr>
      <w:tr w:rsidR="00380BF6" w:rsidRPr="007F0BAC" w14:paraId="4ED7F440" w14:textId="77777777" w:rsidTr="00152419">
        <w:trPr>
          <w:trHeight w:val="20"/>
        </w:trPr>
        <w:tc>
          <w:tcPr>
            <w:tcW w:w="3119" w:type="dxa"/>
          </w:tcPr>
          <w:p w14:paraId="621B2A14" w14:textId="77777777" w:rsidR="00380BF6" w:rsidRPr="007F0BAC" w:rsidRDefault="00380BF6" w:rsidP="00152419">
            <w:pPr>
              <w:pStyle w:val="Tabletext"/>
            </w:pPr>
            <w:r w:rsidRPr="007F0BAC">
              <w:t>Channel bandwidth / Channel Spacing</w:t>
            </w:r>
          </w:p>
        </w:tc>
        <w:tc>
          <w:tcPr>
            <w:tcW w:w="4820" w:type="dxa"/>
          </w:tcPr>
          <w:p w14:paraId="472A1E7A" w14:textId="77777777" w:rsidR="00380BF6" w:rsidRPr="007F0BAC" w:rsidRDefault="00380BF6" w:rsidP="00152419">
            <w:pPr>
              <w:pStyle w:val="Tabletext"/>
            </w:pPr>
            <w:r w:rsidRPr="007F0BAC">
              <w:t>typical 200 kHz /</w:t>
            </w:r>
          </w:p>
          <w:p w14:paraId="35E006A9" w14:textId="77777777" w:rsidR="00380BF6" w:rsidRPr="007F0BAC" w:rsidRDefault="00380BF6" w:rsidP="00152419">
            <w:pPr>
              <w:pStyle w:val="Tabletext"/>
            </w:pPr>
            <w:r w:rsidRPr="007F0BAC">
              <w:t>free tuning, placement on non-equidistant grid to account for transmitter intermodulation products.</w:t>
            </w:r>
          </w:p>
        </w:tc>
        <w:tc>
          <w:tcPr>
            <w:tcW w:w="1984" w:type="dxa"/>
          </w:tcPr>
          <w:p w14:paraId="6E6C6126" w14:textId="77777777" w:rsidR="00380BF6" w:rsidRPr="007F0BAC" w:rsidRDefault="00380BF6" w:rsidP="00152419">
            <w:pPr>
              <w:pStyle w:val="Tabletext"/>
              <w:jc w:val="center"/>
            </w:pPr>
            <w:r w:rsidRPr="007F0BAC">
              <w:t>1</w:t>
            </w:r>
          </w:p>
        </w:tc>
      </w:tr>
      <w:tr w:rsidR="00380BF6" w:rsidRPr="007F0BAC" w14:paraId="444F715D" w14:textId="77777777" w:rsidTr="00152419">
        <w:trPr>
          <w:trHeight w:val="20"/>
        </w:trPr>
        <w:tc>
          <w:tcPr>
            <w:tcW w:w="3119" w:type="dxa"/>
          </w:tcPr>
          <w:p w14:paraId="4DC2286C" w14:textId="77777777" w:rsidR="00380BF6" w:rsidRPr="007F0BAC" w:rsidRDefault="00380BF6" w:rsidP="00152419">
            <w:pPr>
              <w:pStyle w:val="Tabletext"/>
            </w:pPr>
            <w:r w:rsidRPr="007F0BAC">
              <w:t>Modulation / Occupied Bandwidth</w:t>
            </w:r>
          </w:p>
        </w:tc>
        <w:tc>
          <w:tcPr>
            <w:tcW w:w="4820" w:type="dxa"/>
          </w:tcPr>
          <w:p w14:paraId="2C9583AA" w14:textId="77777777" w:rsidR="00380BF6" w:rsidRPr="007F0BAC" w:rsidRDefault="00380BF6" w:rsidP="00152419">
            <w:pPr>
              <w:pStyle w:val="Tabletext"/>
            </w:pPr>
            <w:r w:rsidRPr="007F0BAC">
              <w:t>Analogue: Frequency Modulation</w:t>
            </w:r>
          </w:p>
        </w:tc>
        <w:tc>
          <w:tcPr>
            <w:tcW w:w="1984" w:type="dxa"/>
          </w:tcPr>
          <w:p w14:paraId="7EE8CEB8" w14:textId="77777777" w:rsidR="00380BF6" w:rsidRPr="007F0BAC" w:rsidRDefault="00380BF6" w:rsidP="00152419">
            <w:pPr>
              <w:pStyle w:val="Tabletext"/>
              <w:jc w:val="center"/>
            </w:pPr>
          </w:p>
        </w:tc>
      </w:tr>
      <w:tr w:rsidR="00380BF6" w:rsidRPr="007F0BAC" w14:paraId="4FC5B677" w14:textId="77777777" w:rsidTr="00152419">
        <w:trPr>
          <w:trHeight w:val="20"/>
        </w:trPr>
        <w:tc>
          <w:tcPr>
            <w:tcW w:w="3119" w:type="dxa"/>
          </w:tcPr>
          <w:p w14:paraId="36BCD4D4" w14:textId="77777777" w:rsidR="00380BF6" w:rsidRPr="007F0BAC" w:rsidRDefault="00380BF6" w:rsidP="00152419">
            <w:pPr>
              <w:pStyle w:val="Tabletext"/>
            </w:pPr>
            <w:r w:rsidRPr="007F0BAC">
              <w:t>Direction</w:t>
            </w:r>
          </w:p>
        </w:tc>
        <w:tc>
          <w:tcPr>
            <w:tcW w:w="4820" w:type="dxa"/>
          </w:tcPr>
          <w:p w14:paraId="053D8CE8" w14:textId="77777777" w:rsidR="00380BF6" w:rsidRPr="007F0BAC" w:rsidRDefault="00380BF6" w:rsidP="00152419">
            <w:pPr>
              <w:pStyle w:val="Tabletext"/>
            </w:pPr>
            <w:r w:rsidRPr="007F0BAC">
              <w:t>Audio plane:</w:t>
            </w:r>
            <w:r w:rsidRPr="007F0BAC">
              <w:br/>
            </w:r>
            <w:proofErr w:type="spellStart"/>
            <w:r w:rsidRPr="007F0BAC">
              <w:t>uni</w:t>
            </w:r>
            <w:proofErr w:type="spellEnd"/>
            <w:r w:rsidRPr="007F0BAC">
              <w:t>-directional</w:t>
            </w:r>
          </w:p>
          <w:p w14:paraId="25534320" w14:textId="77777777" w:rsidR="00380BF6" w:rsidRPr="007F0BAC" w:rsidRDefault="00380BF6" w:rsidP="00152419">
            <w:pPr>
              <w:pStyle w:val="Tabletext"/>
            </w:pPr>
            <w:r w:rsidRPr="007F0BAC">
              <w:t>Control data plane:</w:t>
            </w:r>
            <w:r w:rsidRPr="007F0BAC">
              <w:br/>
              <w:t>employing separate SRD radio interface</w:t>
            </w:r>
          </w:p>
        </w:tc>
        <w:tc>
          <w:tcPr>
            <w:tcW w:w="1984" w:type="dxa"/>
          </w:tcPr>
          <w:p w14:paraId="0642E7DD" w14:textId="77777777" w:rsidR="00380BF6" w:rsidRPr="007F0BAC" w:rsidRDefault="00380BF6" w:rsidP="00152419">
            <w:pPr>
              <w:pStyle w:val="Tabletext"/>
              <w:jc w:val="center"/>
            </w:pPr>
          </w:p>
        </w:tc>
      </w:tr>
      <w:tr w:rsidR="00380BF6" w:rsidRPr="007F0BAC" w14:paraId="354D2A85" w14:textId="77777777" w:rsidTr="00152419">
        <w:trPr>
          <w:trHeight w:val="20"/>
        </w:trPr>
        <w:tc>
          <w:tcPr>
            <w:tcW w:w="3119" w:type="dxa"/>
          </w:tcPr>
          <w:p w14:paraId="6EF5E15F" w14:textId="77777777" w:rsidR="00380BF6" w:rsidRPr="007F0BAC" w:rsidRDefault="00380BF6" w:rsidP="00152419">
            <w:pPr>
              <w:pStyle w:val="Tabletext"/>
            </w:pPr>
            <w:r w:rsidRPr="007F0BAC">
              <w:lastRenderedPageBreak/>
              <w:t>Transmit Power / PSD</w:t>
            </w:r>
          </w:p>
        </w:tc>
        <w:tc>
          <w:tcPr>
            <w:tcW w:w="4820" w:type="dxa"/>
          </w:tcPr>
          <w:p w14:paraId="69D3FA29" w14:textId="77777777" w:rsidR="00380BF6" w:rsidRPr="007F0BAC" w:rsidRDefault="00380BF6" w:rsidP="00152419">
            <w:pPr>
              <w:pStyle w:val="Tabletext"/>
            </w:pPr>
            <w:r w:rsidRPr="007F0BAC">
              <w:t>Typical:</w:t>
            </w:r>
          </w:p>
          <w:p w14:paraId="0430F275" w14:textId="77777777" w:rsidR="00380BF6" w:rsidRPr="007F0BAC" w:rsidRDefault="00380BF6" w:rsidP="00152419">
            <w:pPr>
              <w:pStyle w:val="Tabletext"/>
            </w:pPr>
            <w:r w:rsidRPr="007F0BAC">
              <w:t xml:space="preserve">max. 50 </w:t>
            </w:r>
            <w:proofErr w:type="spellStart"/>
            <w:r w:rsidRPr="007F0BAC">
              <w:t>mW</w:t>
            </w:r>
            <w:proofErr w:type="spellEnd"/>
            <w:r w:rsidRPr="007F0BAC">
              <w:t xml:space="preserve"> </w:t>
            </w:r>
            <w:proofErr w:type="spellStart"/>
            <w:r w:rsidRPr="007F0BAC">
              <w:t>e.r.p.</w:t>
            </w:r>
            <w:proofErr w:type="spellEnd"/>
            <w:r w:rsidRPr="007F0BAC">
              <w:t xml:space="preserve"> below 1 GHz</w:t>
            </w:r>
          </w:p>
          <w:p w14:paraId="64D213C5" w14:textId="77777777" w:rsidR="00380BF6" w:rsidRPr="007F0BAC" w:rsidRDefault="00380BF6" w:rsidP="00152419">
            <w:pPr>
              <w:pStyle w:val="Tabletext"/>
            </w:pPr>
            <w:r w:rsidRPr="007F0BAC">
              <w:t xml:space="preserve">max. 50 </w:t>
            </w:r>
            <w:proofErr w:type="spellStart"/>
            <w:r w:rsidRPr="007F0BAC">
              <w:t>mW</w:t>
            </w:r>
            <w:proofErr w:type="spellEnd"/>
            <w:r w:rsidRPr="007F0BAC">
              <w:t xml:space="preserve"> </w:t>
            </w:r>
            <w:proofErr w:type="spellStart"/>
            <w:r w:rsidRPr="007F0BAC">
              <w:t>e.i.r.p</w:t>
            </w:r>
            <w:proofErr w:type="spellEnd"/>
            <w:r w:rsidRPr="007F0BAC">
              <w:t>. above 1 GHz</w:t>
            </w:r>
          </w:p>
        </w:tc>
        <w:tc>
          <w:tcPr>
            <w:tcW w:w="1984" w:type="dxa"/>
          </w:tcPr>
          <w:p w14:paraId="6A4D5F48" w14:textId="77777777" w:rsidR="00380BF6" w:rsidRPr="007F0BAC" w:rsidRDefault="00380BF6" w:rsidP="00152419">
            <w:pPr>
              <w:pStyle w:val="Tabletext"/>
              <w:jc w:val="center"/>
            </w:pPr>
            <w:r w:rsidRPr="007F0BAC">
              <w:t>2</w:t>
            </w:r>
          </w:p>
        </w:tc>
      </w:tr>
      <w:tr w:rsidR="00380BF6" w:rsidRPr="007F0BAC" w14:paraId="2DE9484D" w14:textId="77777777" w:rsidTr="00152419">
        <w:trPr>
          <w:trHeight w:val="20"/>
        </w:trPr>
        <w:tc>
          <w:tcPr>
            <w:tcW w:w="3119" w:type="dxa"/>
          </w:tcPr>
          <w:p w14:paraId="6C64F03A" w14:textId="77777777" w:rsidR="00380BF6" w:rsidRPr="007F0BAC" w:rsidRDefault="00380BF6" w:rsidP="00152419">
            <w:pPr>
              <w:pStyle w:val="Tabletext"/>
            </w:pPr>
            <w:r w:rsidRPr="007F0BAC">
              <w:t>Transmit Spectrum Mask</w:t>
            </w:r>
          </w:p>
        </w:tc>
        <w:tc>
          <w:tcPr>
            <w:tcW w:w="4820" w:type="dxa"/>
          </w:tcPr>
          <w:p w14:paraId="7760DEF2" w14:textId="77777777" w:rsidR="00380BF6" w:rsidRPr="007F0BAC" w:rsidRDefault="00380BF6" w:rsidP="00152419">
            <w:pPr>
              <w:pStyle w:val="Tabletext"/>
            </w:pPr>
            <w:r w:rsidRPr="007F0BAC">
              <w:t>EN 300 422/ EN 301 357 / EN 300 454</w:t>
            </w:r>
          </w:p>
        </w:tc>
        <w:tc>
          <w:tcPr>
            <w:tcW w:w="1984" w:type="dxa"/>
          </w:tcPr>
          <w:p w14:paraId="5A55F01C" w14:textId="77777777" w:rsidR="00380BF6" w:rsidRPr="007F0BAC" w:rsidRDefault="00380BF6" w:rsidP="00152419">
            <w:pPr>
              <w:pStyle w:val="Tabletext"/>
              <w:jc w:val="center"/>
            </w:pPr>
            <w:r w:rsidRPr="007F0BAC">
              <w:t>3</w:t>
            </w:r>
          </w:p>
        </w:tc>
      </w:tr>
      <w:tr w:rsidR="00380BF6" w:rsidRPr="007F0BAC" w14:paraId="7BCD7AA9" w14:textId="77777777" w:rsidTr="00152419">
        <w:trPr>
          <w:trHeight w:val="20"/>
        </w:trPr>
        <w:tc>
          <w:tcPr>
            <w:tcW w:w="3119" w:type="dxa"/>
          </w:tcPr>
          <w:p w14:paraId="69877B8D" w14:textId="77777777" w:rsidR="00380BF6" w:rsidRPr="007F0BAC" w:rsidRDefault="00380BF6" w:rsidP="00152419">
            <w:pPr>
              <w:pStyle w:val="Tabletext"/>
            </w:pPr>
            <w:r w:rsidRPr="007F0BAC">
              <w:t>Channel Access and occupation</w:t>
            </w:r>
          </w:p>
        </w:tc>
        <w:tc>
          <w:tcPr>
            <w:tcW w:w="4820" w:type="dxa"/>
          </w:tcPr>
          <w:p w14:paraId="0D9BB84D" w14:textId="77777777" w:rsidR="00380BF6" w:rsidRPr="007F0BAC" w:rsidRDefault="00380BF6" w:rsidP="00152419">
            <w:pPr>
              <w:pStyle w:val="Tabletext"/>
            </w:pPr>
            <w:r w:rsidRPr="007F0BAC">
              <w:t>Constant duty cycle, up to 100% occupancy in time.</w:t>
            </w:r>
          </w:p>
        </w:tc>
        <w:tc>
          <w:tcPr>
            <w:tcW w:w="1984" w:type="dxa"/>
          </w:tcPr>
          <w:p w14:paraId="29FA20EA" w14:textId="77777777" w:rsidR="00380BF6" w:rsidRPr="007F0BAC" w:rsidRDefault="00380BF6" w:rsidP="00152419">
            <w:pPr>
              <w:pStyle w:val="Tabletext"/>
              <w:jc w:val="center"/>
            </w:pPr>
          </w:p>
        </w:tc>
      </w:tr>
      <w:tr w:rsidR="00380BF6" w:rsidRPr="007F0BAC" w14:paraId="556B0883" w14:textId="77777777" w:rsidTr="00152419">
        <w:trPr>
          <w:trHeight w:val="20"/>
        </w:trPr>
        <w:tc>
          <w:tcPr>
            <w:tcW w:w="3119" w:type="dxa"/>
          </w:tcPr>
          <w:p w14:paraId="14E79471" w14:textId="77777777" w:rsidR="00380BF6" w:rsidRPr="007F0BAC" w:rsidRDefault="00380BF6" w:rsidP="00152419">
            <w:pPr>
              <w:pStyle w:val="Tabletext"/>
            </w:pPr>
            <w:r w:rsidRPr="007F0BAC">
              <w:t>Frequency planning assumptions</w:t>
            </w:r>
          </w:p>
        </w:tc>
        <w:tc>
          <w:tcPr>
            <w:tcW w:w="4820" w:type="dxa"/>
          </w:tcPr>
          <w:p w14:paraId="13366E06" w14:textId="77777777" w:rsidR="00380BF6" w:rsidRPr="007F0BAC" w:rsidRDefault="00380BF6" w:rsidP="00152419">
            <w:pPr>
              <w:pStyle w:val="Tabletext"/>
            </w:pPr>
          </w:p>
        </w:tc>
        <w:tc>
          <w:tcPr>
            <w:tcW w:w="1984" w:type="dxa"/>
          </w:tcPr>
          <w:p w14:paraId="2A278DC9" w14:textId="77777777" w:rsidR="00380BF6" w:rsidRPr="007F0BAC" w:rsidRDefault="00380BF6" w:rsidP="00152419">
            <w:pPr>
              <w:pStyle w:val="Tabletext"/>
              <w:jc w:val="center"/>
            </w:pPr>
            <w:r w:rsidRPr="007F0BAC">
              <w:t>4</w:t>
            </w:r>
          </w:p>
          <w:p w14:paraId="4A7714F0" w14:textId="77777777" w:rsidR="00380BF6" w:rsidRPr="007F0BAC" w:rsidRDefault="00380BF6" w:rsidP="00152419">
            <w:pPr>
              <w:pStyle w:val="Tabletext"/>
              <w:jc w:val="center"/>
            </w:pPr>
            <w:r w:rsidRPr="007F0BAC">
              <w:t>5</w:t>
            </w:r>
          </w:p>
        </w:tc>
      </w:tr>
      <w:tr w:rsidR="00380BF6" w:rsidRPr="007F0BAC" w14:paraId="6BA9CBCA" w14:textId="77777777" w:rsidTr="00152419">
        <w:trPr>
          <w:trHeight w:val="20"/>
        </w:trPr>
        <w:tc>
          <w:tcPr>
            <w:tcW w:w="3119" w:type="dxa"/>
            <w:tcBorders>
              <w:bottom w:val="single" w:sz="4" w:space="0" w:color="auto"/>
            </w:tcBorders>
          </w:tcPr>
          <w:p w14:paraId="063274D1" w14:textId="77777777" w:rsidR="00380BF6" w:rsidRPr="007F0BAC" w:rsidRDefault="00380BF6" w:rsidP="00152419">
            <w:pPr>
              <w:pStyle w:val="Tabletext"/>
            </w:pPr>
            <w:r w:rsidRPr="007F0BAC">
              <w:t>Relevant Standard</w:t>
            </w:r>
          </w:p>
        </w:tc>
        <w:tc>
          <w:tcPr>
            <w:tcW w:w="4820" w:type="dxa"/>
            <w:tcBorders>
              <w:bottom w:val="single" w:sz="4" w:space="0" w:color="auto"/>
            </w:tcBorders>
          </w:tcPr>
          <w:p w14:paraId="58B826A1" w14:textId="77777777" w:rsidR="00380BF6" w:rsidRPr="007F0BAC" w:rsidRDefault="00380BF6" w:rsidP="00152419">
            <w:pPr>
              <w:pStyle w:val="Tabletext"/>
            </w:pPr>
            <w:r w:rsidRPr="007F0BAC">
              <w:t>EN 300 422/ EN 301 357 / EN 300 454</w:t>
            </w:r>
          </w:p>
        </w:tc>
        <w:tc>
          <w:tcPr>
            <w:tcW w:w="1984" w:type="dxa"/>
            <w:tcBorders>
              <w:bottom w:val="single" w:sz="4" w:space="0" w:color="auto"/>
            </w:tcBorders>
          </w:tcPr>
          <w:p w14:paraId="2BAECAE0" w14:textId="77777777" w:rsidR="00380BF6" w:rsidRPr="007F0BAC" w:rsidRDefault="00380BF6" w:rsidP="00152419">
            <w:pPr>
              <w:pStyle w:val="Tabletext"/>
              <w:jc w:val="center"/>
            </w:pPr>
          </w:p>
        </w:tc>
      </w:tr>
      <w:tr w:rsidR="00380BF6" w:rsidRPr="007F0BAC" w14:paraId="7F1AA740" w14:textId="77777777" w:rsidTr="00152419">
        <w:trPr>
          <w:trHeight w:val="20"/>
        </w:trPr>
        <w:tc>
          <w:tcPr>
            <w:tcW w:w="9923" w:type="dxa"/>
            <w:gridSpan w:val="3"/>
            <w:tcBorders>
              <w:left w:val="nil"/>
              <w:bottom w:val="nil"/>
              <w:right w:val="nil"/>
            </w:tcBorders>
          </w:tcPr>
          <w:p w14:paraId="6BFBEB1B" w14:textId="77777777" w:rsidR="00380BF6" w:rsidRPr="007F0BAC" w:rsidRDefault="00380BF6" w:rsidP="00152419">
            <w:pPr>
              <w:pStyle w:val="Tablelegend"/>
              <w:ind w:left="284" w:hanging="284"/>
            </w:pPr>
            <w:r w:rsidRPr="007F0BAC">
              <w:t>1</w:t>
            </w:r>
            <w:r w:rsidRPr="007F0BAC">
              <w:tab/>
              <w:t>EN 300 422 enable certain other channel bandwidths within the range 50 kHz to 600 kHz</w:t>
            </w:r>
          </w:p>
          <w:p w14:paraId="3A776C36" w14:textId="77777777" w:rsidR="00380BF6" w:rsidRPr="007F0BAC" w:rsidRDefault="00380BF6" w:rsidP="00152419">
            <w:pPr>
              <w:pStyle w:val="Tablelegend"/>
              <w:ind w:left="284" w:hanging="284"/>
            </w:pPr>
            <w:r w:rsidRPr="007F0BAC">
              <w:t>2</w:t>
            </w:r>
            <w:r w:rsidRPr="007F0BAC">
              <w:tab/>
              <w:t>Configuration of portables via IrDA and/or a control plane is established via additional other radio interface in different frequency band.</w:t>
            </w:r>
          </w:p>
          <w:p w14:paraId="127F21C5" w14:textId="77777777" w:rsidR="00380BF6" w:rsidRPr="007F0BAC" w:rsidRDefault="00380BF6" w:rsidP="00152419">
            <w:pPr>
              <w:pStyle w:val="Tablelegend"/>
              <w:ind w:left="284" w:hanging="284"/>
            </w:pPr>
            <w:r w:rsidRPr="007F0BAC">
              <w:t>3</w:t>
            </w:r>
            <w:r w:rsidRPr="007F0BAC">
              <w:tab/>
              <w:t>The maximum transmit power is defined in national radio regulations and interface descriptions. Higher maximum transmit power may be allowed by licensing terms / special permits.</w:t>
            </w:r>
          </w:p>
          <w:p w14:paraId="323F475A" w14:textId="77777777" w:rsidR="00380BF6" w:rsidRPr="007F0BAC" w:rsidRDefault="00380BF6" w:rsidP="00152419">
            <w:pPr>
              <w:pStyle w:val="Tablelegend"/>
              <w:ind w:left="284" w:hanging="284"/>
            </w:pPr>
            <w:r w:rsidRPr="007F0BAC">
              <w:t>4</w:t>
            </w:r>
            <w:r w:rsidRPr="007F0BAC">
              <w:tab/>
              <w:t>Audio PMSE, being a low latency critical application, does not allow co-channel operation by other radio interface technologies.</w:t>
            </w:r>
          </w:p>
          <w:p w14:paraId="40A117CB" w14:textId="77777777" w:rsidR="00380BF6" w:rsidRPr="007F0BAC" w:rsidRDefault="00380BF6" w:rsidP="00152419">
            <w:pPr>
              <w:pStyle w:val="Tablelegend"/>
              <w:ind w:left="284" w:hanging="284"/>
            </w:pPr>
            <w:r w:rsidRPr="007F0BAC">
              <w:t>5</w:t>
            </w:r>
            <w:r w:rsidRPr="007F0BAC">
              <w:tab/>
              <w:t>Frequency Planning assisted by spectrum scanning procedures and software includes support for mixed vendor deployments. Time parallel operation of radio microphones, IEM and/or WMAS in same coverage area require suitable frequency separation.</w:t>
            </w:r>
          </w:p>
        </w:tc>
      </w:tr>
    </w:tbl>
    <w:p w14:paraId="3C8F40A8" w14:textId="77777777" w:rsidR="00380BF6" w:rsidRPr="007F0BAC" w:rsidRDefault="00380BF6" w:rsidP="00380BF6">
      <w:pPr>
        <w:spacing w:before="0"/>
        <w:jc w:val="both"/>
        <w:rPr>
          <w:rFonts w:eastAsia="MS Mincho"/>
          <w:sz w:val="20"/>
          <w:lang w:eastAsia="ko-KR"/>
        </w:rPr>
      </w:pPr>
    </w:p>
    <w:p w14:paraId="5EB030FD" w14:textId="77777777" w:rsidR="00380BF6" w:rsidRPr="007F0BAC" w:rsidRDefault="00380BF6" w:rsidP="00380BF6">
      <w:pPr>
        <w:pStyle w:val="Heading3"/>
      </w:pPr>
      <w:bookmarkStart w:id="150" w:name="_Toc45616559"/>
      <w:r>
        <w:t>7</w:t>
      </w:r>
      <w:r w:rsidRPr="007F0BAC">
        <w:t>.2.3</w:t>
      </w:r>
      <w:r w:rsidRPr="007F0BAC">
        <w:tab/>
        <w:t>Narrow-Band Digital</w:t>
      </w:r>
      <w:bookmarkEnd w:id="150"/>
    </w:p>
    <w:p w14:paraId="28545073" w14:textId="3AE57F6B" w:rsidR="00380BF6" w:rsidRPr="007F0BAC" w:rsidRDefault="00380BF6" w:rsidP="00380BF6">
      <w:r w:rsidRPr="007F0BAC">
        <w:t xml:space="preserve">This is an audio PMSE radio interface employing digital modulation techniques (as summarized in </w:t>
      </w:r>
      <w:r w:rsidRPr="007F0BAC">
        <w:fldChar w:fldCharType="begin"/>
      </w:r>
      <w:r w:rsidRPr="007F0BAC">
        <w:instrText xml:space="preserve"> REF _Ref44076611 \h </w:instrText>
      </w:r>
      <w:r w:rsidRPr="007F0BAC">
        <w:fldChar w:fldCharType="separate"/>
      </w:r>
      <w:r w:rsidRPr="007F0BAC">
        <w:t>Table 5</w:t>
      </w:r>
      <w:r w:rsidRPr="007F0BAC">
        <w:fldChar w:fldCharType="end"/>
      </w:r>
      <w:r w:rsidRPr="007F0BAC">
        <w:t>) with a link-based approach (dedicated transmitter-receiver pair for a single audio link transmission on a dedicated cent</w:t>
      </w:r>
      <w:r>
        <w:t>er</w:t>
      </w:r>
      <w:r w:rsidRPr="007F0BAC">
        <w:t xml:space="preserve"> frequency). Audio is Mono or Stereo. Additional audio links are established via deployment of additional, unique RF channels.</w:t>
      </w:r>
    </w:p>
    <w:p w14:paraId="459F0CE4" w14:textId="77777777" w:rsidR="00380BF6" w:rsidRPr="007F0BAC" w:rsidRDefault="00380BF6" w:rsidP="00380BF6">
      <w:pPr>
        <w:overflowPunct/>
        <w:autoSpaceDE/>
        <w:autoSpaceDN/>
        <w:adjustRightInd/>
        <w:spacing w:before="0"/>
        <w:textAlignment w:val="auto"/>
        <w:rPr>
          <w:caps/>
          <w:sz w:val="20"/>
        </w:rPr>
      </w:pPr>
      <w:bookmarkStart w:id="151" w:name="_Ref44076611"/>
      <w:bookmarkStart w:id="152" w:name="_Ref43994092"/>
      <w:r w:rsidRPr="007F0BAC">
        <w:br w:type="page"/>
      </w:r>
    </w:p>
    <w:p w14:paraId="01BE5AC0" w14:textId="77777777" w:rsidR="00380BF6" w:rsidRPr="007F0BAC" w:rsidRDefault="00380BF6" w:rsidP="00380BF6">
      <w:pPr>
        <w:pStyle w:val="TableNo"/>
      </w:pPr>
      <w:r w:rsidRPr="007F0BAC">
        <w:lastRenderedPageBreak/>
        <w:t xml:space="preserve">Table </w:t>
      </w:r>
      <w:r w:rsidR="00531C0B">
        <w:fldChar w:fldCharType="begin"/>
      </w:r>
      <w:r w:rsidR="00531C0B">
        <w:instrText xml:space="preserve"> SEQ Table \* ARABIC </w:instrText>
      </w:r>
      <w:r w:rsidR="00531C0B">
        <w:fldChar w:fldCharType="separate"/>
      </w:r>
      <w:r w:rsidRPr="007F0BAC">
        <w:t>5</w:t>
      </w:r>
      <w:r w:rsidR="00531C0B">
        <w:fldChar w:fldCharType="end"/>
      </w:r>
      <w:bookmarkEnd w:id="151"/>
    </w:p>
    <w:bookmarkEnd w:id="152"/>
    <w:p w14:paraId="7EAC3C02" w14:textId="77777777" w:rsidR="00380BF6" w:rsidRPr="007F0BAC" w:rsidRDefault="00380BF6" w:rsidP="00380BF6">
      <w:pPr>
        <w:pStyle w:val="Tabletitle"/>
      </w:pPr>
      <w:r w:rsidRPr="007F0BAC">
        <w:t xml:space="preserve">Parameters Audio PMSE Narrow-band Digital </w:t>
      </w:r>
    </w:p>
    <w:tbl>
      <w:tblPr>
        <w:tblW w:w="963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4"/>
        <w:gridCol w:w="4421"/>
        <w:gridCol w:w="1984"/>
      </w:tblGrid>
      <w:tr w:rsidR="00380BF6" w:rsidRPr="007F0BAC" w14:paraId="3DFBC807" w14:textId="77777777" w:rsidTr="00152419">
        <w:trPr>
          <w:trHeight w:val="20"/>
        </w:trPr>
        <w:tc>
          <w:tcPr>
            <w:tcW w:w="3234" w:type="dxa"/>
          </w:tcPr>
          <w:p w14:paraId="308704C7" w14:textId="77777777" w:rsidR="00380BF6" w:rsidRPr="007F0BAC" w:rsidRDefault="00380BF6" w:rsidP="00152419">
            <w:pPr>
              <w:pStyle w:val="Tablehead"/>
            </w:pPr>
            <w:r w:rsidRPr="007F0BAC">
              <w:t>Parameter</w:t>
            </w:r>
          </w:p>
        </w:tc>
        <w:tc>
          <w:tcPr>
            <w:tcW w:w="4421" w:type="dxa"/>
          </w:tcPr>
          <w:p w14:paraId="46CF0E00" w14:textId="77777777" w:rsidR="00380BF6" w:rsidRPr="007F0BAC" w:rsidRDefault="00380BF6" w:rsidP="00152419">
            <w:pPr>
              <w:pStyle w:val="Tablehead"/>
            </w:pPr>
            <w:r w:rsidRPr="007F0BAC">
              <w:t>Description</w:t>
            </w:r>
          </w:p>
        </w:tc>
        <w:tc>
          <w:tcPr>
            <w:tcW w:w="1984" w:type="dxa"/>
          </w:tcPr>
          <w:p w14:paraId="1058E953" w14:textId="77777777" w:rsidR="00380BF6" w:rsidRPr="007F0BAC" w:rsidRDefault="00380BF6" w:rsidP="00152419">
            <w:pPr>
              <w:pStyle w:val="Tablehead"/>
            </w:pPr>
            <w:r w:rsidRPr="007F0BAC">
              <w:t>Comments</w:t>
            </w:r>
          </w:p>
        </w:tc>
      </w:tr>
      <w:tr w:rsidR="00380BF6" w:rsidRPr="007F0BAC" w14:paraId="5038060F" w14:textId="77777777" w:rsidTr="00152419">
        <w:trPr>
          <w:trHeight w:val="20"/>
        </w:trPr>
        <w:tc>
          <w:tcPr>
            <w:tcW w:w="3234" w:type="dxa"/>
          </w:tcPr>
          <w:p w14:paraId="7F359B31" w14:textId="77777777" w:rsidR="00380BF6" w:rsidRPr="007F0BAC" w:rsidRDefault="00380BF6" w:rsidP="00152419">
            <w:pPr>
              <w:pStyle w:val="Tabletext"/>
            </w:pPr>
            <w:r w:rsidRPr="007F0BAC">
              <w:t>Application</w:t>
            </w:r>
          </w:p>
        </w:tc>
        <w:tc>
          <w:tcPr>
            <w:tcW w:w="4421" w:type="dxa"/>
          </w:tcPr>
          <w:p w14:paraId="468FA129" w14:textId="77777777" w:rsidR="00380BF6" w:rsidRPr="007F0BAC" w:rsidRDefault="00380BF6" w:rsidP="00152419">
            <w:pPr>
              <w:pStyle w:val="Tabletext"/>
            </w:pPr>
            <w:r w:rsidRPr="007F0BAC">
              <w:t>PMSE – link-based approach</w:t>
            </w:r>
          </w:p>
        </w:tc>
        <w:tc>
          <w:tcPr>
            <w:tcW w:w="1984" w:type="dxa"/>
          </w:tcPr>
          <w:p w14:paraId="0F266D33" w14:textId="77777777" w:rsidR="00380BF6" w:rsidRPr="007F0BAC" w:rsidRDefault="00380BF6" w:rsidP="00152419">
            <w:pPr>
              <w:pStyle w:val="Tabletext"/>
              <w:jc w:val="center"/>
            </w:pPr>
          </w:p>
        </w:tc>
      </w:tr>
      <w:tr w:rsidR="00380BF6" w:rsidRPr="007F0BAC" w14:paraId="3E131F83" w14:textId="77777777" w:rsidTr="00152419">
        <w:trPr>
          <w:trHeight w:val="20"/>
        </w:trPr>
        <w:tc>
          <w:tcPr>
            <w:tcW w:w="3234" w:type="dxa"/>
          </w:tcPr>
          <w:p w14:paraId="104D40B3" w14:textId="77777777" w:rsidR="00380BF6" w:rsidRPr="007F0BAC" w:rsidRDefault="00380BF6" w:rsidP="00152419">
            <w:pPr>
              <w:pStyle w:val="Tabletext"/>
            </w:pPr>
            <w:r w:rsidRPr="007F0BAC">
              <w:t>Channel bandwidth / Channel Spacing</w:t>
            </w:r>
          </w:p>
        </w:tc>
        <w:tc>
          <w:tcPr>
            <w:tcW w:w="4421" w:type="dxa"/>
          </w:tcPr>
          <w:p w14:paraId="7EB7BEEF" w14:textId="77777777" w:rsidR="00380BF6" w:rsidRPr="007F0BAC" w:rsidRDefault="00380BF6" w:rsidP="00152419">
            <w:pPr>
              <w:pStyle w:val="Tabletext"/>
            </w:pPr>
            <w:r w:rsidRPr="007F0BAC">
              <w:t>typical 200 kHz /</w:t>
            </w:r>
          </w:p>
          <w:p w14:paraId="6A24C198" w14:textId="77777777" w:rsidR="00380BF6" w:rsidRPr="007F0BAC" w:rsidRDefault="00380BF6" w:rsidP="00152419">
            <w:pPr>
              <w:pStyle w:val="Tabletext"/>
            </w:pPr>
            <w:r w:rsidRPr="007F0BAC">
              <w:t>free tuning, allowing equidistant grid, placement with typical 200 kHz to 600 kHz channel separation.</w:t>
            </w:r>
          </w:p>
        </w:tc>
        <w:tc>
          <w:tcPr>
            <w:tcW w:w="1984" w:type="dxa"/>
          </w:tcPr>
          <w:p w14:paraId="1F23DE47" w14:textId="77777777" w:rsidR="00380BF6" w:rsidRPr="007F0BAC" w:rsidRDefault="00380BF6" w:rsidP="00152419">
            <w:pPr>
              <w:pStyle w:val="Tabletext"/>
              <w:jc w:val="center"/>
            </w:pPr>
            <w:r w:rsidRPr="007F0BAC">
              <w:t>1</w:t>
            </w:r>
          </w:p>
        </w:tc>
      </w:tr>
      <w:tr w:rsidR="00380BF6" w:rsidRPr="007F0BAC" w14:paraId="0A020E68" w14:textId="77777777" w:rsidTr="00152419">
        <w:trPr>
          <w:trHeight w:val="20"/>
        </w:trPr>
        <w:tc>
          <w:tcPr>
            <w:tcW w:w="3234" w:type="dxa"/>
          </w:tcPr>
          <w:p w14:paraId="7EACB6A2" w14:textId="77777777" w:rsidR="00380BF6" w:rsidRPr="007F0BAC" w:rsidRDefault="00380BF6" w:rsidP="00152419">
            <w:pPr>
              <w:pStyle w:val="Tabletext"/>
            </w:pPr>
            <w:r w:rsidRPr="007F0BAC">
              <w:t>Modulation / Occupied Bandwidth</w:t>
            </w:r>
          </w:p>
        </w:tc>
        <w:tc>
          <w:tcPr>
            <w:tcW w:w="4421" w:type="dxa"/>
          </w:tcPr>
          <w:p w14:paraId="42E76115" w14:textId="77777777" w:rsidR="00380BF6" w:rsidRPr="007F0BAC" w:rsidRDefault="00380BF6" w:rsidP="00152419">
            <w:pPr>
              <w:pStyle w:val="Tabletext"/>
            </w:pPr>
            <w:r w:rsidRPr="007F0BAC">
              <w:t>Digital Modulation</w:t>
            </w:r>
          </w:p>
        </w:tc>
        <w:tc>
          <w:tcPr>
            <w:tcW w:w="1984" w:type="dxa"/>
          </w:tcPr>
          <w:p w14:paraId="418442C3" w14:textId="77777777" w:rsidR="00380BF6" w:rsidRPr="007F0BAC" w:rsidRDefault="00380BF6" w:rsidP="00152419">
            <w:pPr>
              <w:pStyle w:val="Tabletext"/>
              <w:jc w:val="center"/>
            </w:pPr>
          </w:p>
        </w:tc>
      </w:tr>
      <w:tr w:rsidR="00380BF6" w:rsidRPr="007F0BAC" w14:paraId="70085CCF" w14:textId="77777777" w:rsidTr="00152419">
        <w:trPr>
          <w:trHeight w:val="20"/>
        </w:trPr>
        <w:tc>
          <w:tcPr>
            <w:tcW w:w="3234" w:type="dxa"/>
          </w:tcPr>
          <w:p w14:paraId="0BEF5DE9" w14:textId="77777777" w:rsidR="00380BF6" w:rsidRPr="007F0BAC" w:rsidRDefault="00380BF6" w:rsidP="00152419">
            <w:pPr>
              <w:pStyle w:val="Tabletext"/>
            </w:pPr>
            <w:r w:rsidRPr="007F0BAC">
              <w:t>Direction</w:t>
            </w:r>
          </w:p>
        </w:tc>
        <w:tc>
          <w:tcPr>
            <w:tcW w:w="4421" w:type="dxa"/>
          </w:tcPr>
          <w:p w14:paraId="78F27AF9" w14:textId="77777777" w:rsidR="00380BF6" w:rsidRPr="007F0BAC" w:rsidRDefault="00380BF6" w:rsidP="00152419">
            <w:pPr>
              <w:pStyle w:val="Tabletext"/>
            </w:pPr>
            <w:r w:rsidRPr="007F0BAC">
              <w:t>Audio plane:</w:t>
            </w:r>
            <w:r w:rsidRPr="007F0BAC">
              <w:br/>
            </w:r>
            <w:proofErr w:type="spellStart"/>
            <w:r w:rsidRPr="007F0BAC">
              <w:t>uni</w:t>
            </w:r>
            <w:proofErr w:type="spellEnd"/>
            <w:r w:rsidRPr="007F0BAC">
              <w:t>-directional</w:t>
            </w:r>
          </w:p>
          <w:p w14:paraId="09649FAA" w14:textId="77777777" w:rsidR="00380BF6" w:rsidRPr="007F0BAC" w:rsidRDefault="00380BF6" w:rsidP="00152419">
            <w:pPr>
              <w:pStyle w:val="Tabletext"/>
            </w:pPr>
            <w:r w:rsidRPr="007F0BAC">
              <w:t xml:space="preserve">Control data plane: </w:t>
            </w:r>
            <w:r w:rsidRPr="007F0BAC">
              <w:br/>
              <w:t>employing separate SRD radio interface</w:t>
            </w:r>
          </w:p>
        </w:tc>
        <w:tc>
          <w:tcPr>
            <w:tcW w:w="1984" w:type="dxa"/>
          </w:tcPr>
          <w:p w14:paraId="744E0450" w14:textId="77777777" w:rsidR="00380BF6" w:rsidRPr="007F0BAC" w:rsidRDefault="00380BF6" w:rsidP="00152419">
            <w:pPr>
              <w:pStyle w:val="Tabletext"/>
              <w:jc w:val="center"/>
            </w:pPr>
            <w:r w:rsidRPr="007F0BAC">
              <w:t>2</w:t>
            </w:r>
          </w:p>
        </w:tc>
      </w:tr>
      <w:tr w:rsidR="00380BF6" w:rsidRPr="007F0BAC" w14:paraId="574DE1E5" w14:textId="77777777" w:rsidTr="00152419">
        <w:trPr>
          <w:trHeight w:val="20"/>
        </w:trPr>
        <w:tc>
          <w:tcPr>
            <w:tcW w:w="3234" w:type="dxa"/>
          </w:tcPr>
          <w:p w14:paraId="0BDD52D6" w14:textId="77777777" w:rsidR="00380BF6" w:rsidRPr="007F0BAC" w:rsidRDefault="00380BF6" w:rsidP="00152419">
            <w:pPr>
              <w:pStyle w:val="Tabletext"/>
            </w:pPr>
            <w:r w:rsidRPr="007F0BAC">
              <w:t>Transmit Power / PSD</w:t>
            </w:r>
          </w:p>
        </w:tc>
        <w:tc>
          <w:tcPr>
            <w:tcW w:w="4421" w:type="dxa"/>
          </w:tcPr>
          <w:p w14:paraId="44BF82EE" w14:textId="77777777" w:rsidR="00380BF6" w:rsidRPr="007F0BAC" w:rsidRDefault="00380BF6" w:rsidP="00152419">
            <w:pPr>
              <w:pStyle w:val="Tabletext"/>
            </w:pPr>
            <w:r w:rsidRPr="007F0BAC">
              <w:t>Typical:</w:t>
            </w:r>
          </w:p>
          <w:p w14:paraId="020EBE3B" w14:textId="77777777" w:rsidR="00380BF6" w:rsidRPr="007F0BAC" w:rsidRDefault="00380BF6" w:rsidP="00152419">
            <w:pPr>
              <w:pStyle w:val="Tabletext"/>
            </w:pPr>
            <w:r w:rsidRPr="007F0BAC">
              <w:t xml:space="preserve">max. 50 </w:t>
            </w:r>
            <w:proofErr w:type="spellStart"/>
            <w:r w:rsidRPr="007F0BAC">
              <w:t>mW</w:t>
            </w:r>
            <w:proofErr w:type="spellEnd"/>
            <w:r w:rsidRPr="007F0BAC">
              <w:t xml:space="preserve"> </w:t>
            </w:r>
            <w:proofErr w:type="spellStart"/>
            <w:r w:rsidRPr="007F0BAC">
              <w:t>e.r.p.</w:t>
            </w:r>
            <w:proofErr w:type="spellEnd"/>
            <w:r w:rsidRPr="007F0BAC">
              <w:t xml:space="preserve"> below 1 GHz</w:t>
            </w:r>
          </w:p>
          <w:p w14:paraId="0AA481C7" w14:textId="77777777" w:rsidR="00380BF6" w:rsidRPr="007F0BAC" w:rsidRDefault="00380BF6" w:rsidP="00152419">
            <w:pPr>
              <w:pStyle w:val="Tabletext"/>
            </w:pPr>
            <w:r w:rsidRPr="007F0BAC">
              <w:t xml:space="preserve">max. 50 </w:t>
            </w:r>
            <w:proofErr w:type="spellStart"/>
            <w:r w:rsidRPr="007F0BAC">
              <w:t>mW</w:t>
            </w:r>
            <w:proofErr w:type="spellEnd"/>
            <w:r w:rsidRPr="007F0BAC">
              <w:t xml:space="preserve"> </w:t>
            </w:r>
            <w:proofErr w:type="spellStart"/>
            <w:r w:rsidRPr="007F0BAC">
              <w:t>e.i.r.p</w:t>
            </w:r>
            <w:proofErr w:type="spellEnd"/>
            <w:r w:rsidRPr="007F0BAC">
              <w:t>. above 1 GHz</w:t>
            </w:r>
          </w:p>
        </w:tc>
        <w:tc>
          <w:tcPr>
            <w:tcW w:w="1984" w:type="dxa"/>
          </w:tcPr>
          <w:p w14:paraId="64136671" w14:textId="77777777" w:rsidR="00380BF6" w:rsidRPr="007F0BAC" w:rsidRDefault="00380BF6" w:rsidP="00152419">
            <w:pPr>
              <w:pStyle w:val="Tabletext"/>
              <w:jc w:val="center"/>
            </w:pPr>
            <w:r w:rsidRPr="007F0BAC">
              <w:t>3</w:t>
            </w:r>
          </w:p>
        </w:tc>
      </w:tr>
      <w:tr w:rsidR="00380BF6" w:rsidRPr="007F0BAC" w14:paraId="63216D15" w14:textId="77777777" w:rsidTr="00152419">
        <w:trPr>
          <w:trHeight w:val="20"/>
        </w:trPr>
        <w:tc>
          <w:tcPr>
            <w:tcW w:w="3234" w:type="dxa"/>
          </w:tcPr>
          <w:p w14:paraId="61DFEB7A" w14:textId="77777777" w:rsidR="00380BF6" w:rsidRPr="007F0BAC" w:rsidRDefault="00380BF6" w:rsidP="00152419">
            <w:pPr>
              <w:pStyle w:val="Tabletext"/>
            </w:pPr>
            <w:r w:rsidRPr="007F0BAC">
              <w:t>Transmit Spectrum Mask</w:t>
            </w:r>
          </w:p>
        </w:tc>
        <w:tc>
          <w:tcPr>
            <w:tcW w:w="4421" w:type="dxa"/>
          </w:tcPr>
          <w:p w14:paraId="665986A1" w14:textId="77777777" w:rsidR="00380BF6" w:rsidRPr="007F0BAC" w:rsidRDefault="00380BF6" w:rsidP="00152419">
            <w:pPr>
              <w:pStyle w:val="Tabletext"/>
            </w:pPr>
            <w:r w:rsidRPr="007F0BAC">
              <w:t>EN 300 422/ EN 301 357 / EN 300 454</w:t>
            </w:r>
          </w:p>
        </w:tc>
        <w:tc>
          <w:tcPr>
            <w:tcW w:w="1984" w:type="dxa"/>
          </w:tcPr>
          <w:p w14:paraId="138EAA21" w14:textId="77777777" w:rsidR="00380BF6" w:rsidRPr="007F0BAC" w:rsidRDefault="00380BF6" w:rsidP="00152419">
            <w:pPr>
              <w:pStyle w:val="Tabletext"/>
              <w:jc w:val="center"/>
            </w:pPr>
          </w:p>
        </w:tc>
      </w:tr>
      <w:tr w:rsidR="00380BF6" w:rsidRPr="007F0BAC" w14:paraId="42B9C086" w14:textId="77777777" w:rsidTr="00152419">
        <w:trPr>
          <w:trHeight w:val="20"/>
        </w:trPr>
        <w:tc>
          <w:tcPr>
            <w:tcW w:w="3234" w:type="dxa"/>
          </w:tcPr>
          <w:p w14:paraId="1462A835" w14:textId="77777777" w:rsidR="00380BF6" w:rsidRPr="007F0BAC" w:rsidRDefault="00380BF6" w:rsidP="00152419">
            <w:pPr>
              <w:pStyle w:val="Tabletext"/>
            </w:pPr>
            <w:r w:rsidRPr="007F0BAC">
              <w:t>Channel Access and occupation</w:t>
            </w:r>
          </w:p>
        </w:tc>
        <w:tc>
          <w:tcPr>
            <w:tcW w:w="4421" w:type="dxa"/>
          </w:tcPr>
          <w:p w14:paraId="27DBAA1C" w14:textId="77777777" w:rsidR="00380BF6" w:rsidRPr="007F0BAC" w:rsidRDefault="00380BF6" w:rsidP="00152419">
            <w:pPr>
              <w:pStyle w:val="Tabletext"/>
            </w:pPr>
            <w:r w:rsidRPr="007F0BAC">
              <w:t>Constant duty cycle, up to 100% occupancy in time.</w:t>
            </w:r>
          </w:p>
        </w:tc>
        <w:tc>
          <w:tcPr>
            <w:tcW w:w="1984" w:type="dxa"/>
          </w:tcPr>
          <w:p w14:paraId="3119B822" w14:textId="77777777" w:rsidR="00380BF6" w:rsidRPr="007F0BAC" w:rsidRDefault="00380BF6" w:rsidP="00152419">
            <w:pPr>
              <w:pStyle w:val="Tabletext"/>
              <w:jc w:val="center"/>
            </w:pPr>
          </w:p>
        </w:tc>
      </w:tr>
      <w:tr w:rsidR="00380BF6" w:rsidRPr="007F0BAC" w14:paraId="79EF9119" w14:textId="77777777" w:rsidTr="00152419">
        <w:trPr>
          <w:trHeight w:val="20"/>
        </w:trPr>
        <w:tc>
          <w:tcPr>
            <w:tcW w:w="3234" w:type="dxa"/>
          </w:tcPr>
          <w:p w14:paraId="6B1BBC27" w14:textId="77777777" w:rsidR="00380BF6" w:rsidRPr="007F0BAC" w:rsidRDefault="00380BF6" w:rsidP="00152419">
            <w:pPr>
              <w:pStyle w:val="Tabletext"/>
            </w:pPr>
            <w:r w:rsidRPr="007F0BAC">
              <w:t>Frequency planning assumptions</w:t>
            </w:r>
          </w:p>
        </w:tc>
        <w:tc>
          <w:tcPr>
            <w:tcW w:w="4421" w:type="dxa"/>
          </w:tcPr>
          <w:p w14:paraId="220E1E74" w14:textId="77777777" w:rsidR="00380BF6" w:rsidRPr="007F0BAC" w:rsidRDefault="00380BF6" w:rsidP="00152419">
            <w:pPr>
              <w:pStyle w:val="Tabletext"/>
            </w:pPr>
          </w:p>
        </w:tc>
        <w:tc>
          <w:tcPr>
            <w:tcW w:w="1984" w:type="dxa"/>
          </w:tcPr>
          <w:p w14:paraId="12B30C67" w14:textId="77777777" w:rsidR="00380BF6" w:rsidRPr="007F0BAC" w:rsidRDefault="00380BF6" w:rsidP="00152419">
            <w:pPr>
              <w:pStyle w:val="Tabletext"/>
              <w:jc w:val="center"/>
            </w:pPr>
            <w:r w:rsidRPr="007F0BAC">
              <w:t>4</w:t>
            </w:r>
            <w:r w:rsidRPr="007F0BAC">
              <w:br/>
              <w:t>5</w:t>
            </w:r>
          </w:p>
        </w:tc>
      </w:tr>
      <w:tr w:rsidR="00380BF6" w:rsidRPr="007F0BAC" w14:paraId="08FEC316" w14:textId="77777777" w:rsidTr="00152419">
        <w:trPr>
          <w:trHeight w:val="20"/>
        </w:trPr>
        <w:tc>
          <w:tcPr>
            <w:tcW w:w="3234" w:type="dxa"/>
            <w:tcBorders>
              <w:bottom w:val="single" w:sz="4" w:space="0" w:color="auto"/>
            </w:tcBorders>
          </w:tcPr>
          <w:p w14:paraId="769E696F" w14:textId="77777777" w:rsidR="00380BF6" w:rsidRPr="007F0BAC" w:rsidRDefault="00380BF6" w:rsidP="00152419">
            <w:pPr>
              <w:pStyle w:val="Tabletext"/>
            </w:pPr>
            <w:r w:rsidRPr="007F0BAC">
              <w:t>Relevant Standard</w:t>
            </w:r>
          </w:p>
        </w:tc>
        <w:tc>
          <w:tcPr>
            <w:tcW w:w="4421" w:type="dxa"/>
            <w:tcBorders>
              <w:bottom w:val="single" w:sz="4" w:space="0" w:color="auto"/>
            </w:tcBorders>
          </w:tcPr>
          <w:p w14:paraId="363FC32E" w14:textId="77777777" w:rsidR="00380BF6" w:rsidRPr="007F0BAC" w:rsidRDefault="00380BF6" w:rsidP="00152419">
            <w:pPr>
              <w:pStyle w:val="Tabletext"/>
            </w:pPr>
            <w:r w:rsidRPr="007F0BAC">
              <w:t>EN 300 422/ EN 301 357 / EN 300 454</w:t>
            </w:r>
          </w:p>
        </w:tc>
        <w:tc>
          <w:tcPr>
            <w:tcW w:w="1984" w:type="dxa"/>
            <w:tcBorders>
              <w:bottom w:val="single" w:sz="4" w:space="0" w:color="auto"/>
            </w:tcBorders>
          </w:tcPr>
          <w:p w14:paraId="472F9F4A" w14:textId="77777777" w:rsidR="00380BF6" w:rsidRPr="007F0BAC" w:rsidRDefault="00380BF6" w:rsidP="00152419">
            <w:pPr>
              <w:pStyle w:val="Tabletext"/>
              <w:jc w:val="center"/>
            </w:pPr>
          </w:p>
        </w:tc>
      </w:tr>
      <w:tr w:rsidR="00380BF6" w:rsidRPr="007F0BAC" w14:paraId="47BD0ED0" w14:textId="77777777" w:rsidTr="00152419">
        <w:trPr>
          <w:trHeight w:val="20"/>
        </w:trPr>
        <w:tc>
          <w:tcPr>
            <w:tcW w:w="9639" w:type="dxa"/>
            <w:gridSpan w:val="3"/>
            <w:tcBorders>
              <w:left w:val="nil"/>
              <w:bottom w:val="nil"/>
              <w:right w:val="nil"/>
            </w:tcBorders>
          </w:tcPr>
          <w:p w14:paraId="308ED75E" w14:textId="77777777" w:rsidR="00380BF6" w:rsidRPr="007F0BAC" w:rsidRDefault="00380BF6" w:rsidP="00152419">
            <w:pPr>
              <w:pStyle w:val="Tabletext"/>
              <w:ind w:left="284" w:hanging="284"/>
            </w:pPr>
            <w:r w:rsidRPr="007F0BAC">
              <w:t>1</w:t>
            </w:r>
            <w:r w:rsidRPr="007F0BAC">
              <w:tab/>
              <w:t>EN 300 422 enable certain other channel bandwidths within the range 50 kHz to 600 kHz</w:t>
            </w:r>
          </w:p>
          <w:p w14:paraId="72E909B6" w14:textId="77777777" w:rsidR="00380BF6" w:rsidRPr="007F0BAC" w:rsidRDefault="00380BF6" w:rsidP="00152419">
            <w:pPr>
              <w:pStyle w:val="Tabletext"/>
              <w:ind w:left="284" w:hanging="284"/>
            </w:pPr>
            <w:r w:rsidRPr="007F0BAC">
              <w:t>2</w:t>
            </w:r>
            <w:r w:rsidRPr="007F0BAC">
              <w:tab/>
              <w:t>Configuration of portables via IrDA and/or a control plane is established via additional other radio interface in different frequency band.</w:t>
            </w:r>
          </w:p>
          <w:p w14:paraId="71267FC7" w14:textId="77777777" w:rsidR="00380BF6" w:rsidRPr="007F0BAC" w:rsidRDefault="00380BF6" w:rsidP="00152419">
            <w:pPr>
              <w:pStyle w:val="Tabletext"/>
              <w:ind w:left="284" w:hanging="284"/>
            </w:pPr>
            <w:r w:rsidRPr="007F0BAC">
              <w:t>3</w:t>
            </w:r>
            <w:r w:rsidRPr="007F0BAC">
              <w:tab/>
              <w:t>The maximum transmit power is defined in national radio regulations and interface descriptions. Higher maximum transmit power may be allowed by licensing terms / special permits.</w:t>
            </w:r>
          </w:p>
          <w:p w14:paraId="6D00EE73" w14:textId="77777777" w:rsidR="00380BF6" w:rsidRPr="007F0BAC" w:rsidRDefault="00380BF6" w:rsidP="00152419">
            <w:pPr>
              <w:pStyle w:val="Tabletext"/>
              <w:ind w:left="284" w:hanging="284"/>
            </w:pPr>
            <w:r w:rsidRPr="007F0BAC">
              <w:t>4</w:t>
            </w:r>
            <w:r w:rsidRPr="007F0BAC">
              <w:tab/>
              <w:t>Audio PMSE, being a low latency critical application, does not allow co-channel operation by other radio interface technologies.</w:t>
            </w:r>
          </w:p>
          <w:p w14:paraId="57C8A70A" w14:textId="77777777" w:rsidR="00380BF6" w:rsidRPr="007F0BAC" w:rsidRDefault="00380BF6" w:rsidP="00152419">
            <w:pPr>
              <w:pStyle w:val="Tabletext"/>
              <w:ind w:left="284" w:hanging="284"/>
            </w:pPr>
            <w:r w:rsidRPr="007F0BAC">
              <w:t>5</w:t>
            </w:r>
            <w:r w:rsidRPr="007F0BAC">
              <w:tab/>
              <w:t>Frequency Planning assisted by spectrum scanning procedures and software includes support for mixed vendor deployments. Time parallel operation of radio microphones, IEM and/or WMAS in same coverage area require suitable frequency separation.</w:t>
            </w:r>
          </w:p>
        </w:tc>
      </w:tr>
    </w:tbl>
    <w:p w14:paraId="3AEE15C8" w14:textId="77777777" w:rsidR="00380BF6" w:rsidRPr="007F0BAC" w:rsidRDefault="00380BF6" w:rsidP="00380BF6">
      <w:pPr>
        <w:pStyle w:val="Heading3"/>
      </w:pPr>
      <w:bookmarkStart w:id="153" w:name="_Toc45616560"/>
      <w:r>
        <w:t>7</w:t>
      </w:r>
      <w:r w:rsidRPr="007F0BAC">
        <w:t>.2.4</w:t>
      </w:r>
      <w:r w:rsidRPr="007F0BAC">
        <w:tab/>
      </w:r>
      <w:r w:rsidRPr="008E192A">
        <w:t>Wireless Multi-channel Audio System (WMAS)</w:t>
      </w:r>
      <w:bookmarkEnd w:id="153"/>
    </w:p>
    <w:p w14:paraId="5AC679CA" w14:textId="77777777" w:rsidR="00380BF6" w:rsidRPr="007F0BAC" w:rsidRDefault="00380BF6" w:rsidP="00380BF6">
      <w:r w:rsidRPr="007F0BAC">
        <w:t xml:space="preserve">WMAS is an audio PMSE radio interface establishing a system-based approach (as summarized in </w:t>
      </w:r>
      <w:r w:rsidRPr="007F0BAC">
        <w:fldChar w:fldCharType="begin"/>
      </w:r>
      <w:r w:rsidRPr="007F0BAC">
        <w:instrText xml:space="preserve"> REF _Ref43994133 \h </w:instrText>
      </w:r>
      <w:r w:rsidRPr="007F0BAC">
        <w:fldChar w:fldCharType="separate"/>
      </w:r>
      <w:r w:rsidRPr="007F0BAC">
        <w:fldChar w:fldCharType="begin"/>
      </w:r>
      <w:r w:rsidRPr="007F0BAC">
        <w:instrText xml:space="preserve"> REF _Ref44076651 \h </w:instrText>
      </w:r>
      <w:r w:rsidRPr="007F0BAC">
        <w:fldChar w:fldCharType="separate"/>
      </w:r>
      <w:r w:rsidRPr="007F0BAC">
        <w:t>Table 6</w:t>
      </w:r>
      <w:r w:rsidRPr="007F0BAC">
        <w:fldChar w:fldCharType="end"/>
      </w:r>
      <w:r w:rsidRPr="007F0BAC">
        <w:fldChar w:fldCharType="end"/>
      </w:r>
      <w:r w:rsidRPr="007F0BAC">
        <w:t xml:space="preserve">) for multi-channel audio applications serving </w:t>
      </w:r>
      <w:proofErr w:type="gramStart"/>
      <w:r w:rsidRPr="007F0BAC">
        <w:t>e.g.</w:t>
      </w:r>
      <w:proofErr w:type="gramEnd"/>
      <w:r w:rsidRPr="007F0BAC">
        <w:t xml:space="preserve"> microphone, IEM and talkback in a single RF channel. Additional scaling of capacity (</w:t>
      </w:r>
      <w:proofErr w:type="gramStart"/>
      <w:r w:rsidRPr="007F0BAC">
        <w:t>e.g.</w:t>
      </w:r>
      <w:proofErr w:type="gramEnd"/>
      <w:r w:rsidRPr="007F0BAC">
        <w:t xml:space="preserve"> more audio channels as supported by a single WMAS base) via deployment in additional RF channels is possible. WMAS allows a flexible configuration of each audio channel regarding direction (IEM or Mic), mapping of audio channels to a device, latency, audio quality and link reliability.</w:t>
      </w:r>
    </w:p>
    <w:p w14:paraId="0B3B15F3" w14:textId="77777777" w:rsidR="00380BF6" w:rsidRPr="007F0BAC" w:rsidRDefault="00380BF6" w:rsidP="00380BF6">
      <w:pPr>
        <w:overflowPunct/>
        <w:autoSpaceDE/>
        <w:autoSpaceDN/>
        <w:adjustRightInd/>
        <w:spacing w:before="0"/>
        <w:textAlignment w:val="auto"/>
        <w:rPr>
          <w:caps/>
          <w:sz w:val="20"/>
        </w:rPr>
      </w:pPr>
      <w:bookmarkStart w:id="154" w:name="_Ref44076651"/>
      <w:bookmarkStart w:id="155" w:name="_Ref43994133"/>
      <w:r w:rsidRPr="007F0BAC">
        <w:br w:type="page"/>
      </w:r>
    </w:p>
    <w:p w14:paraId="74C5BD67" w14:textId="77777777" w:rsidR="00380BF6" w:rsidRPr="007F0BAC" w:rsidRDefault="00380BF6" w:rsidP="00380BF6">
      <w:pPr>
        <w:pStyle w:val="TableNo"/>
      </w:pPr>
      <w:r w:rsidRPr="007F0BAC">
        <w:lastRenderedPageBreak/>
        <w:t xml:space="preserve">Table </w:t>
      </w:r>
      <w:r w:rsidR="00531C0B">
        <w:fldChar w:fldCharType="begin"/>
      </w:r>
      <w:r w:rsidR="00531C0B">
        <w:instrText xml:space="preserve"> SEQ Table \* ARABIC </w:instrText>
      </w:r>
      <w:r w:rsidR="00531C0B">
        <w:fldChar w:fldCharType="separate"/>
      </w:r>
      <w:r w:rsidRPr="007F0BAC">
        <w:t>6</w:t>
      </w:r>
      <w:r w:rsidR="00531C0B">
        <w:fldChar w:fldCharType="end"/>
      </w:r>
      <w:bookmarkEnd w:id="154"/>
    </w:p>
    <w:bookmarkEnd w:id="155"/>
    <w:p w14:paraId="6100061C" w14:textId="77777777" w:rsidR="00380BF6" w:rsidRPr="007F0BAC" w:rsidRDefault="00380BF6" w:rsidP="00380BF6">
      <w:pPr>
        <w:pStyle w:val="Tabletitle"/>
      </w:pPr>
      <w:r w:rsidRPr="007F0BAC">
        <w:t xml:space="preserve">Parameters Audio PMSE WMAS </w:t>
      </w: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2"/>
        <w:gridCol w:w="4636"/>
        <w:gridCol w:w="1599"/>
      </w:tblGrid>
      <w:tr w:rsidR="00380BF6" w:rsidRPr="007F0BAC" w14:paraId="4180955D" w14:textId="77777777" w:rsidTr="00152419">
        <w:trPr>
          <w:trHeight w:val="20"/>
        </w:trPr>
        <w:tc>
          <w:tcPr>
            <w:tcW w:w="0" w:type="auto"/>
          </w:tcPr>
          <w:p w14:paraId="58F75D60" w14:textId="77777777" w:rsidR="00380BF6" w:rsidRPr="007F0BAC" w:rsidRDefault="00380BF6" w:rsidP="00152419">
            <w:pPr>
              <w:pStyle w:val="Tablehead"/>
            </w:pPr>
            <w:r w:rsidRPr="007F0BAC">
              <w:t>Parameter</w:t>
            </w:r>
          </w:p>
        </w:tc>
        <w:tc>
          <w:tcPr>
            <w:tcW w:w="0" w:type="auto"/>
          </w:tcPr>
          <w:p w14:paraId="24C619B9" w14:textId="77777777" w:rsidR="00380BF6" w:rsidRPr="007F0BAC" w:rsidRDefault="00380BF6" w:rsidP="00152419">
            <w:pPr>
              <w:pStyle w:val="Tablehead"/>
            </w:pPr>
            <w:r w:rsidRPr="007F0BAC">
              <w:t>Description</w:t>
            </w:r>
          </w:p>
        </w:tc>
        <w:tc>
          <w:tcPr>
            <w:tcW w:w="0" w:type="auto"/>
          </w:tcPr>
          <w:p w14:paraId="5ED58C9F" w14:textId="77777777" w:rsidR="00380BF6" w:rsidRPr="007F0BAC" w:rsidRDefault="00380BF6" w:rsidP="00152419">
            <w:pPr>
              <w:pStyle w:val="Tablehead"/>
            </w:pPr>
            <w:r w:rsidRPr="007F0BAC">
              <w:t>Comments</w:t>
            </w:r>
          </w:p>
        </w:tc>
      </w:tr>
      <w:tr w:rsidR="00380BF6" w:rsidRPr="007F0BAC" w14:paraId="528B702C" w14:textId="77777777" w:rsidTr="00152419">
        <w:trPr>
          <w:trHeight w:val="20"/>
        </w:trPr>
        <w:tc>
          <w:tcPr>
            <w:tcW w:w="0" w:type="auto"/>
          </w:tcPr>
          <w:p w14:paraId="7CEEF64F" w14:textId="77777777" w:rsidR="00380BF6" w:rsidRPr="007F0BAC" w:rsidRDefault="00380BF6" w:rsidP="00152419">
            <w:pPr>
              <w:pStyle w:val="Tabletext"/>
            </w:pPr>
            <w:r w:rsidRPr="007F0BAC">
              <w:t>Application</w:t>
            </w:r>
          </w:p>
        </w:tc>
        <w:tc>
          <w:tcPr>
            <w:tcW w:w="0" w:type="auto"/>
          </w:tcPr>
          <w:p w14:paraId="766C399E" w14:textId="77777777" w:rsidR="00380BF6" w:rsidRPr="007F0BAC" w:rsidRDefault="00380BF6" w:rsidP="00152419">
            <w:pPr>
              <w:pStyle w:val="Tabletext"/>
            </w:pPr>
            <w:r w:rsidRPr="007F0BAC">
              <w:t>PMSE – system-based approach</w:t>
            </w:r>
          </w:p>
        </w:tc>
        <w:tc>
          <w:tcPr>
            <w:tcW w:w="0" w:type="auto"/>
          </w:tcPr>
          <w:p w14:paraId="30EB6B98" w14:textId="77777777" w:rsidR="00380BF6" w:rsidRPr="007F0BAC" w:rsidRDefault="00380BF6" w:rsidP="00152419">
            <w:pPr>
              <w:pStyle w:val="Tabletext"/>
              <w:jc w:val="center"/>
            </w:pPr>
          </w:p>
        </w:tc>
      </w:tr>
      <w:tr w:rsidR="00380BF6" w:rsidRPr="007F0BAC" w14:paraId="1F0F1ECE" w14:textId="77777777" w:rsidTr="00152419">
        <w:trPr>
          <w:trHeight w:val="20"/>
        </w:trPr>
        <w:tc>
          <w:tcPr>
            <w:tcW w:w="0" w:type="auto"/>
          </w:tcPr>
          <w:p w14:paraId="4A5B2C8A" w14:textId="77777777" w:rsidR="00380BF6" w:rsidRPr="007F0BAC" w:rsidRDefault="00380BF6" w:rsidP="00152419">
            <w:pPr>
              <w:pStyle w:val="Tabletext"/>
            </w:pPr>
            <w:r w:rsidRPr="007F0BAC">
              <w:t>Channel bandwidth / Channel Spacing</w:t>
            </w:r>
          </w:p>
        </w:tc>
        <w:tc>
          <w:tcPr>
            <w:tcW w:w="0" w:type="auto"/>
          </w:tcPr>
          <w:p w14:paraId="26C87AD5" w14:textId="77777777" w:rsidR="00380BF6" w:rsidRPr="007F0BAC" w:rsidRDefault="00380BF6" w:rsidP="00152419">
            <w:pPr>
              <w:pStyle w:val="Tabletext"/>
            </w:pPr>
            <w:r w:rsidRPr="007F0BAC">
              <w:t>Typical {6,7,8} MHz (international DTT channel grid) or 10 MHz /</w:t>
            </w:r>
          </w:p>
          <w:p w14:paraId="741D08E7" w14:textId="77777777" w:rsidR="00380BF6" w:rsidRPr="007F0BAC" w:rsidRDefault="00380BF6" w:rsidP="00152419">
            <w:pPr>
              <w:pStyle w:val="Tabletext"/>
            </w:pPr>
            <w:r w:rsidRPr="007F0BAC">
              <w:t xml:space="preserve">Free tuning but accommodating predominant channel raster of incumbent. </w:t>
            </w:r>
          </w:p>
        </w:tc>
        <w:tc>
          <w:tcPr>
            <w:tcW w:w="0" w:type="auto"/>
          </w:tcPr>
          <w:p w14:paraId="18EB89B8" w14:textId="77777777" w:rsidR="00380BF6" w:rsidRPr="007F0BAC" w:rsidRDefault="00380BF6" w:rsidP="00152419">
            <w:pPr>
              <w:pStyle w:val="Tabletext"/>
              <w:jc w:val="center"/>
            </w:pPr>
            <w:r w:rsidRPr="007F0BAC">
              <w:t>1</w:t>
            </w:r>
          </w:p>
        </w:tc>
      </w:tr>
      <w:tr w:rsidR="00380BF6" w:rsidRPr="007F0BAC" w14:paraId="36319B98" w14:textId="77777777" w:rsidTr="00152419">
        <w:trPr>
          <w:trHeight w:val="20"/>
        </w:trPr>
        <w:tc>
          <w:tcPr>
            <w:tcW w:w="0" w:type="auto"/>
          </w:tcPr>
          <w:p w14:paraId="221D78D7" w14:textId="77777777" w:rsidR="00380BF6" w:rsidRPr="007F0BAC" w:rsidRDefault="00380BF6" w:rsidP="00152419">
            <w:pPr>
              <w:pStyle w:val="Tabletext"/>
            </w:pPr>
            <w:r w:rsidRPr="007F0BAC">
              <w:t>Modulation / Occupied Bandwidth</w:t>
            </w:r>
          </w:p>
        </w:tc>
        <w:tc>
          <w:tcPr>
            <w:tcW w:w="0" w:type="auto"/>
          </w:tcPr>
          <w:p w14:paraId="5FB185D4" w14:textId="77777777" w:rsidR="00380BF6" w:rsidRPr="007F0BAC" w:rsidRDefault="00380BF6" w:rsidP="00152419">
            <w:pPr>
              <w:pStyle w:val="Tabletext"/>
            </w:pPr>
            <w:r w:rsidRPr="007F0BAC">
              <w:t>Digital Modulation</w:t>
            </w:r>
          </w:p>
          <w:p w14:paraId="3867F8EC" w14:textId="77777777" w:rsidR="00380BF6" w:rsidRPr="007F0BAC" w:rsidRDefault="00380BF6" w:rsidP="00152419">
            <w:pPr>
              <w:pStyle w:val="Tabletext"/>
            </w:pPr>
          </w:p>
        </w:tc>
        <w:tc>
          <w:tcPr>
            <w:tcW w:w="0" w:type="auto"/>
          </w:tcPr>
          <w:p w14:paraId="07C54696" w14:textId="77777777" w:rsidR="00380BF6" w:rsidRPr="007F0BAC" w:rsidRDefault="00380BF6" w:rsidP="00152419">
            <w:pPr>
              <w:pStyle w:val="Tabletext"/>
              <w:jc w:val="center"/>
            </w:pPr>
          </w:p>
        </w:tc>
      </w:tr>
      <w:tr w:rsidR="00380BF6" w:rsidRPr="007F0BAC" w14:paraId="08642B12" w14:textId="77777777" w:rsidTr="00152419">
        <w:trPr>
          <w:trHeight w:val="20"/>
        </w:trPr>
        <w:tc>
          <w:tcPr>
            <w:tcW w:w="0" w:type="auto"/>
          </w:tcPr>
          <w:p w14:paraId="282AEB6A" w14:textId="77777777" w:rsidR="00380BF6" w:rsidRPr="007F0BAC" w:rsidRDefault="00380BF6" w:rsidP="00152419">
            <w:pPr>
              <w:pStyle w:val="Tabletext"/>
            </w:pPr>
            <w:r w:rsidRPr="007F0BAC">
              <w:t>Direction</w:t>
            </w:r>
          </w:p>
        </w:tc>
        <w:tc>
          <w:tcPr>
            <w:tcW w:w="0" w:type="auto"/>
          </w:tcPr>
          <w:p w14:paraId="11960924" w14:textId="77777777" w:rsidR="00380BF6" w:rsidRPr="007F0BAC" w:rsidRDefault="00380BF6" w:rsidP="00152419">
            <w:pPr>
              <w:pStyle w:val="Tabletext"/>
            </w:pPr>
            <w:r w:rsidRPr="007F0BAC">
              <w:t>Multiple audio planes, bi-directional</w:t>
            </w:r>
          </w:p>
          <w:p w14:paraId="43E9766E" w14:textId="77777777" w:rsidR="00380BF6" w:rsidRPr="007F0BAC" w:rsidRDefault="00380BF6" w:rsidP="00152419">
            <w:pPr>
              <w:pStyle w:val="Tabletext"/>
            </w:pPr>
            <w:r w:rsidRPr="007F0BAC">
              <w:t>Multiple control data planes, bi-directional</w:t>
            </w:r>
          </w:p>
        </w:tc>
        <w:tc>
          <w:tcPr>
            <w:tcW w:w="0" w:type="auto"/>
          </w:tcPr>
          <w:p w14:paraId="6E713752" w14:textId="77777777" w:rsidR="00380BF6" w:rsidRPr="007F0BAC" w:rsidRDefault="00380BF6" w:rsidP="00152419">
            <w:pPr>
              <w:pStyle w:val="Tabletext"/>
              <w:jc w:val="center"/>
            </w:pPr>
            <w:r w:rsidRPr="007F0BAC">
              <w:t>2</w:t>
            </w:r>
          </w:p>
        </w:tc>
      </w:tr>
      <w:tr w:rsidR="00380BF6" w:rsidRPr="007F0BAC" w14:paraId="30594101" w14:textId="77777777" w:rsidTr="00152419">
        <w:trPr>
          <w:trHeight w:val="20"/>
        </w:trPr>
        <w:tc>
          <w:tcPr>
            <w:tcW w:w="0" w:type="auto"/>
          </w:tcPr>
          <w:p w14:paraId="05D502C5" w14:textId="77777777" w:rsidR="00380BF6" w:rsidRPr="007F0BAC" w:rsidRDefault="00380BF6" w:rsidP="00152419">
            <w:pPr>
              <w:pStyle w:val="Tabletext"/>
            </w:pPr>
            <w:r w:rsidRPr="007F0BAC">
              <w:t>Transmit Power / Power Spectral Density (PSD)</w:t>
            </w:r>
          </w:p>
        </w:tc>
        <w:tc>
          <w:tcPr>
            <w:tcW w:w="0" w:type="auto"/>
          </w:tcPr>
          <w:p w14:paraId="57D80001" w14:textId="77777777" w:rsidR="00380BF6" w:rsidRPr="007F0BAC" w:rsidRDefault="00380BF6" w:rsidP="00152419">
            <w:pPr>
              <w:pStyle w:val="Tabletext"/>
            </w:pPr>
            <w:r w:rsidRPr="007F0BAC">
              <w:t>Typical:</w:t>
            </w:r>
          </w:p>
          <w:p w14:paraId="1485084C" w14:textId="77777777" w:rsidR="00380BF6" w:rsidRPr="007F0BAC" w:rsidRDefault="00380BF6" w:rsidP="00152419">
            <w:pPr>
              <w:pStyle w:val="Tabletext"/>
            </w:pPr>
            <w:r w:rsidRPr="007F0BAC">
              <w:t xml:space="preserve">max. 50 </w:t>
            </w:r>
            <w:proofErr w:type="spellStart"/>
            <w:r w:rsidRPr="007F0BAC">
              <w:t>mW</w:t>
            </w:r>
            <w:proofErr w:type="spellEnd"/>
            <w:r w:rsidRPr="007F0BAC">
              <w:t xml:space="preserve"> </w:t>
            </w:r>
            <w:proofErr w:type="spellStart"/>
            <w:r w:rsidRPr="007F0BAC">
              <w:t>e.r.p.</w:t>
            </w:r>
            <w:proofErr w:type="spellEnd"/>
            <w:r w:rsidRPr="007F0BAC">
              <w:t xml:space="preserve"> below 1 GHz</w:t>
            </w:r>
          </w:p>
          <w:p w14:paraId="4E9C0E98" w14:textId="77777777" w:rsidR="00380BF6" w:rsidRPr="007F0BAC" w:rsidRDefault="00380BF6" w:rsidP="00152419">
            <w:pPr>
              <w:pStyle w:val="Tabletext"/>
            </w:pPr>
            <w:r w:rsidRPr="007F0BAC">
              <w:t xml:space="preserve">max. 50 </w:t>
            </w:r>
            <w:proofErr w:type="spellStart"/>
            <w:r w:rsidRPr="007F0BAC">
              <w:t>mW</w:t>
            </w:r>
            <w:proofErr w:type="spellEnd"/>
            <w:r w:rsidRPr="007F0BAC">
              <w:t xml:space="preserve"> </w:t>
            </w:r>
            <w:proofErr w:type="spellStart"/>
            <w:r w:rsidRPr="007F0BAC">
              <w:t>e.i.r.p</w:t>
            </w:r>
            <w:proofErr w:type="spellEnd"/>
            <w:r w:rsidRPr="007F0BAC">
              <w:t>. above 1 GHz</w:t>
            </w:r>
          </w:p>
        </w:tc>
        <w:tc>
          <w:tcPr>
            <w:tcW w:w="0" w:type="auto"/>
          </w:tcPr>
          <w:p w14:paraId="53E8C5E5" w14:textId="77777777" w:rsidR="00380BF6" w:rsidRPr="007F0BAC" w:rsidRDefault="00380BF6" w:rsidP="00152419">
            <w:pPr>
              <w:pStyle w:val="Tabletext"/>
              <w:jc w:val="center"/>
            </w:pPr>
            <w:r w:rsidRPr="007F0BAC">
              <w:t>3</w:t>
            </w:r>
          </w:p>
          <w:p w14:paraId="23FCB284" w14:textId="77777777" w:rsidR="00380BF6" w:rsidRPr="007F0BAC" w:rsidRDefault="00380BF6" w:rsidP="00152419">
            <w:pPr>
              <w:pStyle w:val="Tabletext"/>
              <w:jc w:val="center"/>
            </w:pPr>
            <w:r w:rsidRPr="007F0BAC">
              <w:t>4</w:t>
            </w:r>
          </w:p>
        </w:tc>
      </w:tr>
      <w:tr w:rsidR="00380BF6" w:rsidRPr="007F0BAC" w14:paraId="3323972A" w14:textId="77777777" w:rsidTr="00152419">
        <w:trPr>
          <w:trHeight w:val="20"/>
        </w:trPr>
        <w:tc>
          <w:tcPr>
            <w:tcW w:w="0" w:type="auto"/>
          </w:tcPr>
          <w:p w14:paraId="6B1F8F0A" w14:textId="77777777" w:rsidR="00380BF6" w:rsidRPr="007F0BAC" w:rsidRDefault="00380BF6" w:rsidP="00152419">
            <w:pPr>
              <w:pStyle w:val="Tabletext"/>
            </w:pPr>
            <w:r w:rsidRPr="007F0BAC">
              <w:t>Transmit Spectrum Mask</w:t>
            </w:r>
          </w:p>
        </w:tc>
        <w:tc>
          <w:tcPr>
            <w:tcW w:w="0" w:type="auto"/>
          </w:tcPr>
          <w:p w14:paraId="34BF5E02" w14:textId="77777777" w:rsidR="00380BF6" w:rsidRPr="007F0BAC" w:rsidRDefault="00380BF6" w:rsidP="00152419">
            <w:pPr>
              <w:pStyle w:val="Tabletext"/>
            </w:pPr>
            <w:r w:rsidRPr="007F0BAC">
              <w:t>EN 300 422</w:t>
            </w:r>
          </w:p>
        </w:tc>
        <w:tc>
          <w:tcPr>
            <w:tcW w:w="0" w:type="auto"/>
          </w:tcPr>
          <w:p w14:paraId="2C863171" w14:textId="77777777" w:rsidR="00380BF6" w:rsidRPr="007F0BAC" w:rsidRDefault="00380BF6" w:rsidP="00152419">
            <w:pPr>
              <w:pStyle w:val="Tabletext"/>
              <w:jc w:val="center"/>
            </w:pPr>
          </w:p>
        </w:tc>
      </w:tr>
      <w:tr w:rsidR="00380BF6" w:rsidRPr="007F0BAC" w14:paraId="47B06E46" w14:textId="77777777" w:rsidTr="00152419">
        <w:trPr>
          <w:trHeight w:val="20"/>
        </w:trPr>
        <w:tc>
          <w:tcPr>
            <w:tcW w:w="0" w:type="auto"/>
          </w:tcPr>
          <w:p w14:paraId="776AFB4C" w14:textId="77777777" w:rsidR="00380BF6" w:rsidRPr="007F0BAC" w:rsidRDefault="00380BF6" w:rsidP="00152419">
            <w:pPr>
              <w:pStyle w:val="Tabletext"/>
            </w:pPr>
            <w:r w:rsidRPr="007F0BAC">
              <w:t>Channel Access and occupation</w:t>
            </w:r>
          </w:p>
        </w:tc>
        <w:tc>
          <w:tcPr>
            <w:tcW w:w="0" w:type="auto"/>
          </w:tcPr>
          <w:p w14:paraId="5E379907" w14:textId="77777777" w:rsidR="00380BF6" w:rsidRPr="007F0BAC" w:rsidRDefault="00380BF6" w:rsidP="00152419">
            <w:pPr>
              <w:pStyle w:val="Tabletext"/>
            </w:pPr>
            <w:r w:rsidRPr="007F0BAC">
              <w:t>Typical TDD TDMA</w:t>
            </w:r>
          </w:p>
          <w:p w14:paraId="15F69CA7" w14:textId="77777777" w:rsidR="00380BF6" w:rsidRPr="007F0BAC" w:rsidRDefault="00380BF6" w:rsidP="00152419">
            <w:pPr>
              <w:pStyle w:val="Tabletext"/>
            </w:pPr>
            <w:r w:rsidRPr="007F0BAC">
              <w:t>Constant duty cycle, up to 100% occupancy in time.</w:t>
            </w:r>
          </w:p>
        </w:tc>
        <w:tc>
          <w:tcPr>
            <w:tcW w:w="0" w:type="auto"/>
          </w:tcPr>
          <w:p w14:paraId="30E476DB" w14:textId="77777777" w:rsidR="00380BF6" w:rsidRPr="007F0BAC" w:rsidRDefault="00380BF6" w:rsidP="00152419">
            <w:pPr>
              <w:pStyle w:val="Tabletext"/>
              <w:jc w:val="center"/>
            </w:pPr>
            <w:r w:rsidRPr="007F0BAC">
              <w:t>5</w:t>
            </w:r>
          </w:p>
        </w:tc>
      </w:tr>
      <w:tr w:rsidR="00380BF6" w:rsidRPr="007F0BAC" w14:paraId="496B744D" w14:textId="77777777" w:rsidTr="00152419">
        <w:trPr>
          <w:trHeight w:val="20"/>
        </w:trPr>
        <w:tc>
          <w:tcPr>
            <w:tcW w:w="0" w:type="auto"/>
          </w:tcPr>
          <w:p w14:paraId="56834E8B" w14:textId="77777777" w:rsidR="00380BF6" w:rsidRPr="007F0BAC" w:rsidRDefault="00380BF6" w:rsidP="00152419">
            <w:pPr>
              <w:pStyle w:val="Tabletext"/>
            </w:pPr>
            <w:r w:rsidRPr="007F0BAC">
              <w:t>Frequency planning assumptions</w:t>
            </w:r>
          </w:p>
        </w:tc>
        <w:tc>
          <w:tcPr>
            <w:tcW w:w="0" w:type="auto"/>
          </w:tcPr>
          <w:p w14:paraId="0668FF8B" w14:textId="77777777" w:rsidR="00380BF6" w:rsidRPr="007F0BAC" w:rsidRDefault="00380BF6" w:rsidP="00152419">
            <w:pPr>
              <w:pStyle w:val="Tabletext"/>
            </w:pPr>
            <w:r w:rsidRPr="007F0BAC">
              <w:t>ETSI TR 103 450</w:t>
            </w:r>
          </w:p>
        </w:tc>
        <w:tc>
          <w:tcPr>
            <w:tcW w:w="0" w:type="auto"/>
          </w:tcPr>
          <w:p w14:paraId="05203132" w14:textId="77777777" w:rsidR="00380BF6" w:rsidRPr="007F0BAC" w:rsidRDefault="00380BF6" w:rsidP="00152419">
            <w:pPr>
              <w:pStyle w:val="Tabletext"/>
              <w:jc w:val="center"/>
            </w:pPr>
            <w:r w:rsidRPr="007F0BAC">
              <w:t>6</w:t>
            </w:r>
          </w:p>
          <w:p w14:paraId="3F0BF965" w14:textId="77777777" w:rsidR="00380BF6" w:rsidRPr="007F0BAC" w:rsidRDefault="00380BF6" w:rsidP="00152419">
            <w:pPr>
              <w:pStyle w:val="Tabletext"/>
              <w:jc w:val="center"/>
            </w:pPr>
            <w:r w:rsidRPr="007F0BAC">
              <w:t>7</w:t>
            </w:r>
          </w:p>
        </w:tc>
      </w:tr>
      <w:tr w:rsidR="00380BF6" w:rsidRPr="007F0BAC" w14:paraId="75F8D761" w14:textId="77777777" w:rsidTr="00152419">
        <w:trPr>
          <w:trHeight w:val="20"/>
        </w:trPr>
        <w:tc>
          <w:tcPr>
            <w:tcW w:w="0" w:type="auto"/>
            <w:tcBorders>
              <w:bottom w:val="single" w:sz="4" w:space="0" w:color="auto"/>
            </w:tcBorders>
          </w:tcPr>
          <w:p w14:paraId="3A599B4B" w14:textId="77777777" w:rsidR="00380BF6" w:rsidRPr="007F0BAC" w:rsidRDefault="00380BF6" w:rsidP="00152419">
            <w:pPr>
              <w:pStyle w:val="Tabletext"/>
            </w:pPr>
            <w:r w:rsidRPr="007F0BAC">
              <w:t>Relevant Standard</w:t>
            </w:r>
          </w:p>
        </w:tc>
        <w:tc>
          <w:tcPr>
            <w:tcW w:w="0" w:type="auto"/>
            <w:tcBorders>
              <w:bottom w:val="single" w:sz="4" w:space="0" w:color="auto"/>
            </w:tcBorders>
          </w:tcPr>
          <w:p w14:paraId="1AA7669D" w14:textId="77777777" w:rsidR="00380BF6" w:rsidRPr="007F0BAC" w:rsidRDefault="00380BF6" w:rsidP="00152419">
            <w:pPr>
              <w:pStyle w:val="Tabletext"/>
            </w:pPr>
            <w:r w:rsidRPr="007F0BAC">
              <w:t>EN 300 422</w:t>
            </w:r>
          </w:p>
        </w:tc>
        <w:tc>
          <w:tcPr>
            <w:tcW w:w="0" w:type="auto"/>
            <w:tcBorders>
              <w:bottom w:val="single" w:sz="4" w:space="0" w:color="auto"/>
            </w:tcBorders>
          </w:tcPr>
          <w:p w14:paraId="23184AC3" w14:textId="77777777" w:rsidR="00380BF6" w:rsidRPr="007F0BAC" w:rsidRDefault="00380BF6" w:rsidP="00152419">
            <w:pPr>
              <w:pStyle w:val="Tabletext"/>
              <w:jc w:val="center"/>
            </w:pPr>
          </w:p>
        </w:tc>
      </w:tr>
      <w:tr w:rsidR="00380BF6" w:rsidRPr="007F0BAC" w14:paraId="190B8B43" w14:textId="77777777" w:rsidTr="00152419">
        <w:trPr>
          <w:trHeight w:val="20"/>
        </w:trPr>
        <w:tc>
          <w:tcPr>
            <w:tcW w:w="0" w:type="auto"/>
            <w:gridSpan w:val="3"/>
            <w:tcBorders>
              <w:left w:val="nil"/>
              <w:bottom w:val="nil"/>
              <w:right w:val="nil"/>
            </w:tcBorders>
          </w:tcPr>
          <w:p w14:paraId="666B9B72" w14:textId="77777777" w:rsidR="00380BF6" w:rsidRPr="007F0BAC" w:rsidRDefault="00380BF6" w:rsidP="00152419">
            <w:pPr>
              <w:pStyle w:val="Tablelegend"/>
              <w:ind w:left="284" w:hanging="284"/>
            </w:pPr>
            <w:r w:rsidRPr="007F0BAC">
              <w:t>1</w:t>
            </w:r>
            <w:r w:rsidRPr="007F0BAC">
              <w:tab/>
              <w:t>EN 300 422 enables a channel bandwidth of up to 20 MHz for WMAS. However, based on practical considerations, WMAS is likely to be utilized in the channel grid employed by an incumbent service (</w:t>
            </w:r>
            <w:proofErr w:type="gramStart"/>
            <w:r w:rsidRPr="007F0BAC">
              <w:t>e.g.</w:t>
            </w:r>
            <w:proofErr w:type="gramEnd"/>
            <w:r w:rsidRPr="007F0BAC">
              <w:t> broadcasting or other). EN 300 422 requires WMAS to support at least one mode supporting in minimum three audio channels / MHz.</w:t>
            </w:r>
          </w:p>
          <w:p w14:paraId="49376451" w14:textId="77777777" w:rsidR="00380BF6" w:rsidRPr="007F0BAC" w:rsidRDefault="00380BF6" w:rsidP="00152419">
            <w:pPr>
              <w:pStyle w:val="Tablelegend"/>
              <w:ind w:left="284" w:hanging="284"/>
            </w:pPr>
            <w:r w:rsidRPr="007F0BAC">
              <w:t>2</w:t>
            </w:r>
            <w:r w:rsidRPr="007F0BAC">
              <w:tab/>
              <w:t>Bi-directional control data plane is available, enabling permanent control and reconfiguration of all portables. This enables resource re-assignments at run-time to other portables.</w:t>
            </w:r>
          </w:p>
          <w:p w14:paraId="6D105396" w14:textId="77777777" w:rsidR="00380BF6" w:rsidRPr="007F0BAC" w:rsidRDefault="00380BF6" w:rsidP="00152419">
            <w:pPr>
              <w:pStyle w:val="Tablelegend"/>
              <w:ind w:left="284" w:hanging="284"/>
            </w:pPr>
            <w:r w:rsidRPr="007F0BAC">
              <w:t>3</w:t>
            </w:r>
            <w:r w:rsidRPr="007F0BAC">
              <w:tab/>
              <w:t>The maximum transmit power is defined in national radio regulations and interface descriptions. Higher maximum transmit power may be allowed by licensing terms / special permits. Larger occupied bandwidth results in lower PSD because maximum transmit power is per device. Example: PSD of an 8 MHz-wide WMAS is 16 dB lower than the one of a single 200 kHz link.</w:t>
            </w:r>
          </w:p>
          <w:p w14:paraId="26638B5E" w14:textId="77777777" w:rsidR="00380BF6" w:rsidRPr="007F0BAC" w:rsidRDefault="00380BF6" w:rsidP="00152419">
            <w:pPr>
              <w:pStyle w:val="Tablelegend"/>
              <w:ind w:left="284" w:hanging="284"/>
            </w:pPr>
            <w:r w:rsidRPr="007F0BAC">
              <w:t>4</w:t>
            </w:r>
            <w:r w:rsidRPr="007F0BAC">
              <w:tab/>
              <w:t>In systems employing TDMA, the total transmit power in a given RF channel is not scaled with the number of WMAS devices deployed because each device only transmits in a short time slot and is limited to the maximum transmit power.</w:t>
            </w:r>
          </w:p>
          <w:p w14:paraId="53E661F3" w14:textId="77777777" w:rsidR="00380BF6" w:rsidRPr="007F0BAC" w:rsidRDefault="00380BF6" w:rsidP="00152419">
            <w:pPr>
              <w:pStyle w:val="Tablelegend"/>
              <w:ind w:left="284" w:hanging="284"/>
            </w:pPr>
            <w:r w:rsidRPr="007F0BAC">
              <w:t>5</w:t>
            </w:r>
            <w:r w:rsidRPr="007F0BAC">
              <w:tab/>
              <w:t>ETSI TR 103 450 also envisions other duplex and multiple access schemes.</w:t>
            </w:r>
          </w:p>
          <w:p w14:paraId="48488816" w14:textId="77777777" w:rsidR="00380BF6" w:rsidRPr="007F0BAC" w:rsidRDefault="00380BF6" w:rsidP="00152419">
            <w:pPr>
              <w:pStyle w:val="Tablelegend"/>
              <w:ind w:left="284" w:hanging="284"/>
            </w:pPr>
            <w:r w:rsidRPr="007F0BAC">
              <w:t>6</w:t>
            </w:r>
            <w:r w:rsidRPr="007F0BAC">
              <w:tab/>
              <w:t>Audio PMSE, being a low latency critical application, does not allow co-channel operation by other radio interface technologies.</w:t>
            </w:r>
          </w:p>
          <w:p w14:paraId="2199818C" w14:textId="77777777" w:rsidR="00380BF6" w:rsidRPr="007F0BAC" w:rsidRDefault="00380BF6" w:rsidP="00152419">
            <w:pPr>
              <w:pStyle w:val="Tablelegend"/>
              <w:ind w:left="284" w:hanging="284"/>
            </w:pPr>
            <w:r w:rsidRPr="007F0BAC">
              <w:t>7</w:t>
            </w:r>
            <w:r w:rsidRPr="007F0BAC">
              <w:tab/>
              <w:t>Frequency planning assisted by spectrum scanning procedures and software includes support for mixed vendor deployments. Time parallel operation of radio microphones, IEM and/or WMAS in the same coverage area require suitable frequency separation.</w:t>
            </w:r>
          </w:p>
        </w:tc>
      </w:tr>
      <w:bookmarkEnd w:id="144"/>
    </w:tbl>
    <w:p w14:paraId="035D3A08" w14:textId="19FA6F9D" w:rsidR="005915A7" w:rsidDel="00862702" w:rsidRDefault="005915A7" w:rsidP="0073325C">
      <w:pPr>
        <w:rPr>
          <w:del w:id="156" w:author="USA" w:date="2022-10-05T07:46:00Z"/>
          <w:szCs w:val="24"/>
        </w:rPr>
      </w:pPr>
    </w:p>
    <w:p w14:paraId="3DB8149E" w14:textId="59FBCFE2" w:rsidR="005915A7" w:rsidRDefault="005915A7" w:rsidP="00862702">
      <w:pPr>
        <w:rPr>
          <w:szCs w:val="24"/>
        </w:rPr>
      </w:pPr>
    </w:p>
    <w:sectPr w:rsidR="005915A7" w:rsidSect="00FE0EEA">
      <w:headerReference w:type="even" r:id="rId13"/>
      <w:headerReference w:type="default" r:id="rId14"/>
      <w:footerReference w:type="even" r:id="rId15"/>
      <w:footerReference w:type="default" r:id="rId16"/>
      <w:headerReference w:type="first" r:id="rId17"/>
      <w:footerReference w:type="first" r:id="rId18"/>
      <w:pgSz w:w="12240" w:h="15840" w:code="1"/>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DC6FC4" w14:textId="77777777" w:rsidR="00804A77" w:rsidRDefault="00804A77">
      <w:r>
        <w:separator/>
      </w:r>
    </w:p>
  </w:endnote>
  <w:endnote w:type="continuationSeparator" w:id="0">
    <w:p w14:paraId="4AF4C4B9" w14:textId="77777777" w:rsidR="00804A77" w:rsidRDefault="00804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G Times">
    <w:altName w:val="Times New Roman"/>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MS Mincho">
    <w:altName w:val="MS Mincho"/>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MMNHP+BookmanOldStyle">
    <w:altName w:val="Bookman Old Styl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Simplified Arabic">
    <w:charset w:val="B2"/>
    <w:family w:val="roman"/>
    <w:pitch w:val="variable"/>
    <w:sig w:usb0="00002003" w:usb1="80000000" w:usb2="00000008" w:usb3="00000000" w:csb0="00000041" w:csb1="00000000"/>
  </w:font>
  <w:font w:name="Helvetica-Light">
    <w:altName w:val="Malgun Gothic"/>
    <w:panose1 w:val="00000000000000000000"/>
    <w:charset w:val="00"/>
    <w:family w:val="swiss"/>
    <w:notTrueType/>
    <w:pitch w:val="default"/>
    <w:sig w:usb0="00000000" w:usb1="09060000" w:usb2="00000010"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31B06" w14:textId="77777777" w:rsidR="009E5F93" w:rsidRDefault="009E5F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F6785" w14:textId="77777777" w:rsidR="009E5F93" w:rsidRDefault="009E5F9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893AD" w14:textId="77777777" w:rsidR="009E5F93" w:rsidRDefault="009E5F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A35138" w14:textId="77777777" w:rsidR="00804A77" w:rsidRDefault="00804A77">
      <w:r>
        <w:t>____________________</w:t>
      </w:r>
    </w:p>
  </w:footnote>
  <w:footnote w:type="continuationSeparator" w:id="0">
    <w:p w14:paraId="797CAB01" w14:textId="77777777" w:rsidR="00804A77" w:rsidRDefault="00804A77">
      <w:r>
        <w:continuationSeparator/>
      </w:r>
    </w:p>
  </w:footnote>
  <w:footnote w:id="1">
    <w:p w14:paraId="42D58110" w14:textId="77777777" w:rsidR="00380BF6" w:rsidRDefault="00380BF6" w:rsidP="00380BF6">
      <w:pPr>
        <w:pStyle w:val="FootnoteText"/>
      </w:pPr>
      <w:r>
        <w:rPr>
          <w:rStyle w:val="FootnoteReference"/>
        </w:rPr>
        <w:footnoteRef/>
      </w:r>
      <w:r>
        <w:t xml:space="preserve"> In ITU-R Res 59-2, electronic news gathering (ENG) is used to refer to SAB/SAP, ENG and OB.</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AA602" w14:textId="77777777" w:rsidR="009E5F93" w:rsidRDefault="009E5F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2AC7A" w14:textId="77777777" w:rsidR="00461607" w:rsidRPr="0012658E" w:rsidRDefault="00461607">
    <w:pPr>
      <w:pStyle w:val="Header"/>
      <w:rPr>
        <w:lang w:val="pt-PT"/>
      </w:rPr>
    </w:pPr>
    <w:r>
      <w:rPr>
        <w:lang w:val="pt-PT"/>
      </w:rPr>
      <w:b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11C1F" w14:textId="77777777" w:rsidR="009E5F93" w:rsidRDefault="009E5F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5B65C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91D29F0"/>
    <w:multiLevelType w:val="hybridMultilevel"/>
    <w:tmpl w:val="0F164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6901629"/>
    <w:multiLevelType w:val="singleLevel"/>
    <w:tmpl w:val="B9CC6176"/>
    <w:lvl w:ilvl="0">
      <w:start w:val="1"/>
      <w:numFmt w:val="bullet"/>
      <w:pStyle w:val="toc01"/>
      <w:lvlText w:val=""/>
      <w:lvlJc w:val="left"/>
      <w:pPr>
        <w:tabs>
          <w:tab w:val="num" w:pos="425"/>
        </w:tabs>
        <w:ind w:left="425" w:hanging="425"/>
      </w:pPr>
      <w:rPr>
        <w:rFonts w:ascii="Symbol" w:hAnsi="Symbol" w:hint="default"/>
      </w:rPr>
    </w:lvl>
  </w:abstractNum>
  <w:abstractNum w:abstractNumId="3" w15:restartNumberingAfterBreak="0">
    <w:nsid w:val="3A85404A"/>
    <w:multiLevelType w:val="singleLevel"/>
    <w:tmpl w:val="C480D6E8"/>
    <w:lvl w:ilvl="0">
      <w:start w:val="1"/>
      <w:numFmt w:val="bullet"/>
      <w:pStyle w:val="B1"/>
      <w:lvlText w:val=""/>
      <w:lvlJc w:val="left"/>
      <w:pPr>
        <w:tabs>
          <w:tab w:val="num" w:pos="425"/>
        </w:tabs>
        <w:ind w:left="425" w:hanging="425"/>
      </w:pPr>
      <w:rPr>
        <w:rFonts w:ascii="Symbol" w:hAnsi="Symbol" w:hint="default"/>
      </w:rPr>
    </w:lvl>
  </w:abstractNum>
  <w:abstractNum w:abstractNumId="4" w15:restartNumberingAfterBreak="0">
    <w:nsid w:val="4CB922D7"/>
    <w:multiLevelType w:val="hybridMultilevel"/>
    <w:tmpl w:val="AB5212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B505F91"/>
    <w:multiLevelType w:val="hybridMultilevel"/>
    <w:tmpl w:val="7EC83216"/>
    <w:lvl w:ilvl="0" w:tplc="ED405FDA">
      <w:numFmt w:val="bullet"/>
      <w:pStyle w:val="CEOIndent-bulletsblackdot"/>
      <w:lvlText w:val=""/>
      <w:lvlJc w:val="left"/>
      <w:pPr>
        <w:tabs>
          <w:tab w:val="num" w:pos="284"/>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CC511D2"/>
    <w:multiLevelType w:val="hybridMultilevel"/>
    <w:tmpl w:val="F60A83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045528E"/>
    <w:multiLevelType w:val="hybridMultilevel"/>
    <w:tmpl w:val="A4C0C58C"/>
    <w:lvl w:ilvl="0" w:tplc="637C0388">
      <w:start w:val="1"/>
      <w:numFmt w:val="decimal"/>
      <w:lvlText w:val="%1"/>
      <w:lvlJc w:val="left"/>
      <w:pPr>
        <w:tabs>
          <w:tab w:val="num" w:pos="1500"/>
        </w:tabs>
        <w:ind w:left="1500" w:hanging="1140"/>
      </w:pPr>
      <w:rPr>
        <w:rFonts w:ascii="Times New Roman" w:hAnsi="Times New Roman" w:cs="Times New Roman" w:hint="default"/>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8" w15:restartNumberingAfterBreak="0">
    <w:nsid w:val="77333CE1"/>
    <w:multiLevelType w:val="singleLevel"/>
    <w:tmpl w:val="291438EE"/>
    <w:lvl w:ilvl="0">
      <w:start w:val="1"/>
      <w:numFmt w:val="decimal"/>
      <w:pStyle w:val="1"/>
      <w:lvlText w:val="[%1]"/>
      <w:lvlJc w:val="left"/>
      <w:pPr>
        <w:tabs>
          <w:tab w:val="num" w:pos="360"/>
        </w:tabs>
        <w:ind w:left="360" w:hanging="360"/>
      </w:pPr>
      <w:rPr>
        <w:rFonts w:cs="Times New Roman"/>
      </w:rPr>
    </w:lvl>
  </w:abstractNum>
  <w:abstractNum w:abstractNumId="9" w15:restartNumberingAfterBreak="0">
    <w:nsid w:val="773E5F7C"/>
    <w:multiLevelType w:val="singleLevel"/>
    <w:tmpl w:val="93A80D5C"/>
    <w:lvl w:ilvl="0">
      <w:start w:val="1"/>
      <w:numFmt w:val="bullet"/>
      <w:pStyle w:val="Rientra1"/>
      <w:lvlText w:val=""/>
      <w:lvlJc w:val="left"/>
      <w:pPr>
        <w:tabs>
          <w:tab w:val="num" w:pos="360"/>
        </w:tabs>
        <w:ind w:left="360" w:hanging="360"/>
      </w:pPr>
      <w:rPr>
        <w:rFonts w:ascii="Symbol" w:hAnsi="Symbol" w:hint="default"/>
      </w:rPr>
    </w:lvl>
  </w:abstractNum>
  <w:abstractNum w:abstractNumId="10" w15:restartNumberingAfterBreak="0">
    <w:nsid w:val="789A050A"/>
    <w:multiLevelType w:val="hybridMultilevel"/>
    <w:tmpl w:val="F13074F4"/>
    <w:lvl w:ilvl="0" w:tplc="C09211BC">
      <w:start w:val="1"/>
      <w:numFmt w:val="bullet"/>
      <w:lvlText w:val="–"/>
      <w:lvlJc w:val="left"/>
      <w:pPr>
        <w:ind w:left="720" w:hanging="360"/>
      </w:pPr>
      <w:rPr>
        <w:rFonts w:ascii="MS PGothic" w:hAnsi="MS PGothic"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7E2C41D2"/>
    <w:multiLevelType w:val="hybridMultilevel"/>
    <w:tmpl w:val="C2E8C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74827909">
    <w:abstractNumId w:val="9"/>
  </w:num>
  <w:num w:numId="2" w16cid:durableId="325788190">
    <w:abstractNumId w:val="3"/>
  </w:num>
  <w:num w:numId="3" w16cid:durableId="792359344">
    <w:abstractNumId w:val="2"/>
  </w:num>
  <w:num w:numId="4" w16cid:durableId="1654138900">
    <w:abstractNumId w:val="8"/>
  </w:num>
  <w:num w:numId="5" w16cid:durableId="2081100644">
    <w:abstractNumId w:val="5"/>
  </w:num>
  <w:num w:numId="6" w16cid:durableId="2075353491">
    <w:abstractNumId w:val="10"/>
  </w:num>
  <w:num w:numId="7" w16cid:durableId="854882282">
    <w:abstractNumId w:val="0"/>
  </w:num>
  <w:num w:numId="8" w16cid:durableId="384068033">
    <w:abstractNumId w:val="7"/>
  </w:num>
  <w:num w:numId="9" w16cid:durableId="427310868">
    <w:abstractNumId w:val="1"/>
  </w:num>
  <w:num w:numId="10" w16cid:durableId="2075813880">
    <w:abstractNumId w:val="11"/>
  </w:num>
  <w:num w:numId="11" w16cid:durableId="1842432035">
    <w:abstractNumId w:val="6"/>
  </w:num>
  <w:num w:numId="12" w16cid:durableId="549073931">
    <w:abstractNumId w:val="4"/>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iaudelli, Joe">
    <w15:presenceInfo w15:providerId="AD" w15:userId="S::joe.ciaudelli@sennheiser.com::650ce0b2-a2ba-425b-92ba-7d7b7bad1cb9"/>
  </w15:person>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fr-FR" w:vendorID="64" w:dllVersion="6" w:nlCheck="1" w:checkStyle="0"/>
  <w:activeWritingStyle w:appName="MSWord" w:lang="en-NZ"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CH" w:vendorID="64" w:dllVersion="0" w:nlCheck="1" w:checkStyle="0"/>
  <w:activeWritingStyle w:appName="MSWord" w:lang="fr-CH" w:vendorID="64" w:dllVersion="6" w:nlCheck="1" w:checkStyle="0"/>
  <w:activeWritingStyle w:appName="MSWord" w:lang="fr-FR" w:vendorID="64" w:dllVersion="4096" w:nlCheck="1" w:checkStyle="0"/>
  <w:activeWritingStyle w:appName="MSWord" w:lang="en-US" w:vendorID="64" w:dllVersion="4096"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235"/>
    <w:rsid w:val="00001FCF"/>
    <w:rsid w:val="00013E52"/>
    <w:rsid w:val="000146EE"/>
    <w:rsid w:val="00026C62"/>
    <w:rsid w:val="000328A7"/>
    <w:rsid w:val="00037ABB"/>
    <w:rsid w:val="000423A9"/>
    <w:rsid w:val="00050894"/>
    <w:rsid w:val="00051FEC"/>
    <w:rsid w:val="000579CB"/>
    <w:rsid w:val="00074F49"/>
    <w:rsid w:val="000B1040"/>
    <w:rsid w:val="000B6B0C"/>
    <w:rsid w:val="000C3C3C"/>
    <w:rsid w:val="000D24F6"/>
    <w:rsid w:val="000F5349"/>
    <w:rsid w:val="000F6518"/>
    <w:rsid w:val="00103467"/>
    <w:rsid w:val="00115AB5"/>
    <w:rsid w:val="00126CF1"/>
    <w:rsid w:val="001302DB"/>
    <w:rsid w:val="00142A9C"/>
    <w:rsid w:val="0014430B"/>
    <w:rsid w:val="001548DD"/>
    <w:rsid w:val="00155EAF"/>
    <w:rsid w:val="001616A4"/>
    <w:rsid w:val="00170C40"/>
    <w:rsid w:val="00176055"/>
    <w:rsid w:val="001762AC"/>
    <w:rsid w:val="00177D0A"/>
    <w:rsid w:val="00181569"/>
    <w:rsid w:val="001A2611"/>
    <w:rsid w:val="001A2B81"/>
    <w:rsid w:val="001A3DE6"/>
    <w:rsid w:val="001A6A2B"/>
    <w:rsid w:val="001C6BCC"/>
    <w:rsid w:val="001D3303"/>
    <w:rsid w:val="001D76B5"/>
    <w:rsid w:val="001F287F"/>
    <w:rsid w:val="001F392C"/>
    <w:rsid w:val="00202192"/>
    <w:rsid w:val="002071BD"/>
    <w:rsid w:val="00211DE2"/>
    <w:rsid w:val="0022011D"/>
    <w:rsid w:val="00225C85"/>
    <w:rsid w:val="00233664"/>
    <w:rsid w:val="00246858"/>
    <w:rsid w:val="0025651B"/>
    <w:rsid w:val="00261BCA"/>
    <w:rsid w:val="00272B66"/>
    <w:rsid w:val="002751E3"/>
    <w:rsid w:val="00276B8B"/>
    <w:rsid w:val="002827F0"/>
    <w:rsid w:val="00286F87"/>
    <w:rsid w:val="002968C7"/>
    <w:rsid w:val="00297CAC"/>
    <w:rsid w:val="002A24C4"/>
    <w:rsid w:val="002C44F8"/>
    <w:rsid w:val="002C6D77"/>
    <w:rsid w:val="002E08B0"/>
    <w:rsid w:val="002F41B5"/>
    <w:rsid w:val="002F5E8A"/>
    <w:rsid w:val="0030335D"/>
    <w:rsid w:val="00322B57"/>
    <w:rsid w:val="00323743"/>
    <w:rsid w:val="00326A16"/>
    <w:rsid w:val="003307DB"/>
    <w:rsid w:val="003537C6"/>
    <w:rsid w:val="003808B6"/>
    <w:rsid w:val="00380BF6"/>
    <w:rsid w:val="003A0C3D"/>
    <w:rsid w:val="003B6663"/>
    <w:rsid w:val="003C13DB"/>
    <w:rsid w:val="003C2531"/>
    <w:rsid w:val="003C4879"/>
    <w:rsid w:val="003D2487"/>
    <w:rsid w:val="003F7D34"/>
    <w:rsid w:val="00406EE2"/>
    <w:rsid w:val="00412607"/>
    <w:rsid w:val="004126E3"/>
    <w:rsid w:val="00424E04"/>
    <w:rsid w:val="004356FA"/>
    <w:rsid w:val="00435B13"/>
    <w:rsid w:val="00441294"/>
    <w:rsid w:val="00445B52"/>
    <w:rsid w:val="004556C6"/>
    <w:rsid w:val="0045693E"/>
    <w:rsid w:val="00461607"/>
    <w:rsid w:val="0047247F"/>
    <w:rsid w:val="004758EF"/>
    <w:rsid w:val="00481C95"/>
    <w:rsid w:val="0048791B"/>
    <w:rsid w:val="00490665"/>
    <w:rsid w:val="00493EE0"/>
    <w:rsid w:val="004B72FC"/>
    <w:rsid w:val="004C1A6F"/>
    <w:rsid w:val="004C6A62"/>
    <w:rsid w:val="004C6BA5"/>
    <w:rsid w:val="004D1E6B"/>
    <w:rsid w:val="004D2857"/>
    <w:rsid w:val="004D3BCD"/>
    <w:rsid w:val="004D45FD"/>
    <w:rsid w:val="004D6137"/>
    <w:rsid w:val="004E1EBE"/>
    <w:rsid w:val="004E1EDF"/>
    <w:rsid w:val="004E4BC0"/>
    <w:rsid w:val="004E6A62"/>
    <w:rsid w:val="004F6B70"/>
    <w:rsid w:val="005011AE"/>
    <w:rsid w:val="00502661"/>
    <w:rsid w:val="005056D1"/>
    <w:rsid w:val="00511793"/>
    <w:rsid w:val="00514A3F"/>
    <w:rsid w:val="00527A25"/>
    <w:rsid w:val="00531C0B"/>
    <w:rsid w:val="00545C87"/>
    <w:rsid w:val="005464F5"/>
    <w:rsid w:val="00573D1D"/>
    <w:rsid w:val="00582985"/>
    <w:rsid w:val="00586524"/>
    <w:rsid w:val="005915A7"/>
    <w:rsid w:val="005935CB"/>
    <w:rsid w:val="00595208"/>
    <w:rsid w:val="0059695B"/>
    <w:rsid w:val="005A0308"/>
    <w:rsid w:val="005B52E9"/>
    <w:rsid w:val="005B77F5"/>
    <w:rsid w:val="005B7A09"/>
    <w:rsid w:val="005C3350"/>
    <w:rsid w:val="005D2BD7"/>
    <w:rsid w:val="005E5C1A"/>
    <w:rsid w:val="00646B80"/>
    <w:rsid w:val="00664890"/>
    <w:rsid w:val="006C6080"/>
    <w:rsid w:val="006D53DE"/>
    <w:rsid w:val="006E09AB"/>
    <w:rsid w:val="006E6BFC"/>
    <w:rsid w:val="006F5394"/>
    <w:rsid w:val="006F661E"/>
    <w:rsid w:val="00701806"/>
    <w:rsid w:val="00721944"/>
    <w:rsid w:val="00723BA8"/>
    <w:rsid w:val="00727E7C"/>
    <w:rsid w:val="0073325C"/>
    <w:rsid w:val="007408A4"/>
    <w:rsid w:val="007423FE"/>
    <w:rsid w:val="007512D4"/>
    <w:rsid w:val="00764EB5"/>
    <w:rsid w:val="00765AFA"/>
    <w:rsid w:val="00775DCC"/>
    <w:rsid w:val="00783304"/>
    <w:rsid w:val="00784DF7"/>
    <w:rsid w:val="00785ADD"/>
    <w:rsid w:val="007869BE"/>
    <w:rsid w:val="00794E2C"/>
    <w:rsid w:val="007A7E9C"/>
    <w:rsid w:val="007B3FE2"/>
    <w:rsid w:val="007B7D81"/>
    <w:rsid w:val="007C25B7"/>
    <w:rsid w:val="007C4A2D"/>
    <w:rsid w:val="007C6132"/>
    <w:rsid w:val="007F33DB"/>
    <w:rsid w:val="007F40E6"/>
    <w:rsid w:val="00804A77"/>
    <w:rsid w:val="00806FBC"/>
    <w:rsid w:val="00807158"/>
    <w:rsid w:val="00822DE6"/>
    <w:rsid w:val="00862702"/>
    <w:rsid w:val="008642E5"/>
    <w:rsid w:val="00880511"/>
    <w:rsid w:val="0088632A"/>
    <w:rsid w:val="00892A9D"/>
    <w:rsid w:val="008A00EC"/>
    <w:rsid w:val="008A7C67"/>
    <w:rsid w:val="008B23AE"/>
    <w:rsid w:val="008B42DB"/>
    <w:rsid w:val="008B59E4"/>
    <w:rsid w:val="008C26E8"/>
    <w:rsid w:val="008C3CDE"/>
    <w:rsid w:val="008D1CCD"/>
    <w:rsid w:val="008D1E9D"/>
    <w:rsid w:val="008D5F44"/>
    <w:rsid w:val="008E192A"/>
    <w:rsid w:val="008E4709"/>
    <w:rsid w:val="008E5CCE"/>
    <w:rsid w:val="009076BE"/>
    <w:rsid w:val="00925636"/>
    <w:rsid w:val="00927E5E"/>
    <w:rsid w:val="009318E1"/>
    <w:rsid w:val="00943AB7"/>
    <w:rsid w:val="009465A2"/>
    <w:rsid w:val="00946EC6"/>
    <w:rsid w:val="00967DEA"/>
    <w:rsid w:val="00970E30"/>
    <w:rsid w:val="00973D61"/>
    <w:rsid w:val="00980998"/>
    <w:rsid w:val="00986D8C"/>
    <w:rsid w:val="009A43B1"/>
    <w:rsid w:val="009B0F49"/>
    <w:rsid w:val="009B746E"/>
    <w:rsid w:val="009C187E"/>
    <w:rsid w:val="009C6126"/>
    <w:rsid w:val="009D18DA"/>
    <w:rsid w:val="009E2C93"/>
    <w:rsid w:val="009E3088"/>
    <w:rsid w:val="009E5F93"/>
    <w:rsid w:val="009E7823"/>
    <w:rsid w:val="00A14235"/>
    <w:rsid w:val="00A15A16"/>
    <w:rsid w:val="00A20242"/>
    <w:rsid w:val="00A33283"/>
    <w:rsid w:val="00A54C8A"/>
    <w:rsid w:val="00A600CB"/>
    <w:rsid w:val="00A6548F"/>
    <w:rsid w:val="00A703EC"/>
    <w:rsid w:val="00A71BFB"/>
    <w:rsid w:val="00A71D9B"/>
    <w:rsid w:val="00A72792"/>
    <w:rsid w:val="00A74692"/>
    <w:rsid w:val="00A7724D"/>
    <w:rsid w:val="00A77B18"/>
    <w:rsid w:val="00A82078"/>
    <w:rsid w:val="00A9004C"/>
    <w:rsid w:val="00A9347D"/>
    <w:rsid w:val="00AA4216"/>
    <w:rsid w:val="00AB30FB"/>
    <w:rsid w:val="00AB5F43"/>
    <w:rsid w:val="00AC3A8F"/>
    <w:rsid w:val="00AD7219"/>
    <w:rsid w:val="00AF10D9"/>
    <w:rsid w:val="00B21BB3"/>
    <w:rsid w:val="00B252A6"/>
    <w:rsid w:val="00B46C37"/>
    <w:rsid w:val="00B56EB8"/>
    <w:rsid w:val="00B72F4F"/>
    <w:rsid w:val="00B748BA"/>
    <w:rsid w:val="00BC4F4B"/>
    <w:rsid w:val="00BC688C"/>
    <w:rsid w:val="00BC6AE7"/>
    <w:rsid w:val="00BE4F28"/>
    <w:rsid w:val="00BF0224"/>
    <w:rsid w:val="00BF4F6D"/>
    <w:rsid w:val="00C07A57"/>
    <w:rsid w:val="00C23AB8"/>
    <w:rsid w:val="00C24E69"/>
    <w:rsid w:val="00C33A8B"/>
    <w:rsid w:val="00C373C4"/>
    <w:rsid w:val="00C41775"/>
    <w:rsid w:val="00C42293"/>
    <w:rsid w:val="00C549B9"/>
    <w:rsid w:val="00C74E3E"/>
    <w:rsid w:val="00C85328"/>
    <w:rsid w:val="00C95DB0"/>
    <w:rsid w:val="00CD470B"/>
    <w:rsid w:val="00CD617B"/>
    <w:rsid w:val="00CD7BFA"/>
    <w:rsid w:val="00CE2F80"/>
    <w:rsid w:val="00CE305B"/>
    <w:rsid w:val="00CE5A61"/>
    <w:rsid w:val="00CF47CE"/>
    <w:rsid w:val="00CF78CB"/>
    <w:rsid w:val="00D05A1E"/>
    <w:rsid w:val="00D12145"/>
    <w:rsid w:val="00D1260D"/>
    <w:rsid w:val="00D2324C"/>
    <w:rsid w:val="00D35CAF"/>
    <w:rsid w:val="00D52A2C"/>
    <w:rsid w:val="00D638F9"/>
    <w:rsid w:val="00D6573F"/>
    <w:rsid w:val="00D67554"/>
    <w:rsid w:val="00D71648"/>
    <w:rsid w:val="00D742F3"/>
    <w:rsid w:val="00D80403"/>
    <w:rsid w:val="00DA44BA"/>
    <w:rsid w:val="00DB4701"/>
    <w:rsid w:val="00DC1AD5"/>
    <w:rsid w:val="00DC4289"/>
    <w:rsid w:val="00DE0AFE"/>
    <w:rsid w:val="00DE5034"/>
    <w:rsid w:val="00DF3E2B"/>
    <w:rsid w:val="00DF6A76"/>
    <w:rsid w:val="00E00E7F"/>
    <w:rsid w:val="00E12BDB"/>
    <w:rsid w:val="00E165EF"/>
    <w:rsid w:val="00E25712"/>
    <w:rsid w:val="00E34FFC"/>
    <w:rsid w:val="00E417ED"/>
    <w:rsid w:val="00E43937"/>
    <w:rsid w:val="00E5054A"/>
    <w:rsid w:val="00E50932"/>
    <w:rsid w:val="00E526AF"/>
    <w:rsid w:val="00E62779"/>
    <w:rsid w:val="00E70D54"/>
    <w:rsid w:val="00E818F3"/>
    <w:rsid w:val="00E81B8A"/>
    <w:rsid w:val="00EA363F"/>
    <w:rsid w:val="00EB3701"/>
    <w:rsid w:val="00EB7F8B"/>
    <w:rsid w:val="00EC5F08"/>
    <w:rsid w:val="00ED59F2"/>
    <w:rsid w:val="00ED7D3A"/>
    <w:rsid w:val="00EE37A4"/>
    <w:rsid w:val="00EE4E5A"/>
    <w:rsid w:val="00EE4EDC"/>
    <w:rsid w:val="00F055F5"/>
    <w:rsid w:val="00F10521"/>
    <w:rsid w:val="00F20AF5"/>
    <w:rsid w:val="00F27B38"/>
    <w:rsid w:val="00F27F61"/>
    <w:rsid w:val="00F350A1"/>
    <w:rsid w:val="00F47B25"/>
    <w:rsid w:val="00F636D5"/>
    <w:rsid w:val="00F668CB"/>
    <w:rsid w:val="00F675E3"/>
    <w:rsid w:val="00F82CAD"/>
    <w:rsid w:val="00F82FCC"/>
    <w:rsid w:val="00F8415A"/>
    <w:rsid w:val="00F906EE"/>
    <w:rsid w:val="00F92F07"/>
    <w:rsid w:val="00FA122C"/>
    <w:rsid w:val="00FA26B7"/>
    <w:rsid w:val="00FA7B1A"/>
    <w:rsid w:val="00FB60AA"/>
    <w:rsid w:val="00FE0EEA"/>
    <w:rsid w:val="00FF43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91CD25D"/>
  <w15:docId w15:val="{5DF29EDF-8F16-4F93-9C93-D55611A42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uiPriority="9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93EE0"/>
    <w:pPr>
      <w:tabs>
        <w:tab w:val="left" w:pos="794"/>
        <w:tab w:val="left" w:pos="1191"/>
        <w:tab w:val="left" w:pos="1588"/>
        <w:tab w:val="left" w:pos="1985"/>
      </w:tabs>
      <w:overflowPunct w:val="0"/>
      <w:autoSpaceDE w:val="0"/>
      <w:autoSpaceDN w:val="0"/>
      <w:adjustRightInd w:val="0"/>
      <w:spacing w:before="120"/>
      <w:textAlignment w:val="baseline"/>
    </w:pPr>
    <w:rPr>
      <w:rFonts w:ascii="Times New Roman" w:hAnsi="Times New Roman"/>
      <w:sz w:val="24"/>
    </w:rPr>
  </w:style>
  <w:style w:type="paragraph" w:styleId="Heading1">
    <w:name w:val="heading 1"/>
    <w:aliases w:val="H1,h1,h11,h12,h13,h14,h15,h16,h17,h111,h121,h131,h141,h151,h161,h18,h112,h122,h132,h142,h152,h162,h19,h113,h123,h133,h143,h153,h163,1,l1,II+,I,Section Head,Chapter Heading,h:1,h:1app,app heading 1,Head 1 (Chapter heading),Titre§,H11,NMP Headi"/>
    <w:basedOn w:val="Normal"/>
    <w:next w:val="Normal"/>
    <w:uiPriority w:val="99"/>
    <w:qFormat/>
    <w:rsid w:val="00E62779"/>
    <w:pPr>
      <w:keepNext/>
      <w:keepLines/>
      <w:spacing w:before="360"/>
      <w:ind w:left="794" w:hanging="794"/>
      <w:outlineLvl w:val="0"/>
    </w:pPr>
    <w:rPr>
      <w:b/>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Heading 2 Hidde"/>
    <w:basedOn w:val="Heading1"/>
    <w:next w:val="Normal"/>
    <w:link w:val="Heading2Char"/>
    <w:qFormat/>
    <w:rsid w:val="00E62779"/>
    <w:pPr>
      <w:spacing w:before="240"/>
      <w:outlineLvl w:val="1"/>
    </w:pPr>
  </w:style>
  <w:style w:type="paragraph" w:styleId="Heading3">
    <w:name w:val="heading 3"/>
    <w:aliases w:val="h3,h31,H3"/>
    <w:basedOn w:val="Heading1"/>
    <w:next w:val="Normal"/>
    <w:link w:val="Heading3Char"/>
    <w:uiPriority w:val="99"/>
    <w:qFormat/>
    <w:rsid w:val="00E62779"/>
    <w:pPr>
      <w:spacing w:before="160"/>
      <w:outlineLvl w:val="2"/>
    </w:pPr>
  </w:style>
  <w:style w:type="paragraph" w:styleId="Heading4">
    <w:name w:val="heading 4"/>
    <w:aliases w:val="h4,H4,h41,H41,H42,h42,H43,h43,H411,h411,H421,h421,H44,h44,H412,h412,H422,h422,H431,h431,H45,h45,H413,h413,H423,h423,H432,h432,H46,h46,H47,h47,Memo Heading 4"/>
    <w:basedOn w:val="Heading3"/>
    <w:next w:val="Normal"/>
    <w:link w:val="Heading4Char"/>
    <w:qFormat/>
    <w:rsid w:val="00E62779"/>
    <w:pPr>
      <w:tabs>
        <w:tab w:val="clear" w:pos="794"/>
        <w:tab w:val="left" w:pos="1021"/>
      </w:tabs>
      <w:ind w:left="1021" w:hanging="1021"/>
      <w:outlineLvl w:val="3"/>
    </w:pPr>
  </w:style>
  <w:style w:type="paragraph" w:styleId="Heading5">
    <w:name w:val="heading 5"/>
    <w:aliases w:val="H5"/>
    <w:basedOn w:val="Heading4"/>
    <w:next w:val="Normal"/>
    <w:link w:val="Heading5Char"/>
    <w:qFormat/>
    <w:rsid w:val="00E62779"/>
    <w:pPr>
      <w:outlineLvl w:val="4"/>
    </w:pPr>
  </w:style>
  <w:style w:type="paragraph" w:styleId="Heading6">
    <w:name w:val="heading 6"/>
    <w:aliases w:val="H6"/>
    <w:basedOn w:val="Heading4"/>
    <w:next w:val="Normal"/>
    <w:link w:val="Heading6Char"/>
    <w:qFormat/>
    <w:rsid w:val="00E62779"/>
    <w:pPr>
      <w:tabs>
        <w:tab w:val="clear" w:pos="1021"/>
        <w:tab w:val="clear" w:pos="1191"/>
      </w:tabs>
      <w:ind w:left="1588" w:hanging="1588"/>
      <w:outlineLvl w:val="5"/>
    </w:pPr>
  </w:style>
  <w:style w:type="paragraph" w:styleId="Heading7">
    <w:name w:val="heading 7"/>
    <w:aliases w:val="H7,8"/>
    <w:basedOn w:val="Heading6"/>
    <w:next w:val="Normal"/>
    <w:link w:val="Heading7Char"/>
    <w:qFormat/>
    <w:rsid w:val="00E62779"/>
    <w:pPr>
      <w:outlineLvl w:val="6"/>
    </w:pPr>
  </w:style>
  <w:style w:type="paragraph" w:styleId="Heading8">
    <w:name w:val="heading 8"/>
    <w:aliases w:val="Table Heading"/>
    <w:basedOn w:val="Heading6"/>
    <w:next w:val="Normal"/>
    <w:link w:val="Heading8Char"/>
    <w:qFormat/>
    <w:rsid w:val="00E62779"/>
    <w:pPr>
      <w:outlineLvl w:val="7"/>
    </w:pPr>
  </w:style>
  <w:style w:type="paragraph" w:styleId="Heading9">
    <w:name w:val="heading 9"/>
    <w:aliases w:val="Figure Heading,FH"/>
    <w:basedOn w:val="Heading6"/>
    <w:next w:val="Normal"/>
    <w:link w:val="Heading9Char"/>
    <w:qFormat/>
    <w:rsid w:val="00E6277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E62779"/>
    <w:pPr>
      <w:spacing w:before="360"/>
    </w:pPr>
  </w:style>
  <w:style w:type="paragraph" w:customStyle="1" w:styleId="Artheading">
    <w:name w:val="Art_heading"/>
    <w:basedOn w:val="Normal"/>
    <w:next w:val="Normalaftertitle"/>
    <w:rsid w:val="00E62779"/>
    <w:pPr>
      <w:spacing w:before="480"/>
      <w:jc w:val="center"/>
    </w:pPr>
    <w:rPr>
      <w:b/>
      <w:sz w:val="28"/>
    </w:rPr>
  </w:style>
  <w:style w:type="paragraph" w:customStyle="1" w:styleId="ArtNo">
    <w:name w:val="Art_No"/>
    <w:basedOn w:val="Normal"/>
    <w:next w:val="Arttitle"/>
    <w:rsid w:val="00E62779"/>
    <w:pPr>
      <w:keepNext/>
      <w:keepLines/>
      <w:spacing w:before="480"/>
      <w:jc w:val="center"/>
    </w:pPr>
    <w:rPr>
      <w:caps/>
      <w:sz w:val="28"/>
    </w:rPr>
  </w:style>
  <w:style w:type="paragraph" w:customStyle="1" w:styleId="Arttitle">
    <w:name w:val="Art_title"/>
    <w:basedOn w:val="Normal"/>
    <w:next w:val="Normalaftertitle"/>
    <w:link w:val="ArttitleChar"/>
    <w:rsid w:val="00E62779"/>
    <w:pPr>
      <w:keepNext/>
      <w:keepLines/>
      <w:spacing w:before="240"/>
      <w:jc w:val="center"/>
    </w:pPr>
    <w:rPr>
      <w:b/>
      <w:sz w:val="28"/>
    </w:rPr>
  </w:style>
  <w:style w:type="paragraph" w:customStyle="1" w:styleId="ASN1">
    <w:name w:val="ASN.1"/>
    <w:basedOn w:val="Normal"/>
    <w:rsid w:val="00E62779"/>
    <w:pPr>
      <w:tabs>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Normal"/>
    <w:next w:val="Normal"/>
    <w:link w:val="CallChar"/>
    <w:rsid w:val="00E62779"/>
    <w:pPr>
      <w:keepNext/>
      <w:keepLines/>
      <w:spacing w:before="160"/>
      <w:ind w:left="794"/>
    </w:pPr>
    <w:rPr>
      <w:i/>
    </w:rPr>
  </w:style>
  <w:style w:type="paragraph" w:customStyle="1" w:styleId="ChapNo">
    <w:name w:val="Chap_No"/>
    <w:basedOn w:val="Normal"/>
    <w:next w:val="Chaptitle"/>
    <w:rsid w:val="00E62779"/>
    <w:pPr>
      <w:keepNext/>
      <w:keepLines/>
      <w:spacing w:before="480"/>
      <w:jc w:val="center"/>
    </w:pPr>
    <w:rPr>
      <w:b/>
      <w:caps/>
      <w:sz w:val="28"/>
    </w:rPr>
  </w:style>
  <w:style w:type="paragraph" w:customStyle="1" w:styleId="Chaptitle">
    <w:name w:val="Chap_title"/>
    <w:basedOn w:val="Normal"/>
    <w:next w:val="Normalaftertitle"/>
    <w:rsid w:val="00E62779"/>
    <w:pPr>
      <w:keepNext/>
      <w:keepLines/>
      <w:spacing w:before="240"/>
      <w:jc w:val="center"/>
    </w:pPr>
    <w:rPr>
      <w:b/>
      <w:sz w:val="28"/>
    </w:rPr>
  </w:style>
  <w:style w:type="character" w:styleId="EndnoteReference">
    <w:name w:val="endnote reference"/>
    <w:semiHidden/>
    <w:rsid w:val="00E62779"/>
    <w:rPr>
      <w:vertAlign w:val="superscript"/>
    </w:rPr>
  </w:style>
  <w:style w:type="paragraph" w:customStyle="1" w:styleId="enumlev1">
    <w:name w:val="enumlev1"/>
    <w:basedOn w:val="Normal"/>
    <w:link w:val="enumlev1Char"/>
    <w:rsid w:val="00E62779"/>
    <w:pPr>
      <w:spacing w:before="80"/>
      <w:ind w:left="794" w:hanging="794"/>
    </w:pPr>
  </w:style>
  <w:style w:type="paragraph" w:customStyle="1" w:styleId="enumlev2">
    <w:name w:val="enumlev2"/>
    <w:basedOn w:val="enumlev1"/>
    <w:rsid w:val="00E62779"/>
    <w:pPr>
      <w:ind w:left="1191" w:hanging="397"/>
    </w:pPr>
  </w:style>
  <w:style w:type="paragraph" w:customStyle="1" w:styleId="enumlev3">
    <w:name w:val="enumlev3"/>
    <w:basedOn w:val="enumlev2"/>
    <w:rsid w:val="00E62779"/>
    <w:pPr>
      <w:ind w:left="1588"/>
    </w:pPr>
  </w:style>
  <w:style w:type="paragraph" w:customStyle="1" w:styleId="Equation">
    <w:name w:val="Equation"/>
    <w:basedOn w:val="Normal"/>
    <w:rsid w:val="00E62779"/>
    <w:pPr>
      <w:tabs>
        <w:tab w:val="clear" w:pos="1191"/>
        <w:tab w:val="clear" w:pos="1588"/>
        <w:tab w:val="clear" w:pos="1985"/>
        <w:tab w:val="center" w:pos="4820"/>
        <w:tab w:val="right" w:pos="9639"/>
      </w:tabs>
    </w:pPr>
  </w:style>
  <w:style w:type="paragraph" w:customStyle="1" w:styleId="Equationlegend">
    <w:name w:val="Equation_legend"/>
    <w:basedOn w:val="Normal"/>
    <w:rsid w:val="00E62779"/>
    <w:pPr>
      <w:tabs>
        <w:tab w:val="clear" w:pos="794"/>
        <w:tab w:val="clear" w:pos="1191"/>
        <w:tab w:val="clear" w:pos="1588"/>
        <w:tab w:val="right" w:pos="1814"/>
      </w:tabs>
      <w:spacing w:before="80"/>
      <w:ind w:left="1985" w:hanging="1985"/>
    </w:pPr>
  </w:style>
  <w:style w:type="paragraph" w:customStyle="1" w:styleId="Figurelegend">
    <w:name w:val="Figure_legend"/>
    <w:basedOn w:val="Normal"/>
    <w:rsid w:val="00E62779"/>
    <w:pPr>
      <w:keepNext/>
      <w:keepLines/>
      <w:tabs>
        <w:tab w:val="clear" w:pos="794"/>
        <w:tab w:val="clear" w:pos="1191"/>
        <w:tab w:val="clear" w:pos="1588"/>
        <w:tab w:val="clear" w:pos="1985"/>
      </w:tabs>
      <w:spacing w:before="20" w:after="20"/>
    </w:pPr>
    <w:rPr>
      <w:sz w:val="18"/>
    </w:rPr>
  </w:style>
  <w:style w:type="paragraph" w:customStyle="1" w:styleId="Tabletext">
    <w:name w:val="Table_text"/>
    <w:basedOn w:val="Normal"/>
    <w:link w:val="TabletextChar"/>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Normal"/>
    <w:next w:val="Normalaftertitle"/>
    <w:rsid w:val="00E62779"/>
    <w:pPr>
      <w:keepLines/>
      <w:spacing w:before="240" w:after="120"/>
      <w:jc w:val="center"/>
    </w:pPr>
  </w:style>
  <w:style w:type="paragraph" w:styleId="Footer">
    <w:name w:val="footer"/>
    <w:aliases w:val="footer odd,footer,fo,pie de página"/>
    <w:basedOn w:val="Normal"/>
    <w:link w:val="FooterChar"/>
    <w:rsid w:val="00E62779"/>
    <w:pPr>
      <w:tabs>
        <w:tab w:val="clear" w:pos="794"/>
        <w:tab w:val="clear" w:pos="1191"/>
        <w:tab w:val="clear" w:pos="1588"/>
        <w:tab w:val="clear" w:pos="1985"/>
        <w:tab w:val="left" w:pos="5954"/>
        <w:tab w:val="right" w:pos="9639"/>
      </w:tabs>
      <w:spacing w:before="0"/>
    </w:pPr>
    <w:rPr>
      <w:caps/>
      <w:noProof/>
      <w:sz w:val="16"/>
    </w:rPr>
  </w:style>
  <w:style w:type="paragraph" w:customStyle="1" w:styleId="FirstFooter">
    <w:name w:val="FirstFooter"/>
    <w:basedOn w:val="Footer"/>
    <w:rsid w:val="00E6277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E62779"/>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footnote text"/>
    <w:basedOn w:val="Note"/>
    <w:link w:val="FootnoteTextChar"/>
    <w:uiPriority w:val="99"/>
    <w:rsid w:val="00E62779"/>
    <w:pPr>
      <w:keepLines/>
      <w:tabs>
        <w:tab w:val="left" w:pos="255"/>
      </w:tabs>
      <w:ind w:left="255" w:hanging="255"/>
    </w:pPr>
  </w:style>
  <w:style w:type="paragraph" w:customStyle="1" w:styleId="Note">
    <w:name w:val="Note"/>
    <w:basedOn w:val="Normal"/>
    <w:link w:val="NoteChar"/>
    <w:rsid w:val="00E62779"/>
    <w:pPr>
      <w:spacing w:before="80"/>
    </w:pPr>
    <w:rPr>
      <w:sz w:val="22"/>
    </w:rPr>
  </w:style>
  <w:style w:type="paragraph" w:styleId="Header">
    <w:name w:val="header"/>
    <w:aliases w:val="header odd,header odd1,header odd2,header,header odd3,header odd4,header odd5,header odd6,header1,header2,header3,header odd11,header odd21,header odd7,header4,header odd8,header odd9,header5,header odd12,header11,header21,header odd22,header31"/>
    <w:basedOn w:val="Normal"/>
    <w:link w:val="HeaderChar"/>
    <w:rsid w:val="00E62779"/>
    <w:pPr>
      <w:tabs>
        <w:tab w:val="clear" w:pos="794"/>
        <w:tab w:val="clear" w:pos="1191"/>
        <w:tab w:val="clear" w:pos="1588"/>
        <w:tab w:val="clear" w:pos="1985"/>
      </w:tabs>
      <w:spacing w:before="0"/>
      <w:jc w:val="center"/>
    </w:pPr>
    <w:rPr>
      <w:sz w:val="18"/>
    </w:rPr>
  </w:style>
  <w:style w:type="paragraph" w:customStyle="1" w:styleId="AnnexNoTitle">
    <w:name w:val="Annex_NoTitle"/>
    <w:basedOn w:val="Normal"/>
    <w:next w:val="Normalaftertitle"/>
    <w:rsid w:val="00E62779"/>
    <w:pPr>
      <w:keepNext/>
      <w:keepLines/>
      <w:spacing w:before="480"/>
      <w:jc w:val="center"/>
    </w:pPr>
    <w:rPr>
      <w:b/>
      <w:sz w:val="28"/>
    </w:rPr>
  </w:style>
  <w:style w:type="paragraph" w:customStyle="1" w:styleId="AppendixNoTitle">
    <w:name w:val="Appendix_NoTitle"/>
    <w:basedOn w:val="AnnexNoTitle"/>
    <w:next w:val="Normalaftertitle"/>
    <w:rsid w:val="00E62779"/>
  </w:style>
  <w:style w:type="paragraph" w:styleId="Index1">
    <w:name w:val="index 1"/>
    <w:basedOn w:val="Normal"/>
    <w:next w:val="Normal"/>
    <w:semiHidden/>
    <w:rsid w:val="00E62779"/>
  </w:style>
  <w:style w:type="paragraph" w:styleId="Index2">
    <w:name w:val="index 2"/>
    <w:basedOn w:val="Normal"/>
    <w:next w:val="Normal"/>
    <w:semiHidden/>
    <w:rsid w:val="00E62779"/>
    <w:pPr>
      <w:ind w:left="283"/>
    </w:pPr>
  </w:style>
  <w:style w:type="paragraph" w:styleId="Index3">
    <w:name w:val="index 3"/>
    <w:basedOn w:val="Normal"/>
    <w:next w:val="Normal"/>
    <w:semiHidden/>
    <w:rsid w:val="00E62779"/>
    <w:pPr>
      <w:ind w:left="566"/>
    </w:pPr>
  </w:style>
  <w:style w:type="paragraph" w:customStyle="1" w:styleId="PartNo">
    <w:name w:val="Part_No"/>
    <w:basedOn w:val="Normal"/>
    <w:next w:val="Partref"/>
    <w:rsid w:val="00E62779"/>
    <w:pPr>
      <w:keepNext/>
      <w:keepLines/>
      <w:spacing w:before="480" w:after="80"/>
      <w:jc w:val="center"/>
    </w:pPr>
    <w:rPr>
      <w:caps/>
      <w:sz w:val="28"/>
    </w:rPr>
  </w:style>
  <w:style w:type="paragraph" w:customStyle="1" w:styleId="Partref">
    <w:name w:val="Part_ref"/>
    <w:basedOn w:val="Normal"/>
    <w:next w:val="Parttitle"/>
    <w:rsid w:val="00E62779"/>
    <w:pPr>
      <w:keepNext/>
      <w:keepLines/>
      <w:spacing w:before="280"/>
      <w:jc w:val="center"/>
    </w:pPr>
  </w:style>
  <w:style w:type="paragraph" w:customStyle="1" w:styleId="Parttitle">
    <w:name w:val="Part_title"/>
    <w:basedOn w:val="Normal"/>
    <w:next w:val="Normalaftertitle"/>
    <w:rsid w:val="00E62779"/>
    <w:pPr>
      <w:keepNext/>
      <w:keepLines/>
      <w:spacing w:before="240" w:after="280"/>
      <w:jc w:val="center"/>
    </w:pPr>
    <w:rPr>
      <w:b/>
      <w:sz w:val="28"/>
    </w:rPr>
  </w:style>
  <w:style w:type="paragraph" w:customStyle="1" w:styleId="RecNo">
    <w:name w:val="Rec_No"/>
    <w:basedOn w:val="Normal"/>
    <w:next w:val="Rectitle"/>
    <w:rsid w:val="00E62779"/>
    <w:pPr>
      <w:keepNext/>
      <w:keepLines/>
      <w:spacing w:before="480"/>
      <w:jc w:val="center"/>
    </w:pPr>
    <w:rPr>
      <w:caps/>
      <w:sz w:val="28"/>
    </w:rPr>
  </w:style>
  <w:style w:type="paragraph" w:customStyle="1" w:styleId="Rectitle">
    <w:name w:val="Rec_title"/>
    <w:basedOn w:val="Normal"/>
    <w:next w:val="Normalaftertitle"/>
    <w:rsid w:val="00E62779"/>
    <w:pPr>
      <w:keepNext/>
      <w:keepLines/>
      <w:spacing w:before="360"/>
      <w:jc w:val="center"/>
    </w:pPr>
    <w:rPr>
      <w:b/>
      <w:sz w:val="28"/>
    </w:rPr>
  </w:style>
  <w:style w:type="paragraph" w:customStyle="1" w:styleId="Recref">
    <w:name w:val="Rec_ref"/>
    <w:basedOn w:val="Normal"/>
    <w:next w:val="Recdate"/>
    <w:rsid w:val="00E62779"/>
    <w:pPr>
      <w:keepNext/>
      <w:keepLines/>
      <w:tabs>
        <w:tab w:val="clear" w:pos="794"/>
        <w:tab w:val="clear" w:pos="1191"/>
        <w:tab w:val="clear" w:pos="1588"/>
        <w:tab w:val="clear" w:pos="1985"/>
      </w:tabs>
      <w:jc w:val="center"/>
    </w:pPr>
  </w:style>
  <w:style w:type="paragraph" w:customStyle="1" w:styleId="Recdate">
    <w:name w:val="Rec_date"/>
    <w:basedOn w:val="Normal"/>
    <w:next w:val="Normalaftertitle"/>
    <w:rsid w:val="00E62779"/>
    <w:pPr>
      <w:keepNext/>
      <w:keepLines/>
      <w:tabs>
        <w:tab w:val="clear" w:pos="794"/>
        <w:tab w:val="clear" w:pos="1191"/>
        <w:tab w:val="clear" w:pos="1588"/>
        <w:tab w:val="clear" w:pos="1985"/>
      </w:tabs>
      <w:jc w:val="right"/>
    </w:pPr>
    <w:rPr>
      <w:sz w:val="22"/>
    </w:rPr>
  </w:style>
  <w:style w:type="paragraph" w:customStyle="1" w:styleId="Questiondate">
    <w:name w:val="Question_date"/>
    <w:basedOn w:val="Recdate"/>
    <w:next w:val="Normalaftertitle"/>
    <w:rsid w:val="00E62779"/>
  </w:style>
  <w:style w:type="paragraph" w:customStyle="1" w:styleId="QuestionNo">
    <w:name w:val="Question_No"/>
    <w:basedOn w:val="RecNo"/>
    <w:next w:val="Questiontitle"/>
    <w:rsid w:val="00E62779"/>
  </w:style>
  <w:style w:type="paragraph" w:customStyle="1" w:styleId="Questiontitle">
    <w:name w:val="Question_title"/>
    <w:basedOn w:val="Rectitle"/>
    <w:next w:val="Questionref"/>
    <w:rsid w:val="00E62779"/>
  </w:style>
  <w:style w:type="paragraph" w:customStyle="1" w:styleId="Questionref">
    <w:name w:val="Question_ref"/>
    <w:basedOn w:val="Recref"/>
    <w:next w:val="Questiondate"/>
    <w:rsid w:val="00E62779"/>
  </w:style>
  <w:style w:type="paragraph" w:customStyle="1" w:styleId="Reftext">
    <w:name w:val="Ref_text"/>
    <w:basedOn w:val="Normal"/>
    <w:rsid w:val="00E62779"/>
    <w:pPr>
      <w:ind w:left="794" w:hanging="794"/>
    </w:pPr>
    <w:rPr>
      <w:sz w:val="22"/>
    </w:rPr>
  </w:style>
  <w:style w:type="paragraph" w:customStyle="1" w:styleId="Reftitle">
    <w:name w:val="Ref_title"/>
    <w:basedOn w:val="Normal"/>
    <w:next w:val="Reftext"/>
    <w:rsid w:val="00E62779"/>
    <w:pPr>
      <w:spacing w:before="480"/>
      <w:jc w:val="center"/>
    </w:pPr>
    <w:rPr>
      <w:b/>
      <w:sz w:val="28"/>
    </w:rPr>
  </w:style>
  <w:style w:type="paragraph" w:customStyle="1" w:styleId="Repdate">
    <w:name w:val="Rep_date"/>
    <w:basedOn w:val="Recdate"/>
    <w:next w:val="Normalaftertitle"/>
    <w:rsid w:val="00E62779"/>
  </w:style>
  <w:style w:type="paragraph" w:customStyle="1" w:styleId="RepNo">
    <w:name w:val="Rep_No"/>
    <w:basedOn w:val="RecNo"/>
    <w:next w:val="Reptitle"/>
    <w:uiPriority w:val="99"/>
    <w:rsid w:val="00E62779"/>
  </w:style>
  <w:style w:type="paragraph" w:customStyle="1" w:styleId="Reptitle">
    <w:name w:val="Rep_title"/>
    <w:basedOn w:val="Rectitle"/>
    <w:next w:val="Repref"/>
    <w:uiPriority w:val="99"/>
    <w:rsid w:val="00E62779"/>
  </w:style>
  <w:style w:type="paragraph" w:customStyle="1" w:styleId="Repref">
    <w:name w:val="Rep_ref"/>
    <w:basedOn w:val="Recref"/>
    <w:next w:val="Repdate"/>
    <w:uiPriority w:val="99"/>
    <w:rsid w:val="00E62779"/>
  </w:style>
  <w:style w:type="paragraph" w:customStyle="1" w:styleId="Resdate">
    <w:name w:val="Res_date"/>
    <w:basedOn w:val="Recdate"/>
    <w:next w:val="Normalaftertitle"/>
    <w:rsid w:val="00E62779"/>
  </w:style>
  <w:style w:type="paragraph" w:customStyle="1" w:styleId="ResNo">
    <w:name w:val="Res_No"/>
    <w:basedOn w:val="RecNo"/>
    <w:next w:val="Restitle"/>
    <w:rsid w:val="00E62779"/>
  </w:style>
  <w:style w:type="paragraph" w:customStyle="1" w:styleId="Restitle">
    <w:name w:val="Res_title"/>
    <w:basedOn w:val="Rectitle"/>
    <w:next w:val="Resref"/>
    <w:rsid w:val="00E62779"/>
  </w:style>
  <w:style w:type="paragraph" w:customStyle="1" w:styleId="Resref">
    <w:name w:val="Res_ref"/>
    <w:basedOn w:val="Recref"/>
    <w:next w:val="Resdate"/>
    <w:rsid w:val="00E62779"/>
  </w:style>
  <w:style w:type="paragraph" w:customStyle="1" w:styleId="SectionNo">
    <w:name w:val="Section_No"/>
    <w:basedOn w:val="Normal"/>
    <w:next w:val="Sectiontitle"/>
    <w:rsid w:val="00E62779"/>
    <w:pPr>
      <w:keepNext/>
      <w:keepLines/>
      <w:spacing w:before="480" w:after="80"/>
      <w:jc w:val="center"/>
    </w:pPr>
    <w:rPr>
      <w:caps/>
      <w:sz w:val="28"/>
    </w:rPr>
  </w:style>
  <w:style w:type="paragraph" w:customStyle="1" w:styleId="Sectiontitle">
    <w:name w:val="Section_title"/>
    <w:basedOn w:val="Normal"/>
    <w:next w:val="Normalaftertitle"/>
    <w:rsid w:val="00E62779"/>
    <w:pPr>
      <w:keepNext/>
      <w:keepLines/>
      <w:spacing w:before="480" w:after="280"/>
      <w:jc w:val="center"/>
    </w:pPr>
    <w:rPr>
      <w:b/>
      <w:sz w:val="28"/>
    </w:rPr>
  </w:style>
  <w:style w:type="paragraph" w:customStyle="1" w:styleId="Source">
    <w:name w:val="Source"/>
    <w:basedOn w:val="Normal"/>
    <w:next w:val="Normalaftertitle"/>
    <w:link w:val="SourceChar"/>
    <w:rsid w:val="00E62779"/>
    <w:pPr>
      <w:spacing w:before="840" w:after="200"/>
      <w:jc w:val="center"/>
    </w:pPr>
    <w:rPr>
      <w:b/>
      <w:sz w:val="28"/>
    </w:rPr>
  </w:style>
  <w:style w:type="paragraph" w:customStyle="1" w:styleId="SpecialFooter">
    <w:name w:val="Special Footer"/>
    <w:basedOn w:val="Footer"/>
    <w:rsid w:val="00E6277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next w:val="Tabletext"/>
    <w:link w:val="TableheadChar"/>
    <w:rsid w:val="00E62779"/>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
    <w:name w:val="Table_No"/>
    <w:basedOn w:val="Normal"/>
    <w:next w:val="Tabletitle"/>
    <w:link w:val="TableNoChar"/>
    <w:rsid w:val="00E62779"/>
    <w:pPr>
      <w:keepNext/>
      <w:spacing w:before="560" w:after="120"/>
      <w:jc w:val="center"/>
    </w:pPr>
    <w:rPr>
      <w:caps/>
    </w:rPr>
  </w:style>
  <w:style w:type="paragraph" w:customStyle="1" w:styleId="Tabletitle">
    <w:name w:val="Table_title"/>
    <w:basedOn w:val="Normal"/>
    <w:next w:val="Tablehead"/>
    <w:link w:val="TabletitleChar"/>
    <w:rsid w:val="00E62779"/>
    <w:pPr>
      <w:keepNext/>
      <w:keepLines/>
      <w:spacing w:before="0" w:after="120"/>
      <w:jc w:val="center"/>
    </w:pPr>
    <w:rPr>
      <w:b/>
    </w:rPr>
  </w:style>
  <w:style w:type="paragraph" w:customStyle="1" w:styleId="Tableref">
    <w:name w:val="Table_ref"/>
    <w:basedOn w:val="Normal"/>
    <w:next w:val="Tabletitle"/>
    <w:rsid w:val="00E62779"/>
    <w:pPr>
      <w:keepNext/>
      <w:spacing w:before="0" w:after="120"/>
      <w:jc w:val="center"/>
    </w:pPr>
  </w:style>
  <w:style w:type="paragraph" w:customStyle="1" w:styleId="Title1">
    <w:name w:val="Title 1"/>
    <w:basedOn w:val="Source"/>
    <w:next w:val="Title2"/>
    <w:link w:val="Title1Char"/>
    <w:rsid w:val="00E62779"/>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rsid w:val="00E62779"/>
  </w:style>
  <w:style w:type="paragraph" w:customStyle="1" w:styleId="Title3">
    <w:name w:val="Title 3"/>
    <w:basedOn w:val="Title2"/>
    <w:next w:val="Title4"/>
    <w:rsid w:val="00E62779"/>
    <w:rPr>
      <w:caps w:val="0"/>
    </w:rPr>
  </w:style>
  <w:style w:type="paragraph" w:customStyle="1" w:styleId="Title4">
    <w:name w:val="Title 4"/>
    <w:basedOn w:val="Title3"/>
    <w:next w:val="Heading1"/>
    <w:rsid w:val="00E62779"/>
    <w:rPr>
      <w:b/>
    </w:rPr>
  </w:style>
  <w:style w:type="paragraph" w:customStyle="1" w:styleId="toc0">
    <w:name w:val="toc 0"/>
    <w:basedOn w:val="Normal"/>
    <w:next w:val="TOC1"/>
    <w:rsid w:val="00E62779"/>
    <w:pPr>
      <w:tabs>
        <w:tab w:val="clear" w:pos="794"/>
        <w:tab w:val="clear" w:pos="1191"/>
        <w:tab w:val="clear" w:pos="1588"/>
        <w:tab w:val="clear" w:pos="1985"/>
        <w:tab w:val="right" w:pos="9639"/>
      </w:tabs>
    </w:pPr>
    <w:rPr>
      <w:b/>
    </w:rPr>
  </w:style>
  <w:style w:type="paragraph" w:styleId="TOC1">
    <w:name w:val="toc 1"/>
    <w:basedOn w:val="Normal"/>
    <w:rsid w:val="00E62779"/>
    <w:pPr>
      <w:keepLines/>
      <w:tabs>
        <w:tab w:val="clear" w:pos="794"/>
        <w:tab w:val="clear" w:pos="1191"/>
        <w:tab w:val="clear" w:pos="1588"/>
        <w:tab w:val="clear" w:pos="1985"/>
        <w:tab w:val="left" w:pos="964"/>
        <w:tab w:val="left" w:leader="dot" w:pos="8789"/>
        <w:tab w:val="right" w:pos="9639"/>
      </w:tabs>
      <w:spacing w:before="240"/>
      <w:ind w:left="680" w:right="851" w:hanging="680"/>
    </w:pPr>
  </w:style>
  <w:style w:type="paragraph" w:styleId="TOC2">
    <w:name w:val="toc 2"/>
    <w:basedOn w:val="TOC1"/>
    <w:rsid w:val="00E62779"/>
    <w:pPr>
      <w:spacing w:before="80"/>
      <w:ind w:left="1531" w:hanging="851"/>
    </w:pPr>
  </w:style>
  <w:style w:type="paragraph" w:styleId="TOC3">
    <w:name w:val="toc 3"/>
    <w:basedOn w:val="TOC2"/>
    <w:rsid w:val="00E62779"/>
  </w:style>
  <w:style w:type="paragraph" w:styleId="TOC4">
    <w:name w:val="toc 4"/>
    <w:basedOn w:val="TOC3"/>
    <w:rsid w:val="00E62779"/>
  </w:style>
  <w:style w:type="paragraph" w:styleId="TOC5">
    <w:name w:val="toc 5"/>
    <w:basedOn w:val="TOC4"/>
    <w:rsid w:val="00E62779"/>
  </w:style>
  <w:style w:type="paragraph" w:styleId="TOC6">
    <w:name w:val="toc 6"/>
    <w:basedOn w:val="TOC4"/>
    <w:rsid w:val="00E62779"/>
  </w:style>
  <w:style w:type="paragraph" w:styleId="TOC7">
    <w:name w:val="toc 7"/>
    <w:basedOn w:val="TOC4"/>
    <w:rsid w:val="00E62779"/>
  </w:style>
  <w:style w:type="paragraph" w:styleId="TOC8">
    <w:name w:val="toc 8"/>
    <w:basedOn w:val="TOC4"/>
    <w:rsid w:val="00E62779"/>
  </w:style>
  <w:style w:type="character" w:customStyle="1" w:styleId="Appdef">
    <w:name w:val="App_def"/>
    <w:rsid w:val="00E62779"/>
    <w:rPr>
      <w:rFonts w:ascii="Times New Roman" w:hAnsi="Times New Roman"/>
      <w:b/>
    </w:rPr>
  </w:style>
  <w:style w:type="character" w:customStyle="1" w:styleId="Appref">
    <w:name w:val="App_ref"/>
    <w:basedOn w:val="DefaultParagraphFont"/>
    <w:rsid w:val="00E62779"/>
  </w:style>
  <w:style w:type="character" w:customStyle="1" w:styleId="Artdef">
    <w:name w:val="Art_def"/>
    <w:rsid w:val="00E62779"/>
    <w:rPr>
      <w:rFonts w:ascii="Times New Roman" w:hAnsi="Times New Roman"/>
      <w:b/>
    </w:rPr>
  </w:style>
  <w:style w:type="character" w:customStyle="1" w:styleId="Artref">
    <w:name w:val="Art_ref"/>
    <w:basedOn w:val="DefaultParagraphFont"/>
    <w:rsid w:val="00E62779"/>
  </w:style>
  <w:style w:type="character" w:customStyle="1" w:styleId="Recdef">
    <w:name w:val="Rec_def"/>
    <w:rsid w:val="00E62779"/>
    <w:rPr>
      <w:b/>
    </w:rPr>
  </w:style>
  <w:style w:type="character" w:customStyle="1" w:styleId="Resdef">
    <w:name w:val="Res_def"/>
    <w:rsid w:val="00E62779"/>
    <w:rPr>
      <w:rFonts w:ascii="Times New Roman" w:hAnsi="Times New Roman"/>
      <w:b/>
    </w:rPr>
  </w:style>
  <w:style w:type="character" w:customStyle="1" w:styleId="Tablefreq">
    <w:name w:val="Table_freq"/>
    <w:rsid w:val="00E62779"/>
    <w:rPr>
      <w:b/>
      <w:color w:val="auto"/>
    </w:rPr>
  </w:style>
  <w:style w:type="paragraph" w:customStyle="1" w:styleId="Formal">
    <w:name w:val="Formal"/>
    <w:basedOn w:val="ASN1"/>
    <w:rsid w:val="00E62779"/>
    <w:rPr>
      <w:b w:val="0"/>
    </w:rPr>
  </w:style>
  <w:style w:type="paragraph" w:customStyle="1" w:styleId="Section1">
    <w:name w:val="Section_1"/>
    <w:basedOn w:val="Normal"/>
    <w:next w:val="Normal"/>
    <w:rsid w:val="00E62779"/>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E62779"/>
    <w:pPr>
      <w:tabs>
        <w:tab w:val="clear" w:pos="794"/>
        <w:tab w:val="clear" w:pos="1191"/>
        <w:tab w:val="clear" w:pos="1588"/>
        <w:tab w:val="clear" w:pos="1985"/>
      </w:tabs>
      <w:spacing w:before="240"/>
      <w:jc w:val="center"/>
    </w:pPr>
    <w:rPr>
      <w:i/>
    </w:rPr>
  </w:style>
  <w:style w:type="paragraph" w:customStyle="1" w:styleId="Headingi">
    <w:name w:val="Heading_i"/>
    <w:basedOn w:val="Normal"/>
    <w:next w:val="Normal"/>
    <w:rsid w:val="00E62779"/>
    <w:pPr>
      <w:keepNext/>
      <w:spacing w:before="160"/>
    </w:pPr>
    <w:rPr>
      <w:i/>
    </w:rPr>
  </w:style>
  <w:style w:type="paragraph" w:customStyle="1" w:styleId="Headingb">
    <w:name w:val="Heading_b"/>
    <w:basedOn w:val="Normal"/>
    <w:next w:val="Normal"/>
    <w:link w:val="HeadingbChar"/>
    <w:qFormat/>
    <w:rsid w:val="00E62779"/>
    <w:pPr>
      <w:keepNext/>
      <w:spacing w:before="160"/>
    </w:pPr>
    <w:rPr>
      <w:b/>
    </w:rPr>
  </w:style>
  <w:style w:type="paragraph" w:customStyle="1" w:styleId="Figure">
    <w:name w:val="Figure"/>
    <w:basedOn w:val="Normal"/>
    <w:next w:val="Normal"/>
    <w:rsid w:val="00E62779"/>
    <w:pPr>
      <w:keepNext/>
      <w:keepLines/>
      <w:spacing w:before="240" w:after="120"/>
      <w:jc w:val="center"/>
    </w:pPr>
  </w:style>
  <w:style w:type="character" w:styleId="PageNumber">
    <w:name w:val="page number"/>
    <w:basedOn w:val="DefaultParagraphFont"/>
    <w:rsid w:val="00E62779"/>
  </w:style>
  <w:style w:type="paragraph" w:customStyle="1" w:styleId="Figuretitle">
    <w:name w:val="Figure_title"/>
    <w:basedOn w:val="Tabletitle"/>
    <w:next w:val="Normal"/>
    <w:link w:val="FiguretitleChar"/>
    <w:rsid w:val="00E62779"/>
    <w:pPr>
      <w:keepNext w:val="0"/>
    </w:pPr>
  </w:style>
  <w:style w:type="paragraph" w:customStyle="1" w:styleId="FigureNo">
    <w:name w:val="Figure_No"/>
    <w:basedOn w:val="Normal"/>
    <w:next w:val="Figuretitle"/>
    <w:rsid w:val="00E62779"/>
    <w:pPr>
      <w:keepNext/>
      <w:keepLines/>
      <w:spacing w:before="480" w:after="120"/>
      <w:jc w:val="center"/>
    </w:pPr>
    <w:rPr>
      <w:caps/>
    </w:rPr>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uiPriority w:val="99"/>
    <w:rsid w:val="00E62779"/>
    <w:rPr>
      <w:b/>
      <w:sz w:val="24"/>
      <w:lang w:val="en-GB" w:eastAsia="en-US" w:bidi="ar-SA"/>
    </w:rPr>
  </w:style>
  <w:style w:type="character" w:styleId="Hyperlink">
    <w:name w:val="Hyperlink"/>
    <w:aliases w:val="CEO_Hyperlink"/>
    <w:rsid w:val="00783304"/>
    <w:rPr>
      <w:color w:val="0000FF"/>
      <w:u w:val="single"/>
    </w:rPr>
  </w:style>
  <w:style w:type="paragraph" w:styleId="NormalWeb">
    <w:name w:val="Normal (Web)"/>
    <w:basedOn w:val="Normal"/>
    <w:uiPriority w:val="99"/>
    <w:rsid w:val="002071BD"/>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rPr>
  </w:style>
  <w:style w:type="character" w:customStyle="1" w:styleId="href">
    <w:name w:val="href"/>
    <w:basedOn w:val="DefaultParagraphFont"/>
    <w:rsid w:val="00103467"/>
  </w:style>
  <w:style w:type="character" w:styleId="Strong">
    <w:name w:val="Strong"/>
    <w:uiPriority w:val="22"/>
    <w:qFormat/>
    <w:rsid w:val="00103467"/>
    <w:rPr>
      <w:b/>
      <w:bCs/>
    </w:rPr>
  </w:style>
  <w:style w:type="paragraph" w:customStyle="1" w:styleId="TabletitleBR">
    <w:name w:val="Table_title_BR"/>
    <w:basedOn w:val="Normal"/>
    <w:next w:val="Normal"/>
    <w:rsid w:val="00051FEC"/>
    <w:pPr>
      <w:keepNext/>
      <w:keepLines/>
      <w:spacing w:before="0" w:after="120"/>
      <w:jc w:val="center"/>
    </w:pPr>
    <w:rPr>
      <w:b/>
    </w:rPr>
  </w:style>
  <w:style w:type="paragraph" w:styleId="BodyTextIndent">
    <w:name w:val="Body Text Indent"/>
    <w:basedOn w:val="Normal"/>
    <w:link w:val="BodyTextIndentChar"/>
    <w:rsid w:val="00051FEC"/>
    <w:pPr>
      <w:spacing w:after="120"/>
      <w:ind w:left="360"/>
    </w:pPr>
    <w:rPr>
      <w:rFonts w:ascii="CG Times" w:hAnsi="CG Times"/>
    </w:rPr>
  </w:style>
  <w:style w:type="character" w:customStyle="1" w:styleId="BodyTextIndentChar">
    <w:name w:val="Body Text Indent Char"/>
    <w:link w:val="BodyTextIndent"/>
    <w:locked/>
    <w:rsid w:val="00051FEC"/>
    <w:rPr>
      <w:sz w:val="24"/>
      <w:lang w:val="en-GB" w:eastAsia="en-US" w:bidi="ar-SA"/>
    </w:rPr>
  </w:style>
  <w:style w:type="character" w:styleId="FollowedHyperlink">
    <w:name w:val="FollowedHyperlink"/>
    <w:rsid w:val="00701806"/>
    <w:rPr>
      <w:color w:val="800080"/>
      <w:u w:val="single"/>
    </w:rPr>
  </w:style>
  <w:style w:type="paragraph" w:styleId="BalloonText">
    <w:name w:val="Balloon Text"/>
    <w:basedOn w:val="Normal"/>
    <w:link w:val="BalloonTextChar1"/>
    <w:uiPriority w:val="99"/>
    <w:rsid w:val="002F5E8A"/>
    <w:rPr>
      <w:rFonts w:ascii="Tahoma" w:hAnsi="Tahoma"/>
      <w:sz w:val="16"/>
      <w:szCs w:val="16"/>
    </w:rPr>
  </w:style>
  <w:style w:type="paragraph" w:styleId="BlockText">
    <w:name w:val="Block Text"/>
    <w:basedOn w:val="Normal"/>
    <w:rsid w:val="009E2C93"/>
    <w:pPr>
      <w:ind w:left="1985" w:right="-142" w:hanging="1985"/>
    </w:pPr>
    <w:rPr>
      <w:rFonts w:eastAsia="MS Mincho"/>
    </w:rPr>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link w:val="Heading2"/>
    <w:rsid w:val="00D2324C"/>
    <w:rPr>
      <w:rFonts w:ascii="Times New Roman" w:hAnsi="Times New Roman"/>
      <w:b/>
      <w:sz w:val="24"/>
      <w:lang w:val="en-GB"/>
    </w:rPr>
  </w:style>
  <w:style w:type="character" w:customStyle="1" w:styleId="Heading3Char">
    <w:name w:val="Heading 3 Char"/>
    <w:aliases w:val="h3 Char,h31 Char,H3 Char"/>
    <w:link w:val="Heading3"/>
    <w:uiPriority w:val="99"/>
    <w:rsid w:val="00D2324C"/>
    <w:rPr>
      <w:rFonts w:ascii="Times New Roman" w:hAnsi="Times New Roman"/>
      <w:b/>
      <w:sz w:val="24"/>
      <w:lang w:val="en-GB"/>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link w:val="Heading4"/>
    <w:rsid w:val="00D2324C"/>
    <w:rPr>
      <w:rFonts w:ascii="Times New Roman" w:hAnsi="Times New Roman"/>
      <w:b/>
      <w:sz w:val="24"/>
      <w:lang w:val="en-GB"/>
    </w:rPr>
  </w:style>
  <w:style w:type="character" w:customStyle="1" w:styleId="Heading5Char">
    <w:name w:val="Heading 5 Char"/>
    <w:aliases w:val="H5 Char"/>
    <w:link w:val="Heading5"/>
    <w:rsid w:val="00D2324C"/>
    <w:rPr>
      <w:rFonts w:ascii="Times New Roman" w:hAnsi="Times New Roman"/>
      <w:b/>
      <w:sz w:val="24"/>
      <w:lang w:val="en-GB"/>
    </w:rPr>
  </w:style>
  <w:style w:type="character" w:customStyle="1" w:styleId="Heading6Char">
    <w:name w:val="Heading 6 Char"/>
    <w:aliases w:val="H6 Char"/>
    <w:link w:val="Heading6"/>
    <w:rsid w:val="00D2324C"/>
    <w:rPr>
      <w:rFonts w:ascii="Times New Roman" w:hAnsi="Times New Roman"/>
      <w:b/>
      <w:sz w:val="24"/>
      <w:lang w:val="en-GB"/>
    </w:rPr>
  </w:style>
  <w:style w:type="character" w:customStyle="1" w:styleId="Heading7Char">
    <w:name w:val="Heading 7 Char"/>
    <w:aliases w:val="H7 Char,8 Char"/>
    <w:link w:val="Heading7"/>
    <w:rsid w:val="00D2324C"/>
    <w:rPr>
      <w:rFonts w:ascii="Times New Roman" w:hAnsi="Times New Roman"/>
      <w:b/>
      <w:sz w:val="24"/>
      <w:lang w:val="en-GB"/>
    </w:rPr>
  </w:style>
  <w:style w:type="character" w:customStyle="1" w:styleId="Heading8Char">
    <w:name w:val="Heading 8 Char"/>
    <w:aliases w:val="Table Heading Char"/>
    <w:link w:val="Heading8"/>
    <w:rsid w:val="00D2324C"/>
    <w:rPr>
      <w:rFonts w:ascii="Times New Roman" w:hAnsi="Times New Roman"/>
      <w:b/>
      <w:sz w:val="24"/>
      <w:lang w:val="en-GB"/>
    </w:rPr>
  </w:style>
  <w:style w:type="character" w:customStyle="1" w:styleId="Heading9Char">
    <w:name w:val="Heading 9 Char"/>
    <w:aliases w:val="Figure Heading Char,FH Char"/>
    <w:link w:val="Heading9"/>
    <w:rsid w:val="00D2324C"/>
    <w:rPr>
      <w:rFonts w:ascii="Times New Roman" w:hAnsi="Times New Roman"/>
      <w:b/>
      <w:sz w:val="24"/>
      <w:lang w:val="en-GB"/>
    </w:rPr>
  </w:style>
  <w:style w:type="character" w:customStyle="1" w:styleId="NormalaftertitleChar">
    <w:name w:val="Normal_after_title Char"/>
    <w:link w:val="Normalaftertitle"/>
    <w:locked/>
    <w:rsid w:val="00D2324C"/>
    <w:rPr>
      <w:rFonts w:ascii="Times New Roman" w:hAnsi="Times New Roman"/>
      <w:sz w:val="24"/>
      <w:lang w:val="en-GB"/>
    </w:rPr>
  </w:style>
  <w:style w:type="character" w:customStyle="1" w:styleId="ArttitleChar">
    <w:name w:val="Art_title Char"/>
    <w:link w:val="Arttitle"/>
    <w:locked/>
    <w:rsid w:val="00D2324C"/>
    <w:rPr>
      <w:rFonts w:ascii="Times New Roman" w:hAnsi="Times New Roman"/>
      <w:b/>
      <w:sz w:val="28"/>
      <w:lang w:val="en-GB"/>
    </w:rPr>
  </w:style>
  <w:style w:type="character" w:customStyle="1" w:styleId="CallChar">
    <w:name w:val="Call Char"/>
    <w:link w:val="Call"/>
    <w:locked/>
    <w:rsid w:val="00D2324C"/>
    <w:rPr>
      <w:rFonts w:ascii="Times New Roman" w:hAnsi="Times New Roman"/>
      <w:i/>
      <w:sz w:val="24"/>
      <w:lang w:val="en-GB"/>
    </w:rPr>
  </w:style>
  <w:style w:type="character" w:customStyle="1" w:styleId="enumlev1Char">
    <w:name w:val="enumlev1 Char"/>
    <w:link w:val="enumlev1"/>
    <w:locked/>
    <w:rsid w:val="00D2324C"/>
    <w:rPr>
      <w:rFonts w:ascii="Times New Roman" w:hAnsi="Times New Roman"/>
      <w:sz w:val="24"/>
      <w:lang w:val="en-GB"/>
    </w:rPr>
  </w:style>
  <w:style w:type="paragraph" w:styleId="NormalIndent">
    <w:name w:val="Normal Indent"/>
    <w:basedOn w:val="Normal"/>
    <w:rsid w:val="00D2324C"/>
    <w:pPr>
      <w:tabs>
        <w:tab w:val="clear" w:pos="794"/>
        <w:tab w:val="clear" w:pos="1191"/>
        <w:tab w:val="clear" w:pos="1588"/>
        <w:tab w:val="clear" w:pos="1985"/>
        <w:tab w:val="left" w:pos="1134"/>
        <w:tab w:val="left" w:pos="1871"/>
        <w:tab w:val="left" w:pos="2268"/>
      </w:tabs>
      <w:ind w:left="1134"/>
    </w:pPr>
    <w:rPr>
      <w:rFonts w:eastAsia="Batang"/>
    </w:rPr>
  </w:style>
  <w:style w:type="character" w:customStyle="1" w:styleId="TabletextChar">
    <w:name w:val="Table_text Char"/>
    <w:link w:val="Tabletext"/>
    <w:locked/>
    <w:rsid w:val="00D2324C"/>
    <w:rPr>
      <w:rFonts w:ascii="Times New Roman" w:hAnsi="Times New Roman"/>
      <w:sz w:val="22"/>
      <w:lang w:val="en-GB"/>
    </w:rPr>
  </w:style>
  <w:style w:type="character" w:customStyle="1" w:styleId="TabletitleChar">
    <w:name w:val="Table_title Char"/>
    <w:link w:val="Tabletitle"/>
    <w:locked/>
    <w:rsid w:val="00D2324C"/>
    <w:rPr>
      <w:rFonts w:ascii="Times New Roman" w:hAnsi="Times New Roman"/>
      <w:b/>
      <w:sz w:val="24"/>
      <w:lang w:val="en-GB"/>
    </w:rPr>
  </w:style>
  <w:style w:type="character" w:customStyle="1" w:styleId="FooterChar">
    <w:name w:val="Footer Char"/>
    <w:aliases w:val="footer odd Char,footer Char,fo Char,pie de página Char"/>
    <w:link w:val="Footer"/>
    <w:rsid w:val="00D2324C"/>
    <w:rPr>
      <w:rFonts w:ascii="Times New Roman" w:hAnsi="Times New Roman"/>
      <w:caps/>
      <w:noProof/>
      <w:sz w:val="16"/>
      <w:lang w:val="en-GB"/>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
    <w:link w:val="FootnoteText"/>
    <w:uiPriority w:val="99"/>
    <w:rsid w:val="00D2324C"/>
    <w:rPr>
      <w:rFonts w:ascii="Times New Roman" w:hAnsi="Times New Roman"/>
      <w:sz w:val="22"/>
      <w:lang w:val="en-GB"/>
    </w:rPr>
  </w:style>
  <w:style w:type="character" w:customStyle="1" w:styleId="NoteChar">
    <w:name w:val="Note Char"/>
    <w:link w:val="Note"/>
    <w:locked/>
    <w:rsid w:val="00D2324C"/>
    <w:rPr>
      <w:rFonts w:ascii="Times New Roman" w:hAnsi="Times New Roman"/>
      <w:sz w:val="22"/>
      <w:lang w:val="en-GB"/>
    </w:rPr>
  </w:style>
  <w:style w:type="character" w:customStyle="1" w:styleId="HeaderChar">
    <w:name w:val="Header Char"/>
    <w:aliases w:val="header odd Char,header odd1 Char,header odd2 Char,header Char,header odd3 Char,header odd4 Char,header odd5 Char,header odd6 Char,header1 Char,header2 Char,header3 Char,header odd11 Char,header odd21 Char,header odd7 Char,header4 Char"/>
    <w:link w:val="Header"/>
    <w:rsid w:val="00D2324C"/>
    <w:rPr>
      <w:rFonts w:ascii="Times New Roman" w:hAnsi="Times New Roman"/>
      <w:sz w:val="18"/>
      <w:lang w:val="en-GB"/>
    </w:rPr>
  </w:style>
  <w:style w:type="paragraph" w:customStyle="1" w:styleId="AnnexNo">
    <w:name w:val="Annex_No"/>
    <w:basedOn w:val="Normal"/>
    <w:next w:val="Normal"/>
    <w:rsid w:val="00D2324C"/>
    <w:pPr>
      <w:keepNext/>
      <w:keepLines/>
      <w:tabs>
        <w:tab w:val="clear" w:pos="794"/>
        <w:tab w:val="clear" w:pos="1191"/>
        <w:tab w:val="clear" w:pos="1588"/>
        <w:tab w:val="clear" w:pos="1985"/>
        <w:tab w:val="left" w:pos="1134"/>
        <w:tab w:val="left" w:pos="1871"/>
        <w:tab w:val="left" w:pos="2268"/>
      </w:tabs>
      <w:spacing w:before="480" w:after="80"/>
      <w:jc w:val="center"/>
    </w:pPr>
    <w:rPr>
      <w:rFonts w:eastAsia="Batang"/>
      <w:caps/>
      <w:sz w:val="28"/>
    </w:rPr>
  </w:style>
  <w:style w:type="paragraph" w:customStyle="1" w:styleId="Annexref">
    <w:name w:val="Annex_ref"/>
    <w:basedOn w:val="Normal"/>
    <w:next w:val="Normal"/>
    <w:rsid w:val="00D2324C"/>
    <w:pPr>
      <w:keepNext/>
      <w:keepLines/>
      <w:tabs>
        <w:tab w:val="clear" w:pos="794"/>
        <w:tab w:val="clear" w:pos="1191"/>
        <w:tab w:val="clear" w:pos="1588"/>
        <w:tab w:val="clear" w:pos="1985"/>
        <w:tab w:val="left" w:pos="1134"/>
        <w:tab w:val="left" w:pos="1871"/>
        <w:tab w:val="left" w:pos="2268"/>
      </w:tabs>
      <w:spacing w:after="280"/>
      <w:jc w:val="center"/>
    </w:pPr>
    <w:rPr>
      <w:rFonts w:eastAsia="Batang"/>
    </w:rPr>
  </w:style>
  <w:style w:type="paragraph" w:customStyle="1" w:styleId="Annextitle">
    <w:name w:val="Annex_title"/>
    <w:basedOn w:val="Normal"/>
    <w:next w:val="Normal"/>
    <w:rsid w:val="00D2324C"/>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eastAsia="Batang" w:hAnsi="Times New Roman Bold"/>
      <w:b/>
      <w:sz w:val="28"/>
    </w:rPr>
  </w:style>
  <w:style w:type="paragraph" w:customStyle="1" w:styleId="Normalaftertitle0">
    <w:name w:val="Normal after title"/>
    <w:basedOn w:val="Normal"/>
    <w:next w:val="Normal"/>
    <w:link w:val="NormalaftertitleChar0"/>
    <w:rsid w:val="00D2324C"/>
    <w:pPr>
      <w:tabs>
        <w:tab w:val="clear" w:pos="794"/>
        <w:tab w:val="clear" w:pos="1191"/>
        <w:tab w:val="clear" w:pos="1588"/>
        <w:tab w:val="clear" w:pos="1985"/>
        <w:tab w:val="left" w:pos="1134"/>
        <w:tab w:val="left" w:pos="1871"/>
        <w:tab w:val="left" w:pos="2268"/>
      </w:tabs>
      <w:spacing w:before="280"/>
    </w:pPr>
    <w:rPr>
      <w:rFonts w:eastAsia="Batang"/>
    </w:rPr>
  </w:style>
  <w:style w:type="character" w:customStyle="1" w:styleId="SourceChar">
    <w:name w:val="Source Char"/>
    <w:link w:val="Source"/>
    <w:uiPriority w:val="99"/>
    <w:locked/>
    <w:rsid w:val="00D2324C"/>
    <w:rPr>
      <w:rFonts w:ascii="Times New Roman" w:hAnsi="Times New Roman"/>
      <w:b/>
      <w:sz w:val="28"/>
      <w:lang w:val="en-GB"/>
    </w:rPr>
  </w:style>
  <w:style w:type="character" w:customStyle="1" w:styleId="TableNoChar">
    <w:name w:val="Table_No Char"/>
    <w:link w:val="TableNo"/>
    <w:locked/>
    <w:rsid w:val="00D2324C"/>
    <w:rPr>
      <w:rFonts w:ascii="Times New Roman" w:hAnsi="Times New Roman"/>
      <w:caps/>
      <w:sz w:val="24"/>
      <w:lang w:val="en-GB"/>
    </w:rPr>
  </w:style>
  <w:style w:type="character" w:customStyle="1" w:styleId="Title1Char">
    <w:name w:val="Title 1 Char"/>
    <w:link w:val="Title1"/>
    <w:locked/>
    <w:rsid w:val="00D2324C"/>
    <w:rPr>
      <w:rFonts w:ascii="Times New Roman" w:hAnsi="Times New Roman"/>
      <w:caps/>
      <w:sz w:val="28"/>
      <w:lang w:val="en-GB"/>
    </w:rPr>
  </w:style>
  <w:style w:type="character" w:customStyle="1" w:styleId="HeadingbChar">
    <w:name w:val="Heading_b Char"/>
    <w:link w:val="Headingb"/>
    <w:locked/>
    <w:rsid w:val="00D2324C"/>
    <w:rPr>
      <w:rFonts w:ascii="Times New Roman" w:hAnsi="Times New Roman"/>
      <w:b/>
      <w:sz w:val="24"/>
      <w:lang w:val="en-GB"/>
    </w:rPr>
  </w:style>
  <w:style w:type="paragraph" w:customStyle="1" w:styleId="AppendixNo">
    <w:name w:val="Appendix_No"/>
    <w:basedOn w:val="AnnexNo"/>
    <w:next w:val="Annexref"/>
    <w:uiPriority w:val="99"/>
    <w:rsid w:val="00D2324C"/>
  </w:style>
  <w:style w:type="paragraph" w:customStyle="1" w:styleId="Appendixref">
    <w:name w:val="Appendix_ref"/>
    <w:basedOn w:val="Annexref"/>
    <w:next w:val="Annextitle"/>
    <w:rsid w:val="00D2324C"/>
  </w:style>
  <w:style w:type="paragraph" w:customStyle="1" w:styleId="Appendixtitle">
    <w:name w:val="Appendix_title"/>
    <w:basedOn w:val="Annextitle"/>
    <w:next w:val="Normal"/>
    <w:rsid w:val="00D2324C"/>
  </w:style>
  <w:style w:type="paragraph" w:customStyle="1" w:styleId="Border">
    <w:name w:val="Border"/>
    <w:basedOn w:val="Tabletext"/>
    <w:rsid w:val="00D2324C"/>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1871"/>
        <w:tab w:val="left" w:pos="2977"/>
        <w:tab w:val="left" w:pos="3266"/>
      </w:tabs>
      <w:spacing w:before="0" w:after="0" w:line="10" w:lineRule="exact"/>
      <w:ind w:left="28" w:right="28"/>
      <w:jc w:val="center"/>
    </w:pPr>
    <w:rPr>
      <w:rFonts w:eastAsia="Batang"/>
      <w:b/>
      <w:noProof/>
      <w:sz w:val="20"/>
    </w:rPr>
  </w:style>
  <w:style w:type="paragraph" w:styleId="Index4">
    <w:name w:val="index 4"/>
    <w:basedOn w:val="Normal"/>
    <w:next w:val="Normal"/>
    <w:rsid w:val="00D2324C"/>
    <w:pPr>
      <w:tabs>
        <w:tab w:val="clear" w:pos="794"/>
        <w:tab w:val="clear" w:pos="1191"/>
        <w:tab w:val="clear" w:pos="1588"/>
        <w:tab w:val="clear" w:pos="1985"/>
        <w:tab w:val="left" w:pos="1134"/>
        <w:tab w:val="left" w:pos="1871"/>
        <w:tab w:val="left" w:pos="2268"/>
      </w:tabs>
      <w:ind w:left="849"/>
    </w:pPr>
    <w:rPr>
      <w:rFonts w:eastAsia="Batang"/>
    </w:rPr>
  </w:style>
  <w:style w:type="paragraph" w:styleId="Index5">
    <w:name w:val="index 5"/>
    <w:basedOn w:val="Normal"/>
    <w:next w:val="Normal"/>
    <w:rsid w:val="00D2324C"/>
    <w:pPr>
      <w:tabs>
        <w:tab w:val="clear" w:pos="794"/>
        <w:tab w:val="clear" w:pos="1191"/>
        <w:tab w:val="clear" w:pos="1588"/>
        <w:tab w:val="clear" w:pos="1985"/>
        <w:tab w:val="left" w:pos="1134"/>
        <w:tab w:val="left" w:pos="1871"/>
        <w:tab w:val="left" w:pos="2268"/>
      </w:tabs>
      <w:ind w:left="1132"/>
    </w:pPr>
    <w:rPr>
      <w:rFonts w:eastAsia="Batang"/>
    </w:rPr>
  </w:style>
  <w:style w:type="paragraph" w:styleId="Index6">
    <w:name w:val="index 6"/>
    <w:basedOn w:val="Normal"/>
    <w:next w:val="Normal"/>
    <w:rsid w:val="00D2324C"/>
    <w:pPr>
      <w:tabs>
        <w:tab w:val="clear" w:pos="794"/>
        <w:tab w:val="clear" w:pos="1191"/>
        <w:tab w:val="clear" w:pos="1588"/>
        <w:tab w:val="clear" w:pos="1985"/>
        <w:tab w:val="left" w:pos="1134"/>
        <w:tab w:val="left" w:pos="1871"/>
        <w:tab w:val="left" w:pos="2268"/>
      </w:tabs>
      <w:ind w:left="1415"/>
    </w:pPr>
    <w:rPr>
      <w:rFonts w:eastAsia="Batang"/>
    </w:rPr>
  </w:style>
  <w:style w:type="paragraph" w:styleId="Index7">
    <w:name w:val="index 7"/>
    <w:basedOn w:val="Normal"/>
    <w:next w:val="Normal"/>
    <w:rsid w:val="00D2324C"/>
    <w:pPr>
      <w:tabs>
        <w:tab w:val="clear" w:pos="794"/>
        <w:tab w:val="clear" w:pos="1191"/>
        <w:tab w:val="clear" w:pos="1588"/>
        <w:tab w:val="clear" w:pos="1985"/>
        <w:tab w:val="left" w:pos="1134"/>
        <w:tab w:val="left" w:pos="1871"/>
        <w:tab w:val="left" w:pos="2268"/>
      </w:tabs>
      <w:ind w:left="1698"/>
    </w:pPr>
    <w:rPr>
      <w:rFonts w:eastAsia="Batang"/>
    </w:rPr>
  </w:style>
  <w:style w:type="paragraph" w:styleId="IndexHeading">
    <w:name w:val="index heading"/>
    <w:basedOn w:val="Normal"/>
    <w:next w:val="Index1"/>
    <w:rsid w:val="00D2324C"/>
    <w:pPr>
      <w:tabs>
        <w:tab w:val="clear" w:pos="794"/>
        <w:tab w:val="clear" w:pos="1191"/>
        <w:tab w:val="clear" w:pos="1588"/>
        <w:tab w:val="clear" w:pos="1985"/>
        <w:tab w:val="left" w:pos="1134"/>
        <w:tab w:val="left" w:pos="1871"/>
        <w:tab w:val="left" w:pos="2268"/>
      </w:tabs>
    </w:pPr>
    <w:rPr>
      <w:rFonts w:eastAsia="Batang"/>
    </w:rPr>
  </w:style>
  <w:style w:type="character" w:styleId="LineNumber">
    <w:name w:val="line number"/>
    <w:basedOn w:val="DefaultParagraphFont"/>
    <w:rsid w:val="00D2324C"/>
  </w:style>
  <w:style w:type="paragraph" w:customStyle="1" w:styleId="Proposal">
    <w:name w:val="Proposal"/>
    <w:basedOn w:val="Normal"/>
    <w:next w:val="Normal"/>
    <w:rsid w:val="00D2324C"/>
    <w:pPr>
      <w:keepNext/>
      <w:tabs>
        <w:tab w:val="clear" w:pos="794"/>
        <w:tab w:val="clear" w:pos="1191"/>
        <w:tab w:val="clear" w:pos="1588"/>
        <w:tab w:val="clear" w:pos="1985"/>
        <w:tab w:val="left" w:pos="1134"/>
        <w:tab w:val="left" w:pos="1871"/>
        <w:tab w:val="left" w:pos="2268"/>
      </w:tabs>
      <w:spacing w:before="240"/>
    </w:pPr>
    <w:rPr>
      <w:rFonts w:eastAsia="Batang" w:hAnsi="Times New Roman Bold"/>
    </w:rPr>
  </w:style>
  <w:style w:type="paragraph" w:customStyle="1" w:styleId="Reasons">
    <w:name w:val="Reasons"/>
    <w:basedOn w:val="Normal"/>
    <w:qFormat/>
    <w:rsid w:val="00D2324C"/>
    <w:pPr>
      <w:tabs>
        <w:tab w:val="clear" w:pos="794"/>
        <w:tab w:val="clear" w:pos="1191"/>
        <w:tab w:val="left" w:pos="1134"/>
      </w:tabs>
    </w:pPr>
    <w:rPr>
      <w:rFonts w:eastAsia="Batang"/>
    </w:rPr>
  </w:style>
  <w:style w:type="paragraph" w:customStyle="1" w:styleId="Section3">
    <w:name w:val="Section_3"/>
    <w:basedOn w:val="Section1"/>
    <w:rsid w:val="00D2324C"/>
    <w:pPr>
      <w:tabs>
        <w:tab w:val="center" w:pos="4820"/>
      </w:tabs>
      <w:spacing w:before="360"/>
    </w:pPr>
    <w:rPr>
      <w:rFonts w:eastAsia="Batang"/>
      <w:b w:val="0"/>
    </w:rPr>
  </w:style>
  <w:style w:type="paragraph" w:customStyle="1" w:styleId="TableTextS5">
    <w:name w:val="Table_TextS5"/>
    <w:basedOn w:val="Normal"/>
    <w:rsid w:val="00D2324C"/>
    <w:pPr>
      <w:tabs>
        <w:tab w:val="clear" w:pos="794"/>
        <w:tab w:val="clear" w:pos="1191"/>
        <w:tab w:val="clear" w:pos="1588"/>
        <w:tab w:val="clear" w:pos="1985"/>
        <w:tab w:val="left" w:pos="170"/>
        <w:tab w:val="left" w:pos="567"/>
        <w:tab w:val="left" w:pos="737"/>
        <w:tab w:val="left" w:pos="2977"/>
        <w:tab w:val="left" w:pos="3266"/>
      </w:tabs>
      <w:spacing w:before="40" w:after="40"/>
    </w:pPr>
    <w:rPr>
      <w:rFonts w:eastAsia="Batang"/>
      <w:sz w:val="20"/>
    </w:rPr>
  </w:style>
  <w:style w:type="table" w:customStyle="1" w:styleId="TableGrid1">
    <w:name w:val="Table Grid1"/>
    <w:basedOn w:val="TableNormal"/>
    <w:next w:val="TableGrid"/>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lloonText1">
    <w:name w:val="Balloon Text1"/>
    <w:basedOn w:val="Normal"/>
    <w:next w:val="BalloonText"/>
    <w:link w:val="BalloonTextChar"/>
    <w:rsid w:val="00D2324C"/>
    <w:pPr>
      <w:tabs>
        <w:tab w:val="clear" w:pos="794"/>
        <w:tab w:val="clear" w:pos="1191"/>
        <w:tab w:val="clear" w:pos="1588"/>
        <w:tab w:val="clear" w:pos="1985"/>
        <w:tab w:val="left" w:pos="1134"/>
        <w:tab w:val="left" w:pos="1871"/>
        <w:tab w:val="left" w:pos="2268"/>
      </w:tabs>
      <w:spacing w:before="0"/>
    </w:pPr>
    <w:rPr>
      <w:rFonts w:ascii="Cambria" w:eastAsia="SimSun" w:hAnsi="Cambria"/>
      <w:sz w:val="18"/>
      <w:szCs w:val="18"/>
    </w:rPr>
  </w:style>
  <w:style w:type="character" w:customStyle="1" w:styleId="BalloonTextChar">
    <w:name w:val="Balloon Text Char"/>
    <w:link w:val="BalloonText1"/>
    <w:rsid w:val="00D2324C"/>
    <w:rPr>
      <w:rFonts w:ascii="Cambria" w:eastAsia="SimSun" w:hAnsi="Cambria"/>
      <w:sz w:val="18"/>
      <w:szCs w:val="18"/>
      <w:lang w:val="en-GB"/>
    </w:rPr>
  </w:style>
  <w:style w:type="paragraph" w:customStyle="1" w:styleId="ColorfulList-Accent11">
    <w:name w:val="Colorful List - Accent 11"/>
    <w:basedOn w:val="Normal"/>
    <w:link w:val="ColorfulList-Accent1Char"/>
    <w:uiPriority w:val="99"/>
    <w:qFormat/>
    <w:rsid w:val="00D2324C"/>
    <w:pPr>
      <w:tabs>
        <w:tab w:val="clear" w:pos="794"/>
        <w:tab w:val="clear" w:pos="1191"/>
        <w:tab w:val="clear" w:pos="1588"/>
        <w:tab w:val="clear" w:pos="1985"/>
        <w:tab w:val="left" w:pos="1134"/>
        <w:tab w:val="left" w:pos="1871"/>
        <w:tab w:val="left" w:pos="2268"/>
      </w:tabs>
      <w:ind w:leftChars="400" w:left="800"/>
    </w:pPr>
    <w:rPr>
      <w:rFonts w:eastAsia="Batang"/>
    </w:rPr>
  </w:style>
  <w:style w:type="character" w:customStyle="1" w:styleId="ColorfulList-Accent1Char">
    <w:name w:val="Colorful List - Accent 1 Char"/>
    <w:link w:val="ColorfulList-Accent11"/>
    <w:uiPriority w:val="99"/>
    <w:locked/>
    <w:rsid w:val="00D2324C"/>
    <w:rPr>
      <w:rFonts w:ascii="Times New Roman" w:eastAsia="Batang" w:hAnsi="Times New Roman"/>
      <w:sz w:val="24"/>
      <w:lang w:val="en-GB"/>
    </w:rPr>
  </w:style>
  <w:style w:type="character" w:customStyle="1" w:styleId="FollowedHyperlink1">
    <w:name w:val="FollowedHyperlink1"/>
    <w:rsid w:val="00D2324C"/>
    <w:rPr>
      <w:color w:val="800080"/>
      <w:u w:val="single"/>
    </w:rPr>
  </w:style>
  <w:style w:type="paragraph" w:styleId="Caption">
    <w:name w:val="caption"/>
    <w:basedOn w:val="Normal"/>
    <w:next w:val="Normal"/>
    <w:qFormat/>
    <w:rsid w:val="00D2324C"/>
    <w:pPr>
      <w:tabs>
        <w:tab w:val="clear" w:pos="794"/>
        <w:tab w:val="clear" w:pos="1191"/>
        <w:tab w:val="clear" w:pos="1588"/>
        <w:tab w:val="clear" w:pos="1985"/>
        <w:tab w:val="left" w:pos="4590"/>
      </w:tabs>
      <w:overflowPunct/>
      <w:autoSpaceDE/>
      <w:autoSpaceDN/>
      <w:adjustRightInd/>
      <w:spacing w:after="240"/>
      <w:ind w:left="720" w:hanging="720"/>
      <w:textAlignment w:val="auto"/>
      <w:outlineLvl w:val="0"/>
    </w:pPr>
    <w:rPr>
      <w:rFonts w:eastAsia="MS Mincho"/>
      <w:b/>
    </w:rPr>
  </w:style>
  <w:style w:type="paragraph" w:customStyle="1" w:styleId="Rec">
    <w:name w:val="Rec_#"/>
    <w:basedOn w:val="Normal"/>
    <w:next w:val="Normal"/>
    <w:uiPriority w:val="99"/>
    <w:rsid w:val="00D2324C"/>
    <w:pPr>
      <w:keepNext/>
      <w:keepLines/>
      <w:overflowPunct/>
      <w:autoSpaceDE/>
      <w:autoSpaceDN/>
      <w:adjustRightInd/>
      <w:spacing w:before="480"/>
      <w:jc w:val="center"/>
      <w:textAlignment w:val="auto"/>
    </w:pPr>
    <w:rPr>
      <w:rFonts w:eastAsia="MS Mincho"/>
      <w:caps/>
    </w:rPr>
  </w:style>
  <w:style w:type="paragraph" w:customStyle="1" w:styleId="Table">
    <w:name w:val="Table_#"/>
    <w:basedOn w:val="Normal"/>
    <w:next w:val="Tabletitle"/>
    <w:uiPriority w:val="99"/>
    <w:rsid w:val="00D2324C"/>
    <w:pPr>
      <w:keepNext/>
      <w:overflowPunct/>
      <w:autoSpaceDE/>
      <w:autoSpaceDN/>
      <w:adjustRightInd/>
      <w:spacing w:before="560" w:after="120"/>
      <w:jc w:val="center"/>
      <w:textAlignment w:val="auto"/>
    </w:pPr>
    <w:rPr>
      <w:caps/>
    </w:rPr>
  </w:style>
  <w:style w:type="paragraph" w:customStyle="1" w:styleId="RefText0">
    <w:name w:val="Ref_Text"/>
    <w:basedOn w:val="Normal"/>
    <w:uiPriority w:val="99"/>
    <w:rsid w:val="00D2324C"/>
    <w:pPr>
      <w:overflowPunct/>
      <w:autoSpaceDE/>
      <w:autoSpaceDN/>
      <w:adjustRightInd/>
      <w:ind w:left="794" w:hanging="794"/>
      <w:textAlignment w:val="auto"/>
    </w:pPr>
  </w:style>
  <w:style w:type="paragraph" w:customStyle="1" w:styleId="Head">
    <w:name w:val="Head"/>
    <w:basedOn w:val="Normal"/>
    <w:uiPriority w:val="99"/>
    <w:rsid w:val="00D2324C"/>
    <w:pPr>
      <w:tabs>
        <w:tab w:val="clear" w:pos="794"/>
        <w:tab w:val="clear" w:pos="1191"/>
        <w:tab w:val="clear" w:pos="1588"/>
        <w:tab w:val="clear" w:pos="1985"/>
        <w:tab w:val="left" w:pos="720"/>
        <w:tab w:val="left" w:pos="6663"/>
      </w:tabs>
      <w:suppressAutoHyphens/>
      <w:autoSpaceDE/>
      <w:autoSpaceDN/>
      <w:adjustRightInd/>
      <w:spacing w:before="0"/>
      <w:textAlignment w:val="auto"/>
    </w:pPr>
    <w:rPr>
      <w:rFonts w:ascii="LMMNHP+BookmanOldStyle" w:eastAsia="MS Mincho" w:hAnsi="LMMNHP+BookmanOldStyle"/>
      <w:color w:val="000000"/>
      <w:kern w:val="2"/>
      <w:szCs w:val="24"/>
      <w:lang w:eastAsia="ja-JP"/>
    </w:rPr>
  </w:style>
  <w:style w:type="paragraph" w:customStyle="1" w:styleId="Line">
    <w:name w:val="Line"/>
    <w:basedOn w:val="Normal"/>
    <w:next w:val="Normal"/>
    <w:rsid w:val="00D2324C"/>
    <w:pPr>
      <w:pBdr>
        <w:top w:val="single" w:sz="6" w:space="1" w:color="auto"/>
      </w:pBdr>
      <w:tabs>
        <w:tab w:val="clear" w:pos="794"/>
        <w:tab w:val="clear" w:pos="1191"/>
        <w:tab w:val="clear" w:pos="1588"/>
        <w:tab w:val="clear" w:pos="1985"/>
      </w:tabs>
      <w:spacing w:before="240"/>
      <w:ind w:left="3997" w:right="3997"/>
      <w:jc w:val="center"/>
    </w:pPr>
    <w:rPr>
      <w:rFonts w:eastAsia="MS Mincho"/>
      <w:sz w:val="20"/>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rsid w:val="00D2324C"/>
    <w:rPr>
      <w:b/>
      <w:sz w:val="24"/>
      <w:lang w:val="en-GB" w:eastAsia="en-US"/>
    </w:rPr>
  </w:style>
  <w:style w:type="paragraph" w:customStyle="1" w:styleId="Title10">
    <w:name w:val="Title1"/>
    <w:basedOn w:val="Normal"/>
    <w:next w:val="Normal"/>
    <w:qFormat/>
    <w:rsid w:val="00D2324C"/>
    <w:pPr>
      <w:tabs>
        <w:tab w:val="clear" w:pos="794"/>
        <w:tab w:val="clear" w:pos="1191"/>
        <w:tab w:val="clear" w:pos="1588"/>
        <w:tab w:val="clear" w:pos="1985"/>
      </w:tabs>
      <w:overflowPunct/>
      <w:autoSpaceDE/>
      <w:autoSpaceDN/>
      <w:adjustRightInd/>
      <w:spacing w:before="240" w:after="60"/>
      <w:jc w:val="center"/>
      <w:textAlignment w:val="auto"/>
      <w:outlineLvl w:val="0"/>
    </w:pPr>
    <w:rPr>
      <w:rFonts w:ascii="Cambria" w:eastAsia="SimSun" w:hAnsi="Cambria"/>
      <w:b/>
      <w:bCs/>
      <w:sz w:val="32"/>
      <w:szCs w:val="32"/>
    </w:rPr>
  </w:style>
  <w:style w:type="character" w:customStyle="1" w:styleId="TitleChar">
    <w:name w:val="Title Char"/>
    <w:link w:val="Title"/>
    <w:rsid w:val="00D2324C"/>
    <w:rPr>
      <w:rFonts w:ascii="Cambria" w:eastAsia="SimSun" w:hAnsi="Cambria"/>
      <w:b/>
      <w:bCs/>
      <w:sz w:val="32"/>
      <w:szCs w:val="32"/>
    </w:rPr>
  </w:style>
  <w:style w:type="paragraph" w:styleId="BodyText">
    <w:name w:val="Body Text"/>
    <w:aliases w:val="b"/>
    <w:basedOn w:val="Normal"/>
    <w:link w:val="BodyTextChar"/>
    <w:rsid w:val="00D2324C"/>
    <w:pPr>
      <w:tabs>
        <w:tab w:val="left" w:pos="720"/>
      </w:tabs>
      <w:suppressAutoHyphens/>
      <w:overflowPunct/>
      <w:autoSpaceDE/>
      <w:autoSpaceDN/>
      <w:adjustRightInd/>
      <w:spacing w:after="120"/>
      <w:textAlignment w:val="auto"/>
    </w:pPr>
    <w:rPr>
      <w:rFonts w:ascii="LMMNHP+BookmanOldStyle" w:eastAsia="Batang" w:hAnsi="LMMNHP+BookmanOldStyle"/>
      <w:color w:val="000000"/>
      <w:kern w:val="2"/>
      <w:szCs w:val="24"/>
      <w:lang w:eastAsia="ja-JP"/>
    </w:rPr>
  </w:style>
  <w:style w:type="character" w:customStyle="1" w:styleId="BodyTextChar">
    <w:name w:val="Body Text Char"/>
    <w:aliases w:val="b Char"/>
    <w:link w:val="BodyText"/>
    <w:rsid w:val="00D2324C"/>
    <w:rPr>
      <w:rFonts w:ascii="LMMNHP+BookmanOldStyle" w:eastAsia="Batang" w:hAnsi="LMMNHP+BookmanOldStyle"/>
      <w:color w:val="000000"/>
      <w:kern w:val="2"/>
      <w:sz w:val="24"/>
      <w:szCs w:val="24"/>
      <w:lang w:eastAsia="ja-JP"/>
    </w:rPr>
  </w:style>
  <w:style w:type="paragraph" w:customStyle="1" w:styleId="TableLegend0">
    <w:name w:val="Table_Legend"/>
    <w:basedOn w:val="TableText0"/>
    <w:uiPriority w:val="99"/>
    <w:rsid w:val="00D2324C"/>
    <w:pPr>
      <w:spacing w:before="120"/>
    </w:pPr>
  </w:style>
  <w:style w:type="paragraph" w:customStyle="1" w:styleId="TableText0">
    <w:name w:val="Table_Text"/>
    <w:basedOn w:val="Normal"/>
    <w:link w:val="TableTextChar0"/>
    <w:uiPriority w:val="99"/>
    <w:rsid w:val="00D2324C"/>
    <w:pPr>
      <w:tabs>
        <w:tab w:val="clear" w:pos="794"/>
        <w:tab w:val="clear" w:pos="1191"/>
        <w:tab w:val="clear" w:pos="1588"/>
        <w:tab w:val="clear" w:pos="1985"/>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pPr>
    <w:rPr>
      <w:sz w:val="22"/>
    </w:rPr>
  </w:style>
  <w:style w:type="paragraph" w:customStyle="1" w:styleId="TableTitle0">
    <w:name w:val="Table_Title"/>
    <w:basedOn w:val="Table"/>
    <w:next w:val="TableText0"/>
    <w:uiPriority w:val="99"/>
    <w:rsid w:val="00D2324C"/>
    <w:pPr>
      <w:keepLines/>
      <w:tabs>
        <w:tab w:val="clear" w:pos="794"/>
        <w:tab w:val="clear" w:pos="1191"/>
        <w:tab w:val="clear" w:pos="1588"/>
        <w:tab w:val="clear" w:pos="1985"/>
      </w:tabs>
      <w:spacing w:before="0"/>
    </w:pPr>
    <w:rPr>
      <w:b/>
      <w:caps w:val="0"/>
    </w:rPr>
  </w:style>
  <w:style w:type="paragraph" w:customStyle="1" w:styleId="TableHead0">
    <w:name w:val="Table_Head"/>
    <w:basedOn w:val="TableText0"/>
    <w:uiPriority w:val="99"/>
    <w:rsid w:val="00D2324C"/>
    <w:pPr>
      <w:keepNext/>
      <w:spacing w:before="80" w:after="80"/>
      <w:jc w:val="center"/>
    </w:pPr>
    <w:rPr>
      <w:b/>
    </w:rPr>
  </w:style>
  <w:style w:type="paragraph" w:customStyle="1" w:styleId="FigureLegend0">
    <w:name w:val="Figure_Legend"/>
    <w:basedOn w:val="Normal"/>
    <w:uiPriority w:val="99"/>
    <w:rsid w:val="00D2324C"/>
    <w:pPr>
      <w:keepNext/>
      <w:keepLines/>
      <w:tabs>
        <w:tab w:val="clear" w:pos="794"/>
        <w:tab w:val="clear" w:pos="1191"/>
        <w:tab w:val="clear" w:pos="1588"/>
        <w:tab w:val="clear" w:pos="1985"/>
      </w:tabs>
      <w:overflowPunct/>
      <w:autoSpaceDE/>
      <w:autoSpaceDN/>
      <w:adjustRightInd/>
      <w:spacing w:before="20" w:after="20"/>
      <w:textAlignment w:val="auto"/>
    </w:pPr>
    <w:rPr>
      <w:sz w:val="18"/>
    </w:rPr>
  </w:style>
  <w:style w:type="paragraph" w:customStyle="1" w:styleId="Figure0">
    <w:name w:val="Figure_#"/>
    <w:basedOn w:val="Table"/>
    <w:next w:val="FigureTitle0"/>
    <w:uiPriority w:val="99"/>
    <w:rsid w:val="00D2324C"/>
    <w:pPr>
      <w:tabs>
        <w:tab w:val="clear" w:pos="794"/>
        <w:tab w:val="clear" w:pos="1191"/>
        <w:tab w:val="clear" w:pos="1588"/>
        <w:tab w:val="clear" w:pos="1985"/>
      </w:tabs>
      <w:spacing w:before="480"/>
    </w:pPr>
  </w:style>
  <w:style w:type="paragraph" w:customStyle="1" w:styleId="FigureTitle0">
    <w:name w:val="Figure_Title"/>
    <w:basedOn w:val="TableTitle0"/>
    <w:next w:val="Normal"/>
    <w:uiPriority w:val="99"/>
    <w:rsid w:val="00D2324C"/>
    <w:pPr>
      <w:keepNext w:val="0"/>
      <w:spacing w:after="480"/>
    </w:pPr>
  </w:style>
  <w:style w:type="paragraph" w:customStyle="1" w:styleId="Annex">
    <w:name w:val="Annex_#"/>
    <w:basedOn w:val="Normal"/>
    <w:next w:val="AnnexRef0"/>
    <w:uiPriority w:val="99"/>
    <w:rsid w:val="00D2324C"/>
    <w:pPr>
      <w:keepNext/>
      <w:keepLines/>
      <w:tabs>
        <w:tab w:val="clear" w:pos="794"/>
        <w:tab w:val="clear" w:pos="1191"/>
        <w:tab w:val="clear" w:pos="1588"/>
        <w:tab w:val="clear" w:pos="1985"/>
      </w:tabs>
      <w:overflowPunct/>
      <w:autoSpaceDE/>
      <w:autoSpaceDN/>
      <w:adjustRightInd/>
      <w:spacing w:before="480" w:after="80"/>
      <w:jc w:val="center"/>
      <w:textAlignment w:val="auto"/>
    </w:pPr>
    <w:rPr>
      <w:caps/>
    </w:rPr>
  </w:style>
  <w:style w:type="paragraph" w:customStyle="1" w:styleId="AnnexRef0">
    <w:name w:val="Annex_Ref"/>
    <w:basedOn w:val="Normal"/>
    <w:next w:val="AnnexTitle0"/>
    <w:uiPriority w:val="99"/>
    <w:rsid w:val="00D2324C"/>
    <w:pPr>
      <w:keepNext/>
      <w:keepLines/>
      <w:tabs>
        <w:tab w:val="clear" w:pos="794"/>
        <w:tab w:val="clear" w:pos="1191"/>
        <w:tab w:val="clear" w:pos="1588"/>
        <w:tab w:val="clear" w:pos="1985"/>
      </w:tabs>
      <w:overflowPunct/>
      <w:autoSpaceDE/>
      <w:autoSpaceDN/>
      <w:adjustRightInd/>
      <w:spacing w:before="0"/>
      <w:jc w:val="center"/>
      <w:textAlignment w:val="auto"/>
    </w:pPr>
  </w:style>
  <w:style w:type="paragraph" w:customStyle="1" w:styleId="AnnexTitle0">
    <w:name w:val="Annex_Title"/>
    <w:basedOn w:val="Normal"/>
    <w:next w:val="Normalaftertitle0"/>
    <w:uiPriority w:val="99"/>
    <w:rsid w:val="00D2324C"/>
    <w:pPr>
      <w:keepNext/>
      <w:keepLines/>
      <w:tabs>
        <w:tab w:val="clear" w:pos="794"/>
        <w:tab w:val="clear" w:pos="1191"/>
        <w:tab w:val="clear" w:pos="1588"/>
        <w:tab w:val="clear" w:pos="1985"/>
      </w:tabs>
      <w:overflowPunct/>
      <w:autoSpaceDE/>
      <w:autoSpaceDN/>
      <w:adjustRightInd/>
      <w:spacing w:before="240" w:after="280"/>
      <w:jc w:val="center"/>
      <w:textAlignment w:val="auto"/>
    </w:pPr>
    <w:rPr>
      <w:b/>
    </w:rPr>
  </w:style>
  <w:style w:type="paragraph" w:customStyle="1" w:styleId="Appendix">
    <w:name w:val="Appendix_#"/>
    <w:basedOn w:val="Annex"/>
    <w:next w:val="AppendixRef0"/>
    <w:uiPriority w:val="99"/>
    <w:rsid w:val="00D2324C"/>
  </w:style>
  <w:style w:type="paragraph" w:customStyle="1" w:styleId="AppendixRef0">
    <w:name w:val="Appendix_Ref"/>
    <w:basedOn w:val="AnnexRef0"/>
    <w:next w:val="AppendixTitle0"/>
    <w:uiPriority w:val="99"/>
    <w:rsid w:val="00D2324C"/>
  </w:style>
  <w:style w:type="paragraph" w:customStyle="1" w:styleId="AppendixTitle0">
    <w:name w:val="Appendix_Title"/>
    <w:basedOn w:val="AnnexTitle0"/>
    <w:next w:val="Normalaftertitle0"/>
    <w:uiPriority w:val="99"/>
    <w:rsid w:val="00D2324C"/>
  </w:style>
  <w:style w:type="paragraph" w:customStyle="1" w:styleId="RefTitle0">
    <w:name w:val="Ref_Title"/>
    <w:basedOn w:val="Normal"/>
    <w:next w:val="RefText0"/>
    <w:uiPriority w:val="99"/>
    <w:rsid w:val="00D2324C"/>
    <w:pPr>
      <w:tabs>
        <w:tab w:val="clear" w:pos="794"/>
        <w:tab w:val="clear" w:pos="1191"/>
        <w:tab w:val="clear" w:pos="1588"/>
        <w:tab w:val="clear" w:pos="1985"/>
      </w:tabs>
      <w:overflowPunct/>
      <w:autoSpaceDE/>
      <w:autoSpaceDN/>
      <w:adjustRightInd/>
      <w:spacing w:before="480"/>
      <w:jc w:val="center"/>
      <w:textAlignment w:val="auto"/>
    </w:pPr>
    <w:rPr>
      <w:caps/>
    </w:rPr>
  </w:style>
  <w:style w:type="paragraph" w:customStyle="1" w:styleId="RecTitle0">
    <w:name w:val="Rec_Title"/>
    <w:basedOn w:val="Normal"/>
    <w:next w:val="Heading1"/>
    <w:uiPriority w:val="99"/>
    <w:rsid w:val="00D2324C"/>
    <w:pPr>
      <w:keepNext/>
      <w:keepLines/>
      <w:tabs>
        <w:tab w:val="clear" w:pos="794"/>
        <w:tab w:val="clear" w:pos="1191"/>
        <w:tab w:val="clear" w:pos="1588"/>
        <w:tab w:val="clear" w:pos="1985"/>
      </w:tabs>
      <w:overflowPunct/>
      <w:autoSpaceDE/>
      <w:autoSpaceDN/>
      <w:adjustRightInd/>
      <w:spacing w:before="240"/>
      <w:jc w:val="center"/>
      <w:textAlignment w:val="auto"/>
    </w:pPr>
    <w:rPr>
      <w:b/>
      <w:caps/>
    </w:rPr>
  </w:style>
  <w:style w:type="paragraph" w:customStyle="1" w:styleId="call0">
    <w:name w:val="call"/>
    <w:basedOn w:val="Normal"/>
    <w:next w:val="Normal"/>
    <w:uiPriority w:val="99"/>
    <w:rsid w:val="00D2324C"/>
    <w:pPr>
      <w:keepNext/>
      <w:keepLines/>
      <w:tabs>
        <w:tab w:val="clear" w:pos="794"/>
        <w:tab w:val="clear" w:pos="1191"/>
        <w:tab w:val="clear" w:pos="1588"/>
        <w:tab w:val="clear" w:pos="1985"/>
      </w:tabs>
      <w:overflowPunct/>
      <w:autoSpaceDE/>
      <w:autoSpaceDN/>
      <w:adjustRightInd/>
      <w:spacing w:before="160"/>
      <w:ind w:left="794"/>
      <w:textAlignment w:val="auto"/>
    </w:pPr>
    <w:rPr>
      <w:i/>
    </w:rPr>
  </w:style>
  <w:style w:type="paragraph" w:styleId="List">
    <w:name w:val="List"/>
    <w:basedOn w:val="Normal"/>
    <w:uiPriority w:val="99"/>
    <w:rsid w:val="00D2324C"/>
    <w:pPr>
      <w:tabs>
        <w:tab w:val="clear" w:pos="794"/>
        <w:tab w:val="clear" w:pos="1191"/>
        <w:tab w:val="clear" w:pos="1588"/>
        <w:tab w:val="clear" w:pos="1985"/>
        <w:tab w:val="left" w:pos="1701"/>
        <w:tab w:val="left" w:pos="2127"/>
      </w:tabs>
      <w:overflowPunct/>
      <w:autoSpaceDE/>
      <w:autoSpaceDN/>
      <w:adjustRightInd/>
      <w:spacing w:before="0"/>
      <w:ind w:left="2127" w:hanging="2127"/>
      <w:textAlignment w:val="auto"/>
    </w:pPr>
  </w:style>
  <w:style w:type="paragraph" w:customStyle="1" w:styleId="Infodoc">
    <w:name w:val="Infodoc"/>
    <w:basedOn w:val="Normal"/>
    <w:uiPriority w:val="99"/>
    <w:rsid w:val="00D2324C"/>
    <w:pPr>
      <w:tabs>
        <w:tab w:val="clear" w:pos="794"/>
        <w:tab w:val="clear" w:pos="1191"/>
        <w:tab w:val="clear" w:pos="1588"/>
        <w:tab w:val="clear" w:pos="1985"/>
        <w:tab w:val="left" w:pos="1418"/>
      </w:tabs>
      <w:overflowPunct/>
      <w:autoSpaceDE/>
      <w:autoSpaceDN/>
      <w:adjustRightInd/>
      <w:spacing w:before="0"/>
      <w:ind w:left="1418" w:hanging="1418"/>
      <w:textAlignment w:val="auto"/>
    </w:pPr>
  </w:style>
  <w:style w:type="paragraph" w:customStyle="1" w:styleId="Part">
    <w:name w:val="Part"/>
    <w:basedOn w:val="Normal"/>
    <w:uiPriority w:val="99"/>
    <w:rsid w:val="00D2324C"/>
    <w:pPr>
      <w:tabs>
        <w:tab w:val="clear" w:pos="794"/>
        <w:tab w:val="clear" w:pos="1191"/>
        <w:tab w:val="clear" w:pos="1588"/>
        <w:tab w:val="clear" w:pos="1985"/>
        <w:tab w:val="left" w:pos="1276"/>
        <w:tab w:val="left" w:pos="1701"/>
      </w:tabs>
      <w:overflowPunct/>
      <w:autoSpaceDE/>
      <w:autoSpaceDN/>
      <w:adjustRightInd/>
      <w:spacing w:before="200"/>
      <w:ind w:left="1701" w:hanging="1701"/>
      <w:textAlignment w:val="auto"/>
    </w:pPr>
    <w:rPr>
      <w:caps/>
    </w:rPr>
  </w:style>
  <w:style w:type="paragraph" w:customStyle="1" w:styleId="Address">
    <w:name w:val="Address"/>
    <w:basedOn w:val="Normal"/>
    <w:uiPriority w:val="99"/>
    <w:rsid w:val="00D2324C"/>
    <w:pPr>
      <w:tabs>
        <w:tab w:val="clear" w:pos="794"/>
        <w:tab w:val="clear" w:pos="1191"/>
        <w:tab w:val="clear" w:pos="1588"/>
        <w:tab w:val="clear" w:pos="1985"/>
        <w:tab w:val="left" w:pos="4820"/>
        <w:tab w:val="left" w:pos="5529"/>
      </w:tabs>
      <w:overflowPunct/>
      <w:autoSpaceDE/>
      <w:autoSpaceDN/>
      <w:adjustRightInd/>
      <w:spacing w:before="0"/>
      <w:ind w:left="794"/>
      <w:textAlignment w:val="auto"/>
    </w:pPr>
  </w:style>
  <w:style w:type="paragraph" w:customStyle="1" w:styleId="Keywords">
    <w:name w:val="Keywords"/>
    <w:basedOn w:val="Normal"/>
    <w:uiPriority w:val="99"/>
    <w:rsid w:val="00D2324C"/>
    <w:pPr>
      <w:tabs>
        <w:tab w:val="clear" w:pos="794"/>
        <w:tab w:val="clear" w:pos="1191"/>
        <w:tab w:val="clear" w:pos="1588"/>
        <w:tab w:val="clear" w:pos="1985"/>
      </w:tabs>
      <w:overflowPunct/>
      <w:autoSpaceDE/>
      <w:autoSpaceDN/>
      <w:adjustRightInd/>
      <w:spacing w:before="0"/>
      <w:ind w:left="794" w:hanging="794"/>
      <w:textAlignment w:val="auto"/>
    </w:pPr>
  </w:style>
  <w:style w:type="paragraph" w:customStyle="1" w:styleId="EquationLegend0">
    <w:name w:val="Equation_Legend"/>
    <w:basedOn w:val="Normal"/>
    <w:uiPriority w:val="99"/>
    <w:rsid w:val="00D2324C"/>
    <w:pPr>
      <w:tabs>
        <w:tab w:val="clear" w:pos="794"/>
        <w:tab w:val="clear" w:pos="1191"/>
        <w:tab w:val="clear" w:pos="1588"/>
        <w:tab w:val="clear" w:pos="1985"/>
        <w:tab w:val="right" w:pos="1531"/>
        <w:tab w:val="left" w:pos="1701"/>
      </w:tabs>
      <w:overflowPunct/>
      <w:autoSpaceDE/>
      <w:autoSpaceDN/>
      <w:adjustRightInd/>
      <w:spacing w:before="80"/>
      <w:ind w:left="1701" w:hanging="1701"/>
      <w:textAlignment w:val="auto"/>
    </w:pPr>
  </w:style>
  <w:style w:type="paragraph" w:customStyle="1" w:styleId="meeting">
    <w:name w:val="meeting"/>
    <w:basedOn w:val="Head"/>
    <w:next w:val="Head"/>
    <w:uiPriority w:val="99"/>
    <w:rsid w:val="00D2324C"/>
    <w:pPr>
      <w:tabs>
        <w:tab w:val="clear" w:pos="720"/>
        <w:tab w:val="left" w:pos="7371"/>
      </w:tabs>
      <w:suppressAutoHyphens w:val="0"/>
      <w:overflowPunct/>
      <w:spacing w:after="560"/>
    </w:pPr>
    <w:rPr>
      <w:rFonts w:ascii="Times New Roman" w:eastAsia="Times New Roman" w:hAnsi="Times New Roman"/>
      <w:color w:val="auto"/>
      <w:kern w:val="0"/>
      <w:szCs w:val="20"/>
      <w:lang w:val="en-GB" w:eastAsia="en-US"/>
    </w:rPr>
  </w:style>
  <w:style w:type="paragraph" w:customStyle="1" w:styleId="listitem">
    <w:name w:val="listitem"/>
    <w:basedOn w:val="Normal"/>
    <w:rsid w:val="00D2324C"/>
    <w:pPr>
      <w:tabs>
        <w:tab w:val="clear" w:pos="794"/>
        <w:tab w:val="clear" w:pos="1191"/>
        <w:tab w:val="clear" w:pos="1588"/>
        <w:tab w:val="clear" w:pos="1985"/>
      </w:tabs>
      <w:overflowPunct/>
      <w:autoSpaceDE/>
      <w:autoSpaceDN/>
      <w:adjustRightInd/>
      <w:spacing w:before="0"/>
      <w:textAlignment w:val="auto"/>
    </w:pPr>
  </w:style>
  <w:style w:type="paragraph" w:customStyle="1" w:styleId="Qlist">
    <w:name w:val="Qlist"/>
    <w:basedOn w:val="Normal"/>
    <w:uiPriority w:val="99"/>
    <w:rsid w:val="00D2324C"/>
    <w:pPr>
      <w:tabs>
        <w:tab w:val="clear" w:pos="794"/>
        <w:tab w:val="clear" w:pos="1191"/>
        <w:tab w:val="clear" w:pos="1588"/>
        <w:tab w:val="clear" w:pos="1985"/>
        <w:tab w:val="left" w:pos="1843"/>
        <w:tab w:val="left" w:pos="2268"/>
      </w:tabs>
      <w:overflowPunct/>
      <w:autoSpaceDE/>
      <w:autoSpaceDN/>
      <w:adjustRightInd/>
      <w:spacing w:before="0"/>
      <w:ind w:left="2268" w:hanging="2268"/>
      <w:textAlignment w:val="auto"/>
    </w:pPr>
    <w:rPr>
      <w:b/>
    </w:rPr>
  </w:style>
  <w:style w:type="paragraph" w:customStyle="1" w:styleId="Subject">
    <w:name w:val="Subject"/>
    <w:basedOn w:val="Normal"/>
    <w:next w:val="Source"/>
    <w:uiPriority w:val="99"/>
    <w:rsid w:val="00D2324C"/>
    <w:pPr>
      <w:tabs>
        <w:tab w:val="clear" w:pos="794"/>
        <w:tab w:val="clear" w:pos="1191"/>
        <w:tab w:val="clear" w:pos="1588"/>
        <w:tab w:val="clear" w:pos="1985"/>
        <w:tab w:val="left" w:pos="1134"/>
      </w:tabs>
      <w:overflowPunct/>
      <w:autoSpaceDE/>
      <w:autoSpaceDN/>
      <w:adjustRightInd/>
      <w:spacing w:before="0"/>
      <w:ind w:left="1134" w:hanging="1134"/>
      <w:textAlignment w:val="auto"/>
    </w:pPr>
  </w:style>
  <w:style w:type="paragraph" w:customStyle="1" w:styleId="Object">
    <w:name w:val="Object"/>
    <w:basedOn w:val="Subject"/>
    <w:next w:val="Subject"/>
    <w:uiPriority w:val="99"/>
    <w:rsid w:val="00D2324C"/>
  </w:style>
  <w:style w:type="paragraph" w:customStyle="1" w:styleId="Data">
    <w:name w:val="Data"/>
    <w:basedOn w:val="Subject"/>
    <w:next w:val="Subject"/>
    <w:uiPriority w:val="99"/>
    <w:rsid w:val="00D2324C"/>
  </w:style>
  <w:style w:type="paragraph" w:customStyle="1" w:styleId="Statement">
    <w:name w:val="Statement"/>
    <w:basedOn w:val="SpecialFooter"/>
    <w:uiPriority w:val="99"/>
    <w:rsid w:val="00D2324C"/>
    <w:pPr>
      <w:tabs>
        <w:tab w:val="clear" w:pos="567"/>
        <w:tab w:val="clear" w:pos="1134"/>
        <w:tab w:val="clear" w:pos="1701"/>
        <w:tab w:val="clear" w:pos="2268"/>
        <w:tab w:val="clear" w:pos="2835"/>
      </w:tabs>
      <w:overflowPunct/>
      <w:autoSpaceDE/>
      <w:autoSpaceDN/>
      <w:adjustRightInd/>
      <w:textAlignment w:val="auto"/>
    </w:pPr>
    <w:rPr>
      <w:b/>
      <w:sz w:val="22"/>
      <w:u w:val="single"/>
    </w:rPr>
  </w:style>
  <w:style w:type="paragraph" w:customStyle="1" w:styleId="headingb0">
    <w:name w:val="heading_b"/>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style>
  <w:style w:type="paragraph" w:customStyle="1" w:styleId="headingi0">
    <w:name w:val="heading_i"/>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rPr>
      <w:b w:val="0"/>
      <w:i/>
    </w:rPr>
  </w:style>
  <w:style w:type="paragraph" w:customStyle="1" w:styleId="Rientra1">
    <w:name w:val="Rientra1"/>
    <w:basedOn w:val="Normal"/>
    <w:uiPriority w:val="99"/>
    <w:rsid w:val="00D2324C"/>
    <w:pPr>
      <w:numPr>
        <w:numId w:val="1"/>
      </w:numPr>
      <w:tabs>
        <w:tab w:val="clear" w:pos="794"/>
        <w:tab w:val="clear" w:pos="1191"/>
        <w:tab w:val="clear" w:pos="1588"/>
        <w:tab w:val="clear" w:pos="1985"/>
      </w:tabs>
      <w:overflowPunct/>
      <w:autoSpaceDE/>
      <w:autoSpaceDN/>
      <w:adjustRightInd/>
      <w:spacing w:before="60" w:after="60"/>
      <w:jc w:val="both"/>
      <w:textAlignment w:val="auto"/>
    </w:pPr>
    <w:rPr>
      <w:sz w:val="20"/>
    </w:rPr>
  </w:style>
  <w:style w:type="paragraph" w:customStyle="1" w:styleId="B1">
    <w:name w:val="B1"/>
    <w:basedOn w:val="List"/>
    <w:uiPriority w:val="99"/>
    <w:rsid w:val="00D2324C"/>
    <w:pPr>
      <w:numPr>
        <w:numId w:val="2"/>
      </w:numPr>
      <w:tabs>
        <w:tab w:val="clear" w:pos="1701"/>
        <w:tab w:val="clear" w:pos="2127"/>
      </w:tabs>
      <w:spacing w:after="60"/>
      <w:ind w:left="720" w:hanging="360"/>
    </w:pPr>
  </w:style>
  <w:style w:type="paragraph" w:customStyle="1" w:styleId="PointBullet1a">
    <w:name w:val="PointBullet1(a)"/>
    <w:basedOn w:val="Normal"/>
    <w:autoRedefine/>
    <w:uiPriority w:val="99"/>
    <w:rsid w:val="00D2324C"/>
    <w:pPr>
      <w:tabs>
        <w:tab w:val="clear" w:pos="794"/>
        <w:tab w:val="clear" w:pos="1191"/>
        <w:tab w:val="clear" w:pos="1588"/>
        <w:tab w:val="clear" w:pos="1985"/>
        <w:tab w:val="num" w:pos="425"/>
        <w:tab w:val="left" w:pos="1560"/>
        <w:tab w:val="left" w:pos="4320"/>
      </w:tabs>
      <w:overflowPunct/>
      <w:autoSpaceDE/>
      <w:autoSpaceDN/>
      <w:adjustRightInd/>
      <w:spacing w:before="60" w:after="60"/>
      <w:ind w:left="1200" w:hanging="425"/>
      <w:jc w:val="both"/>
      <w:textAlignment w:val="auto"/>
    </w:pPr>
    <w:rPr>
      <w:b/>
      <w:sz w:val="20"/>
    </w:rPr>
  </w:style>
  <w:style w:type="paragraph" w:customStyle="1" w:styleId="toc01i">
    <w:name w:val="toc01i"/>
    <w:basedOn w:val="toc01"/>
    <w:uiPriority w:val="99"/>
    <w:rsid w:val="00D2324C"/>
    <w:pPr>
      <w:numPr>
        <w:numId w:val="0"/>
      </w:numPr>
      <w:tabs>
        <w:tab w:val="num" w:pos="425"/>
      </w:tabs>
      <w:ind w:left="425" w:hanging="425"/>
    </w:pPr>
    <w:rPr>
      <w:i/>
    </w:rPr>
  </w:style>
  <w:style w:type="paragraph" w:customStyle="1" w:styleId="toc01">
    <w:name w:val="toc01"/>
    <w:basedOn w:val="Normal"/>
    <w:uiPriority w:val="99"/>
    <w:rsid w:val="00D2324C"/>
    <w:pPr>
      <w:numPr>
        <w:numId w:val="3"/>
      </w:numPr>
      <w:tabs>
        <w:tab w:val="clear" w:pos="425"/>
        <w:tab w:val="clear" w:pos="794"/>
        <w:tab w:val="clear" w:pos="1191"/>
        <w:tab w:val="clear" w:pos="1588"/>
        <w:tab w:val="clear" w:pos="1985"/>
        <w:tab w:val="num" w:pos="360"/>
      </w:tabs>
      <w:overflowPunct/>
      <w:autoSpaceDE/>
      <w:autoSpaceDN/>
      <w:adjustRightInd/>
      <w:spacing w:before="136" w:after="60"/>
      <w:ind w:left="284" w:hanging="284"/>
      <w:textAlignment w:val="auto"/>
    </w:pPr>
  </w:style>
  <w:style w:type="paragraph" w:customStyle="1" w:styleId="B1Sft">
    <w:name w:val="B1Sft"/>
    <w:basedOn w:val="B1"/>
    <w:uiPriority w:val="99"/>
    <w:rsid w:val="00D2324C"/>
    <w:pPr>
      <w:tabs>
        <w:tab w:val="clear" w:pos="425"/>
        <w:tab w:val="num" w:pos="360"/>
      </w:tabs>
      <w:ind w:left="1080"/>
    </w:pPr>
  </w:style>
  <w:style w:type="paragraph" w:customStyle="1" w:styleId="1">
    <w:name w:val="½À²Ù1"/>
    <w:basedOn w:val="Normal"/>
    <w:uiPriority w:val="99"/>
    <w:rsid w:val="00D2324C"/>
    <w:pPr>
      <w:numPr>
        <w:numId w:val="4"/>
      </w:numPr>
      <w:tabs>
        <w:tab w:val="clear" w:pos="794"/>
        <w:tab w:val="clear" w:pos="1191"/>
        <w:tab w:val="clear" w:pos="1588"/>
        <w:tab w:val="clear" w:pos="1985"/>
      </w:tabs>
      <w:overflowPunct/>
      <w:autoSpaceDE/>
      <w:autoSpaceDN/>
      <w:adjustRightInd/>
      <w:spacing w:before="60" w:after="60"/>
      <w:textAlignment w:val="auto"/>
    </w:pPr>
    <w:rPr>
      <w:b/>
      <w:i/>
    </w:rPr>
  </w:style>
  <w:style w:type="paragraph" w:customStyle="1" w:styleId="Reference">
    <w:name w:val="Reference"/>
    <w:basedOn w:val="Normal"/>
    <w:uiPriority w:val="99"/>
    <w:rsid w:val="00D2324C"/>
    <w:pPr>
      <w:tabs>
        <w:tab w:val="clear" w:pos="794"/>
        <w:tab w:val="clear" w:pos="1191"/>
        <w:tab w:val="clear" w:pos="1588"/>
        <w:tab w:val="clear" w:pos="1985"/>
        <w:tab w:val="num" w:pos="360"/>
      </w:tabs>
      <w:overflowPunct/>
      <w:autoSpaceDE/>
      <w:autoSpaceDN/>
      <w:adjustRightInd/>
      <w:spacing w:before="0"/>
      <w:ind w:left="360" w:hanging="360"/>
      <w:textAlignment w:val="auto"/>
    </w:pPr>
    <w:rPr>
      <w:rFonts w:eastAsia="MS Mincho"/>
      <w:sz w:val="20"/>
      <w:lang w:eastAsia="ja-JP"/>
    </w:rPr>
  </w:style>
  <w:style w:type="paragraph" w:customStyle="1" w:styleId="a">
    <w:name w:val="½"/>
    <w:basedOn w:val="Normal"/>
    <w:uiPriority w:val="99"/>
    <w:rsid w:val="00D2324C"/>
    <w:pPr>
      <w:tabs>
        <w:tab w:val="clear" w:pos="794"/>
        <w:tab w:val="clear" w:pos="1191"/>
        <w:tab w:val="clear" w:pos="1588"/>
        <w:tab w:val="clear" w:pos="1985"/>
        <w:tab w:val="num" w:pos="425"/>
      </w:tabs>
      <w:overflowPunct/>
      <w:autoSpaceDE/>
      <w:autoSpaceDN/>
      <w:adjustRightInd/>
      <w:spacing w:before="0"/>
      <w:ind w:left="425" w:hanging="425"/>
      <w:textAlignment w:val="auto"/>
    </w:pPr>
    <w:rPr>
      <w:rFonts w:eastAsia="SimSun"/>
      <w:b/>
      <w:i/>
      <w:lang w:eastAsia="zh-CN"/>
    </w:rPr>
  </w:style>
  <w:style w:type="paragraph" w:customStyle="1" w:styleId="Edt-ind">
    <w:name w:val="Edt-ind"/>
    <w:basedOn w:val="a"/>
    <w:uiPriority w:val="99"/>
    <w:rsid w:val="00D2324C"/>
  </w:style>
  <w:style w:type="paragraph" w:styleId="BodyText2">
    <w:name w:val="Body Text 2"/>
    <w:basedOn w:val="Normal"/>
    <w:link w:val="BodyText2Char"/>
    <w:uiPriority w:val="99"/>
    <w:rsid w:val="00D2324C"/>
    <w:pPr>
      <w:widowControl w:val="0"/>
      <w:tabs>
        <w:tab w:val="clear" w:pos="794"/>
        <w:tab w:val="clear" w:pos="1191"/>
        <w:tab w:val="clear" w:pos="1588"/>
        <w:tab w:val="clear" w:pos="1985"/>
      </w:tabs>
      <w:overflowPunct/>
      <w:autoSpaceDE/>
      <w:autoSpaceDN/>
      <w:adjustRightInd/>
      <w:spacing w:before="0"/>
      <w:jc w:val="both"/>
      <w:textAlignment w:val="auto"/>
    </w:pPr>
  </w:style>
  <w:style w:type="character" w:customStyle="1" w:styleId="BodyText2Char">
    <w:name w:val="Body Text 2 Char"/>
    <w:link w:val="BodyText2"/>
    <w:uiPriority w:val="99"/>
    <w:rsid w:val="00D2324C"/>
    <w:rPr>
      <w:rFonts w:ascii="Times New Roman" w:hAnsi="Times New Roman"/>
      <w:sz w:val="24"/>
    </w:rPr>
  </w:style>
  <w:style w:type="paragraph" w:customStyle="1" w:styleId="Blanc">
    <w:name w:val="Blanc"/>
    <w:basedOn w:val="Normal"/>
    <w:next w:val="TableText0"/>
    <w:rsid w:val="00D2324C"/>
    <w:pPr>
      <w:keepNext/>
      <w:keepLines/>
      <w:tabs>
        <w:tab w:val="clear" w:pos="794"/>
        <w:tab w:val="clear" w:pos="1191"/>
        <w:tab w:val="clear" w:pos="1588"/>
        <w:tab w:val="clear" w:pos="1985"/>
      </w:tabs>
      <w:overflowPunct/>
      <w:autoSpaceDE/>
      <w:autoSpaceDN/>
      <w:adjustRightInd/>
      <w:spacing w:before="0"/>
      <w:jc w:val="both"/>
      <w:textAlignment w:val="auto"/>
    </w:pPr>
    <w:rPr>
      <w:sz w:val="16"/>
    </w:rPr>
  </w:style>
  <w:style w:type="paragraph" w:styleId="ListBullet">
    <w:name w:val="List Bullet"/>
    <w:basedOn w:val="List"/>
    <w:uiPriority w:val="99"/>
    <w:rsid w:val="00D2324C"/>
    <w:pPr>
      <w:tabs>
        <w:tab w:val="clear" w:pos="1701"/>
        <w:tab w:val="clear" w:pos="2127"/>
      </w:tabs>
      <w:overflowPunct w:val="0"/>
      <w:autoSpaceDE w:val="0"/>
      <w:autoSpaceDN w:val="0"/>
      <w:adjustRightInd w:val="0"/>
      <w:spacing w:after="180"/>
      <w:ind w:left="568" w:hanging="284"/>
      <w:textAlignment w:val="baseline"/>
    </w:pPr>
    <w:rPr>
      <w:sz w:val="20"/>
    </w:rPr>
  </w:style>
  <w:style w:type="paragraph" w:customStyle="1" w:styleId="TH">
    <w:name w:val="TH"/>
    <w:basedOn w:val="Normal"/>
    <w:uiPriority w:val="99"/>
    <w:rsid w:val="00D2324C"/>
    <w:pPr>
      <w:keepNext/>
      <w:keepLines/>
      <w:tabs>
        <w:tab w:val="clear" w:pos="794"/>
        <w:tab w:val="clear" w:pos="1191"/>
        <w:tab w:val="clear" w:pos="1588"/>
        <w:tab w:val="clear" w:pos="1985"/>
      </w:tabs>
      <w:overflowPunct/>
      <w:autoSpaceDE/>
      <w:autoSpaceDN/>
      <w:adjustRightInd/>
      <w:spacing w:before="60" w:after="180"/>
      <w:jc w:val="center"/>
      <w:textAlignment w:val="auto"/>
    </w:pPr>
    <w:rPr>
      <w:rFonts w:ascii="Arial" w:hAnsi="Arial"/>
      <w:b/>
      <w:sz w:val="20"/>
      <w:lang w:eastAsia="en-GB"/>
    </w:rPr>
  </w:style>
  <w:style w:type="paragraph" w:customStyle="1" w:styleId="TF">
    <w:name w:val="TF"/>
    <w:basedOn w:val="TH"/>
    <w:uiPriority w:val="99"/>
    <w:rsid w:val="00D2324C"/>
    <w:pPr>
      <w:keepNext w:val="0"/>
      <w:spacing w:before="0" w:after="240"/>
    </w:pPr>
  </w:style>
  <w:style w:type="paragraph" w:customStyle="1" w:styleId="FigureNoBR">
    <w:name w:val="Figure_No_BR"/>
    <w:basedOn w:val="Normal"/>
    <w:next w:val="FiguretitleBR"/>
    <w:uiPriority w:val="99"/>
    <w:rsid w:val="00D2324C"/>
    <w:pPr>
      <w:keepNext/>
      <w:keepLines/>
      <w:tabs>
        <w:tab w:val="clear" w:pos="794"/>
        <w:tab w:val="clear" w:pos="1191"/>
        <w:tab w:val="clear" w:pos="1588"/>
        <w:tab w:val="clear" w:pos="1985"/>
      </w:tabs>
      <w:overflowPunct/>
      <w:autoSpaceDE/>
      <w:autoSpaceDN/>
      <w:adjustRightInd/>
      <w:spacing w:before="480" w:after="120"/>
      <w:jc w:val="center"/>
      <w:textAlignment w:val="auto"/>
    </w:pPr>
    <w:rPr>
      <w:caps/>
    </w:rPr>
  </w:style>
  <w:style w:type="paragraph" w:customStyle="1" w:styleId="FiguretitleBR">
    <w:name w:val="Figure_title_BR"/>
    <w:basedOn w:val="TabletitleBR"/>
    <w:next w:val="Figurewithouttitle"/>
    <w:uiPriority w:val="99"/>
    <w:rsid w:val="00D2324C"/>
    <w:pPr>
      <w:keepNext w:val="0"/>
      <w:tabs>
        <w:tab w:val="clear" w:pos="794"/>
        <w:tab w:val="clear" w:pos="1191"/>
        <w:tab w:val="clear" w:pos="1588"/>
        <w:tab w:val="clear" w:pos="1985"/>
      </w:tabs>
      <w:overflowPunct/>
      <w:autoSpaceDE/>
      <w:autoSpaceDN/>
      <w:adjustRightInd/>
      <w:spacing w:after="480"/>
      <w:textAlignment w:val="auto"/>
    </w:pPr>
  </w:style>
  <w:style w:type="paragraph" w:customStyle="1" w:styleId="body">
    <w:name w:val="body"/>
    <w:basedOn w:val="Normal"/>
    <w:uiPriority w:val="99"/>
    <w:rsid w:val="00D2324C"/>
    <w:pPr>
      <w:tabs>
        <w:tab w:val="clear" w:pos="794"/>
        <w:tab w:val="clear" w:pos="1191"/>
        <w:tab w:val="clear" w:pos="1588"/>
        <w:tab w:val="clear" w:pos="1985"/>
      </w:tabs>
      <w:overflowPunct/>
      <w:autoSpaceDE/>
      <w:autoSpaceDN/>
      <w:adjustRightInd/>
      <w:spacing w:before="60" w:after="60"/>
      <w:jc w:val="both"/>
      <w:textAlignment w:val="auto"/>
    </w:pPr>
  </w:style>
  <w:style w:type="paragraph" w:customStyle="1" w:styleId="B2">
    <w:name w:val="B2"/>
    <w:basedOn w:val="List2"/>
    <w:uiPriority w:val="99"/>
    <w:rsid w:val="00D2324C"/>
    <w:pPr>
      <w:overflowPunct w:val="0"/>
      <w:autoSpaceDE w:val="0"/>
      <w:autoSpaceDN w:val="0"/>
      <w:adjustRightInd w:val="0"/>
      <w:spacing w:after="180"/>
      <w:ind w:left="851" w:hanging="284"/>
      <w:textAlignment w:val="baseline"/>
    </w:pPr>
    <w:rPr>
      <w:sz w:val="20"/>
    </w:rPr>
  </w:style>
  <w:style w:type="paragraph" w:styleId="List2">
    <w:name w:val="List 2"/>
    <w:basedOn w:val="Normal"/>
    <w:uiPriority w:val="99"/>
    <w:rsid w:val="00D2324C"/>
    <w:pPr>
      <w:tabs>
        <w:tab w:val="clear" w:pos="794"/>
        <w:tab w:val="clear" w:pos="1191"/>
        <w:tab w:val="clear" w:pos="1588"/>
        <w:tab w:val="clear" w:pos="1985"/>
      </w:tabs>
      <w:overflowPunct/>
      <w:autoSpaceDE/>
      <w:autoSpaceDN/>
      <w:adjustRightInd/>
      <w:spacing w:before="0"/>
      <w:ind w:left="720" w:hanging="360"/>
      <w:textAlignment w:val="auto"/>
    </w:pPr>
  </w:style>
  <w:style w:type="character" w:customStyle="1" w:styleId="FootnoteTextChar2">
    <w:name w:val="Footnote Text Char2"/>
    <w:aliases w:val="ALTS FOOTNOTE Char1,Footnote Text Char1 Char1,Footnote Text Char Char1 Char1,Footnote Text Char4 Char Char Char1,Footnote Text Char1 Char1 Char1 Char Char1,Footnote Text Char Char1 Char1 Char Char Char1"/>
    <w:uiPriority w:val="99"/>
    <w:locked/>
    <w:rsid w:val="00D2324C"/>
    <w:rPr>
      <w:sz w:val="22"/>
      <w:lang w:val="en-GB" w:eastAsia="en-US"/>
    </w:rPr>
  </w:style>
  <w:style w:type="character" w:customStyle="1" w:styleId="FooterChar1">
    <w:name w:val="Footer Char1"/>
    <w:aliases w:val="footer odd Char1,fo Char1"/>
    <w:uiPriority w:val="99"/>
    <w:locked/>
    <w:rsid w:val="00D2324C"/>
    <w:rPr>
      <w:rFonts w:ascii="Times New Roman" w:hAnsi="Times New Roman" w:cs="Times New Roman"/>
      <w:caps/>
      <w:noProof/>
      <w:sz w:val="16"/>
      <w:lang w:val="en-GB" w:eastAsia="en-US"/>
    </w:rPr>
  </w:style>
  <w:style w:type="paragraph" w:customStyle="1" w:styleId="Tablefin">
    <w:name w:val="Table_fin"/>
    <w:basedOn w:val="Normal"/>
    <w:next w:val="Normal"/>
    <w:rsid w:val="00D2324C"/>
    <w:pPr>
      <w:tabs>
        <w:tab w:val="clear" w:pos="794"/>
        <w:tab w:val="clear" w:pos="1191"/>
        <w:tab w:val="clear" w:pos="1588"/>
        <w:tab w:val="clear" w:pos="1985"/>
      </w:tabs>
      <w:overflowPunct/>
      <w:autoSpaceDE/>
      <w:autoSpaceDN/>
      <w:adjustRightInd/>
      <w:spacing w:before="0"/>
      <w:jc w:val="both"/>
      <w:textAlignment w:val="auto"/>
    </w:pPr>
    <w:rPr>
      <w:rFonts w:eastAsia="Batang"/>
      <w:sz w:val="20"/>
    </w:rPr>
  </w:style>
  <w:style w:type="character" w:customStyle="1" w:styleId="CommentTextChar">
    <w:name w:val="Comment Text Char"/>
    <w:link w:val="CommentText"/>
    <w:uiPriority w:val="99"/>
    <w:rsid w:val="00D2324C"/>
    <w:rPr>
      <w:rFonts w:ascii="Times New Roman" w:hAnsi="Times New Roman"/>
      <w:lang w:val="en-GB"/>
    </w:rPr>
  </w:style>
  <w:style w:type="paragraph" w:styleId="CommentText">
    <w:name w:val="annotation text"/>
    <w:basedOn w:val="Normal"/>
    <w:link w:val="CommentTextChar"/>
    <w:uiPriority w:val="99"/>
    <w:rsid w:val="00D2324C"/>
    <w:pPr>
      <w:tabs>
        <w:tab w:val="clear" w:pos="794"/>
        <w:tab w:val="clear" w:pos="1191"/>
        <w:tab w:val="clear" w:pos="1588"/>
        <w:tab w:val="clear" w:pos="1985"/>
      </w:tabs>
      <w:overflowPunct/>
      <w:autoSpaceDE/>
      <w:autoSpaceDN/>
      <w:adjustRightInd/>
      <w:spacing w:before="0"/>
      <w:textAlignment w:val="auto"/>
    </w:pPr>
    <w:rPr>
      <w:sz w:val="20"/>
    </w:rPr>
  </w:style>
  <w:style w:type="character" w:customStyle="1" w:styleId="CommentTextChar1">
    <w:name w:val="Comment Text Char1"/>
    <w:rsid w:val="00D2324C"/>
    <w:rPr>
      <w:rFonts w:ascii="Times New Roman" w:hAnsi="Times New Roman"/>
      <w:lang w:val="en-GB"/>
    </w:rPr>
  </w:style>
  <w:style w:type="character" w:customStyle="1" w:styleId="CommentSubjectChar">
    <w:name w:val="Comment Subject Char"/>
    <w:link w:val="CommentSubject"/>
    <w:uiPriority w:val="99"/>
    <w:rsid w:val="00D2324C"/>
    <w:rPr>
      <w:rFonts w:ascii="Times New Roman" w:hAnsi="Times New Roman"/>
      <w:b/>
      <w:bCs/>
      <w:lang w:val="en-GB"/>
    </w:rPr>
  </w:style>
  <w:style w:type="paragraph" w:styleId="CommentSubject">
    <w:name w:val="annotation subject"/>
    <w:basedOn w:val="CommentText"/>
    <w:next w:val="CommentText"/>
    <w:link w:val="CommentSubjectChar"/>
    <w:uiPriority w:val="99"/>
    <w:rsid w:val="00D2324C"/>
    <w:rPr>
      <w:b/>
      <w:bCs/>
    </w:rPr>
  </w:style>
  <w:style w:type="character" w:customStyle="1" w:styleId="CommentSubjectChar1">
    <w:name w:val="Comment Subject Char1"/>
    <w:rsid w:val="00D2324C"/>
    <w:rPr>
      <w:rFonts w:ascii="Times New Roman" w:hAnsi="Times New Roman"/>
      <w:b/>
      <w:bCs/>
      <w:lang w:val="en-GB"/>
    </w:rPr>
  </w:style>
  <w:style w:type="paragraph" w:customStyle="1" w:styleId="HeadingSum">
    <w:name w:val="Heading_Sum"/>
    <w:basedOn w:val="Headingb"/>
    <w:next w:val="Normal"/>
    <w:rsid w:val="00D2324C"/>
    <w:pPr>
      <w:keepLines/>
      <w:spacing w:before="240"/>
      <w:jc w:val="both"/>
    </w:pPr>
    <w:rPr>
      <w:rFonts w:eastAsia="Batang"/>
      <w:sz w:val="22"/>
      <w:lang w:val="es-ES_tradnl"/>
    </w:rPr>
  </w:style>
  <w:style w:type="paragraph" w:customStyle="1" w:styleId="tocpart">
    <w:name w:val="tocpart"/>
    <w:basedOn w:val="Normal"/>
    <w:rsid w:val="00D2324C"/>
    <w:pPr>
      <w:tabs>
        <w:tab w:val="clear" w:pos="794"/>
        <w:tab w:val="clear" w:pos="1191"/>
        <w:tab w:val="clear" w:pos="1588"/>
        <w:tab w:val="clear" w:pos="1985"/>
        <w:tab w:val="left" w:pos="2693"/>
        <w:tab w:val="left" w:pos="8789"/>
        <w:tab w:val="right" w:pos="9639"/>
      </w:tabs>
      <w:ind w:left="2693" w:hanging="2693"/>
      <w:jc w:val="both"/>
    </w:pPr>
    <w:rPr>
      <w:rFonts w:eastAsia="Batang"/>
      <w:lang w:val="fr-FR"/>
    </w:rPr>
  </w:style>
  <w:style w:type="paragraph" w:customStyle="1" w:styleId="toctemp">
    <w:name w:val="toctemp"/>
    <w:basedOn w:val="Normal"/>
    <w:rsid w:val="00D2324C"/>
    <w:pPr>
      <w:tabs>
        <w:tab w:val="clear" w:pos="794"/>
        <w:tab w:val="clear" w:pos="1191"/>
        <w:tab w:val="clear" w:pos="1588"/>
        <w:tab w:val="clear" w:pos="1985"/>
        <w:tab w:val="left" w:pos="2693"/>
        <w:tab w:val="left" w:leader="dot" w:pos="8789"/>
        <w:tab w:val="right" w:pos="9639"/>
      </w:tabs>
      <w:ind w:left="2693" w:right="964" w:hanging="2693"/>
      <w:jc w:val="both"/>
    </w:pPr>
    <w:rPr>
      <w:rFonts w:eastAsia="Batang"/>
      <w:lang w:val="fr-FR"/>
    </w:rPr>
  </w:style>
  <w:style w:type="paragraph" w:customStyle="1" w:styleId="Summary">
    <w:name w:val="Summary"/>
    <w:basedOn w:val="Normal"/>
    <w:next w:val="Normalaftertitle"/>
    <w:rsid w:val="00D2324C"/>
    <w:pPr>
      <w:spacing w:after="480"/>
      <w:jc w:val="both"/>
    </w:pPr>
    <w:rPr>
      <w:rFonts w:eastAsia="Batang"/>
      <w:sz w:val="22"/>
      <w:lang w:val="es-ES_tradnl"/>
    </w:rPr>
  </w:style>
  <w:style w:type="character" w:styleId="CommentReference">
    <w:name w:val="annotation reference"/>
    <w:uiPriority w:val="99"/>
    <w:rsid w:val="00D2324C"/>
    <w:rPr>
      <w:sz w:val="16"/>
      <w:szCs w:val="16"/>
    </w:rPr>
  </w:style>
  <w:style w:type="paragraph" w:styleId="DocumentMap">
    <w:name w:val="Document Map"/>
    <w:basedOn w:val="Normal"/>
    <w:link w:val="DocumentMapChar"/>
    <w:rsid w:val="00D2324C"/>
    <w:pPr>
      <w:jc w:val="both"/>
    </w:pPr>
    <w:rPr>
      <w:rFonts w:ascii="MS UI Gothic" w:eastAsia="MS UI Gothic"/>
      <w:sz w:val="18"/>
      <w:szCs w:val="18"/>
      <w:lang w:val="fr-FR"/>
    </w:rPr>
  </w:style>
  <w:style w:type="character" w:customStyle="1" w:styleId="DocumentMapChar">
    <w:name w:val="Document Map Char"/>
    <w:link w:val="DocumentMap"/>
    <w:rsid w:val="00D2324C"/>
    <w:rPr>
      <w:rFonts w:ascii="MS UI Gothic" w:eastAsia="MS UI Gothic" w:hAnsi="Times New Roman"/>
      <w:sz w:val="18"/>
      <w:szCs w:val="18"/>
      <w:lang w:val="fr-FR"/>
    </w:rPr>
  </w:style>
  <w:style w:type="character" w:styleId="Emphasis">
    <w:name w:val="Emphasis"/>
    <w:uiPriority w:val="20"/>
    <w:qFormat/>
    <w:rsid w:val="00D2324C"/>
    <w:rPr>
      <w:i/>
      <w:iCs/>
    </w:rPr>
  </w:style>
  <w:style w:type="paragraph" w:customStyle="1" w:styleId="AnnexNotitle0">
    <w:name w:val="Annex_No &amp; title"/>
    <w:basedOn w:val="Normal"/>
    <w:next w:val="Normalaftertitle"/>
    <w:rsid w:val="00D2324C"/>
    <w:pPr>
      <w:keepNext/>
      <w:keepLines/>
      <w:spacing w:before="480"/>
      <w:jc w:val="center"/>
    </w:pPr>
    <w:rPr>
      <w:rFonts w:eastAsia="Batang"/>
      <w:b/>
      <w:bCs/>
      <w:sz w:val="28"/>
      <w:szCs w:val="28"/>
    </w:rPr>
  </w:style>
  <w:style w:type="paragraph" w:customStyle="1" w:styleId="TableNoBR">
    <w:name w:val="Table_No_BR"/>
    <w:basedOn w:val="Normal"/>
    <w:next w:val="TabletitleBR"/>
    <w:rsid w:val="00D2324C"/>
    <w:pPr>
      <w:keepNext/>
      <w:spacing w:before="560" w:after="120"/>
      <w:jc w:val="center"/>
    </w:pPr>
    <w:rPr>
      <w:rFonts w:eastAsia="Batang"/>
      <w:caps/>
      <w:szCs w:val="24"/>
    </w:rPr>
  </w:style>
  <w:style w:type="paragraph" w:customStyle="1" w:styleId="FigureNotitle">
    <w:name w:val="Figure_No &amp; title"/>
    <w:basedOn w:val="Normal"/>
    <w:next w:val="Normalaftertitle"/>
    <w:rsid w:val="00D2324C"/>
    <w:pPr>
      <w:keepLines/>
      <w:spacing w:before="240" w:after="120"/>
      <w:jc w:val="center"/>
    </w:pPr>
    <w:rPr>
      <w:rFonts w:eastAsia="Batang"/>
      <w:b/>
      <w:bCs/>
      <w:szCs w:val="24"/>
    </w:rPr>
  </w:style>
  <w:style w:type="paragraph" w:customStyle="1" w:styleId="AppendixNotitle0">
    <w:name w:val="Appendix_No &amp; title"/>
    <w:basedOn w:val="AnnexNotitle0"/>
    <w:next w:val="Normalaftertitle"/>
    <w:rsid w:val="00D2324C"/>
  </w:style>
  <w:style w:type="paragraph" w:styleId="BodyTextIndent2">
    <w:name w:val="Body Text Indent 2"/>
    <w:basedOn w:val="Normal"/>
    <w:link w:val="BodyTextIndent2Char"/>
    <w:rsid w:val="00D2324C"/>
    <w:pPr>
      <w:tabs>
        <w:tab w:val="clear" w:pos="794"/>
        <w:tab w:val="left" w:pos="720"/>
      </w:tabs>
      <w:ind w:left="720" w:hanging="720"/>
      <w:jc w:val="both"/>
    </w:pPr>
    <w:rPr>
      <w:rFonts w:eastAsia="Batang"/>
      <w:szCs w:val="24"/>
    </w:rPr>
  </w:style>
  <w:style w:type="character" w:customStyle="1" w:styleId="BodyTextIndent2Char">
    <w:name w:val="Body Text Indent 2 Char"/>
    <w:link w:val="BodyTextIndent2"/>
    <w:rsid w:val="00D2324C"/>
    <w:rPr>
      <w:rFonts w:ascii="Times New Roman" w:eastAsia="Batang" w:hAnsi="Times New Roman"/>
      <w:sz w:val="24"/>
      <w:szCs w:val="24"/>
      <w:lang w:val="en-GB"/>
    </w:rPr>
  </w:style>
  <w:style w:type="paragraph" w:customStyle="1" w:styleId="FooterQP">
    <w:name w:val="Footer_QP"/>
    <w:basedOn w:val="Normal"/>
    <w:rsid w:val="00D2324C"/>
    <w:pPr>
      <w:tabs>
        <w:tab w:val="clear" w:pos="794"/>
        <w:tab w:val="clear" w:pos="1191"/>
        <w:tab w:val="clear" w:pos="1588"/>
        <w:tab w:val="clear" w:pos="1985"/>
        <w:tab w:val="left" w:pos="907"/>
        <w:tab w:val="right" w:pos="8789"/>
        <w:tab w:val="right" w:pos="9639"/>
      </w:tabs>
      <w:spacing w:before="0"/>
    </w:pPr>
    <w:rPr>
      <w:rFonts w:eastAsia="Batang"/>
      <w:b/>
      <w:bCs/>
      <w:sz w:val="22"/>
      <w:szCs w:val="22"/>
      <w:lang w:val="fr-FR"/>
    </w:rPr>
  </w:style>
  <w:style w:type="paragraph" w:styleId="EndnoteText">
    <w:name w:val="endnote text"/>
    <w:basedOn w:val="Normal"/>
    <w:link w:val="EndnoteTextChar"/>
    <w:rsid w:val="00D2324C"/>
    <w:pPr>
      <w:tabs>
        <w:tab w:val="clear" w:pos="794"/>
        <w:tab w:val="clear" w:pos="1191"/>
        <w:tab w:val="clear" w:pos="1588"/>
        <w:tab w:val="clear" w:pos="1985"/>
        <w:tab w:val="left" w:pos="1134"/>
        <w:tab w:val="left" w:pos="1871"/>
        <w:tab w:val="left" w:pos="2268"/>
      </w:tabs>
      <w:spacing w:before="0"/>
    </w:pPr>
    <w:rPr>
      <w:rFonts w:eastAsia="Batang"/>
      <w:sz w:val="20"/>
    </w:rPr>
  </w:style>
  <w:style w:type="character" w:customStyle="1" w:styleId="EndnoteTextChar">
    <w:name w:val="Endnote Text Char"/>
    <w:link w:val="EndnoteText"/>
    <w:rsid w:val="00D2324C"/>
    <w:rPr>
      <w:rFonts w:ascii="Times New Roman" w:eastAsia="Batang" w:hAnsi="Times New Roman"/>
      <w:lang w:val="en-GB"/>
    </w:rPr>
  </w:style>
  <w:style w:type="table" w:styleId="TableGrid">
    <w:name w:val="Table Grid"/>
    <w:basedOn w:val="TableNormal"/>
    <w:uiPriority w:val="3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1">
    <w:name w:val="Balloon Text Char1"/>
    <w:link w:val="BalloonText"/>
    <w:uiPriority w:val="99"/>
    <w:semiHidden/>
    <w:rsid w:val="00D2324C"/>
    <w:rPr>
      <w:rFonts w:ascii="Tahoma" w:hAnsi="Tahoma" w:cs="Tahoma"/>
      <w:sz w:val="16"/>
      <w:szCs w:val="16"/>
      <w:lang w:val="en-GB"/>
    </w:rPr>
  </w:style>
  <w:style w:type="paragraph" w:styleId="Title">
    <w:name w:val="Title"/>
    <w:basedOn w:val="Normal"/>
    <w:next w:val="Normal"/>
    <w:link w:val="TitleChar"/>
    <w:qFormat/>
    <w:rsid w:val="00D2324C"/>
    <w:pPr>
      <w:pBdr>
        <w:bottom w:val="single" w:sz="8" w:space="4" w:color="4F81BD"/>
      </w:pBdr>
      <w:tabs>
        <w:tab w:val="clear" w:pos="794"/>
        <w:tab w:val="clear" w:pos="1191"/>
        <w:tab w:val="clear" w:pos="1588"/>
        <w:tab w:val="clear" w:pos="1985"/>
      </w:tabs>
      <w:overflowPunct/>
      <w:autoSpaceDE/>
      <w:autoSpaceDN/>
      <w:adjustRightInd/>
      <w:spacing w:before="0" w:after="300"/>
      <w:contextualSpacing/>
      <w:textAlignment w:val="auto"/>
    </w:pPr>
    <w:rPr>
      <w:rFonts w:ascii="Cambria" w:eastAsia="SimSun" w:hAnsi="Cambria"/>
      <w:b/>
      <w:bCs/>
      <w:sz w:val="32"/>
      <w:szCs w:val="32"/>
    </w:rPr>
  </w:style>
  <w:style w:type="character" w:customStyle="1" w:styleId="TitleChar1">
    <w:name w:val="Title Char1"/>
    <w:uiPriority w:val="10"/>
    <w:rsid w:val="00D2324C"/>
    <w:rPr>
      <w:rFonts w:ascii="Cambria" w:eastAsia="Times New Roman" w:hAnsi="Cambria" w:cs="Times New Roman"/>
      <w:b/>
      <w:bCs/>
      <w:kern w:val="28"/>
      <w:sz w:val="32"/>
      <w:szCs w:val="32"/>
      <w:lang w:val="en-GB"/>
    </w:rPr>
  </w:style>
  <w:style w:type="table" w:customStyle="1" w:styleId="TableGrid2">
    <w:name w:val="Table Grid2"/>
    <w:basedOn w:val="TableNormal"/>
    <w:next w:val="TableGrid"/>
    <w:uiPriority w:val="59"/>
    <w:rsid w:val="00D1260D"/>
    <w:rPr>
      <w:rFonts w:eastAsia="Batang"/>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Heading1">
    <w:name w:val="TOC Heading1"/>
    <w:basedOn w:val="Heading1"/>
    <w:next w:val="Normal"/>
    <w:uiPriority w:val="39"/>
    <w:unhideWhenUsed/>
    <w:qFormat/>
    <w:rsid w:val="00D1260D"/>
    <w:pPr>
      <w:tabs>
        <w:tab w:val="clear" w:pos="794"/>
        <w:tab w:val="clear" w:pos="1191"/>
        <w:tab w:val="clear" w:pos="1588"/>
        <w:tab w:val="clear" w:pos="1985"/>
        <w:tab w:val="left" w:pos="1134"/>
        <w:tab w:val="left" w:pos="1871"/>
        <w:tab w:val="left" w:pos="2268"/>
      </w:tabs>
      <w:spacing w:before="480"/>
      <w:ind w:left="0" w:firstLine="0"/>
      <w:outlineLvl w:val="9"/>
    </w:pPr>
    <w:rPr>
      <w:rFonts w:ascii="Cambria" w:eastAsia="SimSun" w:hAnsi="Cambria"/>
      <w:bCs/>
      <w:color w:val="365F91"/>
      <w:sz w:val="28"/>
      <w:szCs w:val="28"/>
    </w:rPr>
  </w:style>
  <w:style w:type="character" w:customStyle="1" w:styleId="TableTextChar0">
    <w:name w:val="Table_Text Char"/>
    <w:link w:val="TableText0"/>
    <w:uiPriority w:val="99"/>
    <w:locked/>
    <w:rsid w:val="00D1260D"/>
    <w:rPr>
      <w:rFonts w:ascii="Times New Roman" w:hAnsi="Times New Roman"/>
      <w:sz w:val="22"/>
      <w:lang w:val="en-GB"/>
    </w:rPr>
  </w:style>
  <w:style w:type="character" w:customStyle="1" w:styleId="NormalaftertitleChar0">
    <w:name w:val="Normal after title Char"/>
    <w:link w:val="Normalaftertitle0"/>
    <w:locked/>
    <w:rsid w:val="00D1260D"/>
    <w:rPr>
      <w:rFonts w:ascii="Times New Roman" w:eastAsia="Batang" w:hAnsi="Times New Roman"/>
      <w:sz w:val="24"/>
      <w:lang w:val="en-GB"/>
    </w:rPr>
  </w:style>
  <w:style w:type="paragraph" w:customStyle="1" w:styleId="TOC91">
    <w:name w:val="TOC 91"/>
    <w:basedOn w:val="Normal"/>
    <w:next w:val="Normal"/>
    <w:autoRedefine/>
    <w:uiPriority w:val="39"/>
    <w:unhideWhenUsed/>
    <w:rsid w:val="00D1260D"/>
    <w:pPr>
      <w:tabs>
        <w:tab w:val="clear" w:pos="794"/>
        <w:tab w:val="clear" w:pos="1191"/>
        <w:tab w:val="clear" w:pos="1588"/>
        <w:tab w:val="clear" w:pos="1985"/>
      </w:tabs>
      <w:overflowPunct/>
      <w:autoSpaceDE/>
      <w:autoSpaceDN/>
      <w:adjustRightInd/>
      <w:spacing w:before="0" w:after="100" w:line="276" w:lineRule="auto"/>
      <w:ind w:left="1760"/>
      <w:textAlignment w:val="auto"/>
    </w:pPr>
    <w:rPr>
      <w:rFonts w:ascii="Calibri" w:eastAsia="SimSun" w:hAnsi="Calibri"/>
      <w:sz w:val="22"/>
      <w:szCs w:val="22"/>
      <w:lang w:eastAsia="zh-CN"/>
    </w:rPr>
  </w:style>
  <w:style w:type="paragraph" w:customStyle="1" w:styleId="NoSpacing1">
    <w:name w:val="No Spacing1"/>
    <w:uiPriority w:val="1"/>
    <w:qFormat/>
    <w:rsid w:val="00D1260D"/>
    <w:pPr>
      <w:tabs>
        <w:tab w:val="left" w:pos="1134"/>
        <w:tab w:val="left" w:pos="1871"/>
        <w:tab w:val="left" w:pos="2268"/>
      </w:tabs>
      <w:overflowPunct w:val="0"/>
      <w:autoSpaceDE w:val="0"/>
      <w:autoSpaceDN w:val="0"/>
      <w:adjustRightInd w:val="0"/>
      <w:textAlignment w:val="baseline"/>
    </w:pPr>
    <w:rPr>
      <w:rFonts w:ascii="Times New Roman" w:eastAsia="Batang" w:hAnsi="Times New Roman"/>
      <w:sz w:val="24"/>
      <w:lang w:val="en-GB"/>
    </w:rPr>
  </w:style>
  <w:style w:type="paragraph" w:customStyle="1" w:styleId="CEOIndent-bulletsblackdot">
    <w:name w:val="CEO_Indent-bulletsblackdot"/>
    <w:basedOn w:val="Normal"/>
    <w:rsid w:val="00D1260D"/>
    <w:pPr>
      <w:numPr>
        <w:numId w:val="5"/>
      </w:numPr>
      <w:tabs>
        <w:tab w:val="clear" w:pos="794"/>
        <w:tab w:val="clear" w:pos="1191"/>
        <w:tab w:val="clear" w:pos="1588"/>
        <w:tab w:val="clear" w:pos="1985"/>
      </w:tabs>
      <w:overflowPunct/>
      <w:autoSpaceDE/>
      <w:autoSpaceDN/>
      <w:adjustRightInd/>
      <w:spacing w:before="60" w:after="60"/>
      <w:textAlignment w:val="auto"/>
    </w:pPr>
    <w:rPr>
      <w:rFonts w:ascii="Verdana" w:eastAsia="SimHei" w:hAnsi="Verdana" w:cs="Simplified Arabic"/>
      <w:bCs/>
      <w:sz w:val="19"/>
      <w:szCs w:val="19"/>
    </w:rPr>
  </w:style>
  <w:style w:type="character" w:customStyle="1" w:styleId="TableheadChar">
    <w:name w:val="Table_head Char"/>
    <w:link w:val="Tablehead"/>
    <w:locked/>
    <w:rsid w:val="00D1260D"/>
    <w:rPr>
      <w:rFonts w:ascii="Times New Roman" w:hAnsi="Times New Roman"/>
      <w:b/>
      <w:sz w:val="22"/>
      <w:lang w:val="en-GB"/>
    </w:rPr>
  </w:style>
  <w:style w:type="character" w:customStyle="1" w:styleId="A2">
    <w:name w:val="A2"/>
    <w:uiPriority w:val="99"/>
    <w:rsid w:val="00D1260D"/>
    <w:rPr>
      <w:rFonts w:cs="Helvetica-Light"/>
      <w:color w:val="000000"/>
      <w:sz w:val="22"/>
      <w:szCs w:val="22"/>
    </w:rPr>
  </w:style>
  <w:style w:type="character" w:customStyle="1" w:styleId="st">
    <w:name w:val="st"/>
    <w:basedOn w:val="DefaultParagraphFont"/>
    <w:rsid w:val="00D1260D"/>
  </w:style>
  <w:style w:type="paragraph" w:styleId="ListParagraph">
    <w:name w:val="List Paragraph"/>
    <w:basedOn w:val="Normal"/>
    <w:uiPriority w:val="34"/>
    <w:qFormat/>
    <w:rsid w:val="007423FE"/>
    <w:pPr>
      <w:ind w:left="720"/>
      <w:contextualSpacing/>
    </w:pPr>
  </w:style>
  <w:style w:type="character" w:customStyle="1" w:styleId="UnresolvedMention1">
    <w:name w:val="Unresolved Mention1"/>
    <w:basedOn w:val="DefaultParagraphFont"/>
    <w:uiPriority w:val="99"/>
    <w:semiHidden/>
    <w:unhideWhenUsed/>
    <w:rsid w:val="001616A4"/>
    <w:rPr>
      <w:color w:val="605E5C"/>
      <w:shd w:val="clear" w:color="auto" w:fill="E1DFDD"/>
    </w:rPr>
  </w:style>
  <w:style w:type="character" w:customStyle="1" w:styleId="UnresolvedMention2">
    <w:name w:val="Unresolved Mention2"/>
    <w:basedOn w:val="DefaultParagraphFont"/>
    <w:uiPriority w:val="99"/>
    <w:semiHidden/>
    <w:unhideWhenUsed/>
    <w:rsid w:val="006E09AB"/>
    <w:rPr>
      <w:color w:val="605E5C"/>
      <w:shd w:val="clear" w:color="auto" w:fill="E1DFDD"/>
    </w:rPr>
  </w:style>
  <w:style w:type="character" w:styleId="UnresolvedMention">
    <w:name w:val="Unresolved Mention"/>
    <w:basedOn w:val="DefaultParagraphFont"/>
    <w:uiPriority w:val="99"/>
    <w:semiHidden/>
    <w:unhideWhenUsed/>
    <w:rsid w:val="001A6A2B"/>
    <w:rPr>
      <w:color w:val="605E5C"/>
      <w:shd w:val="clear" w:color="auto" w:fill="E1DFDD"/>
    </w:rPr>
  </w:style>
  <w:style w:type="character" w:customStyle="1" w:styleId="FiguretitleChar">
    <w:name w:val="Figure_title Char"/>
    <w:basedOn w:val="DefaultParagraphFont"/>
    <w:link w:val="Figuretitle"/>
    <w:rsid w:val="00380BF6"/>
    <w:rPr>
      <w:rFonts w:ascii="Times New Roman" w:hAnsi="Times New Roman"/>
      <w:b/>
      <w:sz w:val="24"/>
    </w:rPr>
  </w:style>
  <w:style w:type="paragraph" w:styleId="Revision">
    <w:name w:val="Revision"/>
    <w:hidden/>
    <w:uiPriority w:val="99"/>
    <w:semiHidden/>
    <w:rsid w:val="004F6B70"/>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28208">
      <w:bodyDiv w:val="1"/>
      <w:marLeft w:val="0"/>
      <w:marRight w:val="0"/>
      <w:marTop w:val="0"/>
      <w:marBottom w:val="0"/>
      <w:divBdr>
        <w:top w:val="none" w:sz="0" w:space="0" w:color="auto"/>
        <w:left w:val="none" w:sz="0" w:space="0" w:color="auto"/>
        <w:bottom w:val="none" w:sz="0" w:space="0" w:color="auto"/>
        <w:right w:val="none" w:sz="0" w:space="0" w:color="auto"/>
      </w:divBdr>
    </w:div>
    <w:div w:id="300887896">
      <w:bodyDiv w:val="1"/>
      <w:marLeft w:val="0"/>
      <w:marRight w:val="0"/>
      <w:marTop w:val="0"/>
      <w:marBottom w:val="0"/>
      <w:divBdr>
        <w:top w:val="none" w:sz="0" w:space="0" w:color="auto"/>
        <w:left w:val="none" w:sz="0" w:space="0" w:color="auto"/>
        <w:bottom w:val="none" w:sz="0" w:space="0" w:color="auto"/>
        <w:right w:val="none" w:sz="0" w:space="0" w:color="auto"/>
      </w:divBdr>
    </w:div>
    <w:div w:id="841361993">
      <w:bodyDiv w:val="1"/>
      <w:marLeft w:val="0"/>
      <w:marRight w:val="0"/>
      <w:marTop w:val="0"/>
      <w:marBottom w:val="0"/>
      <w:divBdr>
        <w:top w:val="none" w:sz="0" w:space="0" w:color="auto"/>
        <w:left w:val="none" w:sz="0" w:space="0" w:color="auto"/>
        <w:bottom w:val="none" w:sz="0" w:space="0" w:color="auto"/>
        <w:right w:val="none" w:sz="0" w:space="0" w:color="auto"/>
      </w:divBdr>
    </w:div>
    <w:div w:id="1180385900">
      <w:bodyDiv w:val="1"/>
      <w:marLeft w:val="0"/>
      <w:marRight w:val="0"/>
      <w:marTop w:val="0"/>
      <w:marBottom w:val="0"/>
      <w:divBdr>
        <w:top w:val="none" w:sz="0" w:space="0" w:color="auto"/>
        <w:left w:val="none" w:sz="0" w:space="0" w:color="auto"/>
        <w:bottom w:val="none" w:sz="0" w:space="0" w:color="auto"/>
        <w:right w:val="none" w:sz="0" w:space="0" w:color="auto"/>
      </w:divBdr>
    </w:div>
    <w:div w:id="1205868399">
      <w:bodyDiv w:val="1"/>
      <w:marLeft w:val="0"/>
      <w:marRight w:val="0"/>
      <w:marTop w:val="0"/>
      <w:marBottom w:val="0"/>
      <w:divBdr>
        <w:top w:val="none" w:sz="0" w:space="0" w:color="auto"/>
        <w:left w:val="none" w:sz="0" w:space="0" w:color="auto"/>
        <w:bottom w:val="none" w:sz="0" w:space="0" w:color="auto"/>
        <w:right w:val="none" w:sz="0" w:space="0" w:color="auto"/>
      </w:divBdr>
    </w:div>
    <w:div w:id="1261719171">
      <w:bodyDiv w:val="1"/>
      <w:marLeft w:val="0"/>
      <w:marRight w:val="0"/>
      <w:marTop w:val="0"/>
      <w:marBottom w:val="0"/>
      <w:divBdr>
        <w:top w:val="none" w:sz="0" w:space="0" w:color="auto"/>
        <w:left w:val="none" w:sz="0" w:space="0" w:color="auto"/>
        <w:bottom w:val="none" w:sz="0" w:space="0" w:color="auto"/>
        <w:right w:val="none" w:sz="0" w:space="0" w:color="auto"/>
      </w:divBdr>
    </w:div>
    <w:div w:id="1321041398">
      <w:bodyDiv w:val="1"/>
      <w:marLeft w:val="0"/>
      <w:marRight w:val="0"/>
      <w:marTop w:val="0"/>
      <w:marBottom w:val="0"/>
      <w:divBdr>
        <w:top w:val="none" w:sz="0" w:space="0" w:color="auto"/>
        <w:left w:val="none" w:sz="0" w:space="0" w:color="auto"/>
        <w:bottom w:val="none" w:sz="0" w:space="0" w:color="auto"/>
        <w:right w:val="none" w:sz="0" w:space="0" w:color="auto"/>
      </w:divBdr>
    </w:div>
    <w:div w:id="1444417874">
      <w:bodyDiv w:val="1"/>
      <w:marLeft w:val="0"/>
      <w:marRight w:val="0"/>
      <w:marTop w:val="0"/>
      <w:marBottom w:val="0"/>
      <w:divBdr>
        <w:top w:val="none" w:sz="0" w:space="0" w:color="auto"/>
        <w:left w:val="none" w:sz="0" w:space="0" w:color="auto"/>
        <w:bottom w:val="none" w:sz="0" w:space="0" w:color="auto"/>
        <w:right w:val="none" w:sz="0" w:space="0" w:color="auto"/>
      </w:divBdr>
    </w:div>
    <w:div w:id="17733605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joe.ciaudelli@sennheiser.com"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itu.int/pub/R-RES-R.59"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26261C-3035-404C-A2C5-F106568A21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18</Pages>
  <Words>3774</Words>
  <Characters>23039</Characters>
  <Application>Microsoft Office Word</Application>
  <DocSecurity>4</DocSecurity>
  <Lines>191</Lines>
  <Paragraphs>53</Paragraphs>
  <ScaleCrop>false</ScaleCrop>
  <HeadingPairs>
    <vt:vector size="2" baseType="variant">
      <vt:variant>
        <vt:lpstr>Title</vt:lpstr>
      </vt:variant>
      <vt:variant>
        <vt:i4>1</vt:i4>
      </vt:variant>
    </vt:vector>
  </HeadingPairs>
  <TitlesOfParts>
    <vt:vector size="1" baseType="lpstr">
      <vt:lpstr>Radiocommunication Study Groups</vt:lpstr>
    </vt:vector>
  </TitlesOfParts>
  <Company/>
  <LinksUpToDate>false</LinksUpToDate>
  <CharactersWithSpaces>26760</CharactersWithSpaces>
  <SharedDoc>false</SharedDoc>
  <HLinks>
    <vt:vector size="12" baseType="variant">
      <vt:variant>
        <vt:i4>262164</vt:i4>
      </vt:variant>
      <vt:variant>
        <vt:i4>3</vt:i4>
      </vt:variant>
      <vt:variant>
        <vt:i4>0</vt:i4>
      </vt:variant>
      <vt:variant>
        <vt:i4>5</vt:i4>
      </vt:variant>
      <vt:variant>
        <vt:lpwstr>mailto:BMitchell@ntia.doc.gov</vt:lpwstr>
      </vt:variant>
      <vt:variant>
        <vt:lpwstr/>
      </vt:variant>
      <vt:variant>
        <vt:i4>5374036</vt:i4>
      </vt:variant>
      <vt:variant>
        <vt:i4>0</vt:i4>
      </vt:variant>
      <vt:variant>
        <vt:i4>0</vt:i4>
      </vt:variant>
      <vt:variant>
        <vt:i4>5</vt:i4>
      </vt:variant>
      <vt:variant>
        <vt:lpwstr>mailto:ed.ehrlich@interdigitaal.com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Radiocommunication Study Groups</dc:title>
  <dc:creator>Scott</dc:creator>
  <cp:keywords>Unrestricted</cp:keywords>
  <cp:lastModifiedBy>USA</cp:lastModifiedBy>
  <cp:revision>2</cp:revision>
  <dcterms:created xsi:type="dcterms:W3CDTF">2022-10-05T12:00:00Z</dcterms:created>
  <dcterms:modified xsi:type="dcterms:W3CDTF">2022-10-05T12:00:00Z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M SIP Document Sensitivity">
    <vt:lpwstr/>
  </property>
  <property fmtid="{D5CDD505-2E9C-101B-9397-08002B2CF9AE}" pid="3" name="Document Author">
    <vt:lpwstr>ACCT04\e301300</vt:lpwstr>
  </property>
  <property fmtid="{D5CDD505-2E9C-101B-9397-08002B2CF9AE}" pid="4" name="Document Sensitivity">
    <vt:lpwstr>1</vt:lpwstr>
  </property>
  <property fmtid="{D5CDD505-2E9C-101B-9397-08002B2CF9AE}" pid="5" name="ThirdParty">
    <vt:lpwstr/>
  </property>
  <property fmtid="{D5CDD505-2E9C-101B-9397-08002B2CF9AE}" pid="6" name="OCI Restriction">
    <vt:bool>false</vt:bool>
  </property>
  <property fmtid="{D5CDD505-2E9C-101B-9397-08002B2CF9AE}" pid="7" name="OCI Additional Info">
    <vt:lpwstr/>
  </property>
  <property fmtid="{D5CDD505-2E9C-101B-9397-08002B2CF9AE}" pid="8" name="Allow Header Overwrite">
    <vt:bool>true</vt:bool>
  </property>
  <property fmtid="{D5CDD505-2E9C-101B-9397-08002B2CF9AE}" pid="9" name="Allow Footer Overwrite">
    <vt:bool>true</vt:bool>
  </property>
  <property fmtid="{D5CDD505-2E9C-101B-9397-08002B2CF9AE}" pid="10" name="Multiple Selected">
    <vt:lpwstr>-1</vt:lpwstr>
  </property>
  <property fmtid="{D5CDD505-2E9C-101B-9397-08002B2CF9AE}" pid="11" name="SIPLongWording">
    <vt:lpwstr>_x000d_
_x000d_
</vt:lpwstr>
  </property>
  <property fmtid="{D5CDD505-2E9C-101B-9397-08002B2CF9AE}" pid="12" name="ExpCountry">
    <vt:lpwstr/>
  </property>
</Properties>
</file>